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B9F35" w14:textId="632C78A3" w:rsidR="00D9134B" w:rsidRPr="001168E1" w:rsidRDefault="00874204" w:rsidP="00D9134B">
      <w:pPr>
        <w:jc w:val="center"/>
        <w:rPr>
          <w:rFonts w:ascii="Arial" w:hAnsi="Arial" w:cs="Arial"/>
          <w:b/>
          <w:bCs/>
          <w:sz w:val="56"/>
          <w:szCs w:val="56"/>
        </w:rPr>
      </w:pPr>
      <w:bookmarkStart w:id="1" w:name="_GoBack"/>
      <w:bookmarkEnd w:id="1"/>
      <w:r w:rsidRPr="00874204">
        <w:rPr>
          <w:rFonts w:ascii="Arial" w:hAnsi="Arial" w:cs="Arial"/>
          <w:b/>
          <w:bCs/>
          <w:noProof/>
        </w:rPr>
        <w:drawing>
          <wp:anchor distT="0" distB="0" distL="114300" distR="114300" simplePos="0" relativeHeight="251658240" behindDoc="1" locked="0" layoutInCell="1" allowOverlap="1" wp14:anchorId="4215201A" wp14:editId="3F7D6FB2">
            <wp:simplePos x="0" y="0"/>
            <wp:positionH relativeFrom="column">
              <wp:posOffset>-916615</wp:posOffset>
            </wp:positionH>
            <wp:positionV relativeFrom="paragraph">
              <wp:posOffset>-914400</wp:posOffset>
            </wp:positionV>
            <wp:extent cx="7795880" cy="1052623"/>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WordTemplate2016_BCBSM_WideOnBl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95880" cy="1052623"/>
                    </a:xfrm>
                    <a:prstGeom prst="rect">
                      <a:avLst/>
                    </a:prstGeom>
                  </pic:spPr>
                </pic:pic>
              </a:graphicData>
            </a:graphic>
          </wp:anchor>
        </w:drawing>
      </w:r>
    </w:p>
    <w:p w14:paraId="2D678DA5" w14:textId="77777777" w:rsidR="00D9134B" w:rsidRPr="001168E1" w:rsidRDefault="00D9134B" w:rsidP="00D9134B">
      <w:pPr>
        <w:jc w:val="center"/>
        <w:rPr>
          <w:rFonts w:ascii="Arial" w:hAnsi="Arial" w:cs="Arial"/>
          <w:b/>
          <w:bCs/>
          <w:sz w:val="56"/>
          <w:szCs w:val="56"/>
        </w:rPr>
      </w:pPr>
    </w:p>
    <w:p w14:paraId="78B1C12A" w14:textId="77777777" w:rsidR="00D9134B" w:rsidRPr="001168E1" w:rsidRDefault="00D9134B" w:rsidP="00D9134B">
      <w:pPr>
        <w:jc w:val="center"/>
        <w:rPr>
          <w:rFonts w:ascii="Arial" w:hAnsi="Arial" w:cs="Arial"/>
          <w:b/>
          <w:bCs/>
          <w:sz w:val="56"/>
          <w:szCs w:val="56"/>
        </w:rPr>
      </w:pPr>
    </w:p>
    <w:p w14:paraId="564C5A5F" w14:textId="77777777" w:rsidR="00D9134B" w:rsidRPr="001168E1" w:rsidRDefault="00D9134B" w:rsidP="00D9134B">
      <w:pPr>
        <w:jc w:val="center"/>
        <w:rPr>
          <w:rFonts w:ascii="Arial" w:hAnsi="Arial" w:cs="Arial"/>
          <w:b/>
          <w:bCs/>
          <w:sz w:val="56"/>
          <w:szCs w:val="56"/>
        </w:rPr>
      </w:pPr>
      <w:r w:rsidRPr="001168E1">
        <w:rPr>
          <w:rFonts w:ascii="Arial" w:hAnsi="Arial" w:cs="Arial"/>
          <w:b/>
          <w:bCs/>
          <w:sz w:val="56"/>
          <w:szCs w:val="56"/>
        </w:rPr>
        <w:t>BCBSM</w:t>
      </w:r>
    </w:p>
    <w:p w14:paraId="4A33E0ED" w14:textId="77777777" w:rsidR="00D9134B" w:rsidRPr="001168E1" w:rsidRDefault="00D9134B" w:rsidP="00D9134B">
      <w:pPr>
        <w:jc w:val="center"/>
        <w:rPr>
          <w:rFonts w:ascii="Arial" w:hAnsi="Arial" w:cs="Arial"/>
          <w:b/>
          <w:bCs/>
          <w:sz w:val="56"/>
          <w:szCs w:val="56"/>
        </w:rPr>
      </w:pPr>
      <w:r w:rsidRPr="001168E1">
        <w:rPr>
          <w:rFonts w:ascii="Arial" w:hAnsi="Arial" w:cs="Arial"/>
          <w:b/>
          <w:bCs/>
          <w:sz w:val="56"/>
          <w:szCs w:val="56"/>
        </w:rPr>
        <w:t>Physician Group Incentive Program</w:t>
      </w:r>
    </w:p>
    <w:p w14:paraId="4348CBF3" w14:textId="77777777" w:rsidR="00D9134B" w:rsidRPr="001168E1" w:rsidRDefault="00D9134B" w:rsidP="00D9134B">
      <w:pPr>
        <w:jc w:val="center"/>
        <w:rPr>
          <w:rFonts w:ascii="Arial" w:hAnsi="Arial" w:cs="Arial"/>
          <w:b/>
          <w:bCs/>
          <w:sz w:val="56"/>
          <w:szCs w:val="56"/>
        </w:rPr>
      </w:pPr>
    </w:p>
    <w:p w14:paraId="5AC4F9AD" w14:textId="77777777" w:rsidR="00137628" w:rsidRPr="001168E1" w:rsidRDefault="00D9134B" w:rsidP="00874204">
      <w:pPr>
        <w:jc w:val="center"/>
        <w:rPr>
          <w:rFonts w:ascii="Arial" w:hAnsi="Arial" w:cs="Arial"/>
          <w:b/>
          <w:bCs/>
          <w:sz w:val="56"/>
          <w:szCs w:val="56"/>
        </w:rPr>
      </w:pPr>
      <w:r w:rsidRPr="001168E1">
        <w:rPr>
          <w:rFonts w:ascii="Arial" w:hAnsi="Arial" w:cs="Arial"/>
          <w:b/>
          <w:bCs/>
          <w:sz w:val="56"/>
          <w:szCs w:val="56"/>
        </w:rPr>
        <w:t>Patient-Centered Medical Home</w:t>
      </w:r>
      <w:r w:rsidR="00874204">
        <w:rPr>
          <w:rFonts w:ascii="Arial" w:hAnsi="Arial" w:cs="Arial"/>
          <w:b/>
          <w:bCs/>
          <w:sz w:val="56"/>
          <w:szCs w:val="56"/>
        </w:rPr>
        <w:t xml:space="preserve"> </w:t>
      </w:r>
      <w:r w:rsidR="00137628">
        <w:rPr>
          <w:rFonts w:ascii="Arial" w:hAnsi="Arial" w:cs="Arial"/>
          <w:b/>
          <w:bCs/>
          <w:sz w:val="56"/>
          <w:szCs w:val="56"/>
        </w:rPr>
        <w:t>and Patient-Centered Medical Home-Neighbor</w:t>
      </w:r>
    </w:p>
    <w:p w14:paraId="51AB37DD" w14:textId="77777777" w:rsidR="00D9134B" w:rsidRPr="001168E1" w:rsidRDefault="00D9134B" w:rsidP="00D9134B">
      <w:pPr>
        <w:jc w:val="center"/>
        <w:rPr>
          <w:rFonts w:ascii="Arial" w:hAnsi="Arial" w:cs="Arial"/>
          <w:b/>
          <w:bCs/>
          <w:sz w:val="56"/>
          <w:szCs w:val="56"/>
        </w:rPr>
      </w:pPr>
    </w:p>
    <w:p w14:paraId="308B0735" w14:textId="77777777" w:rsidR="00D9134B" w:rsidRPr="001168E1" w:rsidRDefault="00D9134B" w:rsidP="00D9134B">
      <w:pPr>
        <w:jc w:val="center"/>
        <w:rPr>
          <w:rFonts w:ascii="Arial" w:hAnsi="Arial" w:cs="Arial"/>
          <w:b/>
          <w:bCs/>
          <w:sz w:val="48"/>
          <w:szCs w:val="48"/>
        </w:rPr>
      </w:pPr>
      <w:r w:rsidRPr="001168E1">
        <w:rPr>
          <w:rFonts w:ascii="Arial" w:hAnsi="Arial" w:cs="Arial"/>
          <w:b/>
          <w:bCs/>
          <w:sz w:val="48"/>
          <w:szCs w:val="48"/>
        </w:rPr>
        <w:t>Interpretive Guidelines</w:t>
      </w:r>
    </w:p>
    <w:p w14:paraId="60A041A3" w14:textId="77777777" w:rsidR="00D9134B" w:rsidRPr="001168E1" w:rsidRDefault="00D9134B" w:rsidP="00D9134B">
      <w:pPr>
        <w:jc w:val="center"/>
        <w:rPr>
          <w:rFonts w:ascii="Arial" w:hAnsi="Arial" w:cs="Arial"/>
          <w:b/>
          <w:bCs/>
          <w:sz w:val="48"/>
          <w:szCs w:val="48"/>
        </w:rPr>
      </w:pPr>
    </w:p>
    <w:p w14:paraId="7F02EBB1" w14:textId="375862D1" w:rsidR="00D9134B" w:rsidRPr="001168E1" w:rsidRDefault="0033173B" w:rsidP="00D9134B">
      <w:pPr>
        <w:jc w:val="center"/>
        <w:rPr>
          <w:rFonts w:ascii="Arial" w:hAnsi="Arial" w:cs="Arial"/>
          <w:b/>
          <w:bCs/>
          <w:sz w:val="48"/>
          <w:szCs w:val="48"/>
        </w:rPr>
      </w:pPr>
      <w:del w:id="2" w:author="Niksic, Lora" w:date="2023-09-05T11:13:00Z">
        <w:r w:rsidDel="00DD2271">
          <w:rPr>
            <w:rFonts w:ascii="Arial" w:hAnsi="Arial" w:cs="Arial"/>
            <w:b/>
            <w:bCs/>
            <w:sz w:val="48"/>
            <w:szCs w:val="48"/>
          </w:rPr>
          <w:delText>2022</w:delText>
        </w:r>
      </w:del>
      <w:ins w:id="3" w:author="Niksic, Lora" w:date="2023-09-05T11:23:00Z">
        <w:r w:rsidR="00666F06">
          <w:rPr>
            <w:rFonts w:ascii="Arial" w:hAnsi="Arial" w:cs="Arial"/>
            <w:b/>
            <w:bCs/>
            <w:sz w:val="48"/>
            <w:szCs w:val="48"/>
          </w:rPr>
          <w:t>2023</w:t>
        </w:r>
      </w:ins>
      <w:r w:rsidR="00D9134B">
        <w:rPr>
          <w:rFonts w:ascii="Arial" w:hAnsi="Arial" w:cs="Arial"/>
          <w:b/>
          <w:bCs/>
          <w:sz w:val="48"/>
          <w:szCs w:val="48"/>
        </w:rPr>
        <w:t>-</w:t>
      </w:r>
      <w:del w:id="4" w:author="Niksic, Lora" w:date="2023-09-05T11:14:00Z">
        <w:r w:rsidDel="00DD2271">
          <w:rPr>
            <w:rFonts w:ascii="Arial" w:hAnsi="Arial" w:cs="Arial"/>
            <w:b/>
            <w:bCs/>
            <w:sz w:val="48"/>
            <w:szCs w:val="48"/>
          </w:rPr>
          <w:delText>202</w:delText>
        </w:r>
      </w:del>
      <w:del w:id="5" w:author="Niksic, Lora" w:date="2023-09-05T11:13:00Z">
        <w:r w:rsidDel="00DD2271">
          <w:rPr>
            <w:rFonts w:ascii="Arial" w:hAnsi="Arial" w:cs="Arial"/>
            <w:b/>
            <w:bCs/>
            <w:sz w:val="48"/>
            <w:szCs w:val="48"/>
          </w:rPr>
          <w:delText>3</w:delText>
        </w:r>
      </w:del>
      <w:ins w:id="6" w:author="Niksic, Lora" w:date="2023-09-05T11:23:00Z">
        <w:r w:rsidR="00666F06">
          <w:rPr>
            <w:rFonts w:ascii="Arial" w:hAnsi="Arial" w:cs="Arial"/>
            <w:b/>
            <w:bCs/>
            <w:sz w:val="48"/>
            <w:szCs w:val="48"/>
          </w:rPr>
          <w:t>2024</w:t>
        </w:r>
      </w:ins>
    </w:p>
    <w:p w14:paraId="2E18F191" w14:textId="5D3FE6EF" w:rsidR="000C70C1" w:rsidRDefault="000C70C1" w:rsidP="000C70C1">
      <w:pPr>
        <w:jc w:val="center"/>
        <w:rPr>
          <w:rFonts w:ascii="Arial" w:hAnsi="Arial" w:cs="Arial"/>
          <w:b/>
          <w:bCs/>
          <w:sz w:val="48"/>
          <w:szCs w:val="48"/>
        </w:rPr>
      </w:pPr>
    </w:p>
    <w:p w14:paraId="0DF822B8" w14:textId="77777777" w:rsidR="00D9134B" w:rsidRPr="001168E1" w:rsidRDefault="00D9134B" w:rsidP="00D9134B">
      <w:pPr>
        <w:jc w:val="center"/>
        <w:rPr>
          <w:rFonts w:ascii="Arial" w:hAnsi="Arial" w:cs="Arial"/>
          <w:b/>
          <w:bCs/>
          <w:sz w:val="56"/>
          <w:szCs w:val="56"/>
        </w:rPr>
      </w:pPr>
    </w:p>
    <w:p w14:paraId="0358948F" w14:textId="77777777" w:rsidR="00D9134B" w:rsidRPr="001168E1" w:rsidRDefault="00D9134B" w:rsidP="00D9134B">
      <w:pPr>
        <w:jc w:val="center"/>
        <w:rPr>
          <w:rFonts w:ascii="Arial" w:hAnsi="Arial" w:cs="Arial"/>
          <w:b/>
          <w:bCs/>
          <w:sz w:val="56"/>
          <w:szCs w:val="56"/>
        </w:rPr>
      </w:pPr>
    </w:p>
    <w:p w14:paraId="7847EFC3" w14:textId="77777777" w:rsidR="00D9134B" w:rsidRPr="001168E1" w:rsidRDefault="00D9134B" w:rsidP="00D9134B">
      <w:pPr>
        <w:jc w:val="center"/>
        <w:rPr>
          <w:rFonts w:ascii="Arial Rounded MT Bold" w:hAnsi="Arial Rounded MT Bold"/>
          <w:b/>
          <w:bCs/>
          <w:sz w:val="28"/>
          <w:szCs w:val="28"/>
        </w:rPr>
        <w:sectPr w:rsidR="00D9134B" w:rsidRPr="001168E1" w:rsidSect="00874204">
          <w:footerReference w:type="default" r:id="rId12"/>
          <w:footerReference w:type="first" r:id="rId13"/>
          <w:pgSz w:w="12240" w:h="15840" w:code="1"/>
          <w:pgMar w:top="1440" w:right="1440" w:bottom="1440" w:left="1440" w:header="720" w:footer="300" w:gutter="0"/>
          <w:pgNumType w:start="1"/>
          <w:cols w:space="720"/>
          <w:titlePg/>
          <w:docGrid w:linePitch="360"/>
        </w:sectPr>
      </w:pPr>
    </w:p>
    <w:p w14:paraId="7AC6066B" w14:textId="77777777" w:rsidR="00D9134B" w:rsidRPr="001168E1" w:rsidRDefault="00D9134B" w:rsidP="00D9134B">
      <w:pPr>
        <w:tabs>
          <w:tab w:val="left" w:pos="376"/>
          <w:tab w:val="left" w:pos="1432"/>
        </w:tabs>
        <w:ind w:left="93"/>
        <w:jc w:val="center"/>
        <w:rPr>
          <w:rFonts w:ascii="Arial" w:hAnsi="Arial" w:cs="Arial"/>
          <w:b/>
          <w:color w:val="000080"/>
          <w:sz w:val="32"/>
          <w:szCs w:val="32"/>
        </w:rPr>
      </w:pPr>
      <w:bookmarkStart w:id="7" w:name="TOC"/>
      <w:r w:rsidRPr="001168E1">
        <w:rPr>
          <w:rFonts w:ascii="Arial" w:hAnsi="Arial" w:cs="Arial"/>
          <w:b/>
          <w:color w:val="000080"/>
          <w:sz w:val="32"/>
          <w:szCs w:val="32"/>
        </w:rPr>
        <w:lastRenderedPageBreak/>
        <w:t>Table of Contents</w:t>
      </w:r>
    </w:p>
    <w:bookmarkEnd w:id="7"/>
    <w:p w14:paraId="19F13D5F" w14:textId="77777777" w:rsidR="00621DD8" w:rsidRDefault="00621DD8" w:rsidP="00621DD8">
      <w:pPr>
        <w:tabs>
          <w:tab w:val="left" w:pos="376"/>
          <w:tab w:val="left" w:pos="1432"/>
        </w:tabs>
        <w:spacing w:after="240"/>
        <w:rPr>
          <w:rFonts w:ascii="Arial" w:hAnsi="Arial" w:cs="Arial"/>
          <w:b/>
          <w:u w:val="single"/>
        </w:rPr>
      </w:pPr>
    </w:p>
    <w:sdt>
      <w:sdtPr>
        <w:rPr>
          <w:rFonts w:ascii="Times New Roman" w:eastAsia="Times New Roman" w:hAnsi="Times New Roman" w:cs="Times New Roman"/>
          <w:b w:val="0"/>
          <w:bCs w:val="0"/>
          <w:color w:val="auto"/>
          <w:sz w:val="24"/>
          <w:szCs w:val="24"/>
        </w:rPr>
        <w:id w:val="445481245"/>
        <w:docPartObj>
          <w:docPartGallery w:val="Table of Contents"/>
          <w:docPartUnique/>
        </w:docPartObj>
      </w:sdtPr>
      <w:sdtEndPr/>
      <w:sdtContent>
        <w:p w14:paraId="56CC1AC9" w14:textId="0EF8BFA8" w:rsidR="00B5722C" w:rsidRDefault="00621DD8" w:rsidP="00A30F90">
          <w:pPr>
            <w:pStyle w:val="TOCHeading"/>
            <w:rPr>
              <w:rFonts w:ascii="Arial" w:hAnsi="Arial" w:cs="Arial"/>
            </w:rPr>
          </w:pPr>
          <w:r w:rsidRPr="00621DD8">
            <w:rPr>
              <w:rFonts w:ascii="Arial" w:hAnsi="Arial" w:cs="Arial"/>
            </w:rPr>
            <w:t>Contents</w:t>
          </w:r>
        </w:p>
        <w:p w14:paraId="77DD42C1" w14:textId="64155FE5" w:rsidR="00761523" w:rsidRDefault="00761523" w:rsidP="00761523"/>
        <w:p w14:paraId="230CCB7B" w14:textId="4E220171" w:rsidR="00761523" w:rsidRDefault="00761523" w:rsidP="00761523"/>
        <w:p w14:paraId="099E3B40" w14:textId="77777777" w:rsidR="00761523" w:rsidRPr="00761523" w:rsidRDefault="00761523" w:rsidP="00761523"/>
        <w:p w14:paraId="2554C031" w14:textId="45DAF634" w:rsidR="002A2067" w:rsidRDefault="00340E39" w:rsidP="006347B4">
          <w:pPr>
            <w:pStyle w:val="TOC1"/>
            <w:rPr>
              <w:rFonts w:eastAsiaTheme="minorEastAsia" w:cstheme="minorBidi"/>
              <w:noProof/>
              <w:sz w:val="22"/>
              <w:szCs w:val="22"/>
            </w:rPr>
          </w:pPr>
          <w:r>
            <w:rPr>
              <w:rFonts w:ascii="Arial" w:hAnsi="Arial"/>
              <w:kern w:val="32"/>
              <w:sz w:val="32"/>
              <w:szCs w:val="32"/>
            </w:rPr>
            <w:fldChar w:fldCharType="begin"/>
          </w:r>
          <w:r w:rsidR="006E30F0">
            <w:rPr>
              <w:rFonts w:ascii="Arial" w:hAnsi="Arial"/>
              <w:kern w:val="32"/>
              <w:sz w:val="32"/>
              <w:szCs w:val="32"/>
            </w:rPr>
            <w:instrText xml:space="preserve"> TOC \o "1-1" \h \z \u </w:instrText>
          </w:r>
          <w:r>
            <w:rPr>
              <w:rFonts w:ascii="Arial" w:hAnsi="Arial"/>
              <w:kern w:val="32"/>
              <w:sz w:val="32"/>
              <w:szCs w:val="32"/>
            </w:rPr>
            <w:fldChar w:fldCharType="separate"/>
          </w:r>
          <w:hyperlink w:anchor="_Toc118897860" w:history="1">
            <w:r w:rsidR="002A2067" w:rsidRPr="00F946C6">
              <w:rPr>
                <w:rStyle w:val="Hyperlink"/>
                <w:noProof/>
              </w:rPr>
              <w:t>READ ME FIRST: THE ESSENTIAL FAQS ABOUT THE PATIENT-CENTERED MEDICAL HOME AND PATIENT-CENTERED MEDICAL HOME-NEIGHBOR PROGRAM</w:t>
            </w:r>
            <w:r w:rsidR="002A2067">
              <w:rPr>
                <w:noProof/>
                <w:webHidden/>
              </w:rPr>
              <w:tab/>
            </w:r>
            <w:r w:rsidR="002A2067">
              <w:rPr>
                <w:noProof/>
                <w:webHidden/>
              </w:rPr>
              <w:fldChar w:fldCharType="begin"/>
            </w:r>
            <w:r w:rsidR="002A2067">
              <w:rPr>
                <w:noProof/>
                <w:webHidden/>
              </w:rPr>
              <w:instrText xml:space="preserve"> PAGEREF _Toc118897860 \h </w:instrText>
            </w:r>
            <w:r w:rsidR="002A2067">
              <w:rPr>
                <w:noProof/>
                <w:webHidden/>
              </w:rPr>
            </w:r>
            <w:r w:rsidR="002A2067">
              <w:rPr>
                <w:noProof/>
                <w:webHidden/>
              </w:rPr>
              <w:fldChar w:fldCharType="separate"/>
            </w:r>
            <w:r w:rsidR="00E2367E">
              <w:rPr>
                <w:noProof/>
                <w:webHidden/>
              </w:rPr>
              <w:t>3</w:t>
            </w:r>
            <w:r w:rsidR="002A2067">
              <w:rPr>
                <w:noProof/>
                <w:webHidden/>
              </w:rPr>
              <w:fldChar w:fldCharType="end"/>
            </w:r>
          </w:hyperlink>
        </w:p>
        <w:p w14:paraId="3F5DEB0C" w14:textId="2E755B91" w:rsidR="002A2067" w:rsidRDefault="00A24C17" w:rsidP="006347B4">
          <w:pPr>
            <w:pStyle w:val="TOC1"/>
            <w:rPr>
              <w:rFonts w:eastAsiaTheme="minorEastAsia" w:cstheme="minorBidi"/>
              <w:noProof/>
              <w:sz w:val="22"/>
              <w:szCs w:val="22"/>
            </w:rPr>
          </w:pPr>
          <w:hyperlink w:anchor="_Toc118897861" w:history="1">
            <w:r w:rsidR="002A2067" w:rsidRPr="00F946C6">
              <w:rPr>
                <w:rStyle w:val="Hyperlink"/>
                <w:rFonts w:eastAsia="Arial"/>
                <w:i/>
                <w:noProof/>
              </w:rPr>
              <w:t>1.</w:t>
            </w:r>
            <w:r w:rsidR="002A2067">
              <w:rPr>
                <w:rFonts w:eastAsiaTheme="minorEastAsia" w:cstheme="minorBidi"/>
                <w:noProof/>
                <w:sz w:val="22"/>
                <w:szCs w:val="22"/>
              </w:rPr>
              <w:tab/>
            </w:r>
            <w:r w:rsidR="002A2067" w:rsidRPr="00F946C6">
              <w:rPr>
                <w:rStyle w:val="Hyperlink"/>
                <w:rFonts w:eastAsia="Arial"/>
                <w:i/>
                <w:noProof/>
              </w:rPr>
              <w:t>What is the Patient-Centered Medical Home and Patient-Centered Medical Home-Neighbor?</w:t>
            </w:r>
            <w:r w:rsidR="002A2067">
              <w:rPr>
                <w:noProof/>
                <w:webHidden/>
              </w:rPr>
              <w:tab/>
            </w:r>
            <w:r w:rsidR="002A2067">
              <w:rPr>
                <w:noProof/>
                <w:webHidden/>
              </w:rPr>
              <w:fldChar w:fldCharType="begin"/>
            </w:r>
            <w:r w:rsidR="002A2067">
              <w:rPr>
                <w:noProof/>
                <w:webHidden/>
              </w:rPr>
              <w:instrText xml:space="preserve"> PAGEREF _Toc118897861 \h </w:instrText>
            </w:r>
            <w:r w:rsidR="002A2067">
              <w:rPr>
                <w:noProof/>
                <w:webHidden/>
              </w:rPr>
            </w:r>
            <w:r w:rsidR="002A2067">
              <w:rPr>
                <w:noProof/>
                <w:webHidden/>
              </w:rPr>
              <w:fldChar w:fldCharType="separate"/>
            </w:r>
            <w:r w:rsidR="00E2367E">
              <w:rPr>
                <w:noProof/>
                <w:webHidden/>
              </w:rPr>
              <w:t>3</w:t>
            </w:r>
            <w:r w:rsidR="002A2067">
              <w:rPr>
                <w:noProof/>
                <w:webHidden/>
              </w:rPr>
              <w:fldChar w:fldCharType="end"/>
            </w:r>
          </w:hyperlink>
        </w:p>
        <w:p w14:paraId="110EFDA2" w14:textId="7F5D8C45" w:rsidR="002A2067" w:rsidRDefault="00A24C17" w:rsidP="006347B4">
          <w:pPr>
            <w:pStyle w:val="TOC1"/>
            <w:rPr>
              <w:rFonts w:eastAsiaTheme="minorEastAsia" w:cstheme="minorBidi"/>
              <w:noProof/>
              <w:sz w:val="22"/>
              <w:szCs w:val="22"/>
            </w:rPr>
          </w:pPr>
          <w:hyperlink w:anchor="_Toc118897862" w:history="1">
            <w:r w:rsidR="002A2067" w:rsidRPr="00F946C6">
              <w:rPr>
                <w:rStyle w:val="Hyperlink"/>
                <w:rFonts w:eastAsia="Arial"/>
                <w:i/>
                <w:noProof/>
              </w:rPr>
              <w:t>2.</w:t>
            </w:r>
            <w:r w:rsidR="002A2067">
              <w:rPr>
                <w:rFonts w:eastAsiaTheme="minorEastAsia" w:cstheme="minorBidi"/>
                <w:noProof/>
                <w:sz w:val="22"/>
                <w:szCs w:val="22"/>
              </w:rPr>
              <w:tab/>
            </w:r>
            <w:r w:rsidR="002A2067" w:rsidRPr="00F946C6">
              <w:rPr>
                <w:rStyle w:val="Hyperlink"/>
                <w:rFonts w:eastAsia="Arial"/>
                <w:i/>
                <w:noProof/>
              </w:rPr>
              <w:t>What are capabilities?</w:t>
            </w:r>
            <w:r w:rsidR="002A2067">
              <w:rPr>
                <w:noProof/>
                <w:webHidden/>
              </w:rPr>
              <w:tab/>
            </w:r>
            <w:r w:rsidR="002A2067">
              <w:rPr>
                <w:noProof/>
                <w:webHidden/>
              </w:rPr>
              <w:fldChar w:fldCharType="begin"/>
            </w:r>
            <w:r w:rsidR="002A2067">
              <w:rPr>
                <w:noProof/>
                <w:webHidden/>
              </w:rPr>
              <w:instrText xml:space="preserve"> PAGEREF _Toc118897862 \h </w:instrText>
            </w:r>
            <w:r w:rsidR="002A2067">
              <w:rPr>
                <w:noProof/>
                <w:webHidden/>
              </w:rPr>
            </w:r>
            <w:r w:rsidR="002A2067">
              <w:rPr>
                <w:noProof/>
                <w:webHidden/>
              </w:rPr>
              <w:fldChar w:fldCharType="separate"/>
            </w:r>
            <w:r w:rsidR="00E2367E">
              <w:rPr>
                <w:noProof/>
                <w:webHidden/>
              </w:rPr>
              <w:t>3</w:t>
            </w:r>
            <w:r w:rsidR="002A2067">
              <w:rPr>
                <w:noProof/>
                <w:webHidden/>
              </w:rPr>
              <w:fldChar w:fldCharType="end"/>
            </w:r>
          </w:hyperlink>
        </w:p>
        <w:p w14:paraId="0724F444" w14:textId="53A3DDB5" w:rsidR="002A2067" w:rsidRDefault="00A24C17" w:rsidP="006347B4">
          <w:pPr>
            <w:pStyle w:val="TOC1"/>
            <w:rPr>
              <w:rFonts w:eastAsiaTheme="minorEastAsia" w:cstheme="minorBidi"/>
              <w:noProof/>
              <w:sz w:val="22"/>
              <w:szCs w:val="22"/>
            </w:rPr>
          </w:pPr>
          <w:hyperlink w:anchor="_Toc118897863" w:history="1">
            <w:r w:rsidR="002A2067" w:rsidRPr="00F946C6">
              <w:rPr>
                <w:rStyle w:val="Hyperlink"/>
                <w:rFonts w:eastAsia="Arial"/>
                <w:noProof/>
              </w:rPr>
              <w:t>3.</w:t>
            </w:r>
            <w:r w:rsidR="002A2067">
              <w:rPr>
                <w:rFonts w:eastAsiaTheme="minorEastAsia" w:cstheme="minorBidi"/>
                <w:noProof/>
                <w:sz w:val="22"/>
                <w:szCs w:val="22"/>
              </w:rPr>
              <w:tab/>
            </w:r>
            <w:r w:rsidR="002A2067" w:rsidRPr="00F946C6">
              <w:rPr>
                <w:rStyle w:val="Hyperlink"/>
                <w:rFonts w:eastAsia="Arial"/>
                <w:i/>
                <w:noProof/>
              </w:rPr>
              <w:t>Why do we need Interpretive Guidelines?</w:t>
            </w:r>
            <w:r w:rsidR="002A2067">
              <w:rPr>
                <w:noProof/>
                <w:webHidden/>
              </w:rPr>
              <w:tab/>
            </w:r>
            <w:r w:rsidR="002A2067">
              <w:rPr>
                <w:noProof/>
                <w:webHidden/>
              </w:rPr>
              <w:fldChar w:fldCharType="begin"/>
            </w:r>
            <w:r w:rsidR="002A2067">
              <w:rPr>
                <w:noProof/>
                <w:webHidden/>
              </w:rPr>
              <w:instrText xml:space="preserve"> PAGEREF _Toc118897863 \h </w:instrText>
            </w:r>
            <w:r w:rsidR="002A2067">
              <w:rPr>
                <w:noProof/>
                <w:webHidden/>
              </w:rPr>
            </w:r>
            <w:r w:rsidR="002A2067">
              <w:rPr>
                <w:noProof/>
                <w:webHidden/>
              </w:rPr>
              <w:fldChar w:fldCharType="separate"/>
            </w:r>
            <w:r w:rsidR="00E2367E">
              <w:rPr>
                <w:noProof/>
                <w:webHidden/>
              </w:rPr>
              <w:t>4</w:t>
            </w:r>
            <w:r w:rsidR="002A2067">
              <w:rPr>
                <w:noProof/>
                <w:webHidden/>
              </w:rPr>
              <w:fldChar w:fldCharType="end"/>
            </w:r>
          </w:hyperlink>
        </w:p>
        <w:p w14:paraId="2FBB81F6" w14:textId="7DF6A319" w:rsidR="002A2067" w:rsidRDefault="00A24C17" w:rsidP="006347B4">
          <w:pPr>
            <w:pStyle w:val="TOC1"/>
            <w:rPr>
              <w:rFonts w:eastAsiaTheme="minorEastAsia" w:cstheme="minorBidi"/>
              <w:noProof/>
              <w:sz w:val="22"/>
              <w:szCs w:val="22"/>
            </w:rPr>
          </w:pPr>
          <w:hyperlink w:anchor="_Toc118897864" w:history="1">
            <w:r w:rsidR="002A2067" w:rsidRPr="00F946C6">
              <w:rPr>
                <w:rStyle w:val="Hyperlink"/>
                <w:rFonts w:eastAsia="Arial"/>
                <w:noProof/>
              </w:rPr>
              <w:t>5.</w:t>
            </w:r>
            <w:r w:rsidR="002A2067">
              <w:rPr>
                <w:rFonts w:eastAsiaTheme="minorEastAsia" w:cstheme="minorBidi"/>
                <w:noProof/>
                <w:sz w:val="22"/>
                <w:szCs w:val="22"/>
              </w:rPr>
              <w:tab/>
            </w:r>
            <w:r w:rsidR="002A2067" w:rsidRPr="00F946C6">
              <w:rPr>
                <w:rStyle w:val="Hyperlink"/>
                <w:rFonts w:eastAsia="Arial"/>
                <w:i/>
                <w:noProof/>
              </w:rPr>
              <w:t>Who is responsible for reporting PCMH/PCMH-N capabilities to BCBSM?</w:t>
            </w:r>
            <w:r w:rsidR="002A2067">
              <w:rPr>
                <w:noProof/>
                <w:webHidden/>
              </w:rPr>
              <w:tab/>
            </w:r>
            <w:r w:rsidR="002A2067">
              <w:rPr>
                <w:noProof/>
                <w:webHidden/>
              </w:rPr>
              <w:fldChar w:fldCharType="begin"/>
            </w:r>
            <w:r w:rsidR="002A2067">
              <w:rPr>
                <w:noProof/>
                <w:webHidden/>
              </w:rPr>
              <w:instrText xml:space="preserve"> PAGEREF _Toc118897864 \h </w:instrText>
            </w:r>
            <w:r w:rsidR="002A2067">
              <w:rPr>
                <w:noProof/>
                <w:webHidden/>
              </w:rPr>
            </w:r>
            <w:r w:rsidR="002A2067">
              <w:rPr>
                <w:noProof/>
                <w:webHidden/>
              </w:rPr>
              <w:fldChar w:fldCharType="separate"/>
            </w:r>
            <w:r w:rsidR="00E2367E">
              <w:rPr>
                <w:noProof/>
                <w:webHidden/>
              </w:rPr>
              <w:t>4</w:t>
            </w:r>
            <w:r w:rsidR="002A2067">
              <w:rPr>
                <w:noProof/>
                <w:webHidden/>
              </w:rPr>
              <w:fldChar w:fldCharType="end"/>
            </w:r>
          </w:hyperlink>
        </w:p>
        <w:p w14:paraId="4775891E" w14:textId="4AE4565B" w:rsidR="002A2067" w:rsidRDefault="00A24C17" w:rsidP="006347B4">
          <w:pPr>
            <w:pStyle w:val="TOC1"/>
            <w:rPr>
              <w:rFonts w:eastAsiaTheme="minorEastAsia" w:cstheme="minorBidi"/>
              <w:noProof/>
              <w:sz w:val="22"/>
              <w:szCs w:val="22"/>
            </w:rPr>
          </w:pPr>
          <w:hyperlink w:anchor="_Toc118897865" w:history="1">
            <w:r w:rsidR="002A2067" w:rsidRPr="00F946C6">
              <w:rPr>
                <w:rStyle w:val="Hyperlink"/>
                <w:rFonts w:eastAsia="Arial"/>
                <w:noProof/>
              </w:rPr>
              <w:t>6.</w:t>
            </w:r>
            <w:r w:rsidR="002A2067">
              <w:rPr>
                <w:rFonts w:eastAsiaTheme="minorEastAsia" w:cstheme="minorBidi"/>
                <w:noProof/>
                <w:sz w:val="22"/>
                <w:szCs w:val="22"/>
              </w:rPr>
              <w:tab/>
            </w:r>
            <w:r w:rsidR="002A2067" w:rsidRPr="00F946C6">
              <w:rPr>
                <w:rStyle w:val="Hyperlink"/>
                <w:rFonts w:eastAsia="Arial"/>
                <w:i/>
                <w:noProof/>
              </w:rPr>
              <w:t>Can we report a capability in place as soon as the practice has the ability to use it? Or what about when one physician or member starts using it?</w:t>
            </w:r>
            <w:r w:rsidR="002A2067">
              <w:rPr>
                <w:noProof/>
                <w:webHidden/>
              </w:rPr>
              <w:tab/>
            </w:r>
            <w:r w:rsidR="002A2067">
              <w:rPr>
                <w:noProof/>
                <w:webHidden/>
              </w:rPr>
              <w:fldChar w:fldCharType="begin"/>
            </w:r>
            <w:r w:rsidR="002A2067">
              <w:rPr>
                <w:noProof/>
                <w:webHidden/>
              </w:rPr>
              <w:instrText xml:space="preserve"> PAGEREF _Toc118897865 \h </w:instrText>
            </w:r>
            <w:r w:rsidR="002A2067">
              <w:rPr>
                <w:noProof/>
                <w:webHidden/>
              </w:rPr>
            </w:r>
            <w:r w:rsidR="002A2067">
              <w:rPr>
                <w:noProof/>
                <w:webHidden/>
              </w:rPr>
              <w:fldChar w:fldCharType="separate"/>
            </w:r>
            <w:r w:rsidR="00E2367E">
              <w:rPr>
                <w:noProof/>
                <w:webHidden/>
              </w:rPr>
              <w:t>4</w:t>
            </w:r>
            <w:r w:rsidR="002A2067">
              <w:rPr>
                <w:noProof/>
                <w:webHidden/>
              </w:rPr>
              <w:fldChar w:fldCharType="end"/>
            </w:r>
          </w:hyperlink>
        </w:p>
        <w:p w14:paraId="031A1A12" w14:textId="382BEE5C" w:rsidR="002A2067" w:rsidRDefault="00A24C17" w:rsidP="006347B4">
          <w:pPr>
            <w:pStyle w:val="TOC1"/>
            <w:rPr>
              <w:rFonts w:eastAsiaTheme="minorEastAsia" w:cstheme="minorBidi"/>
              <w:noProof/>
              <w:sz w:val="22"/>
              <w:szCs w:val="22"/>
            </w:rPr>
          </w:pPr>
          <w:hyperlink w:anchor="_Toc118897866" w:history="1">
            <w:r w:rsidR="002A2067" w:rsidRPr="00F946C6">
              <w:rPr>
                <w:rStyle w:val="Hyperlink"/>
                <w:rFonts w:eastAsia="Arial"/>
                <w:noProof/>
              </w:rPr>
              <w:t>7.</w:t>
            </w:r>
            <w:r w:rsidR="002A2067">
              <w:rPr>
                <w:rFonts w:eastAsiaTheme="minorEastAsia" w:cstheme="minorBidi"/>
                <w:noProof/>
                <w:sz w:val="22"/>
                <w:szCs w:val="22"/>
              </w:rPr>
              <w:tab/>
            </w:r>
            <w:r w:rsidR="002A2067" w:rsidRPr="00F946C6">
              <w:rPr>
                <w:rStyle w:val="Hyperlink"/>
                <w:rFonts w:eastAsia="Arial"/>
                <w:i/>
                <w:noProof/>
              </w:rPr>
              <w:t>The PCPs in my PO are very familiar with the PCMH model, but our specialists hardly know what we’re talking about. Some of them think they should be their patient’s medical home, not the PCP. What should we do about this?</w:t>
            </w:r>
            <w:r w:rsidR="002A2067">
              <w:rPr>
                <w:noProof/>
                <w:webHidden/>
              </w:rPr>
              <w:tab/>
            </w:r>
            <w:r w:rsidR="002A2067">
              <w:rPr>
                <w:noProof/>
                <w:webHidden/>
              </w:rPr>
              <w:fldChar w:fldCharType="begin"/>
            </w:r>
            <w:r w:rsidR="002A2067">
              <w:rPr>
                <w:noProof/>
                <w:webHidden/>
              </w:rPr>
              <w:instrText xml:space="preserve"> PAGEREF _Toc118897866 \h </w:instrText>
            </w:r>
            <w:r w:rsidR="002A2067">
              <w:rPr>
                <w:noProof/>
                <w:webHidden/>
              </w:rPr>
            </w:r>
            <w:r w:rsidR="002A2067">
              <w:rPr>
                <w:noProof/>
                <w:webHidden/>
              </w:rPr>
              <w:fldChar w:fldCharType="separate"/>
            </w:r>
            <w:r w:rsidR="00E2367E">
              <w:rPr>
                <w:noProof/>
                <w:webHidden/>
              </w:rPr>
              <w:t>5</w:t>
            </w:r>
            <w:r w:rsidR="002A2067">
              <w:rPr>
                <w:noProof/>
                <w:webHidden/>
              </w:rPr>
              <w:fldChar w:fldCharType="end"/>
            </w:r>
          </w:hyperlink>
        </w:p>
        <w:p w14:paraId="1B66D3AC" w14:textId="28C028A9" w:rsidR="002A2067" w:rsidRDefault="00A24C17" w:rsidP="006347B4">
          <w:pPr>
            <w:pStyle w:val="TOC1"/>
            <w:rPr>
              <w:rFonts w:eastAsiaTheme="minorEastAsia" w:cstheme="minorBidi"/>
              <w:noProof/>
              <w:sz w:val="22"/>
              <w:szCs w:val="22"/>
            </w:rPr>
          </w:pPr>
          <w:hyperlink w:anchor="_Toc118897867" w:history="1">
            <w:r w:rsidR="002A2067" w:rsidRPr="00F946C6">
              <w:rPr>
                <w:rStyle w:val="Hyperlink"/>
                <w:rFonts w:eastAsia="Arial"/>
                <w:noProof/>
              </w:rPr>
              <w:t>8.</w:t>
            </w:r>
            <w:r w:rsidR="002A2067">
              <w:rPr>
                <w:rFonts w:eastAsiaTheme="minorEastAsia" w:cstheme="minorBidi"/>
                <w:noProof/>
                <w:sz w:val="22"/>
                <w:szCs w:val="22"/>
              </w:rPr>
              <w:tab/>
            </w:r>
            <w:r w:rsidR="002A2067" w:rsidRPr="00F946C6">
              <w:rPr>
                <w:rStyle w:val="Hyperlink"/>
                <w:rFonts w:eastAsia="Arial"/>
                <w:i/>
                <w:noProof/>
              </w:rPr>
              <w:t>Why is it so important that the capabilities be reported accurately?</w:t>
            </w:r>
            <w:r w:rsidR="002A2067">
              <w:rPr>
                <w:noProof/>
                <w:webHidden/>
              </w:rPr>
              <w:tab/>
            </w:r>
            <w:r w:rsidR="002A2067">
              <w:rPr>
                <w:noProof/>
                <w:webHidden/>
              </w:rPr>
              <w:fldChar w:fldCharType="begin"/>
            </w:r>
            <w:r w:rsidR="002A2067">
              <w:rPr>
                <w:noProof/>
                <w:webHidden/>
              </w:rPr>
              <w:instrText xml:space="preserve"> PAGEREF _Toc118897867 \h </w:instrText>
            </w:r>
            <w:r w:rsidR="002A2067">
              <w:rPr>
                <w:noProof/>
                <w:webHidden/>
              </w:rPr>
            </w:r>
            <w:r w:rsidR="002A2067">
              <w:rPr>
                <w:noProof/>
                <w:webHidden/>
              </w:rPr>
              <w:fldChar w:fldCharType="separate"/>
            </w:r>
            <w:r w:rsidR="00E2367E">
              <w:rPr>
                <w:noProof/>
                <w:webHidden/>
              </w:rPr>
              <w:t>5</w:t>
            </w:r>
            <w:r w:rsidR="002A2067">
              <w:rPr>
                <w:noProof/>
                <w:webHidden/>
              </w:rPr>
              <w:fldChar w:fldCharType="end"/>
            </w:r>
          </w:hyperlink>
        </w:p>
        <w:p w14:paraId="52D32AA1" w14:textId="60286020" w:rsidR="002A2067" w:rsidRDefault="00A24C17" w:rsidP="006347B4">
          <w:pPr>
            <w:pStyle w:val="TOC1"/>
            <w:rPr>
              <w:rFonts w:eastAsiaTheme="minorEastAsia" w:cstheme="minorBidi"/>
              <w:noProof/>
              <w:sz w:val="22"/>
              <w:szCs w:val="22"/>
            </w:rPr>
          </w:pPr>
          <w:hyperlink w:anchor="_Toc118897868" w:history="1">
            <w:r w:rsidR="002A2067" w:rsidRPr="00F946C6">
              <w:rPr>
                <w:rStyle w:val="Hyperlink"/>
                <w:rFonts w:eastAsia="Arial"/>
                <w:noProof/>
              </w:rPr>
              <w:t>9.</w:t>
            </w:r>
            <w:r w:rsidR="002A2067">
              <w:rPr>
                <w:rFonts w:eastAsiaTheme="minorEastAsia" w:cstheme="minorBidi"/>
                <w:noProof/>
                <w:sz w:val="22"/>
                <w:szCs w:val="22"/>
              </w:rPr>
              <w:tab/>
            </w:r>
            <w:r w:rsidR="002A2067" w:rsidRPr="00F946C6">
              <w:rPr>
                <w:rStyle w:val="Hyperlink"/>
                <w:rFonts w:eastAsia="Arial"/>
                <w:i/>
                <w:noProof/>
              </w:rPr>
              <w:t>Do we have to implement the capabilities in order?</w:t>
            </w:r>
            <w:r w:rsidR="002A2067">
              <w:rPr>
                <w:noProof/>
                <w:webHidden/>
              </w:rPr>
              <w:tab/>
            </w:r>
            <w:r w:rsidR="002A2067">
              <w:rPr>
                <w:noProof/>
                <w:webHidden/>
              </w:rPr>
              <w:fldChar w:fldCharType="begin"/>
            </w:r>
            <w:r w:rsidR="002A2067">
              <w:rPr>
                <w:noProof/>
                <w:webHidden/>
              </w:rPr>
              <w:instrText xml:space="preserve"> PAGEREF _Toc118897868 \h </w:instrText>
            </w:r>
            <w:r w:rsidR="002A2067">
              <w:rPr>
                <w:noProof/>
                <w:webHidden/>
              </w:rPr>
            </w:r>
            <w:r w:rsidR="002A2067">
              <w:rPr>
                <w:noProof/>
                <w:webHidden/>
              </w:rPr>
              <w:fldChar w:fldCharType="separate"/>
            </w:r>
            <w:r w:rsidR="00E2367E">
              <w:rPr>
                <w:noProof/>
                <w:webHidden/>
              </w:rPr>
              <w:t>6</w:t>
            </w:r>
            <w:r w:rsidR="002A2067">
              <w:rPr>
                <w:noProof/>
                <w:webHidden/>
              </w:rPr>
              <w:fldChar w:fldCharType="end"/>
            </w:r>
          </w:hyperlink>
        </w:p>
        <w:p w14:paraId="0A17355D" w14:textId="6900EC09" w:rsidR="002A2067" w:rsidRDefault="00A24C17" w:rsidP="006347B4">
          <w:pPr>
            <w:pStyle w:val="TOC1"/>
            <w:rPr>
              <w:rFonts w:eastAsiaTheme="minorEastAsia" w:cstheme="minorBidi"/>
              <w:noProof/>
              <w:sz w:val="22"/>
              <w:szCs w:val="22"/>
            </w:rPr>
          </w:pPr>
          <w:r>
            <w:fldChar w:fldCharType="begin"/>
          </w:r>
          <w:r>
            <w:instrText>HYPERLINK \l "_Toc118897869"</w:instrText>
          </w:r>
          <w:r>
            <w:fldChar w:fldCharType="separate"/>
          </w:r>
          <w:r w:rsidR="002A2067" w:rsidRPr="00F946C6">
            <w:rPr>
              <w:rStyle w:val="Hyperlink"/>
              <w:rFonts w:eastAsia="Arial"/>
              <w:noProof/>
            </w:rPr>
            <w:t>10.</w:t>
          </w:r>
          <w:r w:rsidR="002A2067">
            <w:rPr>
              <w:rFonts w:eastAsiaTheme="minorEastAsia" w:cstheme="minorBidi"/>
              <w:noProof/>
              <w:sz w:val="22"/>
              <w:szCs w:val="22"/>
            </w:rPr>
            <w:tab/>
          </w:r>
          <w:r w:rsidR="002A2067" w:rsidRPr="00F946C6">
            <w:rPr>
              <w:rStyle w:val="Hyperlink"/>
              <w:rFonts w:eastAsia="Arial"/>
              <w:i/>
              <w:noProof/>
            </w:rPr>
            <w:t>What happened to domain 7 and why does</w:t>
          </w:r>
          <w:ins w:id="8" w:author="Niksic, Lora" w:date="2023-10-03T08:16:00Z">
            <w:r w:rsidR="006347B4">
              <w:rPr>
                <w:rStyle w:val="Hyperlink"/>
                <w:rFonts w:eastAsia="Arial"/>
                <w:i/>
                <w:noProof/>
              </w:rPr>
              <w:t>n’t</w:t>
            </w:r>
          </w:ins>
          <w:r w:rsidR="002A2067" w:rsidRPr="00F946C6">
            <w:rPr>
              <w:rStyle w:val="Hyperlink"/>
              <w:rFonts w:eastAsia="Arial"/>
              <w:i/>
              <w:noProof/>
            </w:rPr>
            <w:t xml:space="preserve"> domain 8 start at 8.</w:t>
          </w:r>
          <w:ins w:id="9" w:author="Niksic, Lora" w:date="2023-10-03T08:16:00Z">
            <w:r w:rsidR="006347B4">
              <w:rPr>
                <w:rStyle w:val="Hyperlink"/>
                <w:rFonts w:eastAsia="Arial"/>
                <w:i/>
                <w:noProof/>
              </w:rPr>
              <w:t>1</w:t>
            </w:r>
          </w:ins>
          <w:del w:id="10" w:author="Niksic, Lora" w:date="2023-10-03T08:16:00Z">
            <w:r w:rsidR="002A2067" w:rsidRPr="00F946C6" w:rsidDel="006347B4">
              <w:rPr>
                <w:rStyle w:val="Hyperlink"/>
                <w:rFonts w:eastAsia="Arial"/>
                <w:i/>
                <w:noProof/>
              </w:rPr>
              <w:delText>7</w:delText>
            </w:r>
          </w:del>
          <w:r w:rsidR="002A2067" w:rsidRPr="00F946C6">
            <w:rPr>
              <w:rStyle w:val="Hyperlink"/>
              <w:rFonts w:eastAsia="Arial"/>
              <w:i/>
              <w:noProof/>
            </w:rPr>
            <w:t>?</w:t>
          </w:r>
          <w:r w:rsidR="002A2067">
            <w:rPr>
              <w:noProof/>
              <w:webHidden/>
            </w:rPr>
            <w:tab/>
          </w:r>
          <w:r w:rsidR="002A2067">
            <w:rPr>
              <w:noProof/>
              <w:webHidden/>
            </w:rPr>
            <w:fldChar w:fldCharType="begin"/>
          </w:r>
          <w:r w:rsidR="002A2067">
            <w:rPr>
              <w:noProof/>
              <w:webHidden/>
            </w:rPr>
            <w:instrText xml:space="preserve"> PAGEREF _Toc118897869 \h </w:instrText>
          </w:r>
          <w:r w:rsidR="002A2067">
            <w:rPr>
              <w:noProof/>
              <w:webHidden/>
            </w:rPr>
          </w:r>
          <w:r w:rsidR="002A2067">
            <w:rPr>
              <w:noProof/>
              <w:webHidden/>
            </w:rPr>
            <w:fldChar w:fldCharType="separate"/>
          </w:r>
          <w:r w:rsidR="00E2367E">
            <w:rPr>
              <w:noProof/>
              <w:webHidden/>
            </w:rPr>
            <w:t>6</w:t>
          </w:r>
          <w:r w:rsidR="002A2067">
            <w:rPr>
              <w:noProof/>
              <w:webHidden/>
            </w:rPr>
            <w:fldChar w:fldCharType="end"/>
          </w:r>
          <w:r>
            <w:rPr>
              <w:noProof/>
            </w:rPr>
            <w:fldChar w:fldCharType="end"/>
          </w:r>
        </w:p>
        <w:p w14:paraId="3766E037" w14:textId="277BBBBB" w:rsidR="002A2067" w:rsidRDefault="003242A5" w:rsidP="006347B4">
          <w:pPr>
            <w:pStyle w:val="TOC1"/>
            <w:rPr>
              <w:rFonts w:eastAsiaTheme="minorEastAsia" w:cstheme="minorBidi"/>
              <w:noProof/>
              <w:sz w:val="22"/>
              <w:szCs w:val="22"/>
            </w:rPr>
          </w:pPr>
          <w:del w:id="11" w:author="Niksic, Lora" w:date="2023-09-11T15:53:00Z">
            <w:r w:rsidDel="00F755E2">
              <w:fldChar w:fldCharType="begin"/>
            </w:r>
            <w:r w:rsidDel="00F755E2">
              <w:delInstrText>HYPERLINK \l "_Toc118897870"</w:delInstrText>
            </w:r>
            <w:r w:rsidDel="00F755E2">
              <w:fldChar w:fldCharType="separate"/>
            </w:r>
            <w:r w:rsidR="002A2067" w:rsidRPr="00F946C6" w:rsidDel="00F755E2">
              <w:rPr>
                <w:rStyle w:val="Hyperlink"/>
                <w:rFonts w:eastAsia="Arial"/>
                <w:noProof/>
              </w:rPr>
              <w:delText>11.</w:delText>
            </w:r>
            <w:r w:rsidR="002A2067" w:rsidDel="00F755E2">
              <w:rPr>
                <w:rFonts w:eastAsiaTheme="minorEastAsia" w:cstheme="minorBidi"/>
                <w:noProof/>
                <w:sz w:val="22"/>
                <w:szCs w:val="22"/>
              </w:rPr>
              <w:tab/>
            </w:r>
            <w:r w:rsidR="002A2067" w:rsidRPr="00F946C6" w:rsidDel="00F755E2">
              <w:rPr>
                <w:rStyle w:val="Hyperlink"/>
                <w:rFonts w:eastAsia="Arial"/>
                <w:i/>
                <w:noProof/>
              </w:rPr>
              <w:delText>What does PCMH/PCMH-N have to do with Organized Systems of Care?</w:delText>
            </w:r>
            <w:r w:rsidR="002A2067" w:rsidDel="00F755E2">
              <w:rPr>
                <w:noProof/>
                <w:webHidden/>
              </w:rPr>
              <w:tab/>
            </w:r>
            <w:r w:rsidR="002A2067" w:rsidDel="00F755E2">
              <w:rPr>
                <w:noProof/>
                <w:webHidden/>
              </w:rPr>
              <w:fldChar w:fldCharType="begin"/>
            </w:r>
            <w:r w:rsidR="002A2067" w:rsidDel="00F755E2">
              <w:rPr>
                <w:noProof/>
                <w:webHidden/>
              </w:rPr>
              <w:delInstrText xml:space="preserve"> PAGEREF _Toc118897870 \h </w:delInstrText>
            </w:r>
            <w:r w:rsidR="002A2067" w:rsidDel="00F755E2">
              <w:rPr>
                <w:noProof/>
                <w:webHidden/>
              </w:rPr>
            </w:r>
            <w:r w:rsidR="002A2067" w:rsidDel="00F755E2">
              <w:rPr>
                <w:noProof/>
                <w:webHidden/>
              </w:rPr>
              <w:fldChar w:fldCharType="separate"/>
            </w:r>
            <w:r w:rsidR="00E2367E" w:rsidDel="00F755E2">
              <w:rPr>
                <w:noProof/>
                <w:webHidden/>
              </w:rPr>
              <w:delText>6</w:delText>
            </w:r>
            <w:r w:rsidR="002A2067" w:rsidDel="00F755E2">
              <w:rPr>
                <w:noProof/>
                <w:webHidden/>
              </w:rPr>
              <w:fldChar w:fldCharType="end"/>
            </w:r>
            <w:r w:rsidDel="00F755E2">
              <w:rPr>
                <w:noProof/>
              </w:rPr>
              <w:fldChar w:fldCharType="end"/>
            </w:r>
          </w:del>
        </w:p>
        <w:p w14:paraId="00B47700" w14:textId="06F0ECB3" w:rsidR="002A2067" w:rsidRDefault="00A24C17" w:rsidP="006347B4">
          <w:pPr>
            <w:pStyle w:val="TOC1"/>
            <w:rPr>
              <w:rFonts w:eastAsiaTheme="minorEastAsia" w:cstheme="minorBidi"/>
              <w:noProof/>
              <w:sz w:val="22"/>
              <w:szCs w:val="22"/>
            </w:rPr>
          </w:pPr>
          <w:hyperlink w:anchor="_Toc118897871" w:history="1">
            <w:r w:rsidR="00282BFD">
              <w:rPr>
                <w:rStyle w:val="Hyperlink"/>
                <w:rFonts w:eastAsia="Arial"/>
                <w:noProof/>
              </w:rPr>
              <w:t>11</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Why does BCBSM perform site visits and how should Physician Organizations prepare practices?</w:t>
            </w:r>
            <w:r w:rsidR="002A2067">
              <w:rPr>
                <w:noProof/>
                <w:webHidden/>
              </w:rPr>
              <w:tab/>
            </w:r>
            <w:r w:rsidR="002A2067">
              <w:rPr>
                <w:noProof/>
                <w:webHidden/>
              </w:rPr>
              <w:fldChar w:fldCharType="begin"/>
            </w:r>
            <w:r w:rsidR="002A2067">
              <w:rPr>
                <w:noProof/>
                <w:webHidden/>
              </w:rPr>
              <w:instrText xml:space="preserve"> PAGEREF _Toc118897871 \h </w:instrText>
            </w:r>
            <w:r w:rsidR="002A2067">
              <w:rPr>
                <w:noProof/>
                <w:webHidden/>
              </w:rPr>
            </w:r>
            <w:r w:rsidR="002A2067">
              <w:rPr>
                <w:noProof/>
                <w:webHidden/>
              </w:rPr>
              <w:fldChar w:fldCharType="separate"/>
            </w:r>
            <w:r w:rsidR="00E2367E">
              <w:rPr>
                <w:noProof/>
                <w:webHidden/>
              </w:rPr>
              <w:t>6</w:t>
            </w:r>
            <w:r w:rsidR="002A2067">
              <w:rPr>
                <w:noProof/>
                <w:webHidden/>
              </w:rPr>
              <w:fldChar w:fldCharType="end"/>
            </w:r>
          </w:hyperlink>
        </w:p>
        <w:p w14:paraId="2645E663" w14:textId="1A36FE43" w:rsidR="002A2067" w:rsidRDefault="00A24C17" w:rsidP="006347B4">
          <w:pPr>
            <w:pStyle w:val="TOC1"/>
            <w:rPr>
              <w:rFonts w:eastAsiaTheme="minorEastAsia" w:cstheme="minorBidi"/>
              <w:noProof/>
              <w:sz w:val="22"/>
              <w:szCs w:val="22"/>
            </w:rPr>
          </w:pPr>
          <w:hyperlink w:anchor="_Toc118897872" w:history="1">
            <w:r w:rsidR="00282BFD">
              <w:rPr>
                <w:rStyle w:val="Hyperlink"/>
                <w:rFonts w:eastAsia="Arial"/>
                <w:noProof/>
              </w:rPr>
              <w:t>12</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What is meant by “co-management?”</w:t>
            </w:r>
            <w:r w:rsidR="002A2067">
              <w:rPr>
                <w:noProof/>
                <w:webHidden/>
              </w:rPr>
              <w:tab/>
            </w:r>
            <w:r w:rsidR="002A2067">
              <w:rPr>
                <w:noProof/>
                <w:webHidden/>
              </w:rPr>
              <w:fldChar w:fldCharType="begin"/>
            </w:r>
            <w:r w:rsidR="002A2067">
              <w:rPr>
                <w:noProof/>
                <w:webHidden/>
              </w:rPr>
              <w:instrText xml:space="preserve"> PAGEREF _Toc118897872 \h </w:instrText>
            </w:r>
            <w:r w:rsidR="002A2067">
              <w:rPr>
                <w:noProof/>
                <w:webHidden/>
              </w:rPr>
            </w:r>
            <w:r w:rsidR="002A2067">
              <w:rPr>
                <w:noProof/>
                <w:webHidden/>
              </w:rPr>
              <w:fldChar w:fldCharType="separate"/>
            </w:r>
            <w:r w:rsidR="00E2367E">
              <w:rPr>
                <w:noProof/>
                <w:webHidden/>
              </w:rPr>
              <w:t>7</w:t>
            </w:r>
            <w:r w:rsidR="002A2067">
              <w:rPr>
                <w:noProof/>
                <w:webHidden/>
              </w:rPr>
              <w:fldChar w:fldCharType="end"/>
            </w:r>
          </w:hyperlink>
        </w:p>
        <w:p w14:paraId="62A41DF5" w14:textId="699AA2D4" w:rsidR="002A2067" w:rsidRDefault="00A24C17" w:rsidP="006347B4">
          <w:pPr>
            <w:pStyle w:val="TOC1"/>
            <w:rPr>
              <w:rFonts w:eastAsiaTheme="minorEastAsia" w:cstheme="minorBidi"/>
              <w:noProof/>
              <w:sz w:val="22"/>
              <w:szCs w:val="22"/>
            </w:rPr>
          </w:pPr>
          <w:hyperlink w:anchor="_Toc118897873" w:history="1">
            <w:r w:rsidR="00282BFD">
              <w:rPr>
                <w:rStyle w:val="Hyperlink"/>
                <w:rFonts w:eastAsia="Arial"/>
                <w:noProof/>
              </w:rPr>
              <w:t>13</w:t>
            </w:r>
            <w:r w:rsidR="002A2067" w:rsidRPr="00F946C6">
              <w:rPr>
                <w:rStyle w:val="Hyperlink"/>
                <w:rFonts w:eastAsia="Arial"/>
                <w:noProof/>
              </w:rPr>
              <w:t>.</w:t>
            </w:r>
            <w:r w:rsidR="002A2067">
              <w:rPr>
                <w:rFonts w:eastAsiaTheme="minorEastAsia" w:cstheme="minorBidi"/>
                <w:noProof/>
                <w:sz w:val="22"/>
                <w:szCs w:val="22"/>
              </w:rPr>
              <w:tab/>
            </w:r>
            <w:r w:rsidR="002A2067" w:rsidRPr="00F946C6">
              <w:rPr>
                <w:rStyle w:val="Hyperlink"/>
                <w:rFonts w:eastAsia="Arial"/>
                <w:i/>
                <w:noProof/>
              </w:rPr>
              <w:t>What does the term “clinical practice unit teams” mean?</w:t>
            </w:r>
            <w:r w:rsidR="002A2067">
              <w:rPr>
                <w:noProof/>
                <w:webHidden/>
              </w:rPr>
              <w:tab/>
            </w:r>
            <w:r w:rsidR="002A2067">
              <w:rPr>
                <w:noProof/>
                <w:webHidden/>
              </w:rPr>
              <w:fldChar w:fldCharType="begin"/>
            </w:r>
            <w:r w:rsidR="002A2067">
              <w:rPr>
                <w:noProof/>
                <w:webHidden/>
              </w:rPr>
              <w:instrText xml:space="preserve"> PAGEREF _Toc118897873 \h </w:instrText>
            </w:r>
            <w:r w:rsidR="002A2067">
              <w:rPr>
                <w:noProof/>
                <w:webHidden/>
              </w:rPr>
            </w:r>
            <w:r w:rsidR="002A2067">
              <w:rPr>
                <w:noProof/>
                <w:webHidden/>
              </w:rPr>
              <w:fldChar w:fldCharType="separate"/>
            </w:r>
            <w:r w:rsidR="00E2367E">
              <w:rPr>
                <w:noProof/>
                <w:webHidden/>
              </w:rPr>
              <w:t>7</w:t>
            </w:r>
            <w:r w:rsidR="002A2067">
              <w:rPr>
                <w:noProof/>
                <w:webHidden/>
              </w:rPr>
              <w:fldChar w:fldCharType="end"/>
            </w:r>
          </w:hyperlink>
        </w:p>
        <w:p w14:paraId="4D1E3BF9" w14:textId="0C271501" w:rsidR="002A2067" w:rsidRDefault="00A24C17" w:rsidP="006347B4">
          <w:pPr>
            <w:pStyle w:val="TOC1"/>
            <w:rPr>
              <w:rFonts w:eastAsiaTheme="minorEastAsia" w:cstheme="minorBidi"/>
              <w:noProof/>
              <w:sz w:val="22"/>
              <w:szCs w:val="22"/>
            </w:rPr>
          </w:pPr>
          <w:hyperlink w:anchor="_Toc118897874" w:history="1">
            <w:r w:rsidR="00282BFD">
              <w:rPr>
                <w:rStyle w:val="Hyperlink"/>
                <w:rFonts w:eastAsia="Arial"/>
                <w:i/>
                <w:noProof/>
              </w:rPr>
              <w:t>14</w:t>
            </w:r>
            <w:r w:rsidR="002A2067" w:rsidRPr="00F946C6">
              <w:rPr>
                <w:rStyle w:val="Hyperlink"/>
                <w:rFonts w:eastAsia="Arial"/>
                <w:i/>
                <w:noProof/>
              </w:rPr>
              <w:t>.</w:t>
            </w:r>
            <w:r w:rsidR="002A2067">
              <w:rPr>
                <w:rFonts w:eastAsiaTheme="minorEastAsia" w:cstheme="minorBidi"/>
                <w:noProof/>
                <w:sz w:val="22"/>
                <w:szCs w:val="22"/>
              </w:rPr>
              <w:tab/>
            </w:r>
            <w:r w:rsidR="002A2067" w:rsidRPr="00F946C6">
              <w:rPr>
                <w:rStyle w:val="Hyperlink"/>
                <w:rFonts w:eastAsia="Arial"/>
                <w:i/>
                <w:noProof/>
              </w:rPr>
              <w:t>How is health literacy related to these guidelines?</w:t>
            </w:r>
            <w:r w:rsidR="002A2067">
              <w:rPr>
                <w:noProof/>
                <w:webHidden/>
              </w:rPr>
              <w:tab/>
            </w:r>
            <w:r w:rsidR="002A2067">
              <w:rPr>
                <w:noProof/>
                <w:webHidden/>
              </w:rPr>
              <w:fldChar w:fldCharType="begin"/>
            </w:r>
            <w:r w:rsidR="002A2067">
              <w:rPr>
                <w:noProof/>
                <w:webHidden/>
              </w:rPr>
              <w:instrText xml:space="preserve"> PAGEREF _Toc118897874 \h </w:instrText>
            </w:r>
            <w:r w:rsidR="002A2067">
              <w:rPr>
                <w:noProof/>
                <w:webHidden/>
              </w:rPr>
            </w:r>
            <w:r w:rsidR="002A2067">
              <w:rPr>
                <w:noProof/>
                <w:webHidden/>
              </w:rPr>
              <w:fldChar w:fldCharType="separate"/>
            </w:r>
            <w:r w:rsidR="00E2367E">
              <w:rPr>
                <w:noProof/>
                <w:webHidden/>
              </w:rPr>
              <w:t>7</w:t>
            </w:r>
            <w:r w:rsidR="002A2067">
              <w:rPr>
                <w:noProof/>
                <w:webHidden/>
              </w:rPr>
              <w:fldChar w:fldCharType="end"/>
            </w:r>
          </w:hyperlink>
        </w:p>
        <w:p w14:paraId="1BEF9A46" w14:textId="664FD0BD" w:rsidR="002A2067" w:rsidRDefault="00A24C17" w:rsidP="006347B4">
          <w:pPr>
            <w:pStyle w:val="TOC1"/>
            <w:rPr>
              <w:rFonts w:eastAsiaTheme="minorEastAsia" w:cstheme="minorBidi"/>
              <w:noProof/>
              <w:sz w:val="22"/>
              <w:szCs w:val="22"/>
            </w:rPr>
          </w:pPr>
          <w:hyperlink w:anchor="_Toc118897875" w:history="1">
            <w:r w:rsidR="002A2067" w:rsidRPr="00F946C6">
              <w:rPr>
                <w:rStyle w:val="Hyperlink"/>
                <w:noProof/>
              </w:rPr>
              <w:t>PCMH/PCMH-N INTERPRETIVE GUIDELINES</w:t>
            </w:r>
            <w:r w:rsidR="002A2067">
              <w:rPr>
                <w:noProof/>
                <w:webHidden/>
              </w:rPr>
              <w:tab/>
            </w:r>
            <w:r w:rsidR="002A2067">
              <w:rPr>
                <w:noProof/>
                <w:webHidden/>
              </w:rPr>
              <w:fldChar w:fldCharType="begin"/>
            </w:r>
            <w:r w:rsidR="002A2067">
              <w:rPr>
                <w:noProof/>
                <w:webHidden/>
              </w:rPr>
              <w:instrText xml:space="preserve"> PAGEREF _Toc118897875 \h </w:instrText>
            </w:r>
            <w:r w:rsidR="002A2067">
              <w:rPr>
                <w:noProof/>
                <w:webHidden/>
              </w:rPr>
            </w:r>
            <w:r w:rsidR="002A2067">
              <w:rPr>
                <w:noProof/>
                <w:webHidden/>
              </w:rPr>
              <w:fldChar w:fldCharType="separate"/>
            </w:r>
            <w:r w:rsidR="00E2367E">
              <w:rPr>
                <w:noProof/>
                <w:webHidden/>
              </w:rPr>
              <w:t>9</w:t>
            </w:r>
            <w:r w:rsidR="002A2067">
              <w:rPr>
                <w:noProof/>
                <w:webHidden/>
              </w:rPr>
              <w:fldChar w:fldCharType="end"/>
            </w:r>
          </w:hyperlink>
        </w:p>
        <w:p w14:paraId="51FE2899" w14:textId="7243FE27" w:rsidR="002A2067" w:rsidRDefault="00A24C17" w:rsidP="006347B4">
          <w:pPr>
            <w:pStyle w:val="TOC1"/>
            <w:rPr>
              <w:rFonts w:eastAsiaTheme="minorEastAsia" w:cstheme="minorBidi"/>
              <w:noProof/>
              <w:sz w:val="22"/>
              <w:szCs w:val="22"/>
            </w:rPr>
          </w:pPr>
          <w:hyperlink w:anchor="_Toc118897876" w:history="1">
            <w:r w:rsidR="002A2067" w:rsidRPr="00F946C6">
              <w:rPr>
                <w:rStyle w:val="Hyperlink"/>
                <w:rFonts w:ascii="Calibri" w:hAnsi="Calibri"/>
                <w:noProof/>
              </w:rPr>
              <w:t>1.0</w:t>
            </w:r>
            <w:r w:rsidR="002A2067">
              <w:rPr>
                <w:rFonts w:eastAsiaTheme="minorEastAsia" w:cstheme="minorBidi"/>
                <w:noProof/>
                <w:sz w:val="22"/>
                <w:szCs w:val="22"/>
              </w:rPr>
              <w:tab/>
            </w:r>
            <w:r w:rsidR="002A2067" w:rsidRPr="00F946C6">
              <w:rPr>
                <w:rStyle w:val="Hyperlink"/>
                <w:rFonts w:ascii="Calibri" w:hAnsi="Calibri"/>
                <w:noProof/>
              </w:rPr>
              <w:t>Patient-Provider Partnership</w:t>
            </w:r>
            <w:r w:rsidR="002A2067">
              <w:rPr>
                <w:noProof/>
                <w:webHidden/>
              </w:rPr>
              <w:tab/>
            </w:r>
            <w:r w:rsidR="002A2067">
              <w:rPr>
                <w:noProof/>
                <w:webHidden/>
              </w:rPr>
              <w:fldChar w:fldCharType="begin"/>
            </w:r>
            <w:r w:rsidR="002A2067">
              <w:rPr>
                <w:noProof/>
                <w:webHidden/>
              </w:rPr>
              <w:instrText xml:space="preserve"> PAGEREF _Toc118897876 \h </w:instrText>
            </w:r>
            <w:r w:rsidR="002A2067">
              <w:rPr>
                <w:noProof/>
                <w:webHidden/>
              </w:rPr>
            </w:r>
            <w:r w:rsidR="002A2067">
              <w:rPr>
                <w:noProof/>
                <w:webHidden/>
              </w:rPr>
              <w:fldChar w:fldCharType="separate"/>
            </w:r>
            <w:r w:rsidR="00E2367E">
              <w:rPr>
                <w:noProof/>
                <w:webHidden/>
              </w:rPr>
              <w:t>9</w:t>
            </w:r>
            <w:r w:rsidR="002A2067">
              <w:rPr>
                <w:noProof/>
                <w:webHidden/>
              </w:rPr>
              <w:fldChar w:fldCharType="end"/>
            </w:r>
          </w:hyperlink>
        </w:p>
        <w:p w14:paraId="1E686620" w14:textId="038EDF1C" w:rsidR="002A2067" w:rsidRDefault="00A24C17" w:rsidP="006347B4">
          <w:pPr>
            <w:pStyle w:val="TOC1"/>
            <w:rPr>
              <w:rFonts w:eastAsiaTheme="minorEastAsia" w:cstheme="minorBidi"/>
              <w:noProof/>
              <w:sz w:val="22"/>
              <w:szCs w:val="22"/>
            </w:rPr>
          </w:pPr>
          <w:hyperlink w:anchor="_Toc118897877" w:history="1">
            <w:r w:rsidR="002A2067" w:rsidRPr="00F946C6">
              <w:rPr>
                <w:rStyle w:val="Hyperlink"/>
                <w:rFonts w:ascii="Calibri" w:hAnsi="Calibri"/>
                <w:noProof/>
              </w:rPr>
              <w:t>2.0 Patient Registry</w:t>
            </w:r>
            <w:r w:rsidR="002A2067">
              <w:rPr>
                <w:noProof/>
                <w:webHidden/>
              </w:rPr>
              <w:tab/>
            </w:r>
            <w:r w:rsidR="002A2067">
              <w:rPr>
                <w:noProof/>
                <w:webHidden/>
              </w:rPr>
              <w:fldChar w:fldCharType="begin"/>
            </w:r>
            <w:r w:rsidR="002A2067">
              <w:rPr>
                <w:noProof/>
                <w:webHidden/>
              </w:rPr>
              <w:instrText xml:space="preserve"> PAGEREF _Toc118897877 \h </w:instrText>
            </w:r>
            <w:r w:rsidR="002A2067">
              <w:rPr>
                <w:noProof/>
                <w:webHidden/>
              </w:rPr>
            </w:r>
            <w:r w:rsidR="002A2067">
              <w:rPr>
                <w:noProof/>
                <w:webHidden/>
              </w:rPr>
              <w:fldChar w:fldCharType="separate"/>
            </w:r>
            <w:r w:rsidR="00E2367E">
              <w:rPr>
                <w:noProof/>
                <w:webHidden/>
              </w:rPr>
              <w:t>14</w:t>
            </w:r>
            <w:r w:rsidR="002A2067">
              <w:rPr>
                <w:noProof/>
                <w:webHidden/>
              </w:rPr>
              <w:fldChar w:fldCharType="end"/>
            </w:r>
          </w:hyperlink>
        </w:p>
        <w:p w14:paraId="2622ACB9" w14:textId="68E39213" w:rsidR="002A2067" w:rsidRDefault="00A24C17" w:rsidP="006347B4">
          <w:pPr>
            <w:pStyle w:val="TOC1"/>
            <w:rPr>
              <w:rFonts w:eastAsiaTheme="minorEastAsia" w:cstheme="minorBidi"/>
              <w:noProof/>
              <w:sz w:val="22"/>
              <w:szCs w:val="22"/>
            </w:rPr>
          </w:pPr>
          <w:hyperlink w:anchor="_Toc118897878" w:history="1">
            <w:r w:rsidR="002A2067" w:rsidRPr="00F946C6">
              <w:rPr>
                <w:rStyle w:val="Hyperlink"/>
                <w:rFonts w:ascii="Calibri" w:hAnsi="Calibri"/>
                <w:noProof/>
              </w:rPr>
              <w:t>3.0 Performance Reporting</w:t>
            </w:r>
            <w:r w:rsidR="002A2067">
              <w:rPr>
                <w:noProof/>
                <w:webHidden/>
              </w:rPr>
              <w:tab/>
            </w:r>
            <w:r w:rsidR="002A2067">
              <w:rPr>
                <w:noProof/>
                <w:webHidden/>
              </w:rPr>
              <w:fldChar w:fldCharType="begin"/>
            </w:r>
            <w:r w:rsidR="002A2067">
              <w:rPr>
                <w:noProof/>
                <w:webHidden/>
              </w:rPr>
              <w:instrText xml:space="preserve"> PAGEREF _Toc118897878 \h </w:instrText>
            </w:r>
            <w:r w:rsidR="002A2067">
              <w:rPr>
                <w:noProof/>
                <w:webHidden/>
              </w:rPr>
            </w:r>
            <w:r w:rsidR="002A2067">
              <w:rPr>
                <w:noProof/>
                <w:webHidden/>
              </w:rPr>
              <w:fldChar w:fldCharType="separate"/>
            </w:r>
            <w:r w:rsidR="00E2367E">
              <w:rPr>
                <w:noProof/>
                <w:webHidden/>
              </w:rPr>
              <w:t>27</w:t>
            </w:r>
            <w:r w:rsidR="002A2067">
              <w:rPr>
                <w:noProof/>
                <w:webHidden/>
              </w:rPr>
              <w:fldChar w:fldCharType="end"/>
            </w:r>
          </w:hyperlink>
        </w:p>
        <w:p w14:paraId="599A1626" w14:textId="31293F76" w:rsidR="002A2067" w:rsidRDefault="00A24C17" w:rsidP="006347B4">
          <w:pPr>
            <w:pStyle w:val="TOC1"/>
            <w:rPr>
              <w:rFonts w:eastAsiaTheme="minorEastAsia" w:cstheme="minorBidi"/>
              <w:noProof/>
              <w:sz w:val="22"/>
              <w:szCs w:val="22"/>
            </w:rPr>
          </w:pPr>
          <w:hyperlink w:anchor="_Toc118897880" w:history="1">
            <w:r w:rsidR="002A2067" w:rsidRPr="00F946C6">
              <w:rPr>
                <w:rStyle w:val="Hyperlink"/>
                <w:rFonts w:ascii="Calibri" w:hAnsi="Calibri"/>
                <w:noProof/>
              </w:rPr>
              <w:t>4.0 Individual Care Management</w:t>
            </w:r>
            <w:r w:rsidR="002A2067">
              <w:rPr>
                <w:noProof/>
                <w:webHidden/>
              </w:rPr>
              <w:tab/>
            </w:r>
            <w:r w:rsidR="002A2067">
              <w:rPr>
                <w:noProof/>
                <w:webHidden/>
              </w:rPr>
              <w:fldChar w:fldCharType="begin"/>
            </w:r>
            <w:r w:rsidR="002A2067">
              <w:rPr>
                <w:noProof/>
                <w:webHidden/>
              </w:rPr>
              <w:instrText xml:space="preserve"> PAGEREF _Toc118897880 \h </w:instrText>
            </w:r>
            <w:r w:rsidR="002A2067">
              <w:rPr>
                <w:noProof/>
                <w:webHidden/>
              </w:rPr>
            </w:r>
            <w:r w:rsidR="002A2067">
              <w:rPr>
                <w:noProof/>
                <w:webHidden/>
              </w:rPr>
              <w:fldChar w:fldCharType="separate"/>
            </w:r>
            <w:r w:rsidR="00E2367E">
              <w:rPr>
                <w:noProof/>
                <w:webHidden/>
              </w:rPr>
              <w:t>38</w:t>
            </w:r>
            <w:r w:rsidR="002A2067">
              <w:rPr>
                <w:noProof/>
                <w:webHidden/>
              </w:rPr>
              <w:fldChar w:fldCharType="end"/>
            </w:r>
          </w:hyperlink>
        </w:p>
        <w:p w14:paraId="075082AE" w14:textId="6FCF7A65" w:rsidR="002A2067" w:rsidRDefault="00A24C17" w:rsidP="006347B4">
          <w:pPr>
            <w:pStyle w:val="TOC1"/>
            <w:rPr>
              <w:rFonts w:eastAsiaTheme="minorEastAsia" w:cstheme="minorBidi"/>
              <w:noProof/>
              <w:sz w:val="22"/>
              <w:szCs w:val="22"/>
            </w:rPr>
          </w:pPr>
          <w:hyperlink w:anchor="_Toc118897881" w:history="1">
            <w:r w:rsidR="002A2067" w:rsidRPr="00F946C6">
              <w:rPr>
                <w:rStyle w:val="Hyperlink"/>
                <w:rFonts w:ascii="Calibri" w:hAnsi="Calibri"/>
                <w:noProof/>
              </w:rPr>
              <w:t>5.0 Extended Access</w:t>
            </w:r>
            <w:r w:rsidR="002A2067">
              <w:rPr>
                <w:noProof/>
                <w:webHidden/>
              </w:rPr>
              <w:tab/>
            </w:r>
            <w:r w:rsidR="002A2067">
              <w:rPr>
                <w:noProof/>
                <w:webHidden/>
              </w:rPr>
              <w:fldChar w:fldCharType="begin"/>
            </w:r>
            <w:r w:rsidR="002A2067">
              <w:rPr>
                <w:noProof/>
                <w:webHidden/>
              </w:rPr>
              <w:instrText xml:space="preserve"> PAGEREF _Toc118897881 \h </w:instrText>
            </w:r>
            <w:r w:rsidR="002A2067">
              <w:rPr>
                <w:noProof/>
                <w:webHidden/>
              </w:rPr>
            </w:r>
            <w:r w:rsidR="002A2067">
              <w:rPr>
                <w:noProof/>
                <w:webHidden/>
              </w:rPr>
              <w:fldChar w:fldCharType="separate"/>
            </w:r>
            <w:r w:rsidR="00E2367E">
              <w:rPr>
                <w:noProof/>
                <w:webHidden/>
              </w:rPr>
              <w:t>55</w:t>
            </w:r>
            <w:r w:rsidR="002A2067">
              <w:rPr>
                <w:noProof/>
                <w:webHidden/>
              </w:rPr>
              <w:fldChar w:fldCharType="end"/>
            </w:r>
          </w:hyperlink>
        </w:p>
        <w:p w14:paraId="36B1FCA4" w14:textId="3CD1299C" w:rsidR="002A2067" w:rsidRDefault="00A24C17" w:rsidP="006347B4">
          <w:pPr>
            <w:pStyle w:val="TOC1"/>
            <w:rPr>
              <w:rFonts w:eastAsiaTheme="minorEastAsia" w:cstheme="minorBidi"/>
              <w:noProof/>
              <w:sz w:val="22"/>
              <w:szCs w:val="22"/>
            </w:rPr>
          </w:pPr>
          <w:hyperlink w:anchor="_Toc118897882" w:history="1">
            <w:r w:rsidR="002A2067" w:rsidRPr="00F946C6">
              <w:rPr>
                <w:rStyle w:val="Hyperlink"/>
                <w:rFonts w:ascii="Calibri" w:hAnsi="Calibri"/>
                <w:noProof/>
              </w:rPr>
              <w:t>6.0 Test Results Tracking &amp; Follow-up</w:t>
            </w:r>
            <w:r w:rsidR="002A2067">
              <w:rPr>
                <w:noProof/>
                <w:webHidden/>
              </w:rPr>
              <w:tab/>
            </w:r>
            <w:r w:rsidR="002A2067">
              <w:rPr>
                <w:noProof/>
                <w:webHidden/>
              </w:rPr>
              <w:fldChar w:fldCharType="begin"/>
            </w:r>
            <w:r w:rsidR="002A2067">
              <w:rPr>
                <w:noProof/>
                <w:webHidden/>
              </w:rPr>
              <w:instrText xml:space="preserve"> PAGEREF _Toc118897882 \h </w:instrText>
            </w:r>
            <w:r w:rsidR="002A2067">
              <w:rPr>
                <w:noProof/>
                <w:webHidden/>
              </w:rPr>
            </w:r>
            <w:r w:rsidR="002A2067">
              <w:rPr>
                <w:noProof/>
                <w:webHidden/>
              </w:rPr>
              <w:fldChar w:fldCharType="separate"/>
            </w:r>
            <w:r w:rsidR="00E2367E">
              <w:rPr>
                <w:noProof/>
                <w:webHidden/>
              </w:rPr>
              <w:t>64</w:t>
            </w:r>
            <w:r w:rsidR="002A2067">
              <w:rPr>
                <w:noProof/>
                <w:webHidden/>
              </w:rPr>
              <w:fldChar w:fldCharType="end"/>
            </w:r>
          </w:hyperlink>
        </w:p>
        <w:p w14:paraId="6535F897" w14:textId="12139903" w:rsidR="002A2067" w:rsidRDefault="00A24C17" w:rsidP="006347B4">
          <w:pPr>
            <w:pStyle w:val="TOC1"/>
            <w:rPr>
              <w:rFonts w:eastAsiaTheme="minorEastAsia" w:cstheme="minorBidi"/>
              <w:noProof/>
              <w:sz w:val="22"/>
              <w:szCs w:val="22"/>
            </w:rPr>
          </w:pPr>
          <w:hyperlink w:anchor="_Toc118897883" w:history="1">
            <w:r w:rsidR="002A2067" w:rsidRPr="00F946C6">
              <w:rPr>
                <w:rStyle w:val="Hyperlink"/>
                <w:rFonts w:ascii="Calibri" w:hAnsi="Calibri"/>
                <w:noProof/>
              </w:rPr>
              <w:t>8.0 Electronic Prescribing and Management of Controlled Substance Prescriptions</w:t>
            </w:r>
            <w:r w:rsidR="002A2067">
              <w:rPr>
                <w:noProof/>
                <w:webHidden/>
              </w:rPr>
              <w:tab/>
            </w:r>
            <w:r w:rsidR="002A2067">
              <w:rPr>
                <w:noProof/>
                <w:webHidden/>
              </w:rPr>
              <w:fldChar w:fldCharType="begin"/>
            </w:r>
            <w:r w:rsidR="002A2067">
              <w:rPr>
                <w:noProof/>
                <w:webHidden/>
              </w:rPr>
              <w:instrText xml:space="preserve"> PAGEREF _Toc118897883 \h </w:instrText>
            </w:r>
            <w:r w:rsidR="002A2067">
              <w:rPr>
                <w:noProof/>
                <w:webHidden/>
              </w:rPr>
            </w:r>
            <w:r w:rsidR="002A2067">
              <w:rPr>
                <w:noProof/>
                <w:webHidden/>
              </w:rPr>
              <w:fldChar w:fldCharType="separate"/>
            </w:r>
            <w:r w:rsidR="00E2367E">
              <w:rPr>
                <w:noProof/>
                <w:webHidden/>
              </w:rPr>
              <w:t>68</w:t>
            </w:r>
            <w:r w:rsidR="002A2067">
              <w:rPr>
                <w:noProof/>
                <w:webHidden/>
              </w:rPr>
              <w:fldChar w:fldCharType="end"/>
            </w:r>
          </w:hyperlink>
        </w:p>
        <w:p w14:paraId="628EB0F7" w14:textId="53A97E16" w:rsidR="002A2067" w:rsidRDefault="00A24C17" w:rsidP="006347B4">
          <w:pPr>
            <w:pStyle w:val="TOC1"/>
            <w:rPr>
              <w:rFonts w:eastAsiaTheme="minorEastAsia" w:cstheme="minorBidi"/>
              <w:noProof/>
              <w:sz w:val="22"/>
              <w:szCs w:val="22"/>
            </w:rPr>
          </w:pPr>
          <w:hyperlink w:anchor="_Toc118897884" w:history="1">
            <w:r w:rsidR="002A2067" w:rsidRPr="00F946C6">
              <w:rPr>
                <w:rStyle w:val="Hyperlink"/>
                <w:rFonts w:ascii="Calibri" w:hAnsi="Calibri"/>
                <w:noProof/>
              </w:rPr>
              <w:t>9.0 Preventive Services</w:t>
            </w:r>
            <w:r w:rsidR="002A2067">
              <w:rPr>
                <w:noProof/>
                <w:webHidden/>
              </w:rPr>
              <w:tab/>
            </w:r>
            <w:r w:rsidR="002A2067">
              <w:rPr>
                <w:noProof/>
                <w:webHidden/>
              </w:rPr>
              <w:fldChar w:fldCharType="begin"/>
            </w:r>
            <w:r w:rsidR="002A2067">
              <w:rPr>
                <w:noProof/>
                <w:webHidden/>
              </w:rPr>
              <w:instrText xml:space="preserve"> PAGEREF _Toc118897884 \h </w:instrText>
            </w:r>
            <w:r w:rsidR="002A2067">
              <w:rPr>
                <w:noProof/>
                <w:webHidden/>
              </w:rPr>
            </w:r>
            <w:r w:rsidR="002A2067">
              <w:rPr>
                <w:noProof/>
                <w:webHidden/>
              </w:rPr>
              <w:fldChar w:fldCharType="separate"/>
            </w:r>
            <w:r w:rsidR="00E2367E">
              <w:rPr>
                <w:noProof/>
                <w:webHidden/>
              </w:rPr>
              <w:t>69</w:t>
            </w:r>
            <w:r w:rsidR="002A2067">
              <w:rPr>
                <w:noProof/>
                <w:webHidden/>
              </w:rPr>
              <w:fldChar w:fldCharType="end"/>
            </w:r>
          </w:hyperlink>
        </w:p>
        <w:p w14:paraId="1727D417" w14:textId="50532FE0" w:rsidR="002A2067" w:rsidRDefault="00A24C17" w:rsidP="006347B4">
          <w:pPr>
            <w:pStyle w:val="TOC1"/>
            <w:rPr>
              <w:rFonts w:eastAsiaTheme="minorEastAsia" w:cstheme="minorBidi"/>
              <w:noProof/>
              <w:sz w:val="22"/>
              <w:szCs w:val="22"/>
            </w:rPr>
          </w:pPr>
          <w:hyperlink w:anchor="_Toc118897885" w:history="1">
            <w:r w:rsidR="002A2067" w:rsidRPr="00F946C6">
              <w:rPr>
                <w:rStyle w:val="Hyperlink"/>
                <w:rFonts w:ascii="Calibri" w:hAnsi="Calibri"/>
                <w:noProof/>
              </w:rPr>
              <w:t>10.0 Linkage to Community Services</w:t>
            </w:r>
            <w:r w:rsidR="002A2067">
              <w:rPr>
                <w:noProof/>
                <w:webHidden/>
              </w:rPr>
              <w:tab/>
            </w:r>
            <w:r w:rsidR="002A2067">
              <w:rPr>
                <w:noProof/>
                <w:webHidden/>
              </w:rPr>
              <w:fldChar w:fldCharType="begin"/>
            </w:r>
            <w:r w:rsidR="002A2067">
              <w:rPr>
                <w:noProof/>
                <w:webHidden/>
              </w:rPr>
              <w:instrText xml:space="preserve"> PAGEREF _Toc118897885 \h </w:instrText>
            </w:r>
            <w:r w:rsidR="002A2067">
              <w:rPr>
                <w:noProof/>
                <w:webHidden/>
              </w:rPr>
            </w:r>
            <w:r w:rsidR="002A2067">
              <w:rPr>
                <w:noProof/>
                <w:webHidden/>
              </w:rPr>
              <w:fldChar w:fldCharType="separate"/>
            </w:r>
            <w:r w:rsidR="00E2367E">
              <w:rPr>
                <w:noProof/>
                <w:webHidden/>
              </w:rPr>
              <w:t>78</w:t>
            </w:r>
            <w:r w:rsidR="002A2067">
              <w:rPr>
                <w:noProof/>
                <w:webHidden/>
              </w:rPr>
              <w:fldChar w:fldCharType="end"/>
            </w:r>
          </w:hyperlink>
        </w:p>
        <w:p w14:paraId="6E004075" w14:textId="7DCAE2C3" w:rsidR="002A2067" w:rsidRDefault="00A24C17" w:rsidP="006347B4">
          <w:pPr>
            <w:pStyle w:val="TOC1"/>
            <w:rPr>
              <w:rFonts w:eastAsiaTheme="minorEastAsia" w:cstheme="minorBidi"/>
              <w:noProof/>
              <w:sz w:val="22"/>
              <w:szCs w:val="22"/>
            </w:rPr>
          </w:pPr>
          <w:hyperlink w:anchor="_Toc118897886" w:history="1">
            <w:r w:rsidR="002A2067" w:rsidRPr="00F946C6">
              <w:rPr>
                <w:rStyle w:val="Hyperlink"/>
                <w:rFonts w:ascii="Calibri" w:hAnsi="Calibri"/>
                <w:noProof/>
              </w:rPr>
              <w:t>11.0 Self-Management Support</w:t>
            </w:r>
            <w:r w:rsidR="002A2067">
              <w:rPr>
                <w:noProof/>
                <w:webHidden/>
              </w:rPr>
              <w:tab/>
            </w:r>
            <w:r w:rsidR="002A2067">
              <w:rPr>
                <w:noProof/>
                <w:webHidden/>
              </w:rPr>
              <w:fldChar w:fldCharType="begin"/>
            </w:r>
            <w:r w:rsidR="002A2067">
              <w:rPr>
                <w:noProof/>
                <w:webHidden/>
              </w:rPr>
              <w:instrText xml:space="preserve"> PAGEREF _Toc118897886 \h </w:instrText>
            </w:r>
            <w:r w:rsidR="002A2067">
              <w:rPr>
                <w:noProof/>
                <w:webHidden/>
              </w:rPr>
            </w:r>
            <w:r w:rsidR="002A2067">
              <w:rPr>
                <w:noProof/>
                <w:webHidden/>
              </w:rPr>
              <w:fldChar w:fldCharType="separate"/>
            </w:r>
            <w:r w:rsidR="00E2367E">
              <w:rPr>
                <w:noProof/>
                <w:webHidden/>
              </w:rPr>
              <w:t>83</w:t>
            </w:r>
            <w:r w:rsidR="002A2067">
              <w:rPr>
                <w:noProof/>
                <w:webHidden/>
              </w:rPr>
              <w:fldChar w:fldCharType="end"/>
            </w:r>
          </w:hyperlink>
        </w:p>
        <w:p w14:paraId="1AB5BAFF" w14:textId="4DD7D6B5" w:rsidR="002A2067" w:rsidRDefault="00A24C17" w:rsidP="006347B4">
          <w:pPr>
            <w:pStyle w:val="TOC1"/>
            <w:rPr>
              <w:rFonts w:eastAsiaTheme="minorEastAsia" w:cstheme="minorBidi"/>
              <w:noProof/>
              <w:sz w:val="22"/>
              <w:szCs w:val="22"/>
            </w:rPr>
          </w:pPr>
          <w:hyperlink w:anchor="_Toc118897887" w:history="1">
            <w:r w:rsidR="002A2067" w:rsidRPr="00F946C6">
              <w:rPr>
                <w:rStyle w:val="Hyperlink"/>
                <w:rFonts w:ascii="Calibri" w:hAnsi="Calibri"/>
                <w:noProof/>
              </w:rPr>
              <w:t>12.0 Patient Web Portal</w:t>
            </w:r>
            <w:r w:rsidR="002A2067">
              <w:rPr>
                <w:noProof/>
                <w:webHidden/>
              </w:rPr>
              <w:tab/>
            </w:r>
            <w:r w:rsidR="002A2067">
              <w:rPr>
                <w:noProof/>
                <w:webHidden/>
              </w:rPr>
              <w:fldChar w:fldCharType="begin"/>
            </w:r>
            <w:r w:rsidR="002A2067">
              <w:rPr>
                <w:noProof/>
                <w:webHidden/>
              </w:rPr>
              <w:instrText xml:space="preserve"> PAGEREF _Toc118897887 \h </w:instrText>
            </w:r>
            <w:r w:rsidR="002A2067">
              <w:rPr>
                <w:noProof/>
                <w:webHidden/>
              </w:rPr>
            </w:r>
            <w:r w:rsidR="002A2067">
              <w:rPr>
                <w:noProof/>
                <w:webHidden/>
              </w:rPr>
              <w:fldChar w:fldCharType="separate"/>
            </w:r>
            <w:r w:rsidR="00E2367E">
              <w:rPr>
                <w:noProof/>
                <w:webHidden/>
              </w:rPr>
              <w:t>87</w:t>
            </w:r>
            <w:r w:rsidR="002A2067">
              <w:rPr>
                <w:noProof/>
                <w:webHidden/>
              </w:rPr>
              <w:fldChar w:fldCharType="end"/>
            </w:r>
          </w:hyperlink>
        </w:p>
        <w:p w14:paraId="48D39118" w14:textId="4A22FA5A" w:rsidR="002A2067" w:rsidRDefault="00A24C17" w:rsidP="006347B4">
          <w:pPr>
            <w:pStyle w:val="TOC1"/>
            <w:rPr>
              <w:rFonts w:eastAsiaTheme="minorEastAsia" w:cstheme="minorBidi"/>
              <w:noProof/>
              <w:sz w:val="22"/>
              <w:szCs w:val="22"/>
            </w:rPr>
          </w:pPr>
          <w:hyperlink w:anchor="_Toc118897888" w:history="1">
            <w:r w:rsidR="002A2067" w:rsidRPr="00F946C6">
              <w:rPr>
                <w:rStyle w:val="Hyperlink"/>
                <w:rFonts w:ascii="Calibri" w:hAnsi="Calibri"/>
                <w:noProof/>
              </w:rPr>
              <w:t>13.0 Coordination of Care</w:t>
            </w:r>
            <w:r w:rsidR="002A2067">
              <w:rPr>
                <w:noProof/>
                <w:webHidden/>
              </w:rPr>
              <w:tab/>
            </w:r>
            <w:r w:rsidR="002A2067">
              <w:rPr>
                <w:noProof/>
                <w:webHidden/>
              </w:rPr>
              <w:fldChar w:fldCharType="begin"/>
            </w:r>
            <w:r w:rsidR="002A2067">
              <w:rPr>
                <w:noProof/>
                <w:webHidden/>
              </w:rPr>
              <w:instrText xml:space="preserve"> PAGEREF _Toc118897888 \h </w:instrText>
            </w:r>
            <w:r w:rsidR="002A2067">
              <w:rPr>
                <w:noProof/>
                <w:webHidden/>
              </w:rPr>
            </w:r>
            <w:r w:rsidR="002A2067">
              <w:rPr>
                <w:noProof/>
                <w:webHidden/>
              </w:rPr>
              <w:fldChar w:fldCharType="separate"/>
            </w:r>
            <w:r w:rsidR="00E2367E">
              <w:rPr>
                <w:noProof/>
                <w:webHidden/>
              </w:rPr>
              <w:t>91</w:t>
            </w:r>
            <w:r w:rsidR="002A2067">
              <w:rPr>
                <w:noProof/>
                <w:webHidden/>
              </w:rPr>
              <w:fldChar w:fldCharType="end"/>
            </w:r>
          </w:hyperlink>
        </w:p>
        <w:p w14:paraId="777211FE" w14:textId="4C45D373" w:rsidR="002A2067" w:rsidRDefault="00A24C17" w:rsidP="006347B4">
          <w:pPr>
            <w:pStyle w:val="TOC1"/>
            <w:rPr>
              <w:rFonts w:eastAsiaTheme="minorEastAsia" w:cstheme="minorBidi"/>
              <w:noProof/>
              <w:sz w:val="22"/>
              <w:szCs w:val="22"/>
            </w:rPr>
          </w:pPr>
          <w:hyperlink w:anchor="_Toc118897889" w:history="1">
            <w:r w:rsidR="002A2067" w:rsidRPr="00F946C6">
              <w:rPr>
                <w:rStyle w:val="Hyperlink"/>
                <w:rFonts w:ascii="Calibri" w:hAnsi="Calibri"/>
                <w:noProof/>
              </w:rPr>
              <w:t>14.0 Specialist Pre-Consultation and Referral Process</w:t>
            </w:r>
            <w:r w:rsidR="002A2067">
              <w:rPr>
                <w:noProof/>
                <w:webHidden/>
              </w:rPr>
              <w:tab/>
            </w:r>
            <w:r w:rsidR="002A2067">
              <w:rPr>
                <w:noProof/>
                <w:webHidden/>
              </w:rPr>
              <w:fldChar w:fldCharType="begin"/>
            </w:r>
            <w:r w:rsidR="002A2067">
              <w:rPr>
                <w:noProof/>
                <w:webHidden/>
              </w:rPr>
              <w:instrText xml:space="preserve"> PAGEREF _Toc118897889 \h </w:instrText>
            </w:r>
            <w:r w:rsidR="002A2067">
              <w:rPr>
                <w:noProof/>
                <w:webHidden/>
              </w:rPr>
            </w:r>
            <w:r w:rsidR="002A2067">
              <w:rPr>
                <w:noProof/>
                <w:webHidden/>
              </w:rPr>
              <w:fldChar w:fldCharType="separate"/>
            </w:r>
            <w:r w:rsidR="00E2367E">
              <w:rPr>
                <w:noProof/>
                <w:webHidden/>
              </w:rPr>
              <w:t>96</w:t>
            </w:r>
            <w:r w:rsidR="002A2067">
              <w:rPr>
                <w:noProof/>
                <w:webHidden/>
              </w:rPr>
              <w:fldChar w:fldCharType="end"/>
            </w:r>
          </w:hyperlink>
        </w:p>
        <w:p w14:paraId="68866058" w14:textId="075C61D2" w:rsidR="00621DD8" w:rsidRDefault="00340E39" w:rsidP="00621DD8">
          <w:pPr>
            <w:spacing w:before="240"/>
          </w:pPr>
          <w:r>
            <w:rPr>
              <w:rFonts w:ascii="Arial" w:hAnsi="Arial" w:cs="Arial"/>
              <w:bCs/>
              <w:kern w:val="32"/>
              <w:sz w:val="32"/>
              <w:szCs w:val="32"/>
            </w:rPr>
            <w:fldChar w:fldCharType="end"/>
          </w:r>
        </w:p>
      </w:sdtContent>
    </w:sdt>
    <w:p w14:paraId="24314FF2" w14:textId="77777777" w:rsidR="00761523" w:rsidRDefault="00761523" w:rsidP="00F01B47">
      <w:pPr>
        <w:spacing w:before="240"/>
        <w:rPr>
          <w:rFonts w:ascii="Calibri" w:hAnsi="Calibri" w:cs="Calibri"/>
        </w:rPr>
      </w:pPr>
    </w:p>
    <w:p w14:paraId="7A6DBC58" w14:textId="1653B41C" w:rsidR="00F01B47" w:rsidRPr="00411F51" w:rsidRDefault="00F01B47" w:rsidP="00F01B47">
      <w:pPr>
        <w:spacing w:before="240"/>
        <w:rPr>
          <w:rFonts w:ascii="Calibri" w:hAnsi="Calibri" w:cs="Calibri"/>
        </w:rPr>
      </w:pPr>
      <w:r w:rsidRPr="00411F51">
        <w:rPr>
          <w:rFonts w:ascii="Calibri" w:hAnsi="Calibri" w:cs="Calibri"/>
        </w:rPr>
        <w:t xml:space="preserve">Appendix A – </w:t>
      </w:r>
      <w:r>
        <w:rPr>
          <w:rFonts w:ascii="Calibri" w:hAnsi="Calibri" w:cs="Calibri"/>
        </w:rPr>
        <w:t xml:space="preserve">List of </w:t>
      </w:r>
      <w:r w:rsidRPr="00411F51">
        <w:rPr>
          <w:rFonts w:ascii="Calibri" w:hAnsi="Calibri" w:cs="Calibri"/>
        </w:rPr>
        <w:t>Retired Capabilities</w:t>
      </w:r>
    </w:p>
    <w:p w14:paraId="5BC168D9" w14:textId="77777777" w:rsidR="00F01B47" w:rsidDel="00E24FF0" w:rsidRDefault="00F01B47" w:rsidP="00621DD8">
      <w:pPr>
        <w:spacing w:before="240"/>
        <w:rPr>
          <w:del w:id="12" w:author="Niksic, Lora" w:date="2023-10-03T10:16:00Z"/>
        </w:rPr>
      </w:pPr>
    </w:p>
    <w:p w14:paraId="062AFBDF" w14:textId="77777777" w:rsidR="00D9134B" w:rsidRPr="001168E1" w:rsidRDefault="00D9134B" w:rsidP="008A19AF">
      <w:pPr>
        <w:tabs>
          <w:tab w:val="left" w:pos="376"/>
          <w:tab w:val="left" w:pos="1432"/>
        </w:tabs>
        <w:spacing w:after="240"/>
        <w:rPr>
          <w:rFonts w:ascii="Arial" w:hAnsi="Arial" w:cs="Arial"/>
          <w:b/>
          <w:color w:val="000080"/>
          <w:sz w:val="32"/>
          <w:szCs w:val="32"/>
        </w:rPr>
      </w:pPr>
    </w:p>
    <w:p w14:paraId="3A0D3CB4" w14:textId="77777777" w:rsidR="00D9134B" w:rsidRPr="001168E1" w:rsidRDefault="00D9134B" w:rsidP="0029544D">
      <w:pPr>
        <w:tabs>
          <w:tab w:val="left" w:pos="376"/>
          <w:tab w:val="left" w:pos="1432"/>
        </w:tabs>
        <w:ind w:left="93"/>
        <w:rPr>
          <w:rFonts w:ascii="Arial" w:hAnsi="Arial" w:cs="Arial"/>
          <w:b/>
          <w:bCs/>
        </w:rPr>
        <w:sectPr w:rsidR="00D9134B" w:rsidRPr="001168E1" w:rsidSect="00D9134B">
          <w:footerReference w:type="default" r:id="rId14"/>
          <w:pgSz w:w="12240" w:h="15840"/>
          <w:pgMar w:top="1440" w:right="1800" w:bottom="1440" w:left="1800" w:header="720" w:footer="720" w:gutter="0"/>
          <w:pgNumType w:start="1"/>
          <w:cols w:space="720"/>
          <w:docGrid w:linePitch="360"/>
        </w:sectPr>
      </w:pPr>
    </w:p>
    <w:p w14:paraId="00220584" w14:textId="77777777" w:rsidR="00D9134B" w:rsidRPr="00C10BA4" w:rsidRDefault="00A24EB1" w:rsidP="0029544D">
      <w:pPr>
        <w:jc w:val="center"/>
        <w:rPr>
          <w:rFonts w:ascii="Calibri" w:hAnsi="Calibri" w:cs="Arial"/>
          <w:b/>
          <w:bCs/>
          <w:sz w:val="32"/>
          <w:szCs w:val="32"/>
        </w:rPr>
      </w:pPr>
      <w:r w:rsidRPr="00A24EB1">
        <w:rPr>
          <w:rFonts w:ascii="Calibri" w:hAnsi="Calibri" w:cs="Arial"/>
          <w:b/>
          <w:bCs/>
          <w:sz w:val="32"/>
          <w:szCs w:val="32"/>
        </w:rPr>
        <w:lastRenderedPageBreak/>
        <w:t>Blue Cross Blue Shield of Michigan</w:t>
      </w:r>
    </w:p>
    <w:p w14:paraId="343A399F" w14:textId="77777777" w:rsidR="00D9134B"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Physician Group Incentive Program</w:t>
      </w:r>
    </w:p>
    <w:p w14:paraId="38C16A19" w14:textId="77777777" w:rsidR="00D9134B" w:rsidRPr="00C10BA4" w:rsidRDefault="00D9134B" w:rsidP="00F65172">
      <w:pPr>
        <w:tabs>
          <w:tab w:val="left" w:pos="376"/>
          <w:tab w:val="left" w:pos="1432"/>
        </w:tabs>
        <w:jc w:val="center"/>
        <w:rPr>
          <w:rFonts w:ascii="Calibri" w:hAnsi="Calibri" w:cs="Arial"/>
          <w:b/>
          <w:bCs/>
          <w:sz w:val="32"/>
          <w:szCs w:val="32"/>
        </w:rPr>
      </w:pPr>
    </w:p>
    <w:p w14:paraId="6F100111" w14:textId="77777777" w:rsidR="00137628"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 xml:space="preserve">Patient-Centered Medical Home </w:t>
      </w:r>
    </w:p>
    <w:p w14:paraId="5405EE06" w14:textId="77777777" w:rsidR="00137628"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And Patient-Centered Medical Home-Neighbor</w:t>
      </w:r>
    </w:p>
    <w:p w14:paraId="028937F9" w14:textId="77777777" w:rsidR="00D9134B" w:rsidRPr="00C10BA4" w:rsidRDefault="00A24EB1" w:rsidP="00F65172">
      <w:pPr>
        <w:tabs>
          <w:tab w:val="left" w:pos="376"/>
          <w:tab w:val="left" w:pos="1432"/>
        </w:tabs>
        <w:jc w:val="center"/>
        <w:rPr>
          <w:rFonts w:ascii="Calibri" w:hAnsi="Calibri" w:cs="Arial"/>
          <w:b/>
          <w:bCs/>
          <w:sz w:val="32"/>
          <w:szCs w:val="32"/>
        </w:rPr>
      </w:pPr>
      <w:r w:rsidRPr="00A24EB1">
        <w:rPr>
          <w:rFonts w:ascii="Calibri" w:hAnsi="Calibri" w:cs="Arial"/>
          <w:b/>
          <w:bCs/>
          <w:sz w:val="32"/>
          <w:szCs w:val="32"/>
        </w:rPr>
        <w:t>Interpretive Guidelines</w:t>
      </w:r>
    </w:p>
    <w:p w14:paraId="6534EC20" w14:textId="77777777" w:rsidR="00D81849" w:rsidRDefault="00D81849">
      <w:pPr>
        <w:tabs>
          <w:tab w:val="left" w:pos="376"/>
          <w:tab w:val="left" w:pos="1432"/>
        </w:tabs>
        <w:rPr>
          <w:rFonts w:ascii="Calibri" w:hAnsi="Calibri" w:cs="Arial"/>
          <w:b/>
          <w:bCs/>
        </w:rPr>
      </w:pPr>
    </w:p>
    <w:p w14:paraId="2CEE6DF9" w14:textId="6D74C5D3" w:rsidR="00E20BC8" w:rsidRDefault="00621DD8" w:rsidP="00AA63D0">
      <w:pPr>
        <w:pStyle w:val="Heading1"/>
      </w:pPr>
      <w:bookmarkStart w:id="13" w:name="_Toc458507918"/>
      <w:bookmarkStart w:id="14" w:name="_Toc118897860"/>
      <w:r w:rsidRPr="00621DD8">
        <w:rPr>
          <w:sz w:val="28"/>
        </w:rPr>
        <w:t>READ ME FIRST: THE ESSENTIAL FAQS ABOUT THE PATIENT-CENTERED MEDICAL HOME AND PATIENT-CENTERED MEDICAL HOME-NEIGHBOR PROGRAM</w:t>
      </w:r>
      <w:bookmarkEnd w:id="13"/>
      <w:bookmarkEnd w:id="14"/>
    </w:p>
    <w:p w14:paraId="51FDC3AC" w14:textId="77777777" w:rsidR="00621DD8" w:rsidRPr="00621DD8" w:rsidRDefault="00621DD8" w:rsidP="007470DF">
      <w:pPr>
        <w:pStyle w:val="Heading1"/>
        <w:numPr>
          <w:ilvl w:val="0"/>
          <w:numId w:val="161"/>
        </w:numPr>
        <w:ind w:left="360"/>
        <w:rPr>
          <w:rFonts w:asciiTheme="minorHAnsi" w:eastAsia="Arial" w:hAnsiTheme="minorHAnsi"/>
          <w:i/>
          <w:sz w:val="24"/>
        </w:rPr>
      </w:pPr>
      <w:bookmarkStart w:id="15" w:name="_Toc452635308"/>
      <w:bookmarkStart w:id="16" w:name="_Toc118897861"/>
      <w:r w:rsidRPr="00621DD8">
        <w:rPr>
          <w:rFonts w:asciiTheme="minorHAnsi" w:eastAsia="Arial" w:hAnsiTheme="minorHAnsi"/>
          <w:i/>
          <w:sz w:val="24"/>
        </w:rPr>
        <w:t>What is the Patient-Centered Medical Home and Patient-Centered Medical Home-Neighbor?</w:t>
      </w:r>
      <w:bookmarkEnd w:id="15"/>
      <w:bookmarkEnd w:id="16"/>
    </w:p>
    <w:p w14:paraId="0F486BA3" w14:textId="77777777" w:rsidR="00D9134B" w:rsidRPr="00C10BA4" w:rsidRDefault="00D9134B" w:rsidP="0032059C">
      <w:pPr>
        <w:tabs>
          <w:tab w:val="left" w:pos="376"/>
          <w:tab w:val="left" w:pos="1432"/>
        </w:tabs>
        <w:rPr>
          <w:rFonts w:ascii="Calibri" w:hAnsi="Calibri" w:cs="Arial"/>
          <w:b/>
          <w:bCs/>
        </w:rPr>
      </w:pPr>
    </w:p>
    <w:p w14:paraId="685610FF" w14:textId="0FECFD45" w:rsidR="002C7E57" w:rsidRDefault="002C7E57" w:rsidP="0032059C">
      <w:pPr>
        <w:tabs>
          <w:tab w:val="left" w:pos="376"/>
          <w:tab w:val="left" w:pos="1432"/>
        </w:tabs>
        <w:rPr>
          <w:rFonts w:ascii="Calibri" w:hAnsi="Calibri" w:cs="Arial"/>
          <w:sz w:val="22"/>
          <w:szCs w:val="22"/>
        </w:rPr>
      </w:pPr>
      <w:bookmarkStart w:id="17" w:name="_Hlk86403480"/>
      <w:r w:rsidRPr="002C7E57">
        <w:rPr>
          <w:rFonts w:ascii="Calibri" w:hAnsi="Calibri"/>
          <w:bCs/>
          <w:sz w:val="22"/>
          <w:szCs w:val="22"/>
        </w:rPr>
        <w:t>The Patient-Centered Medical Home (</w:t>
      </w:r>
      <w:r w:rsidRPr="002C7E57">
        <w:rPr>
          <w:rFonts w:ascii="Calibri" w:hAnsi="Calibri"/>
          <w:sz w:val="22"/>
          <w:szCs w:val="22"/>
        </w:rPr>
        <w:t>PCMH</w:t>
      </w:r>
      <w:r w:rsidRPr="002C7E57">
        <w:rPr>
          <w:rFonts w:ascii="Calibri" w:hAnsi="Calibri"/>
          <w:bCs/>
          <w:sz w:val="22"/>
          <w:szCs w:val="22"/>
        </w:rPr>
        <w:t>) is a care delivery model in which patient treatment is coordinated through primary care physicians to ensure patients receive the necessary care when and where they need it, in a manner they can understand</w:t>
      </w:r>
      <w:r>
        <w:rPr>
          <w:rFonts w:ascii="Calibri" w:hAnsi="Calibri" w:cs="Arial"/>
          <w:bCs/>
          <w:sz w:val="22"/>
          <w:szCs w:val="22"/>
        </w:rPr>
        <w:t>. The PCMH-Neighbor</w:t>
      </w:r>
      <w:r w:rsidR="00BF652F">
        <w:rPr>
          <w:rFonts w:ascii="Calibri" w:hAnsi="Calibri" w:cs="Arial"/>
          <w:bCs/>
          <w:sz w:val="22"/>
          <w:szCs w:val="22"/>
        </w:rPr>
        <w:t xml:space="preserve"> (PCMH-N)</w:t>
      </w:r>
      <w:r>
        <w:rPr>
          <w:rFonts w:ascii="Calibri" w:hAnsi="Calibri" w:cs="Arial"/>
          <w:bCs/>
          <w:sz w:val="22"/>
          <w:szCs w:val="22"/>
        </w:rPr>
        <w:t xml:space="preserve"> model </w:t>
      </w:r>
      <w:r w:rsidR="00D86C72">
        <w:rPr>
          <w:rFonts w:ascii="Calibri" w:hAnsi="Calibri" w:cs="Arial"/>
          <w:bCs/>
          <w:sz w:val="22"/>
          <w:szCs w:val="22"/>
        </w:rPr>
        <w:t>enables</w:t>
      </w:r>
      <w:r>
        <w:rPr>
          <w:rFonts w:ascii="Calibri" w:hAnsi="Calibri" w:cs="Arial"/>
          <w:bCs/>
          <w:sz w:val="22"/>
          <w:szCs w:val="22"/>
        </w:rPr>
        <w:t xml:space="preserve"> </w:t>
      </w:r>
      <w:r w:rsidR="00D86C72" w:rsidRPr="00A24EB1">
        <w:rPr>
          <w:rFonts w:ascii="Calibri" w:hAnsi="Calibri" w:cs="Arial"/>
          <w:sz w:val="22"/>
          <w:szCs w:val="22"/>
        </w:rPr>
        <w:t xml:space="preserve">specialists and sub-specialists, including behavioral health providers, to </w:t>
      </w:r>
      <w:r w:rsidR="00D86C72">
        <w:rPr>
          <w:rFonts w:ascii="Calibri" w:hAnsi="Calibri" w:cs="Arial"/>
          <w:sz w:val="22"/>
          <w:szCs w:val="22"/>
        </w:rPr>
        <w:t xml:space="preserve">collaborate and coordinate </w:t>
      </w:r>
      <w:r w:rsidR="00D86C72" w:rsidRPr="00A24EB1">
        <w:rPr>
          <w:rFonts w:ascii="Calibri" w:hAnsi="Calibri" w:cs="Arial"/>
          <w:sz w:val="22"/>
          <w:szCs w:val="22"/>
        </w:rPr>
        <w:t>with primary care physicians to create highly functioning systems of care.</w:t>
      </w:r>
    </w:p>
    <w:p w14:paraId="48D6FD19" w14:textId="77777777" w:rsidR="00E54131" w:rsidRDefault="00E54131" w:rsidP="00F65172">
      <w:pPr>
        <w:tabs>
          <w:tab w:val="left" w:pos="376"/>
          <w:tab w:val="left" w:pos="1432"/>
        </w:tabs>
        <w:rPr>
          <w:rFonts w:ascii="Calibri" w:hAnsi="Calibri" w:cs="Arial"/>
          <w:sz w:val="22"/>
          <w:szCs w:val="22"/>
        </w:rPr>
      </w:pPr>
    </w:p>
    <w:p w14:paraId="7AB88896" w14:textId="77777777" w:rsidR="00E54131" w:rsidRPr="00C10BA4" w:rsidRDefault="00E54131" w:rsidP="00E54131">
      <w:pPr>
        <w:rPr>
          <w:rFonts w:ascii="Calibri" w:hAnsi="Calibri" w:cs="Arial"/>
          <w:sz w:val="22"/>
          <w:szCs w:val="22"/>
        </w:rPr>
      </w:pPr>
      <w:r w:rsidRPr="00A24EB1">
        <w:rPr>
          <w:rFonts w:ascii="Calibri" w:hAnsi="Calibri" w:cs="Arial"/>
          <w:sz w:val="22"/>
          <w:szCs w:val="22"/>
        </w:rPr>
        <w:t>The goals of the</w:t>
      </w:r>
      <w:r w:rsidR="00C42B8F">
        <w:rPr>
          <w:rFonts w:ascii="Calibri" w:hAnsi="Calibri" w:cs="Arial"/>
          <w:sz w:val="22"/>
          <w:szCs w:val="22"/>
        </w:rPr>
        <w:t xml:space="preserve"> PCMH/</w:t>
      </w:r>
      <w:r w:rsidRPr="00A24EB1">
        <w:rPr>
          <w:rFonts w:ascii="Calibri" w:hAnsi="Calibri" w:cs="Arial"/>
          <w:sz w:val="22"/>
          <w:szCs w:val="22"/>
        </w:rPr>
        <w:t>PCMH-N model are to:</w:t>
      </w:r>
    </w:p>
    <w:p w14:paraId="145CE0E6" w14:textId="77777777" w:rsidR="00E54131" w:rsidRPr="00C10BA4" w:rsidRDefault="00E54131" w:rsidP="00E54131">
      <w:pPr>
        <w:rPr>
          <w:rFonts w:ascii="Calibri" w:hAnsi="Calibri" w:cs="Arial"/>
          <w:sz w:val="22"/>
          <w:szCs w:val="22"/>
        </w:rPr>
      </w:pPr>
    </w:p>
    <w:p w14:paraId="4A2C9B84" w14:textId="3ABF5DB0" w:rsidR="00C42B8F" w:rsidRPr="001A4CE4" w:rsidRDefault="00C42B8F" w:rsidP="007470DF">
      <w:pPr>
        <w:pStyle w:val="ListParagraph"/>
        <w:numPr>
          <w:ilvl w:val="0"/>
          <w:numId w:val="156"/>
        </w:numPr>
        <w:tabs>
          <w:tab w:val="left" w:pos="376"/>
          <w:tab w:val="left" w:pos="1432"/>
        </w:tabs>
        <w:ind w:left="795"/>
        <w:rPr>
          <w:rFonts w:ascii="Calibri" w:hAnsi="Calibri" w:cs="Arial"/>
          <w:bCs/>
          <w:sz w:val="22"/>
          <w:szCs w:val="22"/>
        </w:rPr>
      </w:pPr>
      <w:r w:rsidRPr="00FA729F">
        <w:rPr>
          <w:rFonts w:ascii="Calibri" w:hAnsi="Calibri" w:cs="Arial"/>
          <w:bCs/>
          <w:sz w:val="22"/>
          <w:szCs w:val="22"/>
        </w:rPr>
        <w:t>Strengthen the role of the PCP in the delivery and coordination of health care</w:t>
      </w:r>
      <w:r w:rsidR="00380032">
        <w:rPr>
          <w:rFonts w:ascii="Calibri" w:hAnsi="Calibri" w:cs="Arial"/>
          <w:bCs/>
          <w:sz w:val="22"/>
          <w:szCs w:val="22"/>
        </w:rPr>
        <w:t>.</w:t>
      </w:r>
    </w:p>
    <w:p w14:paraId="2C56E721" w14:textId="5A79E99A" w:rsidR="00621DD8" w:rsidRPr="001A4CE4" w:rsidRDefault="00E54131" w:rsidP="007470DF">
      <w:pPr>
        <w:pStyle w:val="ListParagraph"/>
        <w:numPr>
          <w:ilvl w:val="0"/>
          <w:numId w:val="156"/>
        </w:numPr>
        <w:tabs>
          <w:tab w:val="left" w:pos="376"/>
          <w:tab w:val="left" w:pos="1432"/>
        </w:tabs>
        <w:ind w:left="795"/>
        <w:rPr>
          <w:rFonts w:ascii="Calibri" w:hAnsi="Calibri" w:cs="Arial"/>
          <w:bCs/>
          <w:sz w:val="22"/>
          <w:szCs w:val="22"/>
        </w:rPr>
      </w:pPr>
      <w:r w:rsidRPr="001A4CE4">
        <w:rPr>
          <w:rFonts w:ascii="Calibri" w:hAnsi="Calibri" w:cs="Arial"/>
          <w:bCs/>
          <w:sz w:val="22"/>
          <w:szCs w:val="22"/>
        </w:rPr>
        <w:t>Support population health manag</w:t>
      </w:r>
      <w:r w:rsidR="00C42B8F" w:rsidRPr="001A4CE4">
        <w:rPr>
          <w:rFonts w:ascii="Calibri" w:hAnsi="Calibri" w:cs="Arial"/>
          <w:bCs/>
          <w:sz w:val="22"/>
          <w:szCs w:val="22"/>
        </w:rPr>
        <w:t xml:space="preserve">ement, which </w:t>
      </w:r>
      <w:r w:rsidRPr="001A4CE4">
        <w:rPr>
          <w:rFonts w:ascii="Calibri" w:hAnsi="Calibri" w:cs="Arial"/>
          <w:bCs/>
          <w:sz w:val="22"/>
          <w:szCs w:val="22"/>
        </w:rPr>
        <w:t xml:space="preserve">uses a variety of individual, organizational and cultural interventions to help improve the </w:t>
      </w:r>
      <w:r w:rsidR="00C42B8F" w:rsidRPr="001A4CE4">
        <w:rPr>
          <w:rFonts w:ascii="Calibri" w:hAnsi="Calibri" w:cs="Arial"/>
          <w:bCs/>
          <w:sz w:val="22"/>
          <w:szCs w:val="22"/>
        </w:rPr>
        <w:t>illness and injury burden</w:t>
      </w:r>
      <w:r w:rsidRPr="001A4CE4">
        <w:rPr>
          <w:rFonts w:ascii="Calibri" w:hAnsi="Calibri" w:cs="Arial"/>
          <w:bCs/>
          <w:sz w:val="22"/>
          <w:szCs w:val="22"/>
        </w:rPr>
        <w:t xml:space="preserve"> and the health care use of defined populations</w:t>
      </w:r>
      <w:r w:rsidR="00380032">
        <w:rPr>
          <w:rFonts w:ascii="Calibri" w:hAnsi="Calibri" w:cs="Arial"/>
          <w:bCs/>
          <w:sz w:val="22"/>
          <w:szCs w:val="22"/>
        </w:rPr>
        <w:t>.</w:t>
      </w:r>
      <w:r w:rsidRPr="001A4CE4">
        <w:rPr>
          <w:rFonts w:ascii="Calibri" w:hAnsi="Calibri" w:cs="Arial"/>
          <w:bCs/>
          <w:sz w:val="22"/>
          <w:szCs w:val="22"/>
        </w:rPr>
        <w:t xml:space="preserve"> </w:t>
      </w:r>
    </w:p>
    <w:p w14:paraId="1CED9E1A" w14:textId="120397CF" w:rsidR="00E54131" w:rsidRPr="001A4CE4" w:rsidRDefault="00E54131" w:rsidP="007470DF">
      <w:pPr>
        <w:pStyle w:val="ListParagraph"/>
        <w:numPr>
          <w:ilvl w:val="0"/>
          <w:numId w:val="156"/>
        </w:numPr>
        <w:tabs>
          <w:tab w:val="left" w:pos="376"/>
          <w:tab w:val="left" w:pos="1432"/>
        </w:tabs>
        <w:ind w:left="795"/>
        <w:rPr>
          <w:rFonts w:ascii="Calibri" w:hAnsi="Calibri" w:cs="Arial"/>
          <w:bCs/>
          <w:sz w:val="22"/>
          <w:szCs w:val="22"/>
        </w:rPr>
      </w:pPr>
      <w:r w:rsidRPr="001A4CE4">
        <w:rPr>
          <w:rFonts w:ascii="Calibri" w:hAnsi="Calibri" w:cs="Arial"/>
          <w:bCs/>
          <w:sz w:val="22"/>
          <w:szCs w:val="22"/>
        </w:rPr>
        <w:t xml:space="preserve">Ensure effective communication, coordination and integration </w:t>
      </w:r>
      <w:r w:rsidR="00C42B8F" w:rsidRPr="001A4CE4">
        <w:rPr>
          <w:rFonts w:ascii="Calibri" w:hAnsi="Calibri" w:cs="Arial"/>
          <w:bCs/>
          <w:sz w:val="22"/>
          <w:szCs w:val="22"/>
        </w:rPr>
        <w:t>among all</w:t>
      </w:r>
      <w:r w:rsidRPr="001A4CE4">
        <w:rPr>
          <w:rFonts w:ascii="Calibri" w:hAnsi="Calibri" w:cs="Arial"/>
          <w:bCs/>
          <w:sz w:val="22"/>
          <w:szCs w:val="22"/>
        </w:rPr>
        <w:t xml:space="preserve"> PCP </w:t>
      </w:r>
      <w:r w:rsidR="00C42B8F" w:rsidRPr="001A4CE4">
        <w:rPr>
          <w:rFonts w:ascii="Calibri" w:hAnsi="Calibri" w:cs="Arial"/>
          <w:bCs/>
          <w:sz w:val="22"/>
          <w:szCs w:val="22"/>
        </w:rPr>
        <w:t xml:space="preserve">and specialist </w:t>
      </w:r>
      <w:r w:rsidRPr="001A4CE4">
        <w:rPr>
          <w:rFonts w:ascii="Calibri" w:hAnsi="Calibri" w:cs="Arial"/>
          <w:bCs/>
          <w:sz w:val="22"/>
          <w:szCs w:val="22"/>
        </w:rPr>
        <w:t>practices, including appropriate flow of patient care information</w:t>
      </w:r>
      <w:r w:rsidR="009A29BD" w:rsidRPr="001A4CE4">
        <w:rPr>
          <w:rFonts w:ascii="Calibri" w:hAnsi="Calibri" w:cs="Arial"/>
          <w:bCs/>
          <w:sz w:val="22"/>
          <w:szCs w:val="22"/>
        </w:rPr>
        <w:t xml:space="preserve">, </w:t>
      </w:r>
      <w:r w:rsidR="00C42B8F" w:rsidRPr="001A4CE4">
        <w:rPr>
          <w:rFonts w:ascii="Calibri" w:hAnsi="Calibri" w:cs="Arial"/>
          <w:bCs/>
          <w:sz w:val="22"/>
          <w:szCs w:val="22"/>
        </w:rPr>
        <w:t>and clear definitions of roles and responsibilities</w:t>
      </w:r>
      <w:bookmarkEnd w:id="17"/>
      <w:r w:rsidR="00380032">
        <w:rPr>
          <w:rFonts w:ascii="Calibri" w:hAnsi="Calibri" w:cs="Arial"/>
          <w:bCs/>
          <w:sz w:val="22"/>
          <w:szCs w:val="22"/>
        </w:rPr>
        <w:t>.</w:t>
      </w:r>
    </w:p>
    <w:p w14:paraId="62D71F5D" w14:textId="7178D397" w:rsidR="00621DD8" w:rsidRPr="00621DD8" w:rsidRDefault="00BF652F" w:rsidP="007470DF">
      <w:pPr>
        <w:pStyle w:val="Heading1"/>
        <w:numPr>
          <w:ilvl w:val="0"/>
          <w:numId w:val="161"/>
        </w:numPr>
        <w:ind w:left="360"/>
        <w:rPr>
          <w:rFonts w:asciiTheme="minorHAnsi" w:eastAsia="Arial" w:hAnsiTheme="minorHAnsi"/>
          <w:i/>
          <w:sz w:val="24"/>
        </w:rPr>
      </w:pPr>
      <w:bookmarkStart w:id="18" w:name="_Toc458507943"/>
      <w:bookmarkStart w:id="19" w:name="_Toc458508284"/>
      <w:bookmarkStart w:id="20" w:name="_Toc458508625"/>
      <w:bookmarkStart w:id="21" w:name="_Toc458508656"/>
      <w:bookmarkStart w:id="22" w:name="_Toc458508687"/>
      <w:bookmarkStart w:id="23" w:name="_Toc118897862"/>
      <w:bookmarkStart w:id="24" w:name="_Hlk118285947"/>
      <w:bookmarkEnd w:id="18"/>
      <w:bookmarkEnd w:id="19"/>
      <w:bookmarkEnd w:id="20"/>
      <w:bookmarkEnd w:id="21"/>
      <w:bookmarkEnd w:id="22"/>
      <w:r>
        <w:rPr>
          <w:rFonts w:asciiTheme="minorHAnsi" w:eastAsia="Arial" w:hAnsiTheme="minorHAnsi"/>
          <w:i/>
          <w:sz w:val="24"/>
        </w:rPr>
        <w:t>What</w:t>
      </w:r>
      <w:r w:rsidRPr="00621DD8">
        <w:rPr>
          <w:rFonts w:asciiTheme="minorHAnsi" w:eastAsia="Arial" w:hAnsiTheme="minorHAnsi"/>
          <w:i/>
          <w:sz w:val="24"/>
        </w:rPr>
        <w:t xml:space="preserve"> </w:t>
      </w:r>
      <w:r w:rsidR="00621DD8" w:rsidRPr="00621DD8">
        <w:rPr>
          <w:rFonts w:asciiTheme="minorHAnsi" w:eastAsia="Arial" w:hAnsiTheme="minorHAnsi"/>
          <w:i/>
          <w:sz w:val="24"/>
        </w:rPr>
        <w:t>are capabilities?</w:t>
      </w:r>
      <w:bookmarkEnd w:id="23"/>
    </w:p>
    <w:p w14:paraId="71DB1D68" w14:textId="77777777" w:rsidR="00D60D33" w:rsidRPr="00C10BA4" w:rsidRDefault="00D60D33" w:rsidP="0032059C">
      <w:pPr>
        <w:tabs>
          <w:tab w:val="left" w:pos="376"/>
          <w:tab w:val="left" w:pos="1432"/>
        </w:tabs>
        <w:rPr>
          <w:rFonts w:ascii="Calibri" w:hAnsi="Calibri" w:cs="Arial"/>
          <w:bCs/>
          <w:sz w:val="22"/>
          <w:szCs w:val="22"/>
        </w:rPr>
      </w:pPr>
    </w:p>
    <w:p w14:paraId="7E040AD3" w14:textId="77777777" w:rsidR="00D471EA" w:rsidRDefault="008D56CF" w:rsidP="008B40C4">
      <w:pPr>
        <w:tabs>
          <w:tab w:val="left" w:pos="376"/>
          <w:tab w:val="left" w:pos="1432"/>
        </w:tabs>
        <w:rPr>
          <w:rFonts w:ascii="Calibri" w:hAnsi="Calibri" w:cs="Arial"/>
          <w:bCs/>
          <w:sz w:val="22"/>
          <w:szCs w:val="22"/>
        </w:rPr>
      </w:pPr>
      <w:r>
        <w:rPr>
          <w:rFonts w:ascii="Calibri" w:hAnsi="Calibri" w:cs="Arial"/>
          <w:bCs/>
          <w:sz w:val="22"/>
          <w:szCs w:val="22"/>
        </w:rPr>
        <w:t>When BCBSM began developing its PCMH program in 2008</w:t>
      </w:r>
      <w:r w:rsidR="00DF0063">
        <w:rPr>
          <w:rFonts w:ascii="Calibri" w:hAnsi="Calibri" w:cs="Arial"/>
          <w:bCs/>
          <w:sz w:val="22"/>
          <w:szCs w:val="22"/>
        </w:rPr>
        <w:t xml:space="preserve"> in collaboration with PGIP Physician Organizations (POs)</w:t>
      </w:r>
      <w:r>
        <w:rPr>
          <w:rFonts w:ascii="Calibri" w:hAnsi="Calibri" w:cs="Arial"/>
          <w:bCs/>
          <w:sz w:val="22"/>
          <w:szCs w:val="22"/>
        </w:rPr>
        <w:t xml:space="preserve">, it became clear that practices could not wave a wand and turn </w:t>
      </w:r>
      <w:r w:rsidR="009A29BD">
        <w:rPr>
          <w:rFonts w:ascii="Calibri" w:hAnsi="Calibri" w:cs="Arial"/>
          <w:bCs/>
          <w:sz w:val="22"/>
          <w:szCs w:val="22"/>
        </w:rPr>
        <w:t>into a fully realized PCMH over</w:t>
      </w:r>
      <w:r>
        <w:rPr>
          <w:rFonts w:ascii="Calibri" w:hAnsi="Calibri" w:cs="Arial"/>
          <w:bCs/>
          <w:sz w:val="22"/>
          <w:szCs w:val="22"/>
        </w:rPr>
        <w:t>night. In early demonstration projects, practices began suffering from transformation fatigue</w:t>
      </w:r>
      <w:r w:rsidR="008B40C4">
        <w:rPr>
          <w:rFonts w:ascii="Calibri" w:hAnsi="Calibri" w:cs="Arial"/>
          <w:bCs/>
          <w:sz w:val="22"/>
          <w:szCs w:val="22"/>
        </w:rPr>
        <w:t>,</w:t>
      </w:r>
      <w:r>
        <w:rPr>
          <w:rFonts w:ascii="Calibri" w:hAnsi="Calibri" w:cs="Arial"/>
          <w:bCs/>
          <w:sz w:val="22"/>
          <w:szCs w:val="22"/>
        </w:rPr>
        <w:t xml:space="preserve"> in some cases leading to disillusionment with the PCMH model. </w:t>
      </w:r>
    </w:p>
    <w:p w14:paraId="7C203E27" w14:textId="77777777" w:rsidR="00D471EA" w:rsidRDefault="00D471EA" w:rsidP="008B40C4">
      <w:pPr>
        <w:tabs>
          <w:tab w:val="left" w:pos="376"/>
          <w:tab w:val="left" w:pos="1432"/>
        </w:tabs>
        <w:rPr>
          <w:rFonts w:ascii="Calibri" w:hAnsi="Calibri" w:cs="Arial"/>
          <w:bCs/>
          <w:sz w:val="22"/>
          <w:szCs w:val="22"/>
        </w:rPr>
      </w:pPr>
    </w:p>
    <w:p w14:paraId="7BFD67F5" w14:textId="77777777" w:rsidR="001E1D6B" w:rsidRDefault="008D56CF" w:rsidP="0032059C">
      <w:pPr>
        <w:tabs>
          <w:tab w:val="left" w:pos="376"/>
          <w:tab w:val="left" w:pos="1432"/>
        </w:tabs>
        <w:ind w:left="360"/>
        <w:rPr>
          <w:rFonts w:ascii="Calibri" w:hAnsi="Calibri" w:cs="Arial"/>
          <w:bCs/>
          <w:sz w:val="22"/>
          <w:szCs w:val="22"/>
        </w:rPr>
      </w:pPr>
      <w:r>
        <w:rPr>
          <w:rFonts w:ascii="Calibri" w:hAnsi="Calibri" w:cs="Arial"/>
          <w:bCs/>
          <w:sz w:val="22"/>
          <w:szCs w:val="22"/>
        </w:rPr>
        <w:t xml:space="preserve">In </w:t>
      </w:r>
      <w:r w:rsidR="00DF0063">
        <w:rPr>
          <w:rFonts w:ascii="Calibri" w:hAnsi="Calibri" w:cs="Arial"/>
          <w:bCs/>
          <w:sz w:val="22"/>
          <w:szCs w:val="22"/>
        </w:rPr>
        <w:t xml:space="preserve">partnership </w:t>
      </w:r>
      <w:r>
        <w:rPr>
          <w:rFonts w:ascii="Calibri" w:hAnsi="Calibri" w:cs="Arial"/>
          <w:bCs/>
          <w:sz w:val="22"/>
          <w:szCs w:val="22"/>
        </w:rPr>
        <w:t>with the PGIP community, BCBSM decided to develop</w:t>
      </w:r>
      <w:r w:rsidR="001E1D6B">
        <w:rPr>
          <w:rFonts w:ascii="Calibri" w:hAnsi="Calibri" w:cs="Arial"/>
          <w:bCs/>
          <w:sz w:val="22"/>
          <w:szCs w:val="22"/>
        </w:rPr>
        <w:t xml:space="preserve"> 12</w:t>
      </w:r>
      <w:r w:rsidR="008B40C4">
        <w:rPr>
          <w:rFonts w:ascii="Calibri" w:hAnsi="Calibri" w:cs="Arial"/>
          <w:bCs/>
          <w:sz w:val="22"/>
          <w:szCs w:val="22"/>
        </w:rPr>
        <w:t xml:space="preserve"> initiatives to support incremental </w:t>
      </w:r>
      <w:r>
        <w:rPr>
          <w:rFonts w:ascii="Calibri" w:hAnsi="Calibri" w:cs="Arial"/>
          <w:bCs/>
          <w:sz w:val="22"/>
          <w:szCs w:val="22"/>
        </w:rPr>
        <w:t>implementation of PCMH</w:t>
      </w:r>
      <w:r w:rsidR="008B40C4" w:rsidRPr="00A24EB1">
        <w:rPr>
          <w:rFonts w:ascii="Calibri" w:hAnsi="Calibri" w:cs="Arial"/>
          <w:bCs/>
          <w:sz w:val="22"/>
          <w:szCs w:val="22"/>
        </w:rPr>
        <w:t xml:space="preserve"> infrastructure and care processes</w:t>
      </w:r>
      <w:r w:rsidR="008B40C4">
        <w:rPr>
          <w:rFonts w:ascii="Calibri" w:hAnsi="Calibri" w:cs="Arial"/>
          <w:bCs/>
          <w:sz w:val="22"/>
          <w:szCs w:val="22"/>
        </w:rPr>
        <w:t xml:space="preserve">. Each initiative focuses on a </w:t>
      </w:r>
      <w:r w:rsidR="008B40C4" w:rsidRPr="00A24EB1">
        <w:rPr>
          <w:rFonts w:ascii="Calibri" w:hAnsi="Calibri" w:cs="Arial"/>
          <w:bCs/>
          <w:sz w:val="22"/>
          <w:szCs w:val="22"/>
        </w:rPr>
        <w:t xml:space="preserve">PCMH </w:t>
      </w:r>
      <w:r w:rsidR="008B40C4">
        <w:rPr>
          <w:rFonts w:ascii="Calibri" w:hAnsi="Calibri" w:cs="Arial"/>
          <w:bCs/>
          <w:sz w:val="22"/>
          <w:szCs w:val="22"/>
        </w:rPr>
        <w:t>d</w:t>
      </w:r>
      <w:r w:rsidR="008B40C4" w:rsidRPr="00A24EB1">
        <w:rPr>
          <w:rFonts w:ascii="Calibri" w:hAnsi="Calibri" w:cs="Arial"/>
          <w:bCs/>
          <w:sz w:val="22"/>
          <w:szCs w:val="22"/>
        </w:rPr>
        <w:t xml:space="preserve">omain of </w:t>
      </w:r>
      <w:r w:rsidR="008B40C4">
        <w:rPr>
          <w:rFonts w:ascii="Calibri" w:hAnsi="Calibri" w:cs="Arial"/>
          <w:bCs/>
          <w:sz w:val="22"/>
          <w:szCs w:val="22"/>
        </w:rPr>
        <w:t>f</w:t>
      </w:r>
      <w:r w:rsidR="008B40C4" w:rsidRPr="00A24EB1">
        <w:rPr>
          <w:rFonts w:ascii="Calibri" w:hAnsi="Calibri" w:cs="Arial"/>
          <w:bCs/>
          <w:sz w:val="22"/>
          <w:szCs w:val="22"/>
        </w:rPr>
        <w:t>unction</w:t>
      </w:r>
      <w:r w:rsidR="008B40C4">
        <w:rPr>
          <w:rFonts w:ascii="Calibri" w:hAnsi="Calibri" w:cs="Arial"/>
          <w:bCs/>
          <w:sz w:val="22"/>
          <w:szCs w:val="22"/>
        </w:rPr>
        <w:t xml:space="preserve"> and defines the set of </w:t>
      </w:r>
      <w:r w:rsidR="008B40C4" w:rsidRPr="00A24EB1">
        <w:rPr>
          <w:rFonts w:ascii="Calibri" w:hAnsi="Calibri" w:cs="Arial"/>
          <w:bCs/>
          <w:sz w:val="22"/>
          <w:szCs w:val="22"/>
        </w:rPr>
        <w:t>capabilities</w:t>
      </w:r>
      <w:r w:rsidR="008B40C4">
        <w:rPr>
          <w:rFonts w:ascii="Calibri" w:hAnsi="Calibri" w:cs="Arial"/>
          <w:bCs/>
          <w:sz w:val="22"/>
          <w:szCs w:val="22"/>
        </w:rPr>
        <w:t xml:space="preserve"> that will enable practices to achieve the PCMH vision</w:t>
      </w:r>
      <w:r>
        <w:rPr>
          <w:rFonts w:ascii="Calibri" w:hAnsi="Calibri" w:cs="Arial"/>
          <w:bCs/>
          <w:sz w:val="22"/>
          <w:szCs w:val="22"/>
        </w:rPr>
        <w:t xml:space="preserve"> for that domain of function</w:t>
      </w:r>
      <w:r w:rsidR="008B40C4">
        <w:rPr>
          <w:rFonts w:ascii="Calibri" w:hAnsi="Calibri" w:cs="Arial"/>
          <w:bCs/>
          <w:sz w:val="22"/>
          <w:szCs w:val="22"/>
        </w:rPr>
        <w:t>.</w:t>
      </w:r>
    </w:p>
    <w:p w14:paraId="438A23B4" w14:textId="77777777" w:rsidR="001E1D6B" w:rsidRDefault="001E1D6B" w:rsidP="008B40C4">
      <w:pPr>
        <w:tabs>
          <w:tab w:val="left" w:pos="376"/>
          <w:tab w:val="left" w:pos="1432"/>
        </w:tabs>
        <w:rPr>
          <w:rFonts w:ascii="Calibri" w:hAnsi="Calibri" w:cs="Arial"/>
          <w:bCs/>
          <w:sz w:val="22"/>
          <w:szCs w:val="22"/>
        </w:rPr>
      </w:pPr>
    </w:p>
    <w:p w14:paraId="25889A6B" w14:textId="1823714C" w:rsidR="008B40C4" w:rsidRDefault="001E1D6B" w:rsidP="008B40C4">
      <w:pPr>
        <w:tabs>
          <w:tab w:val="left" w:pos="376"/>
          <w:tab w:val="left" w:pos="1432"/>
        </w:tabs>
        <w:rPr>
          <w:rFonts w:ascii="Calibri" w:hAnsi="Calibri" w:cs="Arial"/>
          <w:bCs/>
          <w:sz w:val="22"/>
          <w:szCs w:val="22"/>
        </w:rPr>
      </w:pPr>
      <w:r>
        <w:rPr>
          <w:rFonts w:ascii="Calibri" w:hAnsi="Calibri" w:cs="Arial"/>
          <w:bCs/>
          <w:sz w:val="22"/>
          <w:szCs w:val="22"/>
        </w:rPr>
        <w:t>Initially, a 13</w:t>
      </w:r>
      <w:r w:rsidR="00621DD8" w:rsidRPr="00621DD8">
        <w:rPr>
          <w:rFonts w:ascii="Calibri" w:hAnsi="Calibri" w:cs="Arial"/>
          <w:bCs/>
          <w:sz w:val="22"/>
          <w:szCs w:val="22"/>
          <w:vertAlign w:val="superscript"/>
        </w:rPr>
        <w:t>th</w:t>
      </w:r>
      <w:r>
        <w:rPr>
          <w:rFonts w:ascii="Calibri" w:hAnsi="Calibri" w:cs="Arial"/>
          <w:bCs/>
          <w:sz w:val="22"/>
          <w:szCs w:val="22"/>
        </w:rPr>
        <w:t xml:space="preserve"> initiative was developed for electronic </w:t>
      </w:r>
      <w:r w:rsidR="00D471EA">
        <w:rPr>
          <w:rFonts w:ascii="Calibri" w:hAnsi="Calibri" w:cs="Arial"/>
          <w:bCs/>
          <w:sz w:val="22"/>
          <w:szCs w:val="22"/>
        </w:rPr>
        <w:t>prescribing</w:t>
      </w:r>
      <w:r>
        <w:rPr>
          <w:rFonts w:ascii="Calibri" w:hAnsi="Calibri" w:cs="Arial"/>
          <w:bCs/>
          <w:sz w:val="22"/>
          <w:szCs w:val="22"/>
        </w:rPr>
        <w:t xml:space="preserve"> (domain 8), but then a separate e-prescribing incentive program was implemented, and e-prescribing was removed from the list of PCMH/PCMH-N domains. </w:t>
      </w:r>
      <w:r>
        <w:rPr>
          <w:rFonts w:ascii="Calibri" w:hAnsi="Calibri" w:cs="Arial"/>
          <w:bCs/>
          <w:sz w:val="22"/>
          <w:szCs w:val="22"/>
        </w:rPr>
        <w:lastRenderedPageBreak/>
        <w:t xml:space="preserve">In the 2016-2017 version of the Interpretive Guidelines, domain 8 was resurrected </w:t>
      </w:r>
      <w:r w:rsidR="0029544D">
        <w:rPr>
          <w:rFonts w:ascii="Calibri" w:hAnsi="Calibri" w:cs="Arial"/>
          <w:bCs/>
          <w:sz w:val="22"/>
          <w:szCs w:val="22"/>
        </w:rPr>
        <w:t>to</w:t>
      </w:r>
      <w:r>
        <w:rPr>
          <w:rFonts w:ascii="Calibri" w:hAnsi="Calibri" w:cs="Arial"/>
          <w:bCs/>
          <w:sz w:val="22"/>
          <w:szCs w:val="22"/>
        </w:rPr>
        <w:t xml:space="preserve"> add capabilities related to </w:t>
      </w:r>
      <w:r w:rsidR="006064BB">
        <w:rPr>
          <w:rFonts w:ascii="Calibri" w:hAnsi="Calibri" w:cs="Arial"/>
          <w:bCs/>
          <w:sz w:val="22"/>
          <w:szCs w:val="22"/>
        </w:rPr>
        <w:t>electronic prescribing and management of controlled substance prescriptions.</w:t>
      </w:r>
    </w:p>
    <w:p w14:paraId="0498AF2D" w14:textId="670C5EA6" w:rsidR="00621DD8" w:rsidRPr="00621DD8" w:rsidRDefault="00621DD8" w:rsidP="007470DF">
      <w:pPr>
        <w:pStyle w:val="Heading1"/>
        <w:numPr>
          <w:ilvl w:val="0"/>
          <w:numId w:val="161"/>
        </w:numPr>
        <w:ind w:left="360"/>
        <w:rPr>
          <w:rFonts w:asciiTheme="minorHAnsi" w:eastAsia="Arial" w:hAnsiTheme="minorHAnsi"/>
          <w:sz w:val="24"/>
        </w:rPr>
      </w:pPr>
      <w:bookmarkStart w:id="25" w:name="_Toc118897863"/>
      <w:bookmarkEnd w:id="24"/>
      <w:r w:rsidRPr="00621DD8">
        <w:rPr>
          <w:rFonts w:asciiTheme="minorHAnsi" w:eastAsia="Arial" w:hAnsiTheme="minorHAnsi"/>
          <w:i/>
          <w:sz w:val="24"/>
        </w:rPr>
        <w:t>Why do we need Interpretive Guidelines?</w:t>
      </w:r>
      <w:bookmarkEnd w:id="25"/>
    </w:p>
    <w:p w14:paraId="7084FC94" w14:textId="77777777" w:rsidR="00621DD8" w:rsidRDefault="00621DD8" w:rsidP="00621DD8">
      <w:pPr>
        <w:rPr>
          <w:rFonts w:ascii="Calibri" w:hAnsi="Calibri"/>
          <w:sz w:val="22"/>
          <w:szCs w:val="22"/>
        </w:rPr>
      </w:pPr>
    </w:p>
    <w:p w14:paraId="38DAB28D" w14:textId="53955105" w:rsidR="00621DD8" w:rsidRDefault="00780AD0" w:rsidP="00621DD8">
      <w:pPr>
        <w:rPr>
          <w:rFonts w:ascii="Calibri" w:hAnsi="Calibri" w:cs="Arial"/>
          <w:bCs/>
          <w:sz w:val="22"/>
          <w:szCs w:val="22"/>
        </w:rPr>
      </w:pPr>
      <w:r>
        <w:rPr>
          <w:rFonts w:ascii="Calibri" w:hAnsi="Calibri" w:cs="Arial"/>
          <w:bCs/>
          <w:sz w:val="22"/>
          <w:szCs w:val="22"/>
        </w:rPr>
        <w:t>During the first round of site visits in 2009, we rapidly discovered that there were widely</w:t>
      </w:r>
      <w:r w:rsidR="00796496">
        <w:rPr>
          <w:rFonts w:ascii="Calibri" w:hAnsi="Calibri" w:cs="Arial"/>
          <w:bCs/>
          <w:sz w:val="22"/>
          <w:szCs w:val="22"/>
        </w:rPr>
        <w:t xml:space="preserve"> varying interpretations of nearly</w:t>
      </w:r>
      <w:r>
        <w:rPr>
          <w:rFonts w:ascii="Calibri" w:hAnsi="Calibri" w:cs="Arial"/>
          <w:bCs/>
          <w:sz w:val="22"/>
          <w:szCs w:val="22"/>
        </w:rPr>
        <w:t xml:space="preserve"> every </w:t>
      </w:r>
      <w:r w:rsidR="00796496">
        <w:rPr>
          <w:rFonts w:ascii="Calibri" w:hAnsi="Calibri" w:cs="Arial"/>
          <w:bCs/>
          <w:sz w:val="22"/>
          <w:szCs w:val="22"/>
        </w:rPr>
        <w:t>term and concept in the PCMH model</w:t>
      </w:r>
      <w:r w:rsidR="00760162">
        <w:rPr>
          <w:rFonts w:ascii="Calibri" w:hAnsi="Calibri" w:cs="Arial"/>
          <w:bCs/>
          <w:sz w:val="22"/>
          <w:szCs w:val="22"/>
        </w:rPr>
        <w:t>. We created the Interpretive Guidelines to provide definitions, examples, link</w:t>
      </w:r>
      <w:r w:rsidR="009A29BD">
        <w:rPr>
          <w:rFonts w:ascii="Calibri" w:hAnsi="Calibri" w:cs="Arial"/>
          <w:bCs/>
          <w:sz w:val="22"/>
          <w:szCs w:val="22"/>
        </w:rPr>
        <w:t>s to helpful resources, and</w:t>
      </w:r>
      <w:r w:rsidR="00760162">
        <w:rPr>
          <w:rFonts w:ascii="Calibri" w:hAnsi="Calibri" w:cs="Arial"/>
          <w:bCs/>
          <w:sz w:val="22"/>
          <w:szCs w:val="22"/>
        </w:rPr>
        <w:t xml:space="preserve"> to address </w:t>
      </w:r>
      <w:r w:rsidR="004A6733">
        <w:rPr>
          <w:rFonts w:ascii="Calibri" w:hAnsi="Calibri" w:cs="Arial"/>
          <w:bCs/>
          <w:sz w:val="22"/>
          <w:szCs w:val="22"/>
        </w:rPr>
        <w:t xml:space="preserve">questions regarding </w:t>
      </w:r>
      <w:r w:rsidR="00760162">
        <w:rPr>
          <w:rFonts w:ascii="Calibri" w:hAnsi="Calibri" w:cs="Arial"/>
          <w:bCs/>
          <w:sz w:val="22"/>
          <w:szCs w:val="22"/>
        </w:rPr>
        <w:t>extenuating circumstances.</w:t>
      </w:r>
    </w:p>
    <w:p w14:paraId="2252212F" w14:textId="11E38300" w:rsidR="003142D9" w:rsidRDefault="003142D9" w:rsidP="00621DD8">
      <w:pPr>
        <w:rPr>
          <w:rFonts w:ascii="Calibri" w:hAnsi="Calibri" w:cs="Arial"/>
          <w:bCs/>
          <w:sz w:val="22"/>
          <w:szCs w:val="22"/>
        </w:rPr>
      </w:pPr>
    </w:p>
    <w:p w14:paraId="463EFCD5" w14:textId="3A8F3AF6" w:rsidR="006D644A" w:rsidRDefault="00A93757" w:rsidP="00D527DE">
      <w:pPr>
        <w:rPr>
          <w:rFonts w:ascii="Calibri" w:hAnsi="Calibri"/>
          <w:sz w:val="22"/>
          <w:szCs w:val="22"/>
        </w:rPr>
      </w:pPr>
      <w:r>
        <w:rPr>
          <w:rFonts w:ascii="Calibri" w:hAnsi="Calibri"/>
          <w:sz w:val="22"/>
          <w:szCs w:val="22"/>
        </w:rPr>
        <w:t xml:space="preserve">The Interpretive Guidelines continue to evolve, and </w:t>
      </w:r>
      <w:r w:rsidR="00984E33">
        <w:rPr>
          <w:rFonts w:ascii="Calibri" w:hAnsi="Calibri"/>
          <w:sz w:val="22"/>
          <w:szCs w:val="22"/>
        </w:rPr>
        <w:t>now</w:t>
      </w:r>
      <w:r>
        <w:rPr>
          <w:rFonts w:ascii="Calibri" w:hAnsi="Calibri"/>
          <w:sz w:val="22"/>
          <w:szCs w:val="22"/>
        </w:rPr>
        <w:t xml:space="preserve"> includ</w:t>
      </w:r>
      <w:r w:rsidR="00984E33">
        <w:rPr>
          <w:rFonts w:ascii="Calibri" w:hAnsi="Calibri"/>
          <w:sz w:val="22"/>
          <w:szCs w:val="22"/>
        </w:rPr>
        <w:t>e</w:t>
      </w:r>
      <w:r>
        <w:rPr>
          <w:rFonts w:ascii="Calibri" w:hAnsi="Calibri"/>
          <w:sz w:val="22"/>
          <w:szCs w:val="22"/>
        </w:rPr>
        <w:t xml:space="preserve"> “PCMH Validation Notes,” which are examples of the ways in which a practice may be asked to demonstrate that capabilities are in place during the site visit validation process. Please note that these are just illustrative examples; during the actual site visit a practice may be asked different or additional questions. </w:t>
      </w:r>
    </w:p>
    <w:p w14:paraId="0A28479A" w14:textId="77777777" w:rsidR="006D644A" w:rsidRPr="0029544D" w:rsidRDefault="006D644A" w:rsidP="007437D5">
      <w:pPr>
        <w:rPr>
          <w:rFonts w:ascii="Calibri" w:hAnsi="Calibri"/>
          <w:sz w:val="22"/>
          <w:szCs w:val="22"/>
        </w:rPr>
      </w:pPr>
    </w:p>
    <w:p w14:paraId="39009D92" w14:textId="3BEA0B14" w:rsidR="00621DD8" w:rsidRPr="0029544D" w:rsidRDefault="00621DD8" w:rsidP="007470DF">
      <w:pPr>
        <w:pStyle w:val="ListParagraph"/>
        <w:numPr>
          <w:ilvl w:val="0"/>
          <w:numId w:val="161"/>
        </w:numPr>
        <w:ind w:left="360"/>
        <w:rPr>
          <w:rFonts w:asciiTheme="minorHAnsi" w:eastAsia="Arial" w:hAnsiTheme="minorHAnsi"/>
        </w:rPr>
      </w:pPr>
      <w:r w:rsidRPr="0029544D">
        <w:rPr>
          <w:rFonts w:asciiTheme="minorHAnsi" w:eastAsia="Arial" w:hAnsiTheme="minorHAnsi"/>
          <w:b/>
          <w:i/>
        </w:rPr>
        <w:t xml:space="preserve">Why </w:t>
      </w:r>
      <w:r w:rsidR="00C86A78" w:rsidRPr="0029544D">
        <w:rPr>
          <w:rFonts w:asciiTheme="minorHAnsi" w:eastAsia="Arial" w:hAnsiTheme="minorHAnsi"/>
          <w:b/>
          <w:i/>
        </w:rPr>
        <w:t>have new</w:t>
      </w:r>
      <w:r w:rsidRPr="0029544D">
        <w:rPr>
          <w:rFonts w:asciiTheme="minorHAnsi" w:eastAsia="Arial" w:hAnsiTheme="minorHAnsi"/>
          <w:b/>
          <w:i/>
        </w:rPr>
        <w:t xml:space="preserve"> capabilities </w:t>
      </w:r>
      <w:r w:rsidR="00C86A78" w:rsidRPr="0029544D">
        <w:rPr>
          <w:rFonts w:asciiTheme="minorHAnsi" w:eastAsia="Arial" w:hAnsiTheme="minorHAnsi"/>
          <w:b/>
          <w:i/>
        </w:rPr>
        <w:t xml:space="preserve">been added </w:t>
      </w:r>
      <w:r w:rsidRPr="0029544D">
        <w:rPr>
          <w:rFonts w:asciiTheme="minorHAnsi" w:eastAsia="Arial" w:hAnsiTheme="minorHAnsi"/>
          <w:b/>
          <w:i/>
        </w:rPr>
        <w:t>over time</w:t>
      </w:r>
      <w:r w:rsidR="00C86A78" w:rsidRPr="0029544D">
        <w:rPr>
          <w:rFonts w:asciiTheme="minorHAnsi" w:eastAsia="Arial" w:hAnsiTheme="minorHAnsi"/>
          <w:b/>
          <w:i/>
        </w:rPr>
        <w:t>, and why are some capabilities being retired</w:t>
      </w:r>
      <w:r w:rsidRPr="0029544D">
        <w:rPr>
          <w:rFonts w:asciiTheme="minorHAnsi" w:eastAsia="Arial" w:hAnsiTheme="minorHAnsi"/>
          <w:b/>
          <w:i/>
        </w:rPr>
        <w:t>?</w:t>
      </w:r>
    </w:p>
    <w:p w14:paraId="67A9B56A" w14:textId="77777777" w:rsidR="008D56CF" w:rsidRDefault="008D56CF" w:rsidP="008B40C4">
      <w:pPr>
        <w:tabs>
          <w:tab w:val="left" w:pos="376"/>
          <w:tab w:val="left" w:pos="1432"/>
        </w:tabs>
        <w:rPr>
          <w:rFonts w:ascii="Calibri" w:hAnsi="Calibri" w:cs="Arial"/>
          <w:bCs/>
          <w:sz w:val="22"/>
          <w:szCs w:val="22"/>
        </w:rPr>
      </w:pPr>
    </w:p>
    <w:p w14:paraId="74A1995E" w14:textId="6FAEE029" w:rsidR="001E732F" w:rsidRDefault="004A6733" w:rsidP="008B40C4">
      <w:pPr>
        <w:tabs>
          <w:tab w:val="left" w:pos="376"/>
          <w:tab w:val="left" w:pos="1432"/>
        </w:tabs>
        <w:rPr>
          <w:rFonts w:ascii="Calibri" w:hAnsi="Calibri" w:cs="Arial"/>
          <w:bCs/>
          <w:sz w:val="22"/>
          <w:szCs w:val="22"/>
        </w:rPr>
      </w:pPr>
      <w:r>
        <w:rPr>
          <w:rFonts w:ascii="Calibri" w:hAnsi="Calibri" w:cs="Arial"/>
          <w:bCs/>
          <w:sz w:val="22"/>
          <w:szCs w:val="22"/>
        </w:rPr>
        <w:t>Although the PCMH/PCMH-N model was designed to be highly aspirational, it also continues to evolve based on new research and insights about the delivery of optimal health care. Each year, BCBSM conducts a comprehensive review of the Interpretive Guidelines, incorporating input gathered from the PGIP community throughout the year</w:t>
      </w:r>
      <w:r w:rsidR="005C128A">
        <w:rPr>
          <w:rFonts w:ascii="Calibri" w:hAnsi="Calibri" w:cs="Arial"/>
          <w:bCs/>
          <w:sz w:val="22"/>
          <w:szCs w:val="22"/>
        </w:rPr>
        <w:t>,</w:t>
      </w:r>
      <w:r>
        <w:rPr>
          <w:rFonts w:ascii="Calibri" w:hAnsi="Calibri" w:cs="Arial"/>
          <w:bCs/>
          <w:sz w:val="22"/>
          <w:szCs w:val="22"/>
        </w:rPr>
        <w:t xml:space="preserve"> </w:t>
      </w:r>
      <w:r w:rsidR="002B4C7B">
        <w:rPr>
          <w:rFonts w:ascii="Calibri" w:hAnsi="Calibri" w:cs="Arial"/>
          <w:bCs/>
          <w:sz w:val="22"/>
          <w:szCs w:val="22"/>
        </w:rPr>
        <w:t>and new capabilities are added as needed</w:t>
      </w:r>
      <w:r>
        <w:rPr>
          <w:rFonts w:ascii="Calibri" w:hAnsi="Calibri" w:cs="Arial"/>
          <w:bCs/>
          <w:sz w:val="22"/>
          <w:szCs w:val="22"/>
        </w:rPr>
        <w:t xml:space="preserve"> based on new </w:t>
      </w:r>
      <w:r w:rsidR="006064BB">
        <w:rPr>
          <w:rFonts w:ascii="Calibri" w:hAnsi="Calibri" w:cs="Arial"/>
          <w:bCs/>
          <w:sz w:val="22"/>
          <w:szCs w:val="22"/>
        </w:rPr>
        <w:t>findings</w:t>
      </w:r>
      <w:r>
        <w:rPr>
          <w:rFonts w:ascii="Calibri" w:hAnsi="Calibri" w:cs="Arial"/>
          <w:bCs/>
          <w:sz w:val="22"/>
          <w:szCs w:val="22"/>
        </w:rPr>
        <w:t>.</w:t>
      </w:r>
    </w:p>
    <w:p w14:paraId="7685A0A2" w14:textId="77777777" w:rsidR="002B4C7B" w:rsidRDefault="002B4C7B" w:rsidP="008B40C4">
      <w:pPr>
        <w:tabs>
          <w:tab w:val="left" w:pos="376"/>
          <w:tab w:val="left" w:pos="1432"/>
        </w:tabs>
        <w:rPr>
          <w:rFonts w:ascii="Calibri" w:hAnsi="Calibri" w:cs="Arial"/>
          <w:bCs/>
          <w:sz w:val="22"/>
          <w:szCs w:val="22"/>
        </w:rPr>
      </w:pPr>
    </w:p>
    <w:p w14:paraId="151A6240" w14:textId="23D5CAA2" w:rsidR="004A6733" w:rsidRDefault="002B4C7B" w:rsidP="008B40C4">
      <w:pPr>
        <w:tabs>
          <w:tab w:val="left" w:pos="376"/>
          <w:tab w:val="left" w:pos="1432"/>
        </w:tabs>
        <w:rPr>
          <w:rFonts w:ascii="Calibri" w:hAnsi="Calibri" w:cs="Arial"/>
          <w:bCs/>
          <w:sz w:val="22"/>
          <w:szCs w:val="22"/>
        </w:rPr>
      </w:pPr>
      <w:r>
        <w:rPr>
          <w:rFonts w:ascii="Calibri" w:hAnsi="Calibri" w:cs="Arial"/>
          <w:bCs/>
          <w:sz w:val="22"/>
          <w:szCs w:val="22"/>
        </w:rPr>
        <w:t xml:space="preserve">Starting in 2017, </w:t>
      </w:r>
      <w:r w:rsidR="006C2C7D">
        <w:rPr>
          <w:rFonts w:ascii="Calibri" w:hAnsi="Calibri" w:cs="Arial"/>
          <w:bCs/>
          <w:sz w:val="22"/>
          <w:szCs w:val="22"/>
        </w:rPr>
        <w:t>capabilities are</w:t>
      </w:r>
      <w:r w:rsidR="00421814">
        <w:rPr>
          <w:rFonts w:ascii="Calibri" w:hAnsi="Calibri" w:cs="Arial"/>
          <w:bCs/>
          <w:sz w:val="22"/>
          <w:szCs w:val="22"/>
        </w:rPr>
        <w:t xml:space="preserve"> retired</w:t>
      </w:r>
      <w:r w:rsidR="009C65C1">
        <w:rPr>
          <w:rFonts w:ascii="Calibri" w:hAnsi="Calibri" w:cs="Arial"/>
          <w:bCs/>
          <w:sz w:val="22"/>
          <w:szCs w:val="22"/>
        </w:rPr>
        <w:t xml:space="preserve"> when they no longer require substantive time and or resources to implement, due to the evolution of practice transformation. </w:t>
      </w:r>
    </w:p>
    <w:p w14:paraId="3037F74F"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26" w:name="_Toc118897864"/>
      <w:r w:rsidRPr="00621DD8">
        <w:rPr>
          <w:rFonts w:asciiTheme="minorHAnsi" w:eastAsia="Arial" w:hAnsiTheme="minorHAnsi"/>
          <w:i/>
          <w:sz w:val="24"/>
        </w:rPr>
        <w:t>Who is responsible for reporting PCMH/PCMH-N capabilities to BCBSM?</w:t>
      </w:r>
      <w:bookmarkEnd w:id="26"/>
    </w:p>
    <w:p w14:paraId="6E17652B" w14:textId="77777777" w:rsidR="004A6733" w:rsidRDefault="004A6733" w:rsidP="008B40C4">
      <w:pPr>
        <w:tabs>
          <w:tab w:val="left" w:pos="376"/>
          <w:tab w:val="left" w:pos="1432"/>
        </w:tabs>
        <w:rPr>
          <w:rFonts w:ascii="Calibri" w:hAnsi="Calibri" w:cs="Arial"/>
          <w:bCs/>
          <w:sz w:val="22"/>
          <w:szCs w:val="22"/>
        </w:rPr>
      </w:pPr>
    </w:p>
    <w:p w14:paraId="129109CD" w14:textId="4B64BE77" w:rsidR="008C2749" w:rsidRDefault="00C930CA" w:rsidP="0032059C">
      <w:pPr>
        <w:tabs>
          <w:tab w:val="left" w:pos="376"/>
          <w:tab w:val="left" w:pos="1432"/>
        </w:tabs>
        <w:rPr>
          <w:rFonts w:ascii="Calibri" w:hAnsi="Calibri" w:cs="Arial"/>
          <w:bCs/>
          <w:sz w:val="22"/>
          <w:szCs w:val="22"/>
        </w:rPr>
      </w:pPr>
      <w:r>
        <w:rPr>
          <w:rFonts w:ascii="Calibri" w:hAnsi="Calibri" w:cs="Arial"/>
          <w:bCs/>
          <w:sz w:val="22"/>
          <w:szCs w:val="22"/>
        </w:rPr>
        <w:t xml:space="preserve">Physician Organizations are responsible for reporting </w:t>
      </w:r>
      <w:r w:rsidR="0097294A">
        <w:rPr>
          <w:rFonts w:ascii="Calibri" w:hAnsi="Calibri" w:cs="Arial"/>
          <w:bCs/>
          <w:sz w:val="22"/>
          <w:szCs w:val="22"/>
        </w:rPr>
        <w:t>PCMH</w:t>
      </w:r>
      <w:r>
        <w:rPr>
          <w:rFonts w:ascii="Calibri" w:hAnsi="Calibri" w:cs="Arial"/>
          <w:bCs/>
          <w:sz w:val="22"/>
          <w:szCs w:val="22"/>
        </w:rPr>
        <w:t>/PCMH-N</w:t>
      </w:r>
      <w:r w:rsidR="0097294A">
        <w:rPr>
          <w:rFonts w:ascii="Calibri" w:hAnsi="Calibri" w:cs="Arial"/>
          <w:bCs/>
          <w:sz w:val="22"/>
          <w:szCs w:val="22"/>
        </w:rPr>
        <w:t xml:space="preserve"> capabilities to BCBSM</w:t>
      </w:r>
      <w:r>
        <w:rPr>
          <w:rFonts w:ascii="Calibri" w:hAnsi="Calibri" w:cs="Arial"/>
          <w:bCs/>
          <w:sz w:val="22"/>
          <w:szCs w:val="22"/>
        </w:rPr>
        <w:t>. Capabilities can be reported online at any time,</w:t>
      </w:r>
      <w:r w:rsidRPr="00C930CA">
        <w:rPr>
          <w:rFonts w:ascii="Calibri" w:hAnsi="Calibri" w:cs="Arial"/>
          <w:bCs/>
          <w:sz w:val="22"/>
          <w:szCs w:val="22"/>
        </w:rPr>
        <w:t xml:space="preserve"> </w:t>
      </w:r>
      <w:r>
        <w:rPr>
          <w:rFonts w:ascii="Calibri" w:hAnsi="Calibri" w:cs="Arial"/>
          <w:bCs/>
          <w:sz w:val="22"/>
          <w:szCs w:val="22"/>
        </w:rPr>
        <w:t xml:space="preserve">using the Self-Assessment Database. </w:t>
      </w:r>
      <w:r w:rsidR="0097294A">
        <w:rPr>
          <w:rFonts w:ascii="Calibri" w:hAnsi="Calibri" w:cs="Arial"/>
          <w:bCs/>
          <w:sz w:val="22"/>
          <w:szCs w:val="22"/>
        </w:rPr>
        <w:t xml:space="preserve"> </w:t>
      </w:r>
      <w:r>
        <w:rPr>
          <w:rFonts w:ascii="Calibri" w:hAnsi="Calibri" w:cs="Arial"/>
          <w:bCs/>
          <w:sz w:val="22"/>
          <w:szCs w:val="22"/>
        </w:rPr>
        <w:t>T</w:t>
      </w:r>
      <w:r w:rsidR="0097294A">
        <w:rPr>
          <w:rFonts w:ascii="Calibri" w:hAnsi="Calibri" w:cs="Arial"/>
          <w:bCs/>
          <w:sz w:val="22"/>
          <w:szCs w:val="22"/>
        </w:rPr>
        <w:t>wice a year</w:t>
      </w:r>
      <w:r>
        <w:rPr>
          <w:rFonts w:ascii="Calibri" w:hAnsi="Calibri" w:cs="Arial"/>
          <w:bCs/>
          <w:sz w:val="22"/>
          <w:szCs w:val="22"/>
        </w:rPr>
        <w:t xml:space="preserve">, in </w:t>
      </w:r>
      <w:r w:rsidR="002229EC">
        <w:rPr>
          <w:rFonts w:ascii="Calibri" w:hAnsi="Calibri" w:cs="Arial"/>
          <w:bCs/>
          <w:sz w:val="22"/>
          <w:szCs w:val="22"/>
        </w:rPr>
        <w:t>October and April</w:t>
      </w:r>
      <w:r>
        <w:rPr>
          <w:rFonts w:ascii="Calibri" w:hAnsi="Calibri" w:cs="Arial"/>
          <w:bCs/>
          <w:sz w:val="22"/>
          <w:szCs w:val="22"/>
        </w:rPr>
        <w:t>, BCBSM takes a “snapshot” of the self-reported data</w:t>
      </w:r>
      <w:r w:rsidR="008C2749">
        <w:rPr>
          <w:rFonts w:ascii="Calibri" w:hAnsi="Calibri" w:cs="Arial"/>
          <w:bCs/>
          <w:sz w:val="22"/>
          <w:szCs w:val="22"/>
        </w:rPr>
        <w:t>.</w:t>
      </w:r>
    </w:p>
    <w:p w14:paraId="6131B598" w14:textId="77777777" w:rsidR="00C930CA" w:rsidRDefault="0097294A" w:rsidP="0032059C">
      <w:pPr>
        <w:tabs>
          <w:tab w:val="left" w:pos="376"/>
          <w:tab w:val="left" w:pos="1432"/>
        </w:tabs>
        <w:rPr>
          <w:rFonts w:ascii="Calibri" w:hAnsi="Calibri" w:cs="Arial"/>
          <w:bCs/>
          <w:sz w:val="22"/>
          <w:szCs w:val="22"/>
        </w:rPr>
      </w:pPr>
      <w:r>
        <w:rPr>
          <w:rFonts w:ascii="Calibri" w:hAnsi="Calibri" w:cs="Arial"/>
          <w:bCs/>
          <w:sz w:val="22"/>
          <w:szCs w:val="22"/>
        </w:rPr>
        <w:t xml:space="preserve"> </w:t>
      </w:r>
    </w:p>
    <w:p w14:paraId="4ED687E3" w14:textId="25008469" w:rsidR="00E568B1" w:rsidRDefault="00DF0063" w:rsidP="0032059C">
      <w:pPr>
        <w:tabs>
          <w:tab w:val="left" w:pos="376"/>
          <w:tab w:val="left" w:pos="1432"/>
        </w:tabs>
        <w:rPr>
          <w:rFonts w:ascii="Calibri" w:hAnsi="Calibri" w:cs="Arial"/>
          <w:bCs/>
          <w:sz w:val="22"/>
          <w:szCs w:val="22"/>
        </w:rPr>
      </w:pPr>
      <w:r>
        <w:rPr>
          <w:rFonts w:ascii="Calibri" w:hAnsi="Calibri" w:cs="Arial"/>
          <w:bCs/>
          <w:sz w:val="22"/>
          <w:szCs w:val="22"/>
        </w:rPr>
        <w:t>It is not acceptable for a PO to request that practices simply self-report their capabilities. POs must be</w:t>
      </w:r>
      <w:r w:rsidRPr="008C2749">
        <w:rPr>
          <w:rFonts w:ascii="Calibri" w:hAnsi="Calibri" w:cs="Arial"/>
          <w:bCs/>
          <w:sz w:val="22"/>
          <w:szCs w:val="22"/>
        </w:rPr>
        <w:t xml:space="preserve"> actively engaging and educating their practices about the </w:t>
      </w:r>
      <w:r>
        <w:rPr>
          <w:rFonts w:ascii="Calibri" w:hAnsi="Calibri" w:cs="Arial"/>
          <w:bCs/>
          <w:sz w:val="22"/>
          <w:szCs w:val="22"/>
        </w:rPr>
        <w:t xml:space="preserve">PCMH/PCMH-N </w:t>
      </w:r>
      <w:r w:rsidR="00984E33">
        <w:rPr>
          <w:rFonts w:ascii="Calibri" w:hAnsi="Calibri" w:cs="Arial"/>
          <w:bCs/>
          <w:sz w:val="22"/>
          <w:szCs w:val="22"/>
        </w:rPr>
        <w:t>model and</w:t>
      </w:r>
      <w:r>
        <w:rPr>
          <w:rFonts w:ascii="Calibri" w:hAnsi="Calibri" w:cs="Arial"/>
          <w:bCs/>
          <w:sz w:val="22"/>
          <w:szCs w:val="22"/>
        </w:rPr>
        <w:t xml:space="preserve"> </w:t>
      </w:r>
      <w:r w:rsidRPr="00DF0063">
        <w:rPr>
          <w:rFonts w:ascii="Calibri" w:hAnsi="Calibri" w:cs="Arial"/>
          <w:bCs/>
          <w:sz w:val="22"/>
          <w:szCs w:val="22"/>
          <w:u w:val="single"/>
        </w:rPr>
        <w:t>must validate</w:t>
      </w:r>
      <w:r>
        <w:rPr>
          <w:rFonts w:ascii="Calibri" w:hAnsi="Calibri" w:cs="Arial"/>
          <w:bCs/>
          <w:sz w:val="22"/>
          <w:szCs w:val="22"/>
          <w:u w:val="single"/>
        </w:rPr>
        <w:t xml:space="preserve"> all</w:t>
      </w:r>
      <w:r w:rsidRPr="00DF0063">
        <w:rPr>
          <w:rFonts w:ascii="Calibri" w:hAnsi="Calibri" w:cs="Arial"/>
          <w:bCs/>
          <w:sz w:val="22"/>
          <w:szCs w:val="22"/>
          <w:u w:val="single"/>
        </w:rPr>
        <w:t xml:space="preserve"> capabilities before reporting them in place</w:t>
      </w:r>
      <w:r w:rsidRPr="008C2749">
        <w:rPr>
          <w:rFonts w:ascii="Calibri" w:hAnsi="Calibri" w:cs="Arial"/>
          <w:bCs/>
          <w:sz w:val="22"/>
          <w:szCs w:val="22"/>
        </w:rPr>
        <w:t>.</w:t>
      </w:r>
    </w:p>
    <w:p w14:paraId="1727F4EC"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27" w:name="_Toc118897865"/>
      <w:r w:rsidRPr="00621DD8">
        <w:rPr>
          <w:rFonts w:asciiTheme="minorHAnsi" w:eastAsia="Arial" w:hAnsiTheme="minorHAnsi"/>
          <w:i/>
          <w:sz w:val="24"/>
        </w:rPr>
        <w:t xml:space="preserve">Can we report a capability in place as soon as </w:t>
      </w:r>
      <w:r w:rsidR="00CB72DF">
        <w:rPr>
          <w:rFonts w:asciiTheme="minorHAnsi" w:eastAsia="Arial" w:hAnsiTheme="minorHAnsi"/>
          <w:i/>
          <w:sz w:val="24"/>
        </w:rPr>
        <w:t xml:space="preserve">the practice has the ability to use it? Or what about when </w:t>
      </w:r>
      <w:r w:rsidRPr="00621DD8">
        <w:rPr>
          <w:rFonts w:asciiTheme="minorHAnsi" w:eastAsia="Arial" w:hAnsiTheme="minorHAnsi"/>
          <w:i/>
          <w:sz w:val="24"/>
        </w:rPr>
        <w:t>one physician or member starts using it?</w:t>
      </w:r>
      <w:bookmarkEnd w:id="27"/>
    </w:p>
    <w:p w14:paraId="72EBB2F6" w14:textId="77777777" w:rsidR="00E568B1" w:rsidRDefault="00E568B1" w:rsidP="0032059C">
      <w:pPr>
        <w:tabs>
          <w:tab w:val="left" w:pos="376"/>
          <w:tab w:val="left" w:pos="1432"/>
        </w:tabs>
        <w:rPr>
          <w:rFonts w:ascii="Calibri" w:hAnsi="Calibri" w:cs="Arial"/>
          <w:bCs/>
          <w:sz w:val="22"/>
          <w:szCs w:val="22"/>
        </w:rPr>
      </w:pPr>
    </w:p>
    <w:p w14:paraId="6AB8498D" w14:textId="333F6CB1" w:rsidR="00CB72DF" w:rsidRDefault="00162086" w:rsidP="0032059C">
      <w:pPr>
        <w:tabs>
          <w:tab w:val="left" w:pos="376"/>
          <w:tab w:val="left" w:pos="1432"/>
        </w:tabs>
        <w:rPr>
          <w:rFonts w:ascii="Calibri" w:hAnsi="Calibri" w:cs="Arial"/>
          <w:sz w:val="22"/>
          <w:szCs w:val="22"/>
        </w:rPr>
      </w:pPr>
      <w:r>
        <w:rPr>
          <w:rFonts w:ascii="Calibri" w:hAnsi="Calibri" w:cs="Arial"/>
          <w:bCs/>
          <w:sz w:val="22"/>
          <w:szCs w:val="22"/>
        </w:rPr>
        <w:t>No</w:t>
      </w:r>
      <w:r w:rsidR="00CB72DF">
        <w:rPr>
          <w:rFonts w:ascii="Calibri" w:hAnsi="Calibri" w:cs="Arial"/>
          <w:bCs/>
          <w:sz w:val="22"/>
          <w:szCs w:val="22"/>
        </w:rPr>
        <w:t xml:space="preserve"> and no</w:t>
      </w:r>
      <w:r>
        <w:rPr>
          <w:rFonts w:ascii="Calibri" w:hAnsi="Calibri" w:cs="Arial"/>
          <w:bCs/>
          <w:sz w:val="22"/>
          <w:szCs w:val="22"/>
        </w:rPr>
        <w:t xml:space="preserve">. </w:t>
      </w:r>
      <w:r w:rsidR="00E568B1" w:rsidRPr="00A24EB1">
        <w:rPr>
          <w:rFonts w:ascii="Calibri" w:hAnsi="Calibri" w:cs="Arial"/>
          <w:bCs/>
          <w:sz w:val="22"/>
          <w:szCs w:val="22"/>
        </w:rPr>
        <w:t xml:space="preserve">Any capability reported to BCBSM as “in place” must be fully in place </w:t>
      </w:r>
      <w:r w:rsidR="00621DD8" w:rsidRPr="00621DD8">
        <w:rPr>
          <w:rFonts w:ascii="Calibri" w:hAnsi="Calibri" w:cs="Arial"/>
          <w:bCs/>
          <w:sz w:val="22"/>
          <w:szCs w:val="22"/>
          <w:u w:val="single"/>
        </w:rPr>
        <w:t>and in use by all appropriate members of the practice unit team on a routine and systematic basis</w:t>
      </w:r>
      <w:r w:rsidR="00E568B1" w:rsidRPr="00A24EB1">
        <w:rPr>
          <w:rFonts w:ascii="Calibri" w:hAnsi="Calibri" w:cs="Arial"/>
          <w:bCs/>
          <w:sz w:val="22"/>
          <w:szCs w:val="22"/>
        </w:rPr>
        <w:t xml:space="preserve">, and, where applicable, patients must be </w:t>
      </w:r>
      <w:r w:rsidR="00E568B1">
        <w:rPr>
          <w:rFonts w:ascii="Calibri" w:hAnsi="Calibri" w:cs="Arial"/>
          <w:bCs/>
          <w:sz w:val="22"/>
          <w:szCs w:val="22"/>
        </w:rPr>
        <w:t>actively</w:t>
      </w:r>
      <w:r w:rsidR="00E568B1" w:rsidRPr="00A24EB1">
        <w:rPr>
          <w:rFonts w:ascii="Calibri" w:hAnsi="Calibri" w:cs="Arial"/>
          <w:bCs/>
          <w:sz w:val="22"/>
          <w:szCs w:val="22"/>
        </w:rPr>
        <w:t xml:space="preserve"> us</w:t>
      </w:r>
      <w:r w:rsidR="00E568B1">
        <w:rPr>
          <w:rFonts w:ascii="Calibri" w:hAnsi="Calibri" w:cs="Arial"/>
          <w:bCs/>
          <w:sz w:val="22"/>
          <w:szCs w:val="22"/>
        </w:rPr>
        <w:t>ing</w:t>
      </w:r>
      <w:r w:rsidR="00E568B1" w:rsidRPr="00A24EB1">
        <w:rPr>
          <w:rFonts w:ascii="Calibri" w:hAnsi="Calibri" w:cs="Arial"/>
          <w:bCs/>
          <w:sz w:val="22"/>
          <w:szCs w:val="22"/>
        </w:rPr>
        <w:t xml:space="preserve"> the capability. </w:t>
      </w:r>
      <w:r w:rsidR="00CB72DF">
        <w:rPr>
          <w:rFonts w:ascii="Calibri" w:hAnsi="Calibri" w:cs="Arial"/>
          <w:sz w:val="22"/>
          <w:szCs w:val="22"/>
        </w:rPr>
        <w:t>Some examples the field team has seen of capabilities that should not have been marked in place are:</w:t>
      </w:r>
    </w:p>
    <w:p w14:paraId="3AEA8F93" w14:textId="77777777" w:rsidR="00CB72DF" w:rsidRDefault="00CB72DF" w:rsidP="0032059C">
      <w:pPr>
        <w:rPr>
          <w:rFonts w:ascii="Calibri" w:hAnsi="Calibri" w:cs="Arial"/>
          <w:sz w:val="22"/>
          <w:szCs w:val="22"/>
        </w:rPr>
      </w:pPr>
    </w:p>
    <w:p w14:paraId="5392BCB7" w14:textId="0BF88888" w:rsidR="00621DD8" w:rsidRDefault="00CB72DF" w:rsidP="007470DF">
      <w:pPr>
        <w:pStyle w:val="ListParagraph"/>
        <w:numPr>
          <w:ilvl w:val="0"/>
          <w:numId w:val="162"/>
        </w:numPr>
        <w:rPr>
          <w:rFonts w:ascii="Calibri" w:hAnsi="Calibri" w:cs="Arial"/>
          <w:sz w:val="22"/>
          <w:szCs w:val="22"/>
        </w:rPr>
      </w:pPr>
      <w:r>
        <w:rPr>
          <w:rFonts w:ascii="Calibri" w:hAnsi="Calibri" w:cs="Arial"/>
          <w:sz w:val="22"/>
          <w:szCs w:val="22"/>
        </w:rPr>
        <w:t>Patient portal cap</w:t>
      </w:r>
      <w:r w:rsidR="007C0F6C">
        <w:rPr>
          <w:rFonts w:ascii="Calibri" w:hAnsi="Calibri" w:cs="Arial"/>
          <w:sz w:val="22"/>
          <w:szCs w:val="22"/>
        </w:rPr>
        <w:t xml:space="preserve">abilities reported as in place: </w:t>
      </w:r>
      <w:r>
        <w:rPr>
          <w:rFonts w:ascii="Calibri" w:hAnsi="Calibri" w:cs="Arial"/>
          <w:sz w:val="22"/>
          <w:szCs w:val="22"/>
        </w:rPr>
        <w:t>Practice has patient portal implemented, but no providers or patients are using it</w:t>
      </w:r>
      <w:r w:rsidR="00380032">
        <w:rPr>
          <w:rFonts w:ascii="Calibri" w:hAnsi="Calibri" w:cs="Arial"/>
          <w:sz w:val="22"/>
          <w:szCs w:val="22"/>
        </w:rPr>
        <w:t>.</w:t>
      </w:r>
    </w:p>
    <w:p w14:paraId="3F5E88CE" w14:textId="77777777" w:rsidR="00621DD8" w:rsidRDefault="00621DD8" w:rsidP="00621DD8">
      <w:pPr>
        <w:pStyle w:val="ListParagraph"/>
        <w:rPr>
          <w:rFonts w:ascii="Calibri" w:hAnsi="Calibri" w:cs="Arial"/>
          <w:sz w:val="22"/>
          <w:szCs w:val="22"/>
        </w:rPr>
      </w:pPr>
    </w:p>
    <w:p w14:paraId="795B7124" w14:textId="589A8978" w:rsidR="00162086" w:rsidRPr="00AA63D0" w:rsidRDefault="007C0F6C" w:rsidP="007470DF">
      <w:pPr>
        <w:pStyle w:val="ListParagraph"/>
        <w:numPr>
          <w:ilvl w:val="0"/>
          <w:numId w:val="162"/>
        </w:numPr>
        <w:rPr>
          <w:rFonts w:ascii="Calibri" w:hAnsi="Calibri" w:cs="Arial"/>
          <w:bCs/>
          <w:sz w:val="22"/>
          <w:szCs w:val="22"/>
        </w:rPr>
      </w:pPr>
      <w:r>
        <w:rPr>
          <w:rFonts w:ascii="Calibri" w:hAnsi="Calibri" w:cs="Arial"/>
          <w:sz w:val="22"/>
          <w:szCs w:val="22"/>
        </w:rPr>
        <w:t xml:space="preserve">After hours/urgent care capabilities reported as in place for specialty practice: </w:t>
      </w:r>
      <w:r w:rsidR="00CB72DF" w:rsidRPr="00CB72DF">
        <w:rPr>
          <w:rFonts w:ascii="Calibri" w:hAnsi="Calibri" w:cs="Arial"/>
          <w:sz w:val="22"/>
          <w:szCs w:val="22"/>
        </w:rPr>
        <w:t xml:space="preserve">urgent care centers </w:t>
      </w:r>
      <w:r>
        <w:rPr>
          <w:rFonts w:ascii="Calibri" w:hAnsi="Calibri" w:cs="Arial"/>
          <w:sz w:val="22"/>
          <w:szCs w:val="22"/>
        </w:rPr>
        <w:t>are identified in the</w:t>
      </w:r>
      <w:r w:rsidR="00CB72DF" w:rsidRPr="00CB72DF">
        <w:rPr>
          <w:rFonts w:ascii="Calibri" w:hAnsi="Calibri" w:cs="Arial"/>
          <w:sz w:val="22"/>
          <w:szCs w:val="22"/>
        </w:rPr>
        <w:t xml:space="preserve"> </w:t>
      </w:r>
      <w:r>
        <w:rPr>
          <w:rFonts w:ascii="Calibri" w:hAnsi="Calibri" w:cs="Arial"/>
          <w:sz w:val="22"/>
          <w:szCs w:val="22"/>
        </w:rPr>
        <w:t xml:space="preserve">PO’s </w:t>
      </w:r>
      <w:r w:rsidR="00CB72DF" w:rsidRPr="00CB72DF">
        <w:rPr>
          <w:rFonts w:ascii="Calibri" w:hAnsi="Calibri" w:cs="Arial"/>
          <w:sz w:val="22"/>
          <w:szCs w:val="22"/>
        </w:rPr>
        <w:t>PCMH brochure the</w:t>
      </w:r>
      <w:r>
        <w:rPr>
          <w:rFonts w:ascii="Calibri" w:hAnsi="Calibri" w:cs="Arial"/>
          <w:sz w:val="22"/>
          <w:szCs w:val="22"/>
        </w:rPr>
        <w:t xml:space="preserve"> practice is giving to patients, but</w:t>
      </w:r>
      <w:r w:rsidR="00CB72DF" w:rsidRPr="00CB72DF">
        <w:rPr>
          <w:rFonts w:ascii="Calibri" w:hAnsi="Calibri" w:cs="Arial"/>
          <w:sz w:val="22"/>
          <w:szCs w:val="22"/>
        </w:rPr>
        <w:t xml:space="preserve"> </w:t>
      </w:r>
      <w:r>
        <w:rPr>
          <w:rFonts w:ascii="Calibri" w:hAnsi="Calibri" w:cs="Arial"/>
          <w:sz w:val="22"/>
          <w:szCs w:val="22"/>
        </w:rPr>
        <w:t>s</w:t>
      </w:r>
      <w:r w:rsidR="00CB72DF">
        <w:rPr>
          <w:rFonts w:ascii="Calibri" w:hAnsi="Calibri" w:cs="Arial"/>
          <w:sz w:val="22"/>
          <w:szCs w:val="22"/>
        </w:rPr>
        <w:t>pecialty practice</w:t>
      </w:r>
      <w:r w:rsidR="00621DD8" w:rsidRPr="00621DD8">
        <w:rPr>
          <w:rFonts w:ascii="Calibri" w:hAnsi="Calibri" w:cs="Arial"/>
          <w:sz w:val="22"/>
          <w:szCs w:val="22"/>
        </w:rPr>
        <w:t xml:space="preserve"> </w:t>
      </w:r>
      <w:r w:rsidR="00CB72DF">
        <w:rPr>
          <w:rFonts w:ascii="Calibri" w:hAnsi="Calibri" w:cs="Arial"/>
          <w:sz w:val="22"/>
          <w:szCs w:val="22"/>
        </w:rPr>
        <w:t>say</w:t>
      </w:r>
      <w:r>
        <w:rPr>
          <w:rFonts w:ascii="Calibri" w:hAnsi="Calibri" w:cs="Arial"/>
          <w:sz w:val="22"/>
          <w:szCs w:val="22"/>
        </w:rPr>
        <w:t>s</w:t>
      </w:r>
      <w:r w:rsidR="00CB72DF">
        <w:rPr>
          <w:rFonts w:ascii="Calibri" w:hAnsi="Calibri" w:cs="Arial"/>
          <w:sz w:val="22"/>
          <w:szCs w:val="22"/>
        </w:rPr>
        <w:t xml:space="preserve"> </w:t>
      </w:r>
      <w:r w:rsidR="00621DD8" w:rsidRPr="00621DD8">
        <w:rPr>
          <w:rFonts w:ascii="Calibri" w:hAnsi="Calibri" w:cs="Arial"/>
          <w:sz w:val="22"/>
          <w:szCs w:val="22"/>
        </w:rPr>
        <w:t>they</w:t>
      </w:r>
      <w:r>
        <w:rPr>
          <w:rFonts w:ascii="Calibri" w:hAnsi="Calibri" w:cs="Arial"/>
          <w:sz w:val="22"/>
          <w:szCs w:val="22"/>
        </w:rPr>
        <w:t xml:space="preserve"> </w:t>
      </w:r>
      <w:r>
        <w:rPr>
          <w:rFonts w:ascii="Calibri" w:hAnsi="Calibri" w:cs="Arial"/>
          <w:sz w:val="22"/>
          <w:szCs w:val="22"/>
        </w:rPr>
        <w:lastRenderedPageBreak/>
        <w:t>don’t use urgent care and do not counsel patients about how to receive after hours/urgent care, but instead direct patients to the ED</w:t>
      </w:r>
      <w:r w:rsidR="00380032">
        <w:rPr>
          <w:rFonts w:ascii="Calibri" w:hAnsi="Calibri" w:cs="Arial"/>
          <w:sz w:val="22"/>
          <w:szCs w:val="22"/>
        </w:rPr>
        <w:t>.</w:t>
      </w:r>
    </w:p>
    <w:p w14:paraId="44105D73"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28" w:name="_Toc118897866"/>
      <w:r w:rsidRPr="00621DD8">
        <w:rPr>
          <w:rFonts w:asciiTheme="minorHAnsi" w:eastAsia="Arial" w:hAnsiTheme="minorHAnsi"/>
          <w:i/>
          <w:sz w:val="24"/>
        </w:rPr>
        <w:t>The PCPs in my PO are very familiar with the PCMH model, but our specialists hardly know what we’re talking about. Some of them think they should be their patient’s medical home, not the PCP. What should we do about this?</w:t>
      </w:r>
      <w:bookmarkEnd w:id="28"/>
    </w:p>
    <w:p w14:paraId="42DDE9DB" w14:textId="77777777" w:rsidR="00557ECC" w:rsidRDefault="00557ECC" w:rsidP="0032059C">
      <w:pPr>
        <w:tabs>
          <w:tab w:val="left" w:pos="376"/>
          <w:tab w:val="left" w:pos="1432"/>
        </w:tabs>
        <w:rPr>
          <w:rFonts w:ascii="Calibri" w:hAnsi="Calibri" w:cs="Arial"/>
          <w:bCs/>
          <w:sz w:val="22"/>
          <w:szCs w:val="22"/>
        </w:rPr>
      </w:pPr>
    </w:p>
    <w:p w14:paraId="566151AC" w14:textId="77777777" w:rsidR="00621DD8" w:rsidRPr="00621DD8" w:rsidRDefault="00557ECC" w:rsidP="0032059C">
      <w:pPr>
        <w:tabs>
          <w:tab w:val="left" w:pos="376"/>
          <w:tab w:val="left" w:pos="1432"/>
        </w:tabs>
        <w:rPr>
          <w:rFonts w:ascii="Calibri" w:hAnsi="Calibri" w:cs="Arial"/>
          <w:bCs/>
          <w:sz w:val="22"/>
          <w:szCs w:val="22"/>
        </w:rPr>
      </w:pPr>
      <w:r>
        <w:rPr>
          <w:rFonts w:ascii="Calibri" w:hAnsi="Calibri" w:cs="Arial"/>
          <w:bCs/>
          <w:sz w:val="22"/>
          <w:szCs w:val="22"/>
        </w:rPr>
        <w:t>I</w:t>
      </w:r>
      <w:r w:rsidRPr="008C2749">
        <w:rPr>
          <w:rFonts w:ascii="Calibri" w:hAnsi="Calibri" w:cs="Arial"/>
          <w:bCs/>
          <w:sz w:val="22"/>
          <w:szCs w:val="22"/>
        </w:rPr>
        <w:t>t is critical that</w:t>
      </w:r>
      <w:r w:rsidRPr="00557ECC">
        <w:rPr>
          <w:rFonts w:ascii="Calibri" w:hAnsi="Calibri" w:cs="Arial"/>
          <w:bCs/>
          <w:sz w:val="22"/>
          <w:szCs w:val="22"/>
        </w:rPr>
        <w:t xml:space="preserve"> </w:t>
      </w:r>
      <w:r>
        <w:rPr>
          <w:rFonts w:ascii="Calibri" w:hAnsi="Calibri" w:cs="Arial"/>
          <w:bCs/>
          <w:sz w:val="22"/>
          <w:szCs w:val="22"/>
        </w:rPr>
        <w:t>p</w:t>
      </w:r>
      <w:r w:rsidRPr="008C2749">
        <w:rPr>
          <w:rFonts w:ascii="Calibri" w:hAnsi="Calibri" w:cs="Arial"/>
          <w:bCs/>
          <w:sz w:val="22"/>
          <w:szCs w:val="22"/>
        </w:rPr>
        <w:t>rior to reporti</w:t>
      </w:r>
      <w:r>
        <w:rPr>
          <w:rFonts w:ascii="Calibri" w:hAnsi="Calibri" w:cs="Arial"/>
          <w:bCs/>
          <w:sz w:val="22"/>
          <w:szCs w:val="22"/>
        </w:rPr>
        <w:t>ng PCMH-N capabilities in place, POs e</w:t>
      </w:r>
      <w:r w:rsidR="00621DD8" w:rsidRPr="00621DD8">
        <w:rPr>
          <w:rFonts w:ascii="Calibri" w:hAnsi="Calibri" w:cs="Arial"/>
          <w:bCs/>
          <w:sz w:val="22"/>
          <w:szCs w:val="22"/>
        </w:rPr>
        <w:t>nsure that both allopathic and non-allopathic specialists are aware of and in agreement with the PO’s documented guidelines outlining basic expectations regarding the role of specialists in the PO and within the PCMH/PCMH-N model, including:</w:t>
      </w:r>
    </w:p>
    <w:p w14:paraId="6E870887" w14:textId="3B98A60C"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Commitment to support the PCMH</w:t>
      </w:r>
      <w:r w:rsidR="0039352C">
        <w:rPr>
          <w:rFonts w:ascii="Calibri" w:hAnsi="Calibri" w:cs="Arial"/>
          <w:bCs/>
          <w:sz w:val="22"/>
          <w:szCs w:val="22"/>
        </w:rPr>
        <w:t>/PCMH-N</w:t>
      </w:r>
      <w:r w:rsidRPr="00621DD8">
        <w:rPr>
          <w:rFonts w:ascii="Calibri" w:hAnsi="Calibri" w:cs="Arial"/>
          <w:bCs/>
          <w:sz w:val="22"/>
          <w:szCs w:val="22"/>
        </w:rPr>
        <w:t xml:space="preserve"> model and the central role of the PCP in managing patient care and providing preventive and treatment services, including immunizations</w:t>
      </w:r>
      <w:r w:rsidR="00380032">
        <w:rPr>
          <w:rFonts w:ascii="Calibri" w:hAnsi="Calibri" w:cs="Arial"/>
          <w:bCs/>
          <w:sz w:val="22"/>
          <w:szCs w:val="22"/>
        </w:rPr>
        <w:t>.</w:t>
      </w:r>
    </w:p>
    <w:p w14:paraId="4D5F031A" w14:textId="6A26F1F3"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Willingness to actively engage with the PO to optimize cost/use of services</w:t>
      </w:r>
      <w:r w:rsidR="00380032">
        <w:rPr>
          <w:rFonts w:ascii="Calibri" w:hAnsi="Calibri" w:cs="Arial"/>
          <w:bCs/>
          <w:sz w:val="22"/>
          <w:szCs w:val="22"/>
        </w:rPr>
        <w:t>.</w:t>
      </w:r>
    </w:p>
    <w:p w14:paraId="5106D130" w14:textId="731CDE13"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Collaboration with PCPs and other specialists to coordinate care</w:t>
      </w:r>
      <w:r w:rsidR="00380032">
        <w:rPr>
          <w:rFonts w:ascii="Calibri" w:hAnsi="Calibri" w:cs="Arial"/>
          <w:bCs/>
          <w:sz w:val="22"/>
          <w:szCs w:val="22"/>
        </w:rPr>
        <w:t>.</w:t>
      </w:r>
    </w:p>
    <w:p w14:paraId="0D9408FD" w14:textId="77777777" w:rsidR="00621DD8" w:rsidRPr="00621DD8" w:rsidRDefault="00621DD8" w:rsidP="0032059C">
      <w:pPr>
        <w:tabs>
          <w:tab w:val="left" w:pos="376"/>
          <w:tab w:val="left" w:pos="1432"/>
        </w:tabs>
        <w:rPr>
          <w:rFonts w:ascii="Calibri" w:hAnsi="Calibri" w:cs="Arial"/>
          <w:bCs/>
          <w:sz w:val="22"/>
          <w:szCs w:val="22"/>
        </w:rPr>
      </w:pPr>
    </w:p>
    <w:p w14:paraId="032990A1" w14:textId="77777777" w:rsidR="00621DD8" w:rsidRPr="00621DD8" w:rsidRDefault="00DF0063" w:rsidP="0032059C">
      <w:pPr>
        <w:tabs>
          <w:tab w:val="left" w:pos="376"/>
          <w:tab w:val="left" w:pos="1432"/>
        </w:tabs>
        <w:rPr>
          <w:rFonts w:ascii="Calibri" w:hAnsi="Calibri" w:cs="Arial"/>
          <w:bCs/>
          <w:sz w:val="22"/>
          <w:szCs w:val="22"/>
        </w:rPr>
      </w:pPr>
      <w:r>
        <w:rPr>
          <w:rFonts w:ascii="Calibri" w:hAnsi="Calibri" w:cs="Arial"/>
          <w:bCs/>
          <w:sz w:val="22"/>
          <w:szCs w:val="22"/>
        </w:rPr>
        <w:t xml:space="preserve">In addition, </w:t>
      </w:r>
      <w:r w:rsidR="00621DD8" w:rsidRPr="00621DD8">
        <w:rPr>
          <w:rFonts w:ascii="Calibri" w:hAnsi="Calibri" w:cs="Arial"/>
          <w:bCs/>
          <w:sz w:val="22"/>
          <w:szCs w:val="22"/>
        </w:rPr>
        <w:t>POs should:</w:t>
      </w:r>
    </w:p>
    <w:p w14:paraId="6C9E253C" w14:textId="77777777" w:rsidR="00621DD8" w:rsidRPr="00621DD8" w:rsidRDefault="00621DD8" w:rsidP="0032059C">
      <w:pPr>
        <w:tabs>
          <w:tab w:val="left" w:pos="376"/>
          <w:tab w:val="left" w:pos="1432"/>
        </w:tabs>
        <w:rPr>
          <w:rFonts w:ascii="Calibri" w:hAnsi="Calibri" w:cs="Arial"/>
          <w:bCs/>
          <w:sz w:val="22"/>
          <w:szCs w:val="22"/>
        </w:rPr>
      </w:pPr>
    </w:p>
    <w:p w14:paraId="0A076A36" w14:textId="77777777"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Visit specialist practices to determine which capabilities are in place and actively in use. (The only exceptions would be those capabilities that are centrally deployed by the PO, such as generation of patient alerts and reminders.) POs should also ensure that specialist practices are aware of, and in agreement regarding, which PCMH-N capabilities are reported as in place for their practice.</w:t>
      </w:r>
    </w:p>
    <w:p w14:paraId="598243F3" w14:textId="77777777" w:rsidR="00621DD8" w:rsidRP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Hold forums and visit practices to educate the specialists and their teams about the PCMH-N model, and, importantly, emphasize the need for specialists to actively engage with the PO and their PCP colleagues to optimize individual patient care management and population level cost and quality performance.</w:t>
      </w:r>
    </w:p>
    <w:p w14:paraId="7575B32A" w14:textId="77777777" w:rsidR="00621DD8" w:rsidRDefault="00621DD8" w:rsidP="0032059C">
      <w:pPr>
        <w:pStyle w:val="ListParagraph"/>
        <w:tabs>
          <w:tab w:val="left" w:pos="376"/>
          <w:tab w:val="left" w:pos="1432"/>
        </w:tabs>
        <w:ind w:left="0"/>
        <w:rPr>
          <w:rFonts w:ascii="Calibri" w:hAnsi="Calibri" w:cs="Arial"/>
          <w:bCs/>
          <w:sz w:val="22"/>
          <w:szCs w:val="22"/>
        </w:rPr>
      </w:pPr>
    </w:p>
    <w:p w14:paraId="3F67560F" w14:textId="77777777" w:rsidR="00621DD8" w:rsidRPr="00621DD8" w:rsidRDefault="00E568B1" w:rsidP="0032059C">
      <w:pPr>
        <w:tabs>
          <w:tab w:val="left" w:pos="376"/>
          <w:tab w:val="left" w:pos="1432"/>
        </w:tabs>
        <w:rPr>
          <w:rFonts w:ascii="Calibri" w:hAnsi="Calibri" w:cs="Arial"/>
          <w:bCs/>
          <w:sz w:val="22"/>
          <w:szCs w:val="22"/>
        </w:rPr>
      </w:pPr>
      <w:r>
        <w:rPr>
          <w:rFonts w:ascii="Calibri" w:hAnsi="Calibri" w:cs="Arial"/>
          <w:bCs/>
          <w:sz w:val="22"/>
          <w:szCs w:val="22"/>
        </w:rPr>
        <w:t>Please remember that t</w:t>
      </w:r>
      <w:r w:rsidR="00621DD8" w:rsidRPr="00621DD8">
        <w:rPr>
          <w:rFonts w:ascii="Calibri" w:hAnsi="Calibri" w:cs="Arial"/>
          <w:bCs/>
          <w:sz w:val="22"/>
          <w:szCs w:val="22"/>
        </w:rPr>
        <w:t>he point of the PCMH-N program is not to reward specialists for capabilities that just happen to be in place; the purpose is to enable POs to engage specialists in the PCMH-N model, with the goal of building an integrated, well-coordinated medical neighborhood.</w:t>
      </w:r>
    </w:p>
    <w:p w14:paraId="7A5D4467" w14:textId="77777777" w:rsidR="00621DD8" w:rsidRDefault="00621DD8" w:rsidP="0032059C">
      <w:pPr>
        <w:tabs>
          <w:tab w:val="left" w:pos="376"/>
          <w:tab w:val="left" w:pos="1432"/>
        </w:tabs>
        <w:rPr>
          <w:rFonts w:ascii="Calibri" w:hAnsi="Calibri" w:cs="Arial"/>
          <w:bCs/>
          <w:sz w:val="22"/>
          <w:szCs w:val="22"/>
        </w:rPr>
      </w:pPr>
    </w:p>
    <w:p w14:paraId="57757BAD" w14:textId="1CE1E1FB" w:rsidR="00621DD8" w:rsidRDefault="006E477E" w:rsidP="0032059C">
      <w:pPr>
        <w:tabs>
          <w:tab w:val="left" w:pos="376"/>
          <w:tab w:val="left" w:pos="1432"/>
        </w:tabs>
        <w:rPr>
          <w:rFonts w:ascii="Calibri" w:hAnsi="Calibri" w:cs="Arial"/>
          <w:bCs/>
          <w:sz w:val="22"/>
          <w:szCs w:val="22"/>
        </w:rPr>
      </w:pPr>
      <w:r>
        <w:rPr>
          <w:rFonts w:ascii="Calibri" w:hAnsi="Calibri" w:cs="Arial"/>
          <w:bCs/>
          <w:sz w:val="22"/>
          <w:szCs w:val="22"/>
        </w:rPr>
        <w:t>As of</w:t>
      </w:r>
      <w:r w:rsidR="00621DD8" w:rsidRPr="00621DD8">
        <w:rPr>
          <w:rFonts w:ascii="Calibri" w:hAnsi="Calibri" w:cs="Arial"/>
          <w:bCs/>
          <w:sz w:val="22"/>
          <w:szCs w:val="22"/>
        </w:rPr>
        <w:t xml:space="preserve"> 2017, if the field team finds during the course of a site visit that any of these elements are missing (e.g., the practice does not understand or support the PCMH/PCMH-N model, has not been visited/educated by the PO, is not aware of which capabilities have been reported in place, etc.), the field team reserves the right to suspend the site visit and </w:t>
      </w:r>
      <w:r w:rsidR="009E6E28">
        <w:rPr>
          <w:rFonts w:ascii="Calibri" w:hAnsi="Calibri" w:cs="Arial"/>
          <w:bCs/>
          <w:sz w:val="22"/>
          <w:szCs w:val="22"/>
        </w:rPr>
        <w:t>take other remedial steps as deemed appropriate</w:t>
      </w:r>
      <w:r w:rsidR="00621DD8" w:rsidRPr="00621DD8">
        <w:rPr>
          <w:rFonts w:ascii="Calibri" w:hAnsi="Calibri" w:cs="Arial"/>
          <w:bCs/>
          <w:sz w:val="22"/>
          <w:szCs w:val="22"/>
        </w:rPr>
        <w:t>.</w:t>
      </w:r>
    </w:p>
    <w:p w14:paraId="51168CB0" w14:textId="77777777" w:rsidR="00621DD8" w:rsidRPr="00621DD8" w:rsidRDefault="00621DD8" w:rsidP="007470DF">
      <w:pPr>
        <w:pStyle w:val="Heading1"/>
        <w:numPr>
          <w:ilvl w:val="0"/>
          <w:numId w:val="161"/>
        </w:numPr>
        <w:ind w:left="360"/>
        <w:rPr>
          <w:rFonts w:asciiTheme="minorHAnsi" w:eastAsia="Arial" w:hAnsiTheme="minorHAnsi"/>
          <w:sz w:val="24"/>
        </w:rPr>
      </w:pPr>
      <w:bookmarkStart w:id="29" w:name="_Toc118897867"/>
      <w:r w:rsidRPr="00621DD8">
        <w:rPr>
          <w:rFonts w:asciiTheme="minorHAnsi" w:eastAsia="Arial" w:hAnsiTheme="minorHAnsi"/>
          <w:i/>
          <w:sz w:val="24"/>
        </w:rPr>
        <w:t>Why is it so important that the capabilities be reported accurately?</w:t>
      </w:r>
      <w:bookmarkEnd w:id="29"/>
      <w:r w:rsidRPr="00621DD8">
        <w:rPr>
          <w:rFonts w:asciiTheme="minorHAnsi" w:eastAsia="Arial" w:hAnsiTheme="minorHAnsi"/>
          <w:i/>
          <w:sz w:val="24"/>
        </w:rPr>
        <w:t xml:space="preserve"> </w:t>
      </w:r>
    </w:p>
    <w:p w14:paraId="69202AE7" w14:textId="77777777" w:rsidR="00621DD8" w:rsidRPr="00621DD8" w:rsidRDefault="00621DD8" w:rsidP="0021596F">
      <w:pPr>
        <w:tabs>
          <w:tab w:val="left" w:pos="376"/>
          <w:tab w:val="left" w:pos="1432"/>
        </w:tabs>
        <w:rPr>
          <w:rFonts w:ascii="Calibri" w:hAnsi="Calibri" w:cs="Arial"/>
          <w:bCs/>
          <w:sz w:val="22"/>
          <w:szCs w:val="22"/>
        </w:rPr>
      </w:pPr>
    </w:p>
    <w:p w14:paraId="121AE07F" w14:textId="77777777" w:rsidR="00621DD8" w:rsidRPr="00621DD8" w:rsidRDefault="00621DD8" w:rsidP="0021596F">
      <w:pPr>
        <w:tabs>
          <w:tab w:val="left" w:pos="376"/>
          <w:tab w:val="left" w:pos="1432"/>
        </w:tabs>
        <w:rPr>
          <w:rFonts w:ascii="Calibri" w:hAnsi="Calibri" w:cs="Arial"/>
          <w:bCs/>
          <w:sz w:val="22"/>
          <w:szCs w:val="22"/>
        </w:rPr>
      </w:pPr>
      <w:r w:rsidRPr="00621DD8">
        <w:rPr>
          <w:rFonts w:ascii="Calibri" w:hAnsi="Calibri" w:cs="Arial"/>
          <w:bCs/>
          <w:sz w:val="22"/>
          <w:szCs w:val="22"/>
        </w:rPr>
        <w:t>Accurate reporting of PCMH-N capabilities is vital, for many reasons:</w:t>
      </w:r>
    </w:p>
    <w:p w14:paraId="2C23364A" w14:textId="77777777" w:rsidR="00621DD8" w:rsidRPr="00621DD8" w:rsidRDefault="00621DD8" w:rsidP="0021596F">
      <w:pPr>
        <w:tabs>
          <w:tab w:val="left" w:pos="376"/>
          <w:tab w:val="left" w:pos="1432"/>
        </w:tabs>
        <w:rPr>
          <w:rFonts w:ascii="Calibri" w:hAnsi="Calibri" w:cs="Arial"/>
          <w:bCs/>
          <w:sz w:val="22"/>
          <w:szCs w:val="22"/>
        </w:rPr>
      </w:pPr>
    </w:p>
    <w:p w14:paraId="5DE679AA" w14:textId="1481414E"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 xml:space="preserve">The overall integrity of PGIP </w:t>
      </w:r>
      <w:r w:rsidR="006403F7">
        <w:rPr>
          <w:rFonts w:ascii="Calibri" w:hAnsi="Calibri" w:cs="Arial"/>
          <w:bCs/>
          <w:sz w:val="22"/>
          <w:szCs w:val="22"/>
        </w:rPr>
        <w:t xml:space="preserve">and the PCMH Designation Program </w:t>
      </w:r>
      <w:r w:rsidRPr="00621DD8">
        <w:rPr>
          <w:rFonts w:ascii="Calibri" w:hAnsi="Calibri" w:cs="Arial"/>
          <w:bCs/>
          <w:sz w:val="22"/>
          <w:szCs w:val="22"/>
        </w:rPr>
        <w:t xml:space="preserve">depends upon POs accurately reporting on their transformation efforts.  </w:t>
      </w:r>
      <w:bookmarkStart w:id="30" w:name="_Hlk497121944"/>
      <w:r w:rsidR="00233996" w:rsidRPr="00233996">
        <w:rPr>
          <w:rFonts w:asciiTheme="minorHAnsi" w:hAnsiTheme="minorHAnsi"/>
          <w:color w:val="000000" w:themeColor="text1"/>
          <w:sz w:val="22"/>
          <w:szCs w:val="22"/>
        </w:rPr>
        <w:t>Currently, a minimum of 50 PCMH capabilities must be in place for a practice to be designated.</w:t>
      </w:r>
      <w:r w:rsidR="00233996" w:rsidRPr="00233996">
        <w:rPr>
          <w:color w:val="000000" w:themeColor="text1"/>
        </w:rPr>
        <w:t xml:space="preserve"> </w:t>
      </w:r>
      <w:bookmarkEnd w:id="30"/>
      <w:r w:rsidRPr="00621DD8">
        <w:rPr>
          <w:rFonts w:ascii="Calibri" w:hAnsi="Calibri" w:cs="Arial"/>
          <w:bCs/>
          <w:sz w:val="22"/>
          <w:szCs w:val="22"/>
        </w:rPr>
        <w:t>The continued success of the program requires that BCBSM and PGIP POs are fully aligned in support of PGIP’s goals, and that POs are committed to ensuring the accuracy of their self-reported data.</w:t>
      </w:r>
    </w:p>
    <w:p w14:paraId="3DB302E9" w14:textId="124AC20D" w:rsidR="006A758B" w:rsidRPr="00621DD8" w:rsidRDefault="006A758B" w:rsidP="007470DF">
      <w:pPr>
        <w:pStyle w:val="ListParagraph"/>
        <w:numPr>
          <w:ilvl w:val="0"/>
          <w:numId w:val="156"/>
        </w:numPr>
        <w:tabs>
          <w:tab w:val="left" w:pos="376"/>
          <w:tab w:val="left" w:pos="1432"/>
        </w:tabs>
        <w:ind w:left="795"/>
        <w:rPr>
          <w:rFonts w:ascii="Calibri" w:hAnsi="Calibri" w:cs="Arial"/>
          <w:bCs/>
          <w:sz w:val="22"/>
          <w:szCs w:val="22"/>
        </w:rPr>
      </w:pPr>
      <w:r>
        <w:rPr>
          <w:rFonts w:ascii="Calibri" w:hAnsi="Calibri" w:cs="Arial"/>
          <w:bCs/>
          <w:sz w:val="22"/>
          <w:szCs w:val="22"/>
        </w:rPr>
        <w:t xml:space="preserve">PCMH Designation also requires </w:t>
      </w:r>
      <w:r w:rsidR="00C768A3">
        <w:rPr>
          <w:rFonts w:ascii="Calibri" w:hAnsi="Calibri" w:cs="Arial"/>
          <w:bCs/>
          <w:sz w:val="22"/>
          <w:szCs w:val="22"/>
        </w:rPr>
        <w:t xml:space="preserve">that practices have </w:t>
      </w:r>
      <w:r>
        <w:rPr>
          <w:rFonts w:ascii="Calibri" w:hAnsi="Calibri" w:cs="Arial"/>
          <w:bCs/>
          <w:sz w:val="22"/>
          <w:szCs w:val="22"/>
        </w:rPr>
        <w:t xml:space="preserve">all required core </w:t>
      </w:r>
      <w:r w:rsidR="00C768A3">
        <w:rPr>
          <w:rFonts w:ascii="Calibri" w:hAnsi="Calibri" w:cs="Arial"/>
          <w:bCs/>
          <w:sz w:val="22"/>
          <w:szCs w:val="22"/>
        </w:rPr>
        <w:t>capabilities be in place.</w:t>
      </w:r>
    </w:p>
    <w:p w14:paraId="6DD66538" w14:textId="77777777" w:rsidR="00621DD8" w:rsidRPr="000D7191"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 xml:space="preserve">Our PCMH/PCMH-N database is the source for extensive analytics </w:t>
      </w:r>
      <w:r w:rsidRPr="000D7191">
        <w:rPr>
          <w:rFonts w:ascii="Calibri" w:hAnsi="Calibri" w:cs="Arial"/>
          <w:bCs/>
          <w:sz w:val="22"/>
          <w:szCs w:val="22"/>
        </w:rPr>
        <w:t>and articles published in national peer-reviewed journals regarding the effectiveness of the PCMH and PCMH-N models.</w:t>
      </w:r>
    </w:p>
    <w:p w14:paraId="54F5F5DA" w14:textId="77777777"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 xml:space="preserve">Inaccurate data will lead to misleading results, which could negatively affect the programmatic and financial viability of the </w:t>
      </w:r>
      <w:r w:rsidR="00E568B1">
        <w:rPr>
          <w:rFonts w:ascii="Calibri" w:hAnsi="Calibri" w:cs="Arial"/>
          <w:bCs/>
          <w:sz w:val="22"/>
          <w:szCs w:val="22"/>
        </w:rPr>
        <w:t>PC</w:t>
      </w:r>
      <w:r w:rsidR="0039352C">
        <w:rPr>
          <w:rFonts w:ascii="Calibri" w:hAnsi="Calibri" w:cs="Arial"/>
          <w:bCs/>
          <w:sz w:val="22"/>
          <w:szCs w:val="22"/>
        </w:rPr>
        <w:t>M</w:t>
      </w:r>
      <w:r w:rsidR="00E568B1">
        <w:rPr>
          <w:rFonts w:ascii="Calibri" w:hAnsi="Calibri" w:cs="Arial"/>
          <w:bCs/>
          <w:sz w:val="22"/>
          <w:szCs w:val="22"/>
        </w:rPr>
        <w:t>H/</w:t>
      </w:r>
      <w:r w:rsidRPr="00621DD8">
        <w:rPr>
          <w:rFonts w:ascii="Calibri" w:hAnsi="Calibri" w:cs="Arial"/>
          <w:bCs/>
          <w:sz w:val="22"/>
          <w:szCs w:val="22"/>
        </w:rPr>
        <w:t>PCMH-N model.</w:t>
      </w:r>
    </w:p>
    <w:p w14:paraId="7AE5843C" w14:textId="35808733" w:rsidR="00621DD8" w:rsidRDefault="00621DD8" w:rsidP="007470DF">
      <w:pPr>
        <w:pStyle w:val="ListParagraph"/>
        <w:numPr>
          <w:ilvl w:val="0"/>
          <w:numId w:val="156"/>
        </w:numPr>
        <w:tabs>
          <w:tab w:val="left" w:pos="376"/>
          <w:tab w:val="left" w:pos="1432"/>
        </w:tabs>
        <w:ind w:left="795"/>
        <w:rPr>
          <w:rFonts w:ascii="Calibri" w:hAnsi="Calibri" w:cs="Arial"/>
          <w:bCs/>
          <w:sz w:val="22"/>
          <w:szCs w:val="22"/>
        </w:rPr>
      </w:pPr>
      <w:r w:rsidRPr="00621DD8">
        <w:rPr>
          <w:rFonts w:ascii="Calibri" w:hAnsi="Calibri" w:cs="Arial"/>
          <w:bCs/>
          <w:sz w:val="22"/>
          <w:szCs w:val="22"/>
        </w:rPr>
        <w:t>Inaccurate reporting of PCMH-N capabilities leads to inappropriate allocation of PGIP rewards, reducing the amount available to reward other key PGIP activities</w:t>
      </w:r>
      <w:r w:rsidR="00380032">
        <w:rPr>
          <w:rFonts w:ascii="Calibri" w:hAnsi="Calibri" w:cs="Arial"/>
          <w:bCs/>
          <w:sz w:val="22"/>
          <w:szCs w:val="22"/>
        </w:rPr>
        <w:t>.</w:t>
      </w:r>
    </w:p>
    <w:p w14:paraId="67789BE3" w14:textId="7A5898B3" w:rsidR="00C768A3" w:rsidRDefault="00C768A3" w:rsidP="007470DF">
      <w:pPr>
        <w:pStyle w:val="ListParagraph"/>
        <w:numPr>
          <w:ilvl w:val="0"/>
          <w:numId w:val="156"/>
        </w:numPr>
        <w:tabs>
          <w:tab w:val="left" w:pos="376"/>
          <w:tab w:val="left" w:pos="1432"/>
        </w:tabs>
        <w:ind w:left="795"/>
        <w:rPr>
          <w:rFonts w:ascii="Calibri" w:hAnsi="Calibri" w:cs="Arial"/>
          <w:bCs/>
          <w:sz w:val="22"/>
          <w:szCs w:val="22"/>
        </w:rPr>
      </w:pPr>
      <w:r>
        <w:rPr>
          <w:rFonts w:ascii="Calibri" w:hAnsi="Calibri" w:cs="Arial"/>
          <w:bCs/>
          <w:sz w:val="22"/>
          <w:szCs w:val="22"/>
        </w:rPr>
        <w:t>Payment for each capability that is implemented in the payment time-frame will be made to practices that are already existing practices.  Payment will not be made to new practices or existing practices that are reporting capabilities for the first time.</w:t>
      </w:r>
    </w:p>
    <w:p w14:paraId="520EDC0B" w14:textId="240FB451" w:rsidR="00621DD8" w:rsidRPr="00621DD8" w:rsidRDefault="00B85637" w:rsidP="007470DF">
      <w:pPr>
        <w:pStyle w:val="Heading1"/>
        <w:numPr>
          <w:ilvl w:val="0"/>
          <w:numId w:val="161"/>
        </w:numPr>
        <w:ind w:left="360"/>
        <w:rPr>
          <w:rFonts w:asciiTheme="minorHAnsi" w:eastAsia="Arial" w:hAnsiTheme="minorHAnsi"/>
          <w:sz w:val="24"/>
        </w:rPr>
      </w:pPr>
      <w:r w:rsidRPr="00B85637">
        <w:rPr>
          <w:rFonts w:ascii="Calibri" w:hAnsi="Calibri"/>
          <w:sz w:val="22"/>
          <w:szCs w:val="22"/>
        </w:rPr>
        <w:t>If a practice falls below the 50 capability minimum or is found to not have all core capabilities in place throughout the year, they will be at risk of losing their PCMH designation during the next designation cycle. They are expected to have all required capabilities in place and meet the minimum capability threshold count by the next full PCMH designation/nomination period (</w:t>
      </w:r>
      <w:r>
        <w:rPr>
          <w:rFonts w:ascii="Calibri" w:hAnsi="Calibri"/>
          <w:sz w:val="22"/>
          <w:szCs w:val="22"/>
        </w:rPr>
        <w:t>F</w:t>
      </w:r>
      <w:r w:rsidRPr="00B85637">
        <w:rPr>
          <w:rFonts w:ascii="Calibri" w:hAnsi="Calibri"/>
          <w:sz w:val="22"/>
          <w:szCs w:val="22"/>
        </w:rPr>
        <w:t xml:space="preserve">all SAD </w:t>
      </w:r>
      <w:r>
        <w:rPr>
          <w:rFonts w:ascii="Calibri" w:hAnsi="Calibri"/>
          <w:sz w:val="22"/>
          <w:szCs w:val="22"/>
        </w:rPr>
        <w:t xml:space="preserve">Tool </w:t>
      </w:r>
      <w:r w:rsidRPr="00B85637">
        <w:rPr>
          <w:rFonts w:ascii="Calibri" w:hAnsi="Calibri"/>
          <w:sz w:val="22"/>
          <w:szCs w:val="22"/>
        </w:rPr>
        <w:t>snapshot).</w:t>
      </w:r>
      <w:bookmarkStart w:id="31" w:name="_Toc118897868"/>
      <w:r w:rsidR="00621DD8" w:rsidRPr="00621DD8">
        <w:rPr>
          <w:rFonts w:asciiTheme="minorHAnsi" w:eastAsia="Arial" w:hAnsiTheme="minorHAnsi"/>
          <w:i/>
          <w:sz w:val="24"/>
        </w:rPr>
        <w:t>Do we have to implement the capabilities in order?</w:t>
      </w:r>
      <w:bookmarkEnd w:id="31"/>
    </w:p>
    <w:p w14:paraId="1F1C81B7" w14:textId="77777777" w:rsidR="008C2749" w:rsidRPr="00C10BA4" w:rsidRDefault="008C2749" w:rsidP="0021596F">
      <w:pPr>
        <w:tabs>
          <w:tab w:val="left" w:pos="376"/>
          <w:tab w:val="left" w:pos="1432"/>
        </w:tabs>
        <w:rPr>
          <w:rFonts w:ascii="Calibri" w:hAnsi="Calibri" w:cs="Arial"/>
          <w:bCs/>
          <w:sz w:val="22"/>
          <w:szCs w:val="22"/>
        </w:rPr>
      </w:pPr>
    </w:p>
    <w:p w14:paraId="23A91CA7" w14:textId="77777777" w:rsidR="00D9134B" w:rsidRPr="00C10BA4" w:rsidRDefault="00A24EB1" w:rsidP="0021596F">
      <w:pPr>
        <w:tabs>
          <w:tab w:val="left" w:pos="376"/>
          <w:tab w:val="left" w:pos="1432"/>
        </w:tabs>
        <w:rPr>
          <w:rFonts w:ascii="Calibri" w:hAnsi="Calibri" w:cs="Arial"/>
          <w:bCs/>
          <w:sz w:val="22"/>
          <w:szCs w:val="22"/>
        </w:rPr>
      </w:pPr>
      <w:r w:rsidRPr="00A24EB1">
        <w:rPr>
          <w:rFonts w:ascii="Calibri" w:hAnsi="Calibri" w:cs="Arial"/>
          <w:bCs/>
          <w:sz w:val="22"/>
          <w:szCs w:val="22"/>
        </w:rPr>
        <w:t>Capabilities are not necessarily listed in sequential order (except for patient-provider partnership capabilities) and may be implemented in any sequence the PO and/or practice unit feels is most suitable to their practice transformation strategy.</w:t>
      </w:r>
    </w:p>
    <w:p w14:paraId="29BCFDF9" w14:textId="4BCBE537" w:rsidR="00621DD8" w:rsidRDefault="00621DD8" w:rsidP="007470DF">
      <w:pPr>
        <w:pStyle w:val="Heading1"/>
        <w:numPr>
          <w:ilvl w:val="0"/>
          <w:numId w:val="161"/>
        </w:numPr>
        <w:ind w:left="360"/>
        <w:rPr>
          <w:rFonts w:asciiTheme="minorHAnsi" w:eastAsia="Arial" w:hAnsiTheme="minorHAnsi"/>
          <w:sz w:val="24"/>
        </w:rPr>
      </w:pPr>
      <w:bookmarkStart w:id="32" w:name="_Toc118897869"/>
      <w:bookmarkStart w:id="33" w:name="_Hlk118285889"/>
      <w:r w:rsidRPr="00621DD8">
        <w:rPr>
          <w:rFonts w:asciiTheme="minorHAnsi" w:eastAsia="Arial" w:hAnsiTheme="minorHAnsi"/>
          <w:i/>
          <w:sz w:val="24"/>
        </w:rPr>
        <w:t>What happened to domain 7</w:t>
      </w:r>
      <w:del w:id="34" w:author="Niksic, Lora" w:date="2023-09-27T15:31:00Z">
        <w:r w:rsidRPr="00621DD8" w:rsidDel="00B44FED">
          <w:rPr>
            <w:rFonts w:asciiTheme="minorHAnsi" w:eastAsia="Arial" w:hAnsiTheme="minorHAnsi"/>
            <w:i/>
            <w:sz w:val="24"/>
          </w:rPr>
          <w:delText xml:space="preserve"> </w:delText>
        </w:r>
      </w:del>
      <w:r w:rsidRPr="00621DD8">
        <w:rPr>
          <w:rFonts w:asciiTheme="minorHAnsi" w:eastAsia="Arial" w:hAnsiTheme="minorHAnsi"/>
          <w:i/>
          <w:sz w:val="24"/>
        </w:rPr>
        <w:t>and why does</w:t>
      </w:r>
      <w:ins w:id="35" w:author="Niksic, Lora" w:date="2023-10-02T21:23:00Z">
        <w:r w:rsidR="009F3423">
          <w:rPr>
            <w:rFonts w:asciiTheme="minorHAnsi" w:eastAsia="Arial" w:hAnsiTheme="minorHAnsi"/>
            <w:i/>
            <w:sz w:val="24"/>
          </w:rPr>
          <w:t>n’t</w:t>
        </w:r>
      </w:ins>
      <w:r w:rsidRPr="00621DD8">
        <w:rPr>
          <w:rFonts w:asciiTheme="minorHAnsi" w:eastAsia="Arial" w:hAnsiTheme="minorHAnsi"/>
          <w:i/>
          <w:sz w:val="24"/>
        </w:rPr>
        <w:t xml:space="preserve"> domain 8 start at 8.</w:t>
      </w:r>
      <w:ins w:id="36" w:author="Niksic, Lora" w:date="2023-10-02T21:23:00Z">
        <w:r w:rsidR="009F3423">
          <w:rPr>
            <w:rFonts w:asciiTheme="minorHAnsi" w:eastAsia="Arial" w:hAnsiTheme="minorHAnsi"/>
            <w:i/>
            <w:sz w:val="24"/>
          </w:rPr>
          <w:t>1</w:t>
        </w:r>
      </w:ins>
      <w:del w:id="37" w:author="Niksic, Lora" w:date="2023-10-02T21:23:00Z">
        <w:r w:rsidRPr="00621DD8" w:rsidDel="009F3423">
          <w:rPr>
            <w:rFonts w:asciiTheme="minorHAnsi" w:eastAsia="Arial" w:hAnsiTheme="minorHAnsi"/>
            <w:i/>
            <w:sz w:val="24"/>
          </w:rPr>
          <w:delText>7</w:delText>
        </w:r>
      </w:del>
      <w:r w:rsidRPr="00621DD8">
        <w:rPr>
          <w:rFonts w:asciiTheme="minorHAnsi" w:eastAsia="Arial" w:hAnsiTheme="minorHAnsi"/>
          <w:i/>
          <w:sz w:val="24"/>
        </w:rPr>
        <w:t>?</w:t>
      </w:r>
      <w:bookmarkEnd w:id="32"/>
    </w:p>
    <w:p w14:paraId="526801FD" w14:textId="77777777" w:rsidR="006755DA" w:rsidRPr="00C10BA4" w:rsidRDefault="006755DA" w:rsidP="0021596F">
      <w:pPr>
        <w:tabs>
          <w:tab w:val="left" w:pos="376"/>
          <w:tab w:val="left" w:pos="1432"/>
        </w:tabs>
        <w:rPr>
          <w:rFonts w:ascii="Calibri" w:hAnsi="Calibri" w:cs="Arial"/>
          <w:bCs/>
          <w:sz w:val="22"/>
          <w:szCs w:val="22"/>
        </w:rPr>
      </w:pPr>
    </w:p>
    <w:p w14:paraId="6C7D2052" w14:textId="7B0EED4F" w:rsidR="007F1E1A" w:rsidRDefault="00804FF5" w:rsidP="005C23F0">
      <w:pPr>
        <w:tabs>
          <w:tab w:val="left" w:pos="376"/>
          <w:tab w:val="left" w:pos="1432"/>
        </w:tabs>
        <w:rPr>
          <w:rFonts w:ascii="Calibri" w:hAnsi="Calibri" w:cs="Arial"/>
          <w:bCs/>
          <w:sz w:val="22"/>
          <w:szCs w:val="22"/>
        </w:rPr>
      </w:pPr>
      <w:r>
        <w:rPr>
          <w:rFonts w:ascii="Calibri" w:hAnsi="Calibri" w:cs="Arial"/>
          <w:bCs/>
          <w:sz w:val="22"/>
          <w:szCs w:val="22"/>
        </w:rPr>
        <w:t>We</w:t>
      </w:r>
      <w:r w:rsidR="00D86C72">
        <w:rPr>
          <w:rFonts w:ascii="Calibri" w:hAnsi="Calibri" w:cs="Arial"/>
          <w:bCs/>
          <w:sz w:val="22"/>
          <w:szCs w:val="22"/>
        </w:rPr>
        <w:t xml:space="preserve"> have amassed years of self-reported data based on numbered capabilities</w:t>
      </w:r>
      <w:r w:rsidR="00601721">
        <w:rPr>
          <w:rFonts w:ascii="Calibri" w:hAnsi="Calibri" w:cs="Arial"/>
          <w:bCs/>
          <w:sz w:val="22"/>
          <w:szCs w:val="22"/>
        </w:rPr>
        <w:t xml:space="preserve">; </w:t>
      </w:r>
      <w:r w:rsidR="00D86C72">
        <w:rPr>
          <w:rFonts w:ascii="Calibri" w:hAnsi="Calibri" w:cs="Arial"/>
          <w:bCs/>
          <w:sz w:val="22"/>
          <w:szCs w:val="22"/>
        </w:rPr>
        <w:t xml:space="preserve">we cannot reassign capability numbers. </w:t>
      </w:r>
      <w:r w:rsidR="00A24EB1" w:rsidRPr="00A24EB1">
        <w:rPr>
          <w:rFonts w:ascii="Calibri" w:hAnsi="Calibri" w:cs="Arial"/>
          <w:bCs/>
          <w:sz w:val="22"/>
          <w:szCs w:val="22"/>
        </w:rPr>
        <w:t xml:space="preserve">Domain 7 was previously used to collect evidence-based care </w:t>
      </w:r>
      <w:r w:rsidR="00984E33" w:rsidRPr="00A24EB1">
        <w:rPr>
          <w:rFonts w:ascii="Calibri" w:hAnsi="Calibri" w:cs="Arial"/>
          <w:bCs/>
          <w:sz w:val="22"/>
          <w:szCs w:val="22"/>
        </w:rPr>
        <w:t>data and</w:t>
      </w:r>
      <w:r w:rsidR="00D86C72">
        <w:rPr>
          <w:rFonts w:ascii="Calibri" w:hAnsi="Calibri" w:cs="Arial"/>
          <w:bCs/>
          <w:sz w:val="22"/>
          <w:szCs w:val="22"/>
        </w:rPr>
        <w:t xml:space="preserve"> has been retired. In d</w:t>
      </w:r>
      <w:r w:rsidR="00A24EB1" w:rsidRPr="00A24EB1">
        <w:rPr>
          <w:rFonts w:ascii="Calibri" w:hAnsi="Calibri" w:cs="Arial"/>
          <w:bCs/>
          <w:sz w:val="22"/>
          <w:szCs w:val="22"/>
        </w:rPr>
        <w:t>omain 8</w:t>
      </w:r>
      <w:r w:rsidR="006064BB">
        <w:rPr>
          <w:rFonts w:ascii="Calibri" w:hAnsi="Calibri" w:cs="Arial"/>
          <w:bCs/>
          <w:sz w:val="22"/>
          <w:szCs w:val="22"/>
        </w:rPr>
        <w:t xml:space="preserve">, capabilities </w:t>
      </w:r>
      <w:del w:id="38" w:author="Niksic, Lora" w:date="2023-10-02T21:23:00Z">
        <w:r w:rsidR="006064BB" w:rsidDel="009E12AA">
          <w:rPr>
            <w:rFonts w:ascii="Calibri" w:hAnsi="Calibri" w:cs="Arial"/>
            <w:bCs/>
            <w:sz w:val="22"/>
            <w:szCs w:val="22"/>
          </w:rPr>
          <w:delText xml:space="preserve">8.1 through </w:delText>
        </w:r>
        <w:r w:rsidR="00D86C72" w:rsidDel="009E12AA">
          <w:rPr>
            <w:rFonts w:ascii="Calibri" w:hAnsi="Calibri" w:cs="Arial"/>
            <w:bCs/>
            <w:sz w:val="22"/>
            <w:szCs w:val="22"/>
          </w:rPr>
          <w:delText>8.6 were</w:delText>
        </w:r>
      </w:del>
      <w:r w:rsidR="00D86C72">
        <w:rPr>
          <w:rFonts w:ascii="Calibri" w:hAnsi="Calibri" w:cs="Arial"/>
          <w:bCs/>
          <w:sz w:val="22"/>
          <w:szCs w:val="22"/>
        </w:rPr>
        <w:t xml:space="preserve"> related to </w:t>
      </w:r>
      <w:del w:id="39" w:author="Niksic, Lora" w:date="2023-10-02T21:26:00Z">
        <w:r w:rsidR="00D86C72" w:rsidDel="008871A1">
          <w:rPr>
            <w:rFonts w:ascii="Calibri" w:hAnsi="Calibri" w:cs="Arial"/>
            <w:bCs/>
            <w:sz w:val="22"/>
            <w:szCs w:val="22"/>
          </w:rPr>
          <w:delText>incremental implementation of</w:delText>
        </w:r>
      </w:del>
      <w:r w:rsidR="00D86C72">
        <w:rPr>
          <w:rFonts w:ascii="Calibri" w:hAnsi="Calibri" w:cs="Arial"/>
          <w:bCs/>
          <w:sz w:val="22"/>
          <w:szCs w:val="22"/>
        </w:rPr>
        <w:t xml:space="preserve"> e-prescribing </w:t>
      </w:r>
      <w:del w:id="40" w:author="Niksic, Lora" w:date="2023-10-02T21:26:00Z">
        <w:r w:rsidR="00D86C72" w:rsidDel="008871A1">
          <w:rPr>
            <w:rFonts w:ascii="Calibri" w:hAnsi="Calibri" w:cs="Arial"/>
            <w:bCs/>
            <w:sz w:val="22"/>
            <w:szCs w:val="22"/>
          </w:rPr>
          <w:delText>and</w:delText>
        </w:r>
      </w:del>
      <w:r w:rsidR="00D86C72">
        <w:rPr>
          <w:rFonts w:ascii="Calibri" w:hAnsi="Calibri" w:cs="Arial"/>
          <w:bCs/>
          <w:sz w:val="22"/>
          <w:szCs w:val="22"/>
        </w:rPr>
        <w:t xml:space="preserve"> have been retired</w:t>
      </w:r>
      <w:bookmarkStart w:id="41" w:name="_Hlk118286455"/>
      <w:r w:rsidR="00D86C72">
        <w:rPr>
          <w:rFonts w:ascii="Calibri" w:hAnsi="Calibri" w:cs="Arial"/>
          <w:bCs/>
          <w:sz w:val="22"/>
          <w:szCs w:val="22"/>
        </w:rPr>
        <w:t>.</w:t>
      </w:r>
      <w:r w:rsidR="005E3839">
        <w:rPr>
          <w:rFonts w:ascii="Calibri" w:hAnsi="Calibri" w:cs="Arial"/>
          <w:bCs/>
          <w:sz w:val="22"/>
          <w:szCs w:val="22"/>
        </w:rPr>
        <w:t xml:space="preserve"> Capabilities in Domain 8 are not paid through the PCMH </w:t>
      </w:r>
      <w:r w:rsidR="00B85637">
        <w:rPr>
          <w:rFonts w:ascii="Calibri" w:hAnsi="Calibri" w:cs="Arial"/>
          <w:bCs/>
          <w:sz w:val="22"/>
          <w:szCs w:val="22"/>
        </w:rPr>
        <w:t xml:space="preserve">capability </w:t>
      </w:r>
      <w:r w:rsidR="005E3839">
        <w:rPr>
          <w:rFonts w:ascii="Calibri" w:hAnsi="Calibri" w:cs="Arial"/>
          <w:bCs/>
          <w:sz w:val="22"/>
          <w:szCs w:val="22"/>
        </w:rPr>
        <w:t>payment process</w:t>
      </w:r>
      <w:r w:rsidR="00B85637">
        <w:rPr>
          <w:rFonts w:ascii="Calibri" w:hAnsi="Calibri" w:cs="Arial"/>
          <w:bCs/>
          <w:sz w:val="22"/>
          <w:szCs w:val="22"/>
        </w:rPr>
        <w:t>.</w:t>
      </w:r>
      <w:r w:rsidR="0029498D">
        <w:rPr>
          <w:rFonts w:ascii="Calibri" w:hAnsi="Calibri" w:cs="Arial"/>
          <w:bCs/>
          <w:sz w:val="22"/>
          <w:szCs w:val="22"/>
        </w:rPr>
        <w:t xml:space="preserve"> </w:t>
      </w:r>
      <w:bookmarkEnd w:id="41"/>
    </w:p>
    <w:p w14:paraId="3FF542CE" w14:textId="36E61F6F" w:rsidR="001F47B1" w:rsidRPr="00C10BA4" w:rsidRDefault="007F1E1A" w:rsidP="005C23F0">
      <w:pPr>
        <w:tabs>
          <w:tab w:val="left" w:pos="376"/>
          <w:tab w:val="left" w:pos="1432"/>
        </w:tabs>
        <w:rPr>
          <w:rFonts w:ascii="Calibri" w:hAnsi="Calibri" w:cs="Arial"/>
          <w:b/>
          <w:bCs/>
          <w:sz w:val="22"/>
          <w:szCs w:val="22"/>
        </w:rPr>
      </w:pPr>
      <w:r w:rsidRPr="007F1E1A">
        <w:rPr>
          <w:rFonts w:ascii="Calibri" w:hAnsi="Calibri" w:cs="Arial"/>
          <w:bCs/>
          <w:sz w:val="22"/>
          <w:szCs w:val="22"/>
        </w:rPr>
        <w:t xml:space="preserve">Note – </w:t>
      </w:r>
      <w:r w:rsidR="00C34BBE">
        <w:rPr>
          <w:rFonts w:ascii="Calibri" w:hAnsi="Calibri" w:cs="Arial"/>
          <w:bCs/>
          <w:sz w:val="22"/>
          <w:szCs w:val="22"/>
        </w:rPr>
        <w:t>All active</w:t>
      </w:r>
      <w:r w:rsidR="00EB1A9D">
        <w:rPr>
          <w:rFonts w:ascii="Calibri" w:hAnsi="Calibri" w:cs="Arial"/>
          <w:bCs/>
          <w:sz w:val="22"/>
          <w:szCs w:val="22"/>
        </w:rPr>
        <w:t xml:space="preserve"> capabilities </w:t>
      </w:r>
      <w:r w:rsidR="0029498D">
        <w:rPr>
          <w:rFonts w:ascii="Calibri" w:hAnsi="Calibri" w:cs="Arial"/>
          <w:bCs/>
          <w:sz w:val="22"/>
          <w:szCs w:val="22"/>
        </w:rPr>
        <w:t>will</w:t>
      </w:r>
      <w:r w:rsidR="00EB1A9D">
        <w:rPr>
          <w:rFonts w:ascii="Calibri" w:hAnsi="Calibri" w:cs="Arial"/>
          <w:bCs/>
          <w:sz w:val="22"/>
          <w:szCs w:val="22"/>
        </w:rPr>
        <w:t xml:space="preserve"> count towards the 50 minimum required capabilities.</w:t>
      </w:r>
      <w:r w:rsidR="00A24EB1" w:rsidRPr="00A24EB1">
        <w:rPr>
          <w:rFonts w:ascii="Calibri" w:hAnsi="Calibri" w:cs="Arial"/>
          <w:bCs/>
          <w:sz w:val="22"/>
          <w:szCs w:val="22"/>
        </w:rPr>
        <w:t xml:space="preserve"> </w:t>
      </w:r>
    </w:p>
    <w:p w14:paraId="3F109D65" w14:textId="6921D3CD" w:rsidR="00621DD8" w:rsidRPr="00621DD8" w:rsidDel="007F2713" w:rsidRDefault="00621DD8" w:rsidP="007470DF">
      <w:pPr>
        <w:pStyle w:val="Heading1"/>
        <w:numPr>
          <w:ilvl w:val="0"/>
          <w:numId w:val="161"/>
        </w:numPr>
        <w:ind w:left="360"/>
        <w:rPr>
          <w:del w:id="42" w:author="Niksic, Lora" w:date="2023-09-11T15:43:00Z"/>
          <w:rFonts w:asciiTheme="minorHAnsi" w:eastAsia="Arial" w:hAnsiTheme="minorHAnsi"/>
          <w:sz w:val="24"/>
        </w:rPr>
      </w:pPr>
      <w:bookmarkStart w:id="43" w:name="_Toc458507953"/>
      <w:bookmarkStart w:id="44" w:name="_Toc458508294"/>
      <w:bookmarkStart w:id="45" w:name="_Toc458508635"/>
      <w:bookmarkStart w:id="46" w:name="_Toc458508666"/>
      <w:bookmarkStart w:id="47" w:name="_Toc458508697"/>
      <w:bookmarkStart w:id="48" w:name="_Toc118897870"/>
      <w:bookmarkEnd w:id="33"/>
      <w:bookmarkEnd w:id="43"/>
      <w:bookmarkEnd w:id="44"/>
      <w:bookmarkEnd w:id="45"/>
      <w:bookmarkEnd w:id="46"/>
      <w:bookmarkEnd w:id="47"/>
      <w:del w:id="49" w:author="Niksic, Lora" w:date="2023-09-11T15:43:00Z">
        <w:r w:rsidRPr="00621DD8" w:rsidDel="007F2713">
          <w:rPr>
            <w:rFonts w:asciiTheme="minorHAnsi" w:eastAsia="Arial" w:hAnsiTheme="minorHAnsi"/>
            <w:i/>
            <w:sz w:val="24"/>
          </w:rPr>
          <w:delText>What does PCMH/PCMH-N have to do with Organized Systems of Care?</w:delText>
        </w:r>
        <w:bookmarkEnd w:id="48"/>
      </w:del>
    </w:p>
    <w:p w14:paraId="7B730D3F" w14:textId="51C75988" w:rsidR="006755DA" w:rsidRPr="00C10BA4" w:rsidDel="007F2713" w:rsidRDefault="006755DA" w:rsidP="0021596F">
      <w:pPr>
        <w:tabs>
          <w:tab w:val="left" w:pos="376"/>
          <w:tab w:val="left" w:pos="1432"/>
        </w:tabs>
        <w:rPr>
          <w:del w:id="50" w:author="Niksic, Lora" w:date="2023-09-11T15:43:00Z"/>
          <w:rFonts w:ascii="Calibri" w:hAnsi="Calibri" w:cs="Arial"/>
          <w:bCs/>
          <w:sz w:val="22"/>
          <w:szCs w:val="22"/>
        </w:rPr>
      </w:pPr>
    </w:p>
    <w:p w14:paraId="5505E778" w14:textId="4A43637A" w:rsidR="003261B1" w:rsidDel="007F2713" w:rsidRDefault="00E61A70" w:rsidP="0021596F">
      <w:pPr>
        <w:rPr>
          <w:del w:id="51" w:author="Niksic, Lora" w:date="2023-09-11T15:43:00Z"/>
          <w:rFonts w:ascii="Calibri" w:hAnsi="Calibri" w:cs="Arial"/>
          <w:sz w:val="22"/>
          <w:szCs w:val="22"/>
        </w:rPr>
      </w:pPr>
      <w:del w:id="52" w:author="Niksic, Lora" w:date="2023-09-11T15:43:00Z">
        <w:r w:rsidDel="007F2713">
          <w:rPr>
            <w:rFonts w:ascii="Calibri" w:hAnsi="Calibri" w:cs="Arial"/>
            <w:sz w:val="22"/>
            <w:szCs w:val="22"/>
          </w:rPr>
          <w:delText xml:space="preserve">In a word, everything. </w:delText>
        </w:r>
        <w:r w:rsidR="00A24EB1" w:rsidRPr="00A24EB1" w:rsidDel="007F2713">
          <w:rPr>
            <w:rFonts w:ascii="Calibri" w:hAnsi="Calibri" w:cs="Arial"/>
            <w:sz w:val="22"/>
            <w:szCs w:val="22"/>
          </w:rPr>
          <w:delText xml:space="preserve">BCBSM’s </w:delText>
        </w:r>
        <w:r w:rsidR="00D86C72" w:rsidRPr="00A24EB1" w:rsidDel="007F2713">
          <w:rPr>
            <w:rFonts w:ascii="Calibri" w:hAnsi="Calibri" w:cs="Arial"/>
            <w:sz w:val="22"/>
            <w:szCs w:val="22"/>
          </w:rPr>
          <w:delText>PCMH</w:delText>
        </w:r>
        <w:r w:rsidR="00D86C72" w:rsidDel="007F2713">
          <w:rPr>
            <w:rFonts w:ascii="Calibri" w:hAnsi="Calibri" w:cs="Arial"/>
            <w:sz w:val="22"/>
            <w:szCs w:val="22"/>
          </w:rPr>
          <w:delText xml:space="preserve">/PCMH-N </w:delText>
        </w:r>
        <w:r w:rsidR="00A24EB1" w:rsidRPr="00A24EB1" w:rsidDel="007F2713">
          <w:rPr>
            <w:rFonts w:ascii="Calibri" w:hAnsi="Calibri" w:cs="Arial"/>
            <w:sz w:val="22"/>
            <w:szCs w:val="22"/>
          </w:rPr>
          <w:delText xml:space="preserve">program provides the foundation to build Organized Systems of Care (OSCs). </w:delText>
        </w:r>
      </w:del>
    </w:p>
    <w:p w14:paraId="5E8DBC03" w14:textId="5F0DA198" w:rsidR="00621DD8" w:rsidRPr="00621DD8" w:rsidRDefault="00621DD8" w:rsidP="007470DF">
      <w:pPr>
        <w:pStyle w:val="Heading1"/>
        <w:numPr>
          <w:ilvl w:val="0"/>
          <w:numId w:val="161"/>
        </w:numPr>
        <w:ind w:left="360"/>
        <w:rPr>
          <w:rFonts w:asciiTheme="minorHAnsi" w:eastAsia="Arial" w:hAnsiTheme="minorHAnsi"/>
          <w:sz w:val="24"/>
        </w:rPr>
      </w:pPr>
      <w:bookmarkStart w:id="53" w:name="_Toc118897871"/>
      <w:r w:rsidRPr="00621DD8">
        <w:rPr>
          <w:rFonts w:asciiTheme="minorHAnsi" w:eastAsia="Arial" w:hAnsiTheme="minorHAnsi"/>
          <w:i/>
          <w:sz w:val="24"/>
        </w:rPr>
        <w:t xml:space="preserve">Why does BCBSM </w:t>
      </w:r>
      <w:r w:rsidR="00804FF5">
        <w:rPr>
          <w:rFonts w:asciiTheme="minorHAnsi" w:eastAsia="Arial" w:hAnsiTheme="minorHAnsi"/>
          <w:i/>
          <w:sz w:val="24"/>
        </w:rPr>
        <w:t>perform</w:t>
      </w:r>
      <w:r w:rsidRPr="00621DD8">
        <w:rPr>
          <w:rFonts w:asciiTheme="minorHAnsi" w:eastAsia="Arial" w:hAnsiTheme="minorHAnsi"/>
          <w:i/>
          <w:sz w:val="24"/>
        </w:rPr>
        <w:t xml:space="preserve"> site visits</w:t>
      </w:r>
      <w:r w:rsidR="00CB72DF">
        <w:rPr>
          <w:rFonts w:asciiTheme="minorHAnsi" w:eastAsia="Arial" w:hAnsiTheme="minorHAnsi"/>
          <w:i/>
          <w:sz w:val="24"/>
        </w:rPr>
        <w:t xml:space="preserve"> and how should P</w:t>
      </w:r>
      <w:r w:rsidR="00A0221A">
        <w:rPr>
          <w:rFonts w:asciiTheme="minorHAnsi" w:eastAsia="Arial" w:hAnsiTheme="minorHAnsi"/>
          <w:i/>
          <w:sz w:val="24"/>
        </w:rPr>
        <w:t>hysician Organization</w:t>
      </w:r>
      <w:r w:rsidR="00CB72DF">
        <w:rPr>
          <w:rFonts w:asciiTheme="minorHAnsi" w:eastAsia="Arial" w:hAnsiTheme="minorHAnsi"/>
          <w:i/>
          <w:sz w:val="24"/>
        </w:rPr>
        <w:t>s prepare practices</w:t>
      </w:r>
      <w:r w:rsidRPr="00621DD8">
        <w:rPr>
          <w:rFonts w:asciiTheme="minorHAnsi" w:eastAsia="Arial" w:hAnsiTheme="minorHAnsi"/>
          <w:i/>
          <w:sz w:val="24"/>
        </w:rPr>
        <w:t>?</w:t>
      </w:r>
      <w:bookmarkEnd w:id="53"/>
    </w:p>
    <w:p w14:paraId="7E729B9F" w14:textId="77777777" w:rsidR="00EB40A2" w:rsidRDefault="00EB40A2" w:rsidP="00137628">
      <w:pPr>
        <w:rPr>
          <w:rFonts w:ascii="Calibri" w:hAnsi="Calibri" w:cs="Arial"/>
          <w:sz w:val="22"/>
          <w:szCs w:val="22"/>
        </w:rPr>
      </w:pPr>
    </w:p>
    <w:p w14:paraId="0DC92F7B" w14:textId="77777777" w:rsidR="006755DA" w:rsidRDefault="00EB40A2" w:rsidP="00137628">
      <w:pPr>
        <w:rPr>
          <w:rFonts w:ascii="Calibri" w:hAnsi="Calibri" w:cs="Arial"/>
          <w:sz w:val="22"/>
          <w:szCs w:val="22"/>
        </w:rPr>
      </w:pPr>
      <w:r>
        <w:rPr>
          <w:rFonts w:ascii="Calibri" w:hAnsi="Calibri" w:cs="Arial"/>
          <w:sz w:val="22"/>
          <w:szCs w:val="22"/>
        </w:rPr>
        <w:t xml:space="preserve">Site visits are a vital component of BCBSM’s PCMH/PCMH-N program, and serve </w:t>
      </w:r>
      <w:r w:rsidR="0039352C">
        <w:rPr>
          <w:rFonts w:ascii="Calibri" w:hAnsi="Calibri" w:cs="Arial"/>
          <w:sz w:val="22"/>
          <w:szCs w:val="22"/>
        </w:rPr>
        <w:t>to</w:t>
      </w:r>
      <w:r>
        <w:rPr>
          <w:rFonts w:ascii="Calibri" w:hAnsi="Calibri" w:cs="Arial"/>
          <w:sz w:val="22"/>
          <w:szCs w:val="22"/>
        </w:rPr>
        <w:t>:</w:t>
      </w:r>
    </w:p>
    <w:p w14:paraId="00CF2F4B" w14:textId="1ECF7297" w:rsidR="00621DD8" w:rsidRDefault="00EB40A2" w:rsidP="007470DF">
      <w:pPr>
        <w:pStyle w:val="ListParagraph"/>
        <w:numPr>
          <w:ilvl w:val="0"/>
          <w:numId w:val="163"/>
        </w:numPr>
        <w:rPr>
          <w:rFonts w:ascii="Calibri" w:hAnsi="Calibri" w:cs="Arial"/>
          <w:sz w:val="22"/>
          <w:szCs w:val="22"/>
        </w:rPr>
      </w:pPr>
      <w:r>
        <w:rPr>
          <w:rFonts w:ascii="Calibri" w:hAnsi="Calibri" w:cs="Arial"/>
          <w:sz w:val="22"/>
          <w:szCs w:val="22"/>
        </w:rPr>
        <w:t>Educate POs and practice staff about the PCMH/PCMH-N Interpretive Guidelines and BCBSM expectations</w:t>
      </w:r>
      <w:r w:rsidR="00380032">
        <w:rPr>
          <w:rFonts w:ascii="Calibri" w:hAnsi="Calibri" w:cs="Arial"/>
          <w:sz w:val="22"/>
          <w:szCs w:val="22"/>
        </w:rPr>
        <w:t>.</w:t>
      </w:r>
    </w:p>
    <w:p w14:paraId="27560838" w14:textId="176BD423" w:rsidR="00621DD8" w:rsidRDefault="00EB40A2" w:rsidP="007470DF">
      <w:pPr>
        <w:pStyle w:val="ListParagraph"/>
        <w:numPr>
          <w:ilvl w:val="0"/>
          <w:numId w:val="163"/>
        </w:numPr>
        <w:rPr>
          <w:rFonts w:ascii="Calibri" w:hAnsi="Calibri" w:cs="Arial"/>
          <w:sz w:val="22"/>
          <w:szCs w:val="22"/>
        </w:rPr>
      </w:pPr>
      <w:r>
        <w:rPr>
          <w:rFonts w:ascii="Calibri" w:hAnsi="Calibri" w:cs="Arial"/>
          <w:sz w:val="22"/>
          <w:szCs w:val="22"/>
        </w:rPr>
        <w:t>Enable the field team to gather questions and input to refine, clarify, and enhance the PCMH/PCMH-N Interpretive Guidelines</w:t>
      </w:r>
      <w:r w:rsidR="00380032">
        <w:rPr>
          <w:rFonts w:ascii="Calibri" w:hAnsi="Calibri" w:cs="Arial"/>
          <w:sz w:val="22"/>
          <w:szCs w:val="22"/>
        </w:rPr>
        <w:t>.</w:t>
      </w:r>
    </w:p>
    <w:p w14:paraId="2A861A1F" w14:textId="1EB60EEB" w:rsidR="00621DD8" w:rsidRPr="00621DD8" w:rsidRDefault="00FD6938" w:rsidP="007470DF">
      <w:pPr>
        <w:pStyle w:val="ListParagraph"/>
        <w:numPr>
          <w:ilvl w:val="0"/>
          <w:numId w:val="163"/>
        </w:numPr>
        <w:rPr>
          <w:rFonts w:ascii="Calibri" w:hAnsi="Calibri" w:cs="Arial"/>
          <w:sz w:val="22"/>
          <w:szCs w:val="22"/>
        </w:rPr>
      </w:pPr>
      <w:r>
        <w:rPr>
          <w:rFonts w:ascii="Calibri" w:hAnsi="Calibri" w:cs="Arial"/>
          <w:sz w:val="22"/>
          <w:szCs w:val="22"/>
        </w:rPr>
        <w:t>Ensure that the PCMH/PCMH-N database is an accurate source for research as well as the PCMH Designation process</w:t>
      </w:r>
      <w:r w:rsidR="00380032">
        <w:rPr>
          <w:rFonts w:ascii="Calibri" w:hAnsi="Calibri" w:cs="Arial"/>
          <w:sz w:val="22"/>
          <w:szCs w:val="22"/>
        </w:rPr>
        <w:t>.</w:t>
      </w:r>
    </w:p>
    <w:p w14:paraId="75A4EB11" w14:textId="77777777" w:rsidR="00621DD8" w:rsidRDefault="00621DD8" w:rsidP="0021596F">
      <w:pPr>
        <w:ind w:left="360"/>
        <w:rPr>
          <w:rFonts w:ascii="Calibri" w:hAnsi="Calibri" w:cs="Arial"/>
          <w:sz w:val="22"/>
          <w:szCs w:val="22"/>
        </w:rPr>
      </w:pPr>
    </w:p>
    <w:p w14:paraId="52DADE87" w14:textId="5F08C6AB" w:rsidR="00621DD8" w:rsidRDefault="00621DD8" w:rsidP="00621DD8">
      <w:pPr>
        <w:rPr>
          <w:rFonts w:ascii="Calibri" w:hAnsi="Calibri" w:cs="Arial"/>
          <w:sz w:val="22"/>
          <w:szCs w:val="22"/>
        </w:rPr>
      </w:pPr>
      <w:r w:rsidRPr="00621DD8">
        <w:rPr>
          <w:rFonts w:ascii="Calibri" w:hAnsi="Calibri" w:cs="Arial"/>
          <w:sz w:val="22"/>
          <w:szCs w:val="22"/>
        </w:rPr>
        <w:t xml:space="preserve">POs should </w:t>
      </w:r>
      <w:r w:rsidR="007C0F6C">
        <w:rPr>
          <w:rFonts w:ascii="Calibri" w:hAnsi="Calibri" w:cs="Arial"/>
          <w:sz w:val="22"/>
          <w:szCs w:val="22"/>
        </w:rPr>
        <w:t>inform</w:t>
      </w:r>
      <w:r w:rsidRPr="00621DD8">
        <w:rPr>
          <w:rFonts w:ascii="Calibri" w:hAnsi="Calibri" w:cs="Arial"/>
          <w:sz w:val="22"/>
          <w:szCs w:val="22"/>
        </w:rPr>
        <w:t xml:space="preserve"> practices that demonstration wil</w:t>
      </w:r>
      <w:r w:rsidR="007C0F6C">
        <w:rPr>
          <w:rFonts w:ascii="Calibri" w:hAnsi="Calibri" w:cs="Arial"/>
          <w:sz w:val="22"/>
          <w:szCs w:val="22"/>
        </w:rPr>
        <w:t xml:space="preserve">l be required for </w:t>
      </w:r>
      <w:r w:rsidRPr="00621DD8">
        <w:rPr>
          <w:rFonts w:ascii="Calibri" w:hAnsi="Calibri" w:cs="Arial"/>
          <w:sz w:val="22"/>
          <w:szCs w:val="22"/>
        </w:rPr>
        <w:t>certain capabilities</w:t>
      </w:r>
      <w:r w:rsidR="007C0F6C">
        <w:rPr>
          <w:rFonts w:ascii="Calibri" w:hAnsi="Calibri" w:cs="Arial"/>
          <w:sz w:val="22"/>
          <w:szCs w:val="22"/>
        </w:rPr>
        <w:t>. For example, if the practice is asked to show the field team</w:t>
      </w:r>
      <w:r w:rsidRPr="00621DD8">
        <w:rPr>
          <w:rFonts w:ascii="Calibri" w:hAnsi="Calibri" w:cs="Arial"/>
          <w:sz w:val="22"/>
          <w:szCs w:val="22"/>
        </w:rPr>
        <w:t xml:space="preserve"> how patient contacts were tracked in the practice s</w:t>
      </w:r>
      <w:r w:rsidR="007C0F6C">
        <w:rPr>
          <w:rFonts w:ascii="Calibri" w:hAnsi="Calibri" w:cs="Arial"/>
          <w:sz w:val="22"/>
          <w:szCs w:val="22"/>
        </w:rPr>
        <w:t xml:space="preserve">ystem for abnormal test results, </w:t>
      </w:r>
      <w:r w:rsidRPr="00621DD8">
        <w:rPr>
          <w:rFonts w:ascii="Calibri" w:hAnsi="Calibri" w:cs="Arial"/>
          <w:sz w:val="22"/>
          <w:szCs w:val="22"/>
        </w:rPr>
        <w:t xml:space="preserve">the practice should have patient examples identified ahead </w:t>
      </w:r>
      <w:r w:rsidR="00EB40A2">
        <w:rPr>
          <w:rFonts w:ascii="Calibri" w:hAnsi="Calibri" w:cs="Arial"/>
          <w:sz w:val="22"/>
          <w:szCs w:val="22"/>
        </w:rPr>
        <w:t xml:space="preserve">of time and be prepared to </w:t>
      </w:r>
      <w:r w:rsidRPr="00621DD8">
        <w:rPr>
          <w:rFonts w:ascii="Calibri" w:hAnsi="Calibri" w:cs="Arial"/>
          <w:sz w:val="22"/>
          <w:szCs w:val="22"/>
        </w:rPr>
        <w:t>discuss</w:t>
      </w:r>
      <w:r w:rsidR="00EB40A2">
        <w:rPr>
          <w:rFonts w:ascii="Calibri" w:hAnsi="Calibri" w:cs="Arial"/>
          <w:sz w:val="22"/>
          <w:szCs w:val="22"/>
        </w:rPr>
        <w:t xml:space="preserve"> them</w:t>
      </w:r>
      <w:r w:rsidRPr="00621DD8">
        <w:rPr>
          <w:rFonts w:ascii="Calibri" w:hAnsi="Calibri" w:cs="Arial"/>
          <w:sz w:val="22"/>
          <w:szCs w:val="22"/>
        </w:rPr>
        <w:t xml:space="preserve"> with the field team during the site visit</w:t>
      </w:r>
      <w:r w:rsidR="00FD6938">
        <w:rPr>
          <w:rFonts w:ascii="Calibri" w:hAnsi="Calibri" w:cs="Arial"/>
          <w:sz w:val="22"/>
          <w:szCs w:val="22"/>
        </w:rPr>
        <w:t>.</w:t>
      </w:r>
    </w:p>
    <w:p w14:paraId="3197C021" w14:textId="77777777" w:rsidR="003A6858" w:rsidRDefault="003A6858" w:rsidP="00621DD8">
      <w:pPr>
        <w:rPr>
          <w:rFonts w:ascii="Calibri" w:hAnsi="Calibri" w:cs="Arial"/>
          <w:sz w:val="22"/>
          <w:szCs w:val="22"/>
        </w:rPr>
      </w:pPr>
    </w:p>
    <w:p w14:paraId="4ACE16AA" w14:textId="205038BD" w:rsidR="00621DD8" w:rsidRPr="00621DD8" w:rsidRDefault="003A6858" w:rsidP="00621DD8">
      <w:pPr>
        <w:rPr>
          <w:rFonts w:ascii="Calibri" w:hAnsi="Calibri" w:cs="Arial"/>
          <w:sz w:val="22"/>
          <w:szCs w:val="22"/>
        </w:rPr>
      </w:pPr>
      <w:r>
        <w:rPr>
          <w:rFonts w:ascii="Calibri" w:hAnsi="Calibri" w:cs="Arial"/>
          <w:sz w:val="22"/>
          <w:szCs w:val="22"/>
        </w:rPr>
        <w:t xml:space="preserve">All requested documentation must be available and provided </w:t>
      </w:r>
      <w:r w:rsidRPr="00454D56">
        <w:rPr>
          <w:rFonts w:ascii="Calibri" w:hAnsi="Calibri" w:cs="Arial"/>
          <w:b/>
          <w:sz w:val="22"/>
          <w:szCs w:val="22"/>
          <w:u w:val="single"/>
        </w:rPr>
        <w:t>during</w:t>
      </w:r>
      <w:r>
        <w:rPr>
          <w:rFonts w:ascii="Calibri" w:hAnsi="Calibri" w:cs="Arial"/>
          <w:sz w:val="22"/>
          <w:szCs w:val="22"/>
        </w:rPr>
        <w:t xml:space="preserve"> the site visit.</w:t>
      </w:r>
    </w:p>
    <w:p w14:paraId="5F486035" w14:textId="7E71A21D" w:rsidR="00621DD8" w:rsidRPr="00621DD8" w:rsidRDefault="00621DD8" w:rsidP="007470DF">
      <w:pPr>
        <w:pStyle w:val="Heading1"/>
        <w:numPr>
          <w:ilvl w:val="0"/>
          <w:numId w:val="161"/>
        </w:numPr>
        <w:ind w:left="360"/>
        <w:rPr>
          <w:rFonts w:asciiTheme="minorHAnsi" w:eastAsia="Arial" w:hAnsiTheme="minorHAnsi"/>
          <w:sz w:val="24"/>
        </w:rPr>
      </w:pPr>
      <w:bookmarkStart w:id="54" w:name="_Toc118897872"/>
      <w:r w:rsidRPr="00621DD8">
        <w:rPr>
          <w:rFonts w:asciiTheme="minorHAnsi" w:eastAsia="Arial" w:hAnsiTheme="minorHAnsi"/>
          <w:i/>
          <w:sz w:val="24"/>
        </w:rPr>
        <w:t xml:space="preserve">What </w:t>
      </w:r>
      <w:r w:rsidR="00804FF5">
        <w:rPr>
          <w:rFonts w:asciiTheme="minorHAnsi" w:eastAsia="Arial" w:hAnsiTheme="minorHAnsi"/>
          <w:i/>
          <w:sz w:val="24"/>
        </w:rPr>
        <w:t>is meant</w:t>
      </w:r>
      <w:r w:rsidR="00296361">
        <w:rPr>
          <w:rFonts w:asciiTheme="minorHAnsi" w:eastAsia="Arial" w:hAnsiTheme="minorHAnsi"/>
          <w:i/>
          <w:sz w:val="24"/>
        </w:rPr>
        <w:t xml:space="preserve"> by “co-management</w:t>
      </w:r>
      <w:r w:rsidR="00072A5B">
        <w:rPr>
          <w:rFonts w:asciiTheme="minorHAnsi" w:eastAsia="Arial" w:hAnsiTheme="minorHAnsi"/>
          <w:i/>
          <w:sz w:val="24"/>
        </w:rPr>
        <w:t>”</w:t>
      </w:r>
      <w:r w:rsidRPr="00621DD8">
        <w:rPr>
          <w:rFonts w:asciiTheme="minorHAnsi" w:eastAsia="Arial" w:hAnsiTheme="minorHAnsi"/>
          <w:i/>
          <w:sz w:val="24"/>
        </w:rPr>
        <w:t>?</w:t>
      </w:r>
      <w:bookmarkEnd w:id="54"/>
    </w:p>
    <w:p w14:paraId="769FB308" w14:textId="77777777" w:rsidR="00621DD8" w:rsidRDefault="00621DD8" w:rsidP="00621DD8">
      <w:pPr>
        <w:spacing w:line="276" w:lineRule="auto"/>
        <w:rPr>
          <w:rFonts w:ascii="Calibri" w:hAnsi="Calibri" w:cs="Arial"/>
          <w:sz w:val="22"/>
          <w:szCs w:val="22"/>
        </w:rPr>
      </w:pPr>
    </w:p>
    <w:p w14:paraId="67A43BAE" w14:textId="77777777" w:rsidR="00296361" w:rsidRDefault="00296361" w:rsidP="00621DD8">
      <w:pPr>
        <w:spacing w:line="276" w:lineRule="auto"/>
        <w:rPr>
          <w:rFonts w:ascii="Calibri" w:hAnsi="Calibri" w:cs="Arial"/>
          <w:sz w:val="22"/>
          <w:szCs w:val="22"/>
        </w:rPr>
      </w:pPr>
      <w:r>
        <w:rPr>
          <w:rFonts w:ascii="Calibri" w:hAnsi="Calibri" w:cs="Arial"/>
          <w:sz w:val="22"/>
          <w:szCs w:val="22"/>
        </w:rPr>
        <w:t>There are several types of co-management between PCPs a</w:t>
      </w:r>
      <w:r w:rsidR="005430DE">
        <w:rPr>
          <w:rFonts w:ascii="Calibri" w:hAnsi="Calibri" w:cs="Arial"/>
          <w:sz w:val="22"/>
          <w:szCs w:val="22"/>
        </w:rPr>
        <w:t>n</w:t>
      </w:r>
      <w:r>
        <w:rPr>
          <w:rFonts w:ascii="Calibri" w:hAnsi="Calibri" w:cs="Arial"/>
          <w:sz w:val="22"/>
          <w:szCs w:val="22"/>
        </w:rPr>
        <w:t>d specialists</w:t>
      </w:r>
      <w:r w:rsidR="005430DE">
        <w:rPr>
          <w:rFonts w:ascii="Calibri" w:hAnsi="Calibri" w:cs="Arial"/>
          <w:sz w:val="22"/>
          <w:szCs w:val="22"/>
        </w:rPr>
        <w:t>, as well as other interactions, as defined in the table below.</w:t>
      </w:r>
    </w:p>
    <w:p w14:paraId="22927321" w14:textId="77777777" w:rsidR="005430DE" w:rsidRDefault="005430DE" w:rsidP="00621DD8">
      <w:pPr>
        <w:spacing w:line="276" w:lineRule="auto"/>
        <w:rPr>
          <w:rFonts w:ascii="Calibri" w:hAnsi="Calibri" w:cs="Arial"/>
          <w:sz w:val="22"/>
          <w:szCs w:val="22"/>
        </w:rPr>
      </w:pP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286B76" w:rsidRPr="00C10BA4" w14:paraId="241ED268" w14:textId="77777777" w:rsidTr="00181CE4">
        <w:trPr>
          <w:trHeight w:val="663"/>
          <w:jc w:val="center"/>
        </w:trPr>
        <w:tc>
          <w:tcPr>
            <w:tcW w:w="9446" w:type="dxa"/>
            <w:vAlign w:val="center"/>
          </w:tcPr>
          <w:p w14:paraId="6757888F" w14:textId="77777777" w:rsidR="00286B76" w:rsidRPr="00C10BA4" w:rsidRDefault="00A24EB1" w:rsidP="004207B8">
            <w:pPr>
              <w:autoSpaceDE w:val="0"/>
              <w:autoSpaceDN w:val="0"/>
              <w:adjustRightInd w:val="0"/>
              <w:jc w:val="center"/>
              <w:rPr>
                <w:rFonts w:ascii="Calibri" w:hAnsi="Calibri" w:cs="Arial"/>
                <w:b/>
                <w:bCs/>
                <w:sz w:val="22"/>
                <w:szCs w:val="20"/>
              </w:rPr>
            </w:pPr>
            <w:r w:rsidRPr="00A24EB1">
              <w:rPr>
                <w:rFonts w:ascii="Calibri" w:hAnsi="Calibri" w:cs="Arial"/>
                <w:b/>
                <w:bCs/>
                <w:sz w:val="22"/>
                <w:szCs w:val="20"/>
              </w:rPr>
              <w:t>Types of PCP/Specialist Clinical Interactions</w:t>
            </w:r>
          </w:p>
        </w:tc>
      </w:tr>
      <w:tr w:rsidR="00286B76" w:rsidRPr="00C10BA4" w14:paraId="767DCDF5" w14:textId="77777777" w:rsidTr="00181CE4">
        <w:trPr>
          <w:trHeight w:val="727"/>
          <w:jc w:val="center"/>
        </w:trPr>
        <w:tc>
          <w:tcPr>
            <w:tcW w:w="9446" w:type="dxa"/>
          </w:tcPr>
          <w:p w14:paraId="4D7AAE4E" w14:textId="77777777" w:rsidR="00286B76" w:rsidRPr="00C10BA4" w:rsidRDefault="00A24EB1" w:rsidP="004207B8">
            <w:pPr>
              <w:autoSpaceDE w:val="0"/>
              <w:autoSpaceDN w:val="0"/>
              <w:adjustRightInd w:val="0"/>
              <w:rPr>
                <w:rFonts w:ascii="Calibri" w:hAnsi="Calibri" w:cs="Arial"/>
                <w:bCs/>
                <w:sz w:val="20"/>
                <w:szCs w:val="20"/>
              </w:rPr>
            </w:pPr>
            <w:r w:rsidRPr="00A24EB1">
              <w:rPr>
                <w:rFonts w:ascii="Calibri" w:hAnsi="Calibri" w:cs="Arial"/>
                <w:b/>
                <w:bCs/>
                <w:sz w:val="20"/>
                <w:szCs w:val="20"/>
              </w:rPr>
              <w:t>Pre-consultation exchange</w:t>
            </w:r>
            <w:r w:rsidRPr="00A24EB1">
              <w:rPr>
                <w:rFonts w:ascii="Calibri" w:hAnsi="Calibri" w:cs="Arial"/>
                <w:bCs/>
                <w:sz w:val="20"/>
                <w:szCs w:val="20"/>
              </w:rPr>
              <w:t xml:space="preserve"> - Expedite/prioritize care, clarify need for a referral, answer a clinical question and facilitate the diagnostic evaluation of the patient prior to specialty assessment</w:t>
            </w:r>
          </w:p>
        </w:tc>
      </w:tr>
      <w:tr w:rsidR="00286B76" w:rsidRPr="00C10BA4" w14:paraId="3AA0C53D" w14:textId="77777777" w:rsidTr="00181CE4">
        <w:trPr>
          <w:trHeight w:val="753"/>
          <w:jc w:val="center"/>
        </w:trPr>
        <w:tc>
          <w:tcPr>
            <w:tcW w:w="9446" w:type="dxa"/>
          </w:tcPr>
          <w:p w14:paraId="53533839" w14:textId="77777777" w:rsidR="00286B76" w:rsidRPr="00C10BA4" w:rsidRDefault="00A24EB1" w:rsidP="004207B8">
            <w:pPr>
              <w:autoSpaceDE w:val="0"/>
              <w:autoSpaceDN w:val="0"/>
              <w:adjustRightInd w:val="0"/>
              <w:jc w:val="both"/>
              <w:rPr>
                <w:rFonts w:ascii="Calibri" w:hAnsi="Calibri" w:cs="Arial"/>
                <w:sz w:val="20"/>
                <w:szCs w:val="20"/>
              </w:rPr>
            </w:pPr>
            <w:r w:rsidRPr="00A24EB1">
              <w:rPr>
                <w:rFonts w:ascii="Calibri" w:hAnsi="Calibri" w:cs="Arial"/>
                <w:b/>
                <w:sz w:val="20"/>
                <w:szCs w:val="20"/>
              </w:rPr>
              <w:t>Formal consultation</w:t>
            </w:r>
            <w:r w:rsidRPr="00A24EB1">
              <w:rPr>
                <w:rFonts w:ascii="Calibri" w:hAnsi="Calibri" w:cs="Arial"/>
                <w:sz w:val="20"/>
                <w:szCs w:val="20"/>
              </w:rPr>
              <w:t xml:space="preserve"> - Deal with a discrete question regarding a patient’s diagnosis, diagnostic results, procedure, treatment or prognosis with the intention that the care of the patient will be transferred back to the PCMH/PCP after one or two visits.</w:t>
            </w:r>
          </w:p>
        </w:tc>
      </w:tr>
      <w:tr w:rsidR="003944FD" w:rsidRPr="00C10BA4" w14:paraId="301FA3C3" w14:textId="77777777" w:rsidTr="00181CE4">
        <w:trPr>
          <w:trHeight w:val="4112"/>
          <w:jc w:val="center"/>
        </w:trPr>
        <w:tc>
          <w:tcPr>
            <w:tcW w:w="9446" w:type="dxa"/>
          </w:tcPr>
          <w:p w14:paraId="44BB8988" w14:textId="77777777" w:rsidR="003944FD" w:rsidRPr="00C10BA4" w:rsidRDefault="00A24EB1" w:rsidP="004207B8">
            <w:pPr>
              <w:tabs>
                <w:tab w:val="left" w:pos="0"/>
              </w:tabs>
              <w:autoSpaceDE w:val="0"/>
              <w:autoSpaceDN w:val="0"/>
              <w:adjustRightInd w:val="0"/>
              <w:jc w:val="both"/>
              <w:rPr>
                <w:rFonts w:ascii="Calibri" w:hAnsi="Calibri" w:cs="Arial"/>
                <w:b/>
                <w:sz w:val="20"/>
                <w:szCs w:val="20"/>
              </w:rPr>
            </w:pPr>
            <w:r w:rsidRPr="00A24EB1">
              <w:rPr>
                <w:rFonts w:ascii="Calibri" w:hAnsi="Calibri" w:cs="Arial"/>
                <w:b/>
                <w:sz w:val="20"/>
                <w:szCs w:val="20"/>
              </w:rPr>
              <w:t>Co-management</w:t>
            </w:r>
          </w:p>
          <w:p w14:paraId="6997EE1C"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 xml:space="preserve">Co-management with shared management for the disease – </w:t>
            </w:r>
            <w:r w:rsidRPr="00A24EB1">
              <w:rPr>
                <w:rFonts w:ascii="Calibri" w:hAnsi="Calibri" w:cs="Arial"/>
                <w:sz w:val="20"/>
                <w:szCs w:val="20"/>
              </w:rPr>
              <w:t xml:space="preserve">specialist shares long-term management with the PCP for a patient’s referred condition and provides advice, guidance and periodic follow-up for one specific condition.  </w:t>
            </w:r>
          </w:p>
          <w:p w14:paraId="0496A1DC"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Co-management with principal care for the disease</w:t>
            </w:r>
            <w:r w:rsidRPr="00A24EB1">
              <w:rPr>
                <w:rFonts w:ascii="Calibri" w:hAnsi="Calibri" w:cs="Arial"/>
                <w:sz w:val="20"/>
                <w:szCs w:val="20"/>
              </w:rPr>
              <w:t xml:space="preserve"> – (referral) the specialist assumes responsibility for long-term, comprehensive management of a patient’s referred medical/surgical condition; PCP receives consultation reports and provides input on secondary referrals and quality of life/treatment decisions;</w:t>
            </w:r>
            <w:r w:rsidR="00A84A69">
              <w:rPr>
                <w:rFonts w:ascii="Calibri" w:hAnsi="Calibri" w:cs="Arial"/>
                <w:sz w:val="20"/>
                <w:szCs w:val="20"/>
              </w:rPr>
              <w:t xml:space="preserve"> </w:t>
            </w:r>
            <w:r w:rsidRPr="00A24EB1">
              <w:rPr>
                <w:rFonts w:ascii="Calibri" w:hAnsi="Calibri" w:cs="Arial"/>
                <w:sz w:val="20"/>
                <w:szCs w:val="20"/>
              </w:rPr>
              <w:t>PCP continues to care for all other aspects of patient care and new or other unrelated health problems and remains first contact for patient.</w:t>
            </w:r>
          </w:p>
          <w:p w14:paraId="21CC27CD" w14:textId="77777777" w:rsidR="003944FD" w:rsidRPr="00C10BA4" w:rsidRDefault="00A24EB1" w:rsidP="0096290E">
            <w:pPr>
              <w:numPr>
                <w:ilvl w:val="0"/>
                <w:numId w:val="3"/>
              </w:numPr>
              <w:spacing w:after="200" w:line="276" w:lineRule="auto"/>
              <w:rPr>
                <w:rFonts w:ascii="Calibri" w:hAnsi="Calibri" w:cs="Arial"/>
                <w:sz w:val="20"/>
                <w:szCs w:val="20"/>
              </w:rPr>
            </w:pPr>
            <w:r w:rsidRPr="00A24EB1">
              <w:rPr>
                <w:rFonts w:ascii="Calibri" w:hAnsi="Calibri" w:cs="Arial"/>
                <w:i/>
                <w:sz w:val="20"/>
                <w:szCs w:val="20"/>
              </w:rPr>
              <w:t>Co-management with principal care of the patient for a consuming illness for a limited period</w:t>
            </w:r>
            <w:r w:rsidRPr="00A24EB1">
              <w:rPr>
                <w:rFonts w:ascii="Calibri" w:hAnsi="Calibri" w:cs="Arial"/>
                <w:sz w:val="20"/>
                <w:szCs w:val="20"/>
              </w:rPr>
              <w:t xml:space="preserve"> – when, for a limited time due to the nature and impact of the disease, the specialist becomes first contact for care until the crisis or treatment has stabilized or completed.  PCP remains active in bi-directional information and provides input on secondary referrals and other defined areas of care.</w:t>
            </w:r>
          </w:p>
        </w:tc>
      </w:tr>
      <w:tr w:rsidR="00286B76" w:rsidRPr="00C10BA4" w14:paraId="786933F8" w14:textId="77777777" w:rsidTr="00181CE4">
        <w:trPr>
          <w:trHeight w:val="223"/>
          <w:jc w:val="center"/>
        </w:trPr>
        <w:tc>
          <w:tcPr>
            <w:tcW w:w="9446" w:type="dxa"/>
          </w:tcPr>
          <w:p w14:paraId="48DA43D6" w14:textId="77777777" w:rsidR="00286B76" w:rsidRPr="00C10BA4" w:rsidRDefault="00A24EB1" w:rsidP="004207B8">
            <w:pPr>
              <w:autoSpaceDE w:val="0"/>
              <w:autoSpaceDN w:val="0"/>
              <w:adjustRightInd w:val="0"/>
              <w:jc w:val="both"/>
              <w:rPr>
                <w:rFonts w:ascii="Calibri" w:hAnsi="Calibri" w:cs="Arial"/>
                <w:sz w:val="20"/>
                <w:szCs w:val="20"/>
              </w:rPr>
            </w:pPr>
            <w:r w:rsidRPr="00A24EB1">
              <w:rPr>
                <w:rFonts w:ascii="Calibri" w:hAnsi="Calibri" w:cs="Arial"/>
                <w:b/>
                <w:sz w:val="20"/>
                <w:szCs w:val="20"/>
              </w:rPr>
              <w:t xml:space="preserve">Transfer of patient to specialist </w:t>
            </w:r>
            <w:r w:rsidRPr="00A24EB1">
              <w:rPr>
                <w:rFonts w:ascii="Calibri" w:hAnsi="Calibri" w:cs="Arial"/>
                <w:sz w:val="20"/>
                <w:szCs w:val="20"/>
              </w:rPr>
              <w:t>- Transfer of patient to specialist for the entirety of care.</w:t>
            </w:r>
          </w:p>
        </w:tc>
      </w:tr>
    </w:tbl>
    <w:p w14:paraId="76FB9904" w14:textId="77777777" w:rsidR="00286B76" w:rsidRDefault="00286B76" w:rsidP="00F65172">
      <w:pPr>
        <w:spacing w:after="200" w:line="276" w:lineRule="auto"/>
        <w:rPr>
          <w:rFonts w:ascii="Calibri" w:hAnsi="Calibri" w:cs="Arial"/>
          <w:sz w:val="22"/>
          <w:szCs w:val="22"/>
        </w:rPr>
      </w:pPr>
    </w:p>
    <w:p w14:paraId="2D2A2C42" w14:textId="0F6656D2" w:rsidR="00621DD8" w:rsidRPr="00621DD8" w:rsidRDefault="00804FF5" w:rsidP="007470DF">
      <w:pPr>
        <w:pStyle w:val="Heading1"/>
        <w:numPr>
          <w:ilvl w:val="0"/>
          <w:numId w:val="161"/>
        </w:numPr>
        <w:ind w:left="360"/>
        <w:rPr>
          <w:rFonts w:asciiTheme="minorHAnsi" w:eastAsia="Arial" w:hAnsiTheme="minorHAnsi"/>
          <w:sz w:val="24"/>
        </w:rPr>
      </w:pPr>
      <w:bookmarkStart w:id="55" w:name="_Toc118897873"/>
      <w:r>
        <w:rPr>
          <w:rFonts w:asciiTheme="minorHAnsi" w:eastAsia="Arial" w:hAnsiTheme="minorHAnsi"/>
          <w:i/>
          <w:sz w:val="24"/>
        </w:rPr>
        <w:t>What does the</w:t>
      </w:r>
      <w:r w:rsidR="00621DD8" w:rsidRPr="00621DD8">
        <w:rPr>
          <w:rFonts w:asciiTheme="minorHAnsi" w:eastAsia="Arial" w:hAnsiTheme="minorHAnsi"/>
          <w:i/>
          <w:sz w:val="24"/>
        </w:rPr>
        <w:t xml:space="preserve"> term “clinical practice unit teams” mean?</w:t>
      </w:r>
      <w:bookmarkEnd w:id="55"/>
    </w:p>
    <w:p w14:paraId="45F0B8EB" w14:textId="77777777" w:rsidR="00621DD8" w:rsidRDefault="00621DD8" w:rsidP="0021596F">
      <w:pPr>
        <w:pStyle w:val="ListParagraph"/>
        <w:tabs>
          <w:tab w:val="left" w:pos="376"/>
          <w:tab w:val="left" w:pos="1432"/>
        </w:tabs>
        <w:ind w:left="0"/>
        <w:rPr>
          <w:rFonts w:ascii="Calibri" w:hAnsi="Calibri" w:cs="Arial"/>
          <w:bCs/>
          <w:sz w:val="22"/>
          <w:szCs w:val="22"/>
        </w:rPr>
      </w:pPr>
    </w:p>
    <w:p w14:paraId="05A7C84A" w14:textId="409D7B6F" w:rsidR="00621DD8" w:rsidRPr="00621DD8" w:rsidRDefault="00162086" w:rsidP="0021596F">
      <w:pPr>
        <w:pStyle w:val="ListParagraph"/>
        <w:tabs>
          <w:tab w:val="left" w:pos="376"/>
          <w:tab w:val="left" w:pos="1432"/>
        </w:tabs>
        <w:ind w:left="0"/>
      </w:pPr>
      <w:r w:rsidRPr="00162086">
        <w:rPr>
          <w:rFonts w:ascii="Calibri" w:hAnsi="Calibri" w:cs="Arial"/>
          <w:bCs/>
          <w:sz w:val="22"/>
          <w:szCs w:val="22"/>
        </w:rPr>
        <w:t xml:space="preserve">“Clinical Practice Unit teams” should be composed of “clinicians,” defined as physicians, nurse practitioners, or physician assistants (unless otherwise specified in the guidelines). </w:t>
      </w:r>
    </w:p>
    <w:p w14:paraId="10BB6241" w14:textId="641D5E00" w:rsidR="00621DD8" w:rsidRPr="00621DD8" w:rsidRDefault="00804FF5" w:rsidP="007470DF">
      <w:pPr>
        <w:pStyle w:val="Heading1"/>
        <w:numPr>
          <w:ilvl w:val="0"/>
          <w:numId w:val="161"/>
        </w:numPr>
        <w:ind w:left="360"/>
        <w:rPr>
          <w:rFonts w:asciiTheme="minorHAnsi" w:eastAsia="Arial" w:hAnsiTheme="minorHAnsi"/>
          <w:i/>
          <w:sz w:val="24"/>
        </w:rPr>
      </w:pPr>
      <w:bookmarkStart w:id="56" w:name="_Toc118897874"/>
      <w:bookmarkStart w:id="57" w:name="_Hlk146720578"/>
      <w:r>
        <w:rPr>
          <w:rFonts w:asciiTheme="minorHAnsi" w:eastAsia="Arial" w:hAnsiTheme="minorHAnsi"/>
          <w:i/>
          <w:sz w:val="24"/>
        </w:rPr>
        <w:t>How is</w:t>
      </w:r>
      <w:r w:rsidR="00621DD8" w:rsidRPr="00621DD8">
        <w:rPr>
          <w:rFonts w:asciiTheme="minorHAnsi" w:eastAsia="Arial" w:hAnsiTheme="minorHAnsi"/>
          <w:i/>
          <w:sz w:val="24"/>
        </w:rPr>
        <w:t xml:space="preserve"> health literacy</w:t>
      </w:r>
      <w:r w:rsidR="00520A53">
        <w:rPr>
          <w:rFonts w:asciiTheme="minorHAnsi" w:eastAsia="Arial" w:hAnsiTheme="minorHAnsi"/>
          <w:i/>
          <w:sz w:val="24"/>
        </w:rPr>
        <w:t xml:space="preserve"> related to these guidelines</w:t>
      </w:r>
      <w:r w:rsidR="00621DD8" w:rsidRPr="00621DD8">
        <w:rPr>
          <w:rFonts w:asciiTheme="minorHAnsi" w:eastAsia="Arial" w:hAnsiTheme="minorHAnsi"/>
          <w:i/>
          <w:sz w:val="24"/>
        </w:rPr>
        <w:t>?</w:t>
      </w:r>
      <w:bookmarkEnd w:id="56"/>
    </w:p>
    <w:p w14:paraId="7FB500E5" w14:textId="77777777" w:rsidR="00621DD8" w:rsidRDefault="00621DD8" w:rsidP="0021596F">
      <w:pPr>
        <w:spacing w:line="276" w:lineRule="auto"/>
        <w:rPr>
          <w:rFonts w:ascii="Calibri" w:hAnsi="Calibri" w:cs="Arial"/>
          <w:iCs/>
          <w:sz w:val="22"/>
          <w:szCs w:val="22"/>
        </w:rPr>
      </w:pPr>
    </w:p>
    <w:p w14:paraId="6CA40E77" w14:textId="369CAE89" w:rsidR="007B1C09" w:rsidRDefault="00162086" w:rsidP="0021596F">
      <w:pPr>
        <w:spacing w:after="200" w:line="276" w:lineRule="auto"/>
        <w:rPr>
          <w:rFonts w:ascii="Calibri" w:hAnsi="Calibri" w:cs="Arial"/>
          <w:iCs/>
          <w:sz w:val="22"/>
          <w:szCs w:val="22"/>
        </w:rPr>
      </w:pPr>
      <w:r>
        <w:rPr>
          <w:rFonts w:ascii="Calibri" w:hAnsi="Calibri" w:cs="Arial"/>
          <w:iCs/>
          <w:sz w:val="22"/>
          <w:szCs w:val="22"/>
        </w:rPr>
        <w:t>H</w:t>
      </w:r>
      <w:r w:rsidR="00A24EB1" w:rsidRPr="00A24EB1">
        <w:rPr>
          <w:rFonts w:ascii="Calibri" w:hAnsi="Calibri" w:cs="Arial"/>
          <w:iCs/>
          <w:sz w:val="22"/>
          <w:szCs w:val="22"/>
        </w:rPr>
        <w:t xml:space="preserve">ealth literacy </w:t>
      </w:r>
      <w:r>
        <w:rPr>
          <w:rFonts w:ascii="Calibri" w:hAnsi="Calibri" w:cs="Arial"/>
          <w:iCs/>
          <w:sz w:val="22"/>
          <w:szCs w:val="22"/>
        </w:rPr>
        <w:t>should be</w:t>
      </w:r>
      <w:r w:rsidR="00A24EB1" w:rsidRPr="00A24EB1">
        <w:rPr>
          <w:rFonts w:ascii="Calibri" w:hAnsi="Calibri" w:cs="Arial"/>
          <w:iCs/>
          <w:sz w:val="22"/>
          <w:szCs w:val="22"/>
        </w:rPr>
        <w:t xml:space="preserve"> considered across all relevant domains</w:t>
      </w:r>
      <w:r>
        <w:rPr>
          <w:rFonts w:ascii="Calibri" w:hAnsi="Calibri" w:cs="Arial"/>
          <w:iCs/>
          <w:sz w:val="22"/>
          <w:szCs w:val="22"/>
        </w:rPr>
        <w:t>.</w:t>
      </w:r>
      <w:r w:rsidR="00A24EB1" w:rsidRPr="00A24EB1">
        <w:rPr>
          <w:rFonts w:ascii="Calibri" w:hAnsi="Calibri" w:cs="Arial"/>
          <w:iCs/>
          <w:sz w:val="22"/>
          <w:szCs w:val="22"/>
        </w:rPr>
        <w:t xml:space="preserve"> </w:t>
      </w:r>
      <w:r>
        <w:rPr>
          <w:rFonts w:ascii="Calibri" w:hAnsi="Calibri" w:cs="Arial"/>
          <w:iCs/>
          <w:sz w:val="22"/>
          <w:szCs w:val="22"/>
        </w:rPr>
        <w:t>All v</w:t>
      </w:r>
      <w:r w:rsidR="00A24EB1" w:rsidRPr="00A24EB1">
        <w:rPr>
          <w:rFonts w:ascii="Calibri" w:hAnsi="Calibri" w:cs="Arial"/>
          <w:iCs/>
          <w:sz w:val="22"/>
          <w:szCs w:val="22"/>
        </w:rPr>
        <w:t xml:space="preserve">erbal and written communications with patients </w:t>
      </w:r>
      <w:r>
        <w:rPr>
          <w:rFonts w:ascii="Calibri" w:hAnsi="Calibri" w:cs="Arial"/>
          <w:iCs/>
          <w:sz w:val="22"/>
          <w:szCs w:val="22"/>
        </w:rPr>
        <w:t>must</w:t>
      </w:r>
      <w:r w:rsidR="00A24EB1" w:rsidRPr="00A24EB1">
        <w:rPr>
          <w:rFonts w:ascii="Calibri" w:hAnsi="Calibri" w:cs="Arial"/>
          <w:iCs/>
          <w:sz w:val="22"/>
          <w:szCs w:val="22"/>
        </w:rPr>
        <w:t xml:space="preserve"> be appropriate to the specific level of understanding and needs of the individual patient.</w:t>
      </w:r>
      <w:bookmarkEnd w:id="57"/>
    </w:p>
    <w:p w14:paraId="2FC6D762" w14:textId="14D140BE" w:rsidR="007B1C09" w:rsidRDefault="006F75F3" w:rsidP="00E24FF0">
      <w:pPr>
        <w:pStyle w:val="Heading1"/>
        <w:numPr>
          <w:ilvl w:val="0"/>
          <w:numId w:val="161"/>
        </w:numPr>
        <w:ind w:left="360"/>
        <w:rPr>
          <w:ins w:id="58" w:author="Niksic, Lora" w:date="2023-10-03T10:16:00Z"/>
          <w:rFonts w:asciiTheme="minorHAnsi" w:eastAsia="Arial" w:hAnsiTheme="minorHAnsi"/>
          <w:i/>
          <w:sz w:val="24"/>
        </w:rPr>
      </w:pPr>
      <w:ins w:id="59" w:author="Niksic, Lora" w:date="2023-09-27T15:23:00Z">
        <w:r w:rsidRPr="006F75F3">
          <w:rPr>
            <w:rFonts w:asciiTheme="minorHAnsi" w:eastAsia="Arial" w:hAnsiTheme="minorHAnsi"/>
            <w:i/>
            <w:iCs/>
            <w:sz w:val="24"/>
          </w:rPr>
          <w:t>Who do I contact for questions</w:t>
        </w:r>
      </w:ins>
      <w:ins w:id="60" w:author="Niksic, Lora" w:date="2023-09-27T15:22:00Z">
        <w:r w:rsidR="007B1C09" w:rsidRPr="00621DD8">
          <w:rPr>
            <w:rFonts w:asciiTheme="minorHAnsi" w:eastAsia="Arial" w:hAnsiTheme="minorHAnsi"/>
            <w:i/>
            <w:sz w:val="24"/>
          </w:rPr>
          <w:t>?</w:t>
        </w:r>
      </w:ins>
    </w:p>
    <w:p w14:paraId="0728E678" w14:textId="77777777" w:rsidR="00E24FF0" w:rsidRPr="00E24FF0" w:rsidRDefault="00E24FF0">
      <w:pPr>
        <w:rPr>
          <w:ins w:id="61" w:author="Niksic, Lora" w:date="2023-09-27T15:22:00Z"/>
          <w:rFonts w:eastAsia="Arial"/>
          <w:rPrChange w:id="62" w:author="Niksic, Lora" w:date="2023-10-03T10:16:00Z">
            <w:rPr>
              <w:ins w:id="63" w:author="Niksic, Lora" w:date="2023-09-27T15:22:00Z"/>
            </w:rPr>
          </w:rPrChange>
        </w:rPr>
        <w:pPrChange w:id="64" w:author="Niksic, Lora" w:date="2023-10-03T10:16:00Z">
          <w:pPr>
            <w:spacing w:line="276" w:lineRule="auto"/>
          </w:pPr>
        </w:pPrChange>
      </w:pPr>
    </w:p>
    <w:p w14:paraId="7DEF582E" w14:textId="303965C6" w:rsidR="004C7E46" w:rsidDel="00B1593B" w:rsidRDefault="00B1593B" w:rsidP="0021596F">
      <w:pPr>
        <w:spacing w:after="200" w:line="276" w:lineRule="auto"/>
        <w:rPr>
          <w:del w:id="65" w:author="Niksic, Lora" w:date="2023-09-27T15:27:00Z"/>
          <w:rFonts w:ascii="Calibri" w:hAnsi="Calibri" w:cs="Arial"/>
          <w:iCs/>
          <w:sz w:val="22"/>
          <w:szCs w:val="22"/>
        </w:rPr>
      </w:pPr>
      <w:ins w:id="66" w:author="Niksic, Lora" w:date="2023-09-27T15:27:00Z">
        <w:r w:rsidRPr="00B1593B">
          <w:rPr>
            <w:rFonts w:ascii="Calibri" w:hAnsi="Calibri" w:cs="Arial"/>
            <w:iCs/>
            <w:sz w:val="22"/>
            <w:szCs w:val="22"/>
          </w:rPr>
          <w:t xml:space="preserve">For any questions, please submit an issue through the Collaboration site or by emailing </w:t>
        </w:r>
        <w:r w:rsidRPr="00B1593B">
          <w:rPr>
            <w:rFonts w:ascii="Calibri" w:hAnsi="Calibri" w:cs="Arial"/>
            <w:iCs/>
            <w:sz w:val="22"/>
            <w:szCs w:val="22"/>
          </w:rPr>
          <w:fldChar w:fldCharType="begin"/>
        </w:r>
        <w:r w:rsidRPr="00B1593B">
          <w:rPr>
            <w:rFonts w:ascii="Calibri" w:hAnsi="Calibri" w:cs="Arial"/>
            <w:iCs/>
            <w:sz w:val="22"/>
            <w:szCs w:val="22"/>
          </w:rPr>
          <w:instrText>HYPERLINK "mailto:valuepartnerships@bcbsm.com"</w:instrText>
        </w:r>
        <w:r w:rsidRPr="00B1593B">
          <w:rPr>
            <w:rFonts w:ascii="Calibri" w:hAnsi="Calibri" w:cs="Arial"/>
            <w:iCs/>
            <w:sz w:val="22"/>
            <w:szCs w:val="22"/>
          </w:rPr>
          <w:fldChar w:fldCharType="separate"/>
        </w:r>
        <w:r w:rsidRPr="00B1593B">
          <w:rPr>
            <w:rStyle w:val="Hyperlink"/>
            <w:rFonts w:ascii="Calibri" w:hAnsi="Calibri" w:cs="Arial"/>
            <w:iCs/>
            <w:sz w:val="22"/>
            <w:szCs w:val="22"/>
          </w:rPr>
          <w:t>valuepartnerships@bcbsm.com</w:t>
        </w:r>
        <w:r w:rsidRPr="00B1593B">
          <w:rPr>
            <w:rFonts w:ascii="Calibri" w:hAnsi="Calibri" w:cs="Arial"/>
            <w:iCs/>
            <w:sz w:val="22"/>
            <w:szCs w:val="22"/>
          </w:rPr>
          <w:fldChar w:fldCharType="end"/>
        </w:r>
        <w:r>
          <w:rPr>
            <w:rFonts w:ascii="Calibri" w:hAnsi="Calibri" w:cs="Arial"/>
            <w:iCs/>
            <w:sz w:val="22"/>
            <w:szCs w:val="22"/>
          </w:rPr>
          <w:t>.</w:t>
        </w:r>
      </w:ins>
    </w:p>
    <w:p w14:paraId="23E07AD7" w14:textId="6A2EAED6" w:rsidR="004C7E46" w:rsidDel="00B1593B" w:rsidRDefault="004C7E46" w:rsidP="0021596F">
      <w:pPr>
        <w:spacing w:after="200" w:line="276" w:lineRule="auto"/>
        <w:rPr>
          <w:del w:id="67" w:author="Niksic, Lora" w:date="2023-09-27T15:27:00Z"/>
          <w:rFonts w:ascii="Calibri" w:hAnsi="Calibri" w:cs="Arial"/>
          <w:iCs/>
          <w:sz w:val="22"/>
          <w:szCs w:val="22"/>
        </w:rPr>
      </w:pPr>
    </w:p>
    <w:p w14:paraId="1BF64879" w14:textId="05BDE4C0" w:rsidR="004C7E46" w:rsidDel="00B1593B" w:rsidRDefault="004C7E46" w:rsidP="00F65172">
      <w:pPr>
        <w:spacing w:after="200" w:line="276" w:lineRule="auto"/>
        <w:rPr>
          <w:del w:id="68" w:author="Niksic, Lora" w:date="2023-09-27T15:27:00Z"/>
          <w:rFonts w:ascii="Calibri" w:hAnsi="Calibri" w:cs="Arial"/>
          <w:iCs/>
          <w:sz w:val="22"/>
          <w:szCs w:val="22"/>
        </w:rPr>
      </w:pPr>
    </w:p>
    <w:p w14:paraId="4C4E7C34" w14:textId="77777777" w:rsidR="004C7E46" w:rsidRDefault="004C7E46" w:rsidP="00F65172">
      <w:pPr>
        <w:spacing w:after="200" w:line="276" w:lineRule="auto"/>
        <w:rPr>
          <w:rFonts w:ascii="Calibri" w:hAnsi="Calibri" w:cs="Arial"/>
          <w:iCs/>
          <w:sz w:val="22"/>
          <w:szCs w:val="22"/>
        </w:rPr>
      </w:pPr>
    </w:p>
    <w:p w14:paraId="28130713" w14:textId="381F9D23" w:rsidR="00286B76" w:rsidRDefault="00DC781C" w:rsidP="00A95961">
      <w:pPr>
        <w:jc w:val="center"/>
        <w:rPr>
          <w:rFonts w:asciiTheme="minorHAnsi" w:hAnsiTheme="minorHAnsi"/>
          <w:b/>
          <w:sz w:val="28"/>
        </w:rPr>
      </w:pPr>
      <w:bookmarkStart w:id="69" w:name="_Hlk496600027"/>
      <w:r w:rsidRPr="00393B7A">
        <w:rPr>
          <w:rFonts w:asciiTheme="minorHAnsi" w:hAnsiTheme="minorHAnsi"/>
          <w:b/>
          <w:sz w:val="28"/>
        </w:rPr>
        <w:t>C</w:t>
      </w:r>
      <w:r w:rsidR="006E30F0" w:rsidRPr="00393B7A">
        <w:rPr>
          <w:rFonts w:asciiTheme="minorHAnsi" w:hAnsiTheme="minorHAnsi"/>
          <w:b/>
          <w:sz w:val="28"/>
        </w:rPr>
        <w:t>apabilit</w:t>
      </w:r>
      <w:r w:rsidR="00C86A78" w:rsidRPr="00393B7A">
        <w:rPr>
          <w:rFonts w:asciiTheme="minorHAnsi" w:hAnsiTheme="minorHAnsi"/>
          <w:b/>
          <w:sz w:val="28"/>
        </w:rPr>
        <w:t>ies Overview</w:t>
      </w:r>
    </w:p>
    <w:p w14:paraId="2FDC0B3A" w14:textId="77777777" w:rsidR="00A95961" w:rsidRPr="004A789F" w:rsidRDefault="00A95961" w:rsidP="00A95961">
      <w:pPr>
        <w:jc w:val="center"/>
        <w:rPr>
          <w:rFonts w:asciiTheme="minorHAnsi" w:hAnsiTheme="minorHAnsi" w:cs="Arial"/>
          <w:b/>
          <w:sz w:val="22"/>
          <w:szCs w:val="22"/>
        </w:rPr>
      </w:pPr>
    </w:p>
    <w:tbl>
      <w:tblPr>
        <w:tblStyle w:val="TableGrid"/>
        <w:tblW w:w="9253" w:type="dxa"/>
        <w:jc w:val="center"/>
        <w:tblLook w:val="04A0" w:firstRow="1" w:lastRow="0" w:firstColumn="1" w:lastColumn="0" w:noHBand="0" w:noVBand="1"/>
      </w:tblPr>
      <w:tblGrid>
        <w:gridCol w:w="573"/>
        <w:gridCol w:w="1587"/>
        <w:gridCol w:w="1181"/>
        <w:gridCol w:w="1188"/>
        <w:gridCol w:w="1181"/>
        <w:gridCol w:w="1181"/>
        <w:gridCol w:w="1181"/>
        <w:gridCol w:w="1181"/>
      </w:tblGrid>
      <w:tr w:rsidR="006208FE" w:rsidRPr="00C10BA4" w14:paraId="454446CB" w14:textId="77777777" w:rsidTr="00217D58">
        <w:trPr>
          <w:trHeight w:val="1250"/>
          <w:jc w:val="center"/>
        </w:trPr>
        <w:tc>
          <w:tcPr>
            <w:tcW w:w="573" w:type="dxa"/>
          </w:tcPr>
          <w:p w14:paraId="7D03326C" w14:textId="77777777" w:rsidR="006208FE" w:rsidRPr="00C10BA4" w:rsidRDefault="006208FE" w:rsidP="00C86A78">
            <w:pPr>
              <w:autoSpaceDE w:val="0"/>
              <w:autoSpaceDN w:val="0"/>
              <w:adjustRightInd w:val="0"/>
              <w:jc w:val="center"/>
              <w:rPr>
                <w:rFonts w:ascii="Calibri" w:hAnsi="Calibri" w:cs="Arial"/>
                <w:b/>
                <w:bCs/>
                <w:sz w:val="20"/>
                <w:szCs w:val="20"/>
              </w:rPr>
            </w:pPr>
          </w:p>
        </w:tc>
        <w:tc>
          <w:tcPr>
            <w:tcW w:w="1587" w:type="dxa"/>
          </w:tcPr>
          <w:p w14:paraId="7EB26738" w14:textId="77777777" w:rsidR="006208FE" w:rsidRPr="00C10BA4" w:rsidRDefault="006208FE">
            <w:pPr>
              <w:autoSpaceDE w:val="0"/>
              <w:autoSpaceDN w:val="0"/>
              <w:adjustRightInd w:val="0"/>
              <w:jc w:val="center"/>
              <w:rPr>
                <w:rFonts w:ascii="Calibri" w:hAnsi="Calibri" w:cs="Arial"/>
                <w:b/>
                <w:bCs/>
                <w:sz w:val="20"/>
                <w:szCs w:val="20"/>
              </w:rPr>
            </w:pPr>
          </w:p>
        </w:tc>
        <w:tc>
          <w:tcPr>
            <w:tcW w:w="1181" w:type="dxa"/>
          </w:tcPr>
          <w:p w14:paraId="1D2ED7A4" w14:textId="77777777" w:rsidR="006208FE" w:rsidRDefault="006208FE">
            <w:pPr>
              <w:autoSpaceDE w:val="0"/>
              <w:autoSpaceDN w:val="0"/>
              <w:adjustRightInd w:val="0"/>
              <w:jc w:val="center"/>
              <w:rPr>
                <w:rFonts w:ascii="Calibri" w:hAnsi="Calibri" w:cs="Arial"/>
                <w:b/>
                <w:bCs/>
                <w:sz w:val="20"/>
                <w:szCs w:val="20"/>
              </w:rPr>
            </w:pPr>
          </w:p>
          <w:p w14:paraId="291371A4" w14:textId="77777777" w:rsidR="006208FE" w:rsidRDefault="006208FE">
            <w:pPr>
              <w:autoSpaceDE w:val="0"/>
              <w:autoSpaceDN w:val="0"/>
              <w:adjustRightInd w:val="0"/>
              <w:jc w:val="center"/>
              <w:rPr>
                <w:rFonts w:ascii="Calibri" w:hAnsi="Calibri" w:cs="Arial"/>
                <w:b/>
                <w:bCs/>
                <w:sz w:val="20"/>
                <w:szCs w:val="20"/>
              </w:rPr>
            </w:pPr>
          </w:p>
          <w:p w14:paraId="69FB69DB" w14:textId="77777777" w:rsidR="006208FE" w:rsidRDefault="006208FE">
            <w:pPr>
              <w:autoSpaceDE w:val="0"/>
              <w:autoSpaceDN w:val="0"/>
              <w:adjustRightInd w:val="0"/>
              <w:jc w:val="center"/>
              <w:rPr>
                <w:rFonts w:ascii="Calibri" w:hAnsi="Calibri" w:cs="Arial"/>
                <w:b/>
                <w:bCs/>
                <w:sz w:val="20"/>
                <w:szCs w:val="20"/>
              </w:rPr>
            </w:pPr>
          </w:p>
          <w:p w14:paraId="6D18E91F"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Required Capabilities</w:t>
            </w:r>
          </w:p>
        </w:tc>
        <w:tc>
          <w:tcPr>
            <w:tcW w:w="1188" w:type="dxa"/>
          </w:tcPr>
          <w:p w14:paraId="6FB4400C" w14:textId="77777777" w:rsidR="006208FE" w:rsidRDefault="006208FE" w:rsidP="00C86A78">
            <w:pPr>
              <w:autoSpaceDE w:val="0"/>
              <w:autoSpaceDN w:val="0"/>
              <w:adjustRightInd w:val="0"/>
              <w:jc w:val="center"/>
              <w:rPr>
                <w:rFonts w:ascii="Calibri" w:hAnsi="Calibri" w:cs="Arial"/>
                <w:b/>
                <w:bCs/>
                <w:sz w:val="20"/>
                <w:szCs w:val="20"/>
              </w:rPr>
            </w:pPr>
          </w:p>
          <w:p w14:paraId="7109FAE0" w14:textId="77777777" w:rsidR="006208FE" w:rsidRDefault="006208FE">
            <w:pPr>
              <w:autoSpaceDE w:val="0"/>
              <w:autoSpaceDN w:val="0"/>
              <w:adjustRightInd w:val="0"/>
              <w:jc w:val="center"/>
              <w:rPr>
                <w:rFonts w:ascii="Calibri" w:hAnsi="Calibri" w:cs="Arial"/>
                <w:b/>
                <w:bCs/>
                <w:sz w:val="20"/>
                <w:szCs w:val="20"/>
              </w:rPr>
            </w:pPr>
          </w:p>
          <w:p w14:paraId="26EA6095" w14:textId="77777777" w:rsidR="006208FE" w:rsidRDefault="006208FE">
            <w:pPr>
              <w:autoSpaceDE w:val="0"/>
              <w:autoSpaceDN w:val="0"/>
              <w:adjustRightInd w:val="0"/>
              <w:jc w:val="center"/>
              <w:rPr>
                <w:rFonts w:ascii="Calibri" w:hAnsi="Calibri" w:cs="Arial"/>
                <w:b/>
                <w:bCs/>
                <w:sz w:val="20"/>
                <w:szCs w:val="20"/>
              </w:rPr>
            </w:pPr>
          </w:p>
          <w:p w14:paraId="0887FBB0"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Retired Capabilities</w:t>
            </w:r>
          </w:p>
        </w:tc>
        <w:tc>
          <w:tcPr>
            <w:tcW w:w="1181" w:type="dxa"/>
          </w:tcPr>
          <w:p w14:paraId="63FEA042" w14:textId="728CF320" w:rsidR="006208FE" w:rsidRDefault="006208FE" w:rsidP="00C86A78">
            <w:pPr>
              <w:autoSpaceDE w:val="0"/>
              <w:autoSpaceDN w:val="0"/>
              <w:adjustRightInd w:val="0"/>
              <w:jc w:val="center"/>
              <w:rPr>
                <w:rFonts w:ascii="Calibri" w:hAnsi="Calibri" w:cs="Arial"/>
                <w:b/>
                <w:bCs/>
                <w:sz w:val="20"/>
                <w:szCs w:val="20"/>
              </w:rPr>
            </w:pPr>
            <w:r>
              <w:rPr>
                <w:rFonts w:ascii="Calibri" w:hAnsi="Calibri" w:cs="Arial"/>
                <w:b/>
                <w:bCs/>
                <w:sz w:val="20"/>
                <w:szCs w:val="20"/>
              </w:rPr>
              <w:t>Total Active Caps Applicable for Adult Patients</w:t>
            </w:r>
          </w:p>
        </w:tc>
        <w:tc>
          <w:tcPr>
            <w:tcW w:w="1181" w:type="dxa"/>
          </w:tcPr>
          <w:p w14:paraId="686A082F" w14:textId="32FDD0FC" w:rsidR="006208FE" w:rsidRDefault="006208FE" w:rsidP="00C86A78">
            <w:pPr>
              <w:autoSpaceDE w:val="0"/>
              <w:autoSpaceDN w:val="0"/>
              <w:adjustRightInd w:val="0"/>
              <w:jc w:val="center"/>
              <w:rPr>
                <w:rFonts w:ascii="Calibri" w:hAnsi="Calibri" w:cs="Arial"/>
                <w:b/>
                <w:bCs/>
                <w:sz w:val="20"/>
                <w:szCs w:val="20"/>
              </w:rPr>
            </w:pPr>
            <w:r>
              <w:rPr>
                <w:rFonts w:ascii="Calibri" w:hAnsi="Calibri" w:cs="Arial"/>
                <w:b/>
                <w:bCs/>
                <w:sz w:val="20"/>
                <w:szCs w:val="20"/>
              </w:rPr>
              <w:t>Total Active Caps Applicable for Pediatric Patients</w:t>
            </w:r>
          </w:p>
        </w:tc>
        <w:tc>
          <w:tcPr>
            <w:tcW w:w="1181" w:type="dxa"/>
          </w:tcPr>
          <w:p w14:paraId="63CF5452" w14:textId="62F4E7B5" w:rsidR="006208FE" w:rsidRDefault="006208FE" w:rsidP="00C86A78">
            <w:pPr>
              <w:autoSpaceDE w:val="0"/>
              <w:autoSpaceDN w:val="0"/>
              <w:adjustRightInd w:val="0"/>
              <w:jc w:val="center"/>
              <w:rPr>
                <w:rFonts w:ascii="Calibri" w:hAnsi="Calibri" w:cs="Arial"/>
                <w:b/>
                <w:bCs/>
                <w:sz w:val="20"/>
                <w:szCs w:val="20"/>
              </w:rPr>
            </w:pPr>
          </w:p>
          <w:p w14:paraId="4A6ACFF8" w14:textId="77777777" w:rsidR="006208FE" w:rsidRDefault="006208FE">
            <w:pPr>
              <w:autoSpaceDE w:val="0"/>
              <w:autoSpaceDN w:val="0"/>
              <w:adjustRightInd w:val="0"/>
              <w:jc w:val="center"/>
              <w:rPr>
                <w:rFonts w:ascii="Calibri" w:hAnsi="Calibri" w:cs="Arial"/>
                <w:b/>
                <w:bCs/>
                <w:sz w:val="20"/>
                <w:szCs w:val="20"/>
              </w:rPr>
            </w:pPr>
          </w:p>
          <w:p w14:paraId="7EB93821" w14:textId="77777777" w:rsidR="006208FE" w:rsidRDefault="006208FE" w:rsidP="0029544D">
            <w:pPr>
              <w:autoSpaceDE w:val="0"/>
              <w:autoSpaceDN w:val="0"/>
              <w:adjustRightInd w:val="0"/>
              <w:jc w:val="center"/>
              <w:rPr>
                <w:rFonts w:ascii="Calibri" w:hAnsi="Calibri" w:cs="Arial"/>
                <w:b/>
                <w:bCs/>
                <w:sz w:val="20"/>
                <w:szCs w:val="20"/>
              </w:rPr>
            </w:pPr>
            <w:r>
              <w:rPr>
                <w:rFonts w:ascii="Calibri" w:hAnsi="Calibri" w:cs="Arial"/>
                <w:b/>
                <w:bCs/>
                <w:sz w:val="20"/>
                <w:szCs w:val="20"/>
              </w:rPr>
              <w:t>Total Number of Capabilities</w:t>
            </w:r>
          </w:p>
        </w:tc>
        <w:tc>
          <w:tcPr>
            <w:tcW w:w="1181" w:type="dxa"/>
          </w:tcPr>
          <w:p w14:paraId="327DC941" w14:textId="77777777" w:rsidR="006208FE" w:rsidRPr="00C10BA4" w:rsidRDefault="006208FE" w:rsidP="00C86A78">
            <w:pPr>
              <w:autoSpaceDE w:val="0"/>
              <w:autoSpaceDN w:val="0"/>
              <w:adjustRightInd w:val="0"/>
              <w:jc w:val="center"/>
              <w:rPr>
                <w:rFonts w:ascii="Calibri" w:hAnsi="Calibri" w:cs="Arial"/>
                <w:b/>
                <w:bCs/>
                <w:sz w:val="20"/>
                <w:szCs w:val="20"/>
              </w:rPr>
            </w:pPr>
          </w:p>
          <w:p w14:paraId="1E9E9A82" w14:textId="77777777" w:rsidR="006208FE" w:rsidRDefault="006208FE" w:rsidP="0029544D">
            <w:pPr>
              <w:autoSpaceDE w:val="0"/>
              <w:autoSpaceDN w:val="0"/>
              <w:adjustRightInd w:val="0"/>
              <w:jc w:val="center"/>
              <w:rPr>
                <w:rFonts w:ascii="Calibri" w:hAnsi="Calibri" w:cs="Arial"/>
                <w:b/>
                <w:bCs/>
                <w:sz w:val="20"/>
                <w:szCs w:val="20"/>
              </w:rPr>
            </w:pPr>
          </w:p>
          <w:p w14:paraId="459A232D" w14:textId="7DEB295B" w:rsidR="006208FE" w:rsidRDefault="006208FE" w:rsidP="0029544D">
            <w:pPr>
              <w:autoSpaceDE w:val="0"/>
              <w:autoSpaceDN w:val="0"/>
              <w:adjustRightInd w:val="0"/>
              <w:jc w:val="center"/>
              <w:rPr>
                <w:rFonts w:ascii="Calibri" w:hAnsi="Calibri" w:cs="Arial"/>
                <w:b/>
                <w:bCs/>
                <w:sz w:val="20"/>
                <w:szCs w:val="20"/>
              </w:rPr>
            </w:pPr>
            <w:r w:rsidRPr="00A24EB1">
              <w:rPr>
                <w:rFonts w:ascii="Calibri" w:hAnsi="Calibri" w:cs="Arial"/>
                <w:b/>
                <w:bCs/>
                <w:sz w:val="20"/>
                <w:szCs w:val="20"/>
              </w:rPr>
              <w:t xml:space="preserve">Total </w:t>
            </w:r>
            <w:r>
              <w:rPr>
                <w:rFonts w:ascii="Calibri" w:hAnsi="Calibri" w:cs="Arial"/>
                <w:b/>
                <w:bCs/>
                <w:sz w:val="20"/>
                <w:szCs w:val="20"/>
              </w:rPr>
              <w:t xml:space="preserve"># Active </w:t>
            </w:r>
            <w:r w:rsidRPr="00A24EB1">
              <w:rPr>
                <w:rFonts w:ascii="Calibri" w:hAnsi="Calibri" w:cs="Arial"/>
                <w:b/>
                <w:bCs/>
                <w:sz w:val="20"/>
                <w:szCs w:val="20"/>
              </w:rPr>
              <w:t>Capabilities</w:t>
            </w:r>
            <w:r w:rsidR="005E7790">
              <w:rPr>
                <w:rFonts w:ascii="Calibri" w:hAnsi="Calibri" w:cs="Arial"/>
                <w:b/>
                <w:bCs/>
                <w:sz w:val="20"/>
                <w:szCs w:val="20"/>
              </w:rPr>
              <w:t xml:space="preserve"> (Total minus retired)</w:t>
            </w:r>
          </w:p>
        </w:tc>
      </w:tr>
      <w:tr w:rsidR="006208FE" w:rsidRPr="007442FC" w14:paraId="48AD53A1" w14:textId="77777777" w:rsidTr="00217D58">
        <w:trPr>
          <w:jc w:val="center"/>
        </w:trPr>
        <w:tc>
          <w:tcPr>
            <w:tcW w:w="573" w:type="dxa"/>
          </w:tcPr>
          <w:p w14:paraId="675CC497"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1.0</w:t>
            </w:r>
          </w:p>
        </w:tc>
        <w:tc>
          <w:tcPr>
            <w:tcW w:w="1587" w:type="dxa"/>
          </w:tcPr>
          <w:p w14:paraId="6CEED5CE" w14:textId="3BBBB928"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PPP</w:t>
            </w:r>
          </w:p>
        </w:tc>
        <w:tc>
          <w:tcPr>
            <w:tcW w:w="1181" w:type="dxa"/>
          </w:tcPr>
          <w:p w14:paraId="218D30D4"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1.1</w:t>
            </w:r>
          </w:p>
        </w:tc>
        <w:tc>
          <w:tcPr>
            <w:tcW w:w="1188" w:type="dxa"/>
          </w:tcPr>
          <w:p w14:paraId="40970B8F"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1.9</w:t>
            </w:r>
          </w:p>
        </w:tc>
        <w:tc>
          <w:tcPr>
            <w:tcW w:w="1181" w:type="dxa"/>
          </w:tcPr>
          <w:p w14:paraId="33C752BC" w14:textId="5A06A8C2" w:rsidR="006208FE" w:rsidRPr="00EA4D49" w:rsidRDefault="00757A45"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11</w:t>
            </w:r>
          </w:p>
        </w:tc>
        <w:tc>
          <w:tcPr>
            <w:tcW w:w="1181" w:type="dxa"/>
          </w:tcPr>
          <w:p w14:paraId="20CBBA49" w14:textId="25AE814E" w:rsidR="006208FE" w:rsidRPr="002E680E" w:rsidRDefault="00757A45"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11</w:t>
            </w:r>
          </w:p>
        </w:tc>
        <w:tc>
          <w:tcPr>
            <w:tcW w:w="1181" w:type="dxa"/>
          </w:tcPr>
          <w:p w14:paraId="7DA33EEB" w14:textId="188C089B" w:rsidR="006208FE" w:rsidRPr="00477987" w:rsidDel="00ED36C4" w:rsidRDefault="006208FE"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12</w:t>
            </w:r>
          </w:p>
        </w:tc>
        <w:tc>
          <w:tcPr>
            <w:tcW w:w="1181" w:type="dxa"/>
          </w:tcPr>
          <w:p w14:paraId="4FDF6833" w14:textId="4F32E991"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r>
      <w:tr w:rsidR="006208FE" w:rsidRPr="007442FC" w14:paraId="1203E0BA" w14:textId="77777777" w:rsidTr="00217D58">
        <w:trPr>
          <w:jc w:val="center"/>
        </w:trPr>
        <w:tc>
          <w:tcPr>
            <w:tcW w:w="573" w:type="dxa"/>
          </w:tcPr>
          <w:p w14:paraId="3C6E1EEE"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2.0</w:t>
            </w:r>
          </w:p>
        </w:tc>
        <w:tc>
          <w:tcPr>
            <w:tcW w:w="1587" w:type="dxa"/>
          </w:tcPr>
          <w:p w14:paraId="67A56953"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Patient Registry</w:t>
            </w:r>
          </w:p>
        </w:tc>
        <w:tc>
          <w:tcPr>
            <w:tcW w:w="1181" w:type="dxa"/>
          </w:tcPr>
          <w:p w14:paraId="4FC67F53"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0D0F7BC1" w14:textId="77777777"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2.5</w:t>
            </w:r>
          </w:p>
        </w:tc>
        <w:tc>
          <w:tcPr>
            <w:tcW w:w="1181" w:type="dxa"/>
          </w:tcPr>
          <w:p w14:paraId="0A0C813D" w14:textId="337568A5" w:rsidR="006208FE" w:rsidRPr="00EA4D49" w:rsidRDefault="005E61DD" w:rsidP="00286B76">
            <w:pPr>
              <w:autoSpaceDE w:val="0"/>
              <w:autoSpaceDN w:val="0"/>
              <w:adjustRightInd w:val="0"/>
              <w:jc w:val="center"/>
              <w:rPr>
                <w:rFonts w:ascii="Calibri" w:hAnsi="Calibri" w:cs="Calibri"/>
                <w:bCs/>
                <w:sz w:val="20"/>
                <w:szCs w:val="20"/>
              </w:rPr>
            </w:pPr>
            <w:del w:id="70" w:author="Niksic, Lora" w:date="2023-09-05T15:42:00Z">
              <w:r w:rsidRPr="00EA4D49" w:rsidDel="005D64A3">
                <w:rPr>
                  <w:rFonts w:ascii="Calibri" w:hAnsi="Calibri" w:cs="Calibri"/>
                  <w:bCs/>
                  <w:sz w:val="20"/>
                  <w:szCs w:val="20"/>
                </w:rPr>
                <w:delText>24</w:delText>
              </w:r>
            </w:del>
            <w:ins w:id="71" w:author="Niksic, Lora" w:date="2023-09-05T15:42:00Z">
              <w:r w:rsidR="005D64A3">
                <w:rPr>
                  <w:rFonts w:ascii="Calibri" w:hAnsi="Calibri" w:cs="Calibri"/>
                  <w:bCs/>
                  <w:sz w:val="20"/>
                  <w:szCs w:val="20"/>
                </w:rPr>
                <w:t>25</w:t>
              </w:r>
            </w:ins>
          </w:p>
        </w:tc>
        <w:tc>
          <w:tcPr>
            <w:tcW w:w="1181" w:type="dxa"/>
          </w:tcPr>
          <w:p w14:paraId="6530B310" w14:textId="610D015F" w:rsidR="006208FE" w:rsidRPr="002E680E" w:rsidRDefault="00C87634"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2</w:t>
            </w:r>
            <w:r w:rsidR="007613B4" w:rsidRPr="002E680E">
              <w:rPr>
                <w:rFonts w:ascii="Calibri" w:hAnsi="Calibri" w:cs="Calibri"/>
                <w:bCs/>
                <w:sz w:val="20"/>
                <w:szCs w:val="20"/>
              </w:rPr>
              <w:t>4</w:t>
            </w:r>
          </w:p>
        </w:tc>
        <w:tc>
          <w:tcPr>
            <w:tcW w:w="1181" w:type="dxa"/>
          </w:tcPr>
          <w:p w14:paraId="260B6478" w14:textId="6C56DCC2" w:rsidR="006208FE" w:rsidRPr="00D56A55" w:rsidRDefault="00411683" w:rsidP="00286B76">
            <w:pPr>
              <w:autoSpaceDE w:val="0"/>
              <w:autoSpaceDN w:val="0"/>
              <w:adjustRightInd w:val="0"/>
              <w:jc w:val="center"/>
              <w:rPr>
                <w:rFonts w:ascii="Calibri" w:hAnsi="Calibri" w:cs="Calibri"/>
                <w:bCs/>
                <w:sz w:val="20"/>
                <w:szCs w:val="20"/>
              </w:rPr>
            </w:pPr>
            <w:del w:id="72" w:author="Niksic, Lora" w:date="2023-09-05T15:42:00Z">
              <w:r w:rsidDel="005D64A3">
                <w:rPr>
                  <w:rFonts w:ascii="Calibri" w:hAnsi="Calibri" w:cs="Calibri"/>
                  <w:bCs/>
                  <w:sz w:val="20"/>
                  <w:szCs w:val="20"/>
                </w:rPr>
                <w:delText>29</w:delText>
              </w:r>
            </w:del>
            <w:ins w:id="73" w:author="Niksic, Lora" w:date="2023-09-05T15:43:00Z">
              <w:r w:rsidR="005D64A3">
                <w:rPr>
                  <w:rFonts w:ascii="Calibri" w:hAnsi="Calibri" w:cs="Calibri"/>
                  <w:bCs/>
                  <w:sz w:val="20"/>
                  <w:szCs w:val="20"/>
                </w:rPr>
                <w:t>30</w:t>
              </w:r>
            </w:ins>
          </w:p>
        </w:tc>
        <w:tc>
          <w:tcPr>
            <w:tcW w:w="1181" w:type="dxa"/>
          </w:tcPr>
          <w:p w14:paraId="074C37C3" w14:textId="1F9836B0" w:rsidR="006208FE" w:rsidRPr="00D56A55" w:rsidRDefault="00411683" w:rsidP="00286B76">
            <w:pPr>
              <w:autoSpaceDE w:val="0"/>
              <w:autoSpaceDN w:val="0"/>
              <w:adjustRightInd w:val="0"/>
              <w:jc w:val="center"/>
              <w:rPr>
                <w:rFonts w:ascii="Calibri" w:hAnsi="Calibri" w:cs="Calibri"/>
                <w:bCs/>
                <w:sz w:val="20"/>
                <w:szCs w:val="20"/>
              </w:rPr>
            </w:pPr>
            <w:del w:id="74" w:author="Niksic, Lora" w:date="2023-09-05T15:43:00Z">
              <w:r w:rsidDel="00D4246E">
                <w:rPr>
                  <w:rFonts w:ascii="Calibri" w:hAnsi="Calibri" w:cs="Calibri"/>
                  <w:bCs/>
                  <w:sz w:val="20"/>
                  <w:szCs w:val="20"/>
                </w:rPr>
                <w:delText>28</w:delText>
              </w:r>
            </w:del>
            <w:ins w:id="75" w:author="Niksic, Lora" w:date="2023-09-05T15:43:00Z">
              <w:r w:rsidR="00D4246E">
                <w:rPr>
                  <w:rFonts w:ascii="Calibri" w:hAnsi="Calibri" w:cs="Calibri"/>
                  <w:bCs/>
                  <w:sz w:val="20"/>
                  <w:szCs w:val="20"/>
                </w:rPr>
                <w:t>29</w:t>
              </w:r>
            </w:ins>
          </w:p>
        </w:tc>
      </w:tr>
      <w:tr w:rsidR="006208FE" w:rsidRPr="007442FC" w14:paraId="6E0B1563" w14:textId="77777777" w:rsidTr="00217D58">
        <w:trPr>
          <w:jc w:val="center"/>
        </w:trPr>
        <w:tc>
          <w:tcPr>
            <w:tcW w:w="573" w:type="dxa"/>
          </w:tcPr>
          <w:p w14:paraId="39D0EB7B"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3.0</w:t>
            </w:r>
          </w:p>
        </w:tc>
        <w:tc>
          <w:tcPr>
            <w:tcW w:w="1587" w:type="dxa"/>
          </w:tcPr>
          <w:p w14:paraId="1EE69218"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Performance Reporting</w:t>
            </w:r>
          </w:p>
        </w:tc>
        <w:tc>
          <w:tcPr>
            <w:tcW w:w="1181" w:type="dxa"/>
          </w:tcPr>
          <w:p w14:paraId="0E7F7658" w14:textId="77777777" w:rsidR="006208FE" w:rsidRPr="00EA4D49" w:rsidRDefault="006208FE" w:rsidP="007D72D9">
            <w:pPr>
              <w:autoSpaceDE w:val="0"/>
              <w:autoSpaceDN w:val="0"/>
              <w:adjustRightInd w:val="0"/>
              <w:jc w:val="center"/>
              <w:rPr>
                <w:rFonts w:ascii="Calibri" w:hAnsi="Calibri" w:cs="Calibri"/>
                <w:bCs/>
                <w:sz w:val="20"/>
                <w:szCs w:val="20"/>
              </w:rPr>
            </w:pPr>
          </w:p>
        </w:tc>
        <w:tc>
          <w:tcPr>
            <w:tcW w:w="1188" w:type="dxa"/>
          </w:tcPr>
          <w:p w14:paraId="4AEBB65B" w14:textId="77777777" w:rsidR="006208FE" w:rsidRPr="00EA4D49" w:rsidRDefault="006208FE" w:rsidP="007D72D9">
            <w:pPr>
              <w:autoSpaceDE w:val="0"/>
              <w:autoSpaceDN w:val="0"/>
              <w:adjustRightInd w:val="0"/>
              <w:jc w:val="center"/>
              <w:rPr>
                <w:rFonts w:ascii="Calibri" w:hAnsi="Calibri" w:cs="Calibri"/>
                <w:bCs/>
                <w:sz w:val="20"/>
                <w:szCs w:val="20"/>
              </w:rPr>
            </w:pPr>
          </w:p>
        </w:tc>
        <w:tc>
          <w:tcPr>
            <w:tcW w:w="1181" w:type="dxa"/>
          </w:tcPr>
          <w:p w14:paraId="0F9F1C49" w14:textId="59EC820F" w:rsidR="006208FE" w:rsidRPr="002E680E" w:rsidRDefault="00411683" w:rsidP="007D72D9">
            <w:pPr>
              <w:autoSpaceDE w:val="0"/>
              <w:autoSpaceDN w:val="0"/>
              <w:adjustRightInd w:val="0"/>
              <w:jc w:val="center"/>
              <w:rPr>
                <w:rFonts w:ascii="Calibri" w:hAnsi="Calibri" w:cs="Calibri"/>
                <w:bCs/>
                <w:sz w:val="20"/>
                <w:szCs w:val="20"/>
              </w:rPr>
            </w:pPr>
            <w:del w:id="76" w:author="Niksic, Lora" w:date="2023-09-05T15:44:00Z">
              <w:r w:rsidDel="002412CF">
                <w:rPr>
                  <w:rFonts w:ascii="Calibri" w:hAnsi="Calibri" w:cs="Calibri"/>
                  <w:bCs/>
                  <w:sz w:val="20"/>
                  <w:szCs w:val="20"/>
                </w:rPr>
                <w:delText>19</w:delText>
              </w:r>
            </w:del>
            <w:ins w:id="77" w:author="Niksic, Lora" w:date="2023-09-05T15:44:00Z">
              <w:r w:rsidR="002412CF">
                <w:rPr>
                  <w:rFonts w:ascii="Calibri" w:hAnsi="Calibri" w:cs="Calibri"/>
                  <w:bCs/>
                  <w:sz w:val="20"/>
                  <w:szCs w:val="20"/>
                </w:rPr>
                <w:t>20</w:t>
              </w:r>
            </w:ins>
          </w:p>
        </w:tc>
        <w:tc>
          <w:tcPr>
            <w:tcW w:w="1181" w:type="dxa"/>
          </w:tcPr>
          <w:p w14:paraId="2A5E6475" w14:textId="6B9ECEE2" w:rsidR="006208FE" w:rsidRPr="00477987" w:rsidRDefault="00411683" w:rsidP="007D72D9">
            <w:pPr>
              <w:autoSpaceDE w:val="0"/>
              <w:autoSpaceDN w:val="0"/>
              <w:adjustRightInd w:val="0"/>
              <w:jc w:val="center"/>
              <w:rPr>
                <w:rFonts w:ascii="Calibri" w:hAnsi="Calibri" w:cs="Calibri"/>
                <w:bCs/>
                <w:sz w:val="20"/>
                <w:szCs w:val="20"/>
              </w:rPr>
            </w:pPr>
            <w:r>
              <w:rPr>
                <w:rFonts w:ascii="Calibri" w:hAnsi="Calibri" w:cs="Calibri"/>
                <w:bCs/>
                <w:sz w:val="20"/>
                <w:szCs w:val="20"/>
              </w:rPr>
              <w:t>20</w:t>
            </w:r>
          </w:p>
        </w:tc>
        <w:tc>
          <w:tcPr>
            <w:tcW w:w="1181" w:type="dxa"/>
          </w:tcPr>
          <w:p w14:paraId="4FBF973A" w14:textId="0FD68DAF" w:rsidR="006208FE" w:rsidRPr="00D56A55" w:rsidRDefault="00411683" w:rsidP="007D72D9">
            <w:pPr>
              <w:autoSpaceDE w:val="0"/>
              <w:autoSpaceDN w:val="0"/>
              <w:adjustRightInd w:val="0"/>
              <w:jc w:val="center"/>
              <w:rPr>
                <w:rFonts w:ascii="Calibri" w:hAnsi="Calibri" w:cs="Calibri"/>
                <w:bCs/>
                <w:sz w:val="20"/>
                <w:szCs w:val="20"/>
              </w:rPr>
            </w:pPr>
            <w:del w:id="78" w:author="Niksic, Lora" w:date="2023-09-05T15:44:00Z">
              <w:r w:rsidDel="002412CF">
                <w:rPr>
                  <w:rFonts w:ascii="Calibri" w:hAnsi="Calibri" w:cs="Calibri"/>
                  <w:bCs/>
                  <w:sz w:val="20"/>
                  <w:szCs w:val="20"/>
                </w:rPr>
                <w:delText>23</w:delText>
              </w:r>
            </w:del>
            <w:ins w:id="79" w:author="Niksic, Lora" w:date="2023-09-05T15:44:00Z">
              <w:r w:rsidR="002412CF">
                <w:rPr>
                  <w:rFonts w:ascii="Calibri" w:hAnsi="Calibri" w:cs="Calibri"/>
                  <w:bCs/>
                  <w:sz w:val="20"/>
                  <w:szCs w:val="20"/>
                </w:rPr>
                <w:t>24</w:t>
              </w:r>
            </w:ins>
          </w:p>
        </w:tc>
        <w:tc>
          <w:tcPr>
            <w:tcW w:w="1181" w:type="dxa"/>
          </w:tcPr>
          <w:p w14:paraId="67E59828" w14:textId="053840DC" w:rsidR="006208FE" w:rsidRPr="00D56A55" w:rsidRDefault="00411683" w:rsidP="00286B76">
            <w:pPr>
              <w:autoSpaceDE w:val="0"/>
              <w:autoSpaceDN w:val="0"/>
              <w:adjustRightInd w:val="0"/>
              <w:jc w:val="center"/>
              <w:rPr>
                <w:rFonts w:ascii="Calibri" w:hAnsi="Calibri" w:cs="Calibri"/>
                <w:bCs/>
                <w:sz w:val="20"/>
                <w:szCs w:val="20"/>
              </w:rPr>
            </w:pPr>
            <w:del w:id="80" w:author="Niksic, Lora" w:date="2023-09-05T15:44:00Z">
              <w:r w:rsidDel="002412CF">
                <w:rPr>
                  <w:rFonts w:ascii="Calibri" w:hAnsi="Calibri" w:cs="Calibri"/>
                  <w:bCs/>
                  <w:sz w:val="20"/>
                  <w:szCs w:val="20"/>
                </w:rPr>
                <w:delText>23</w:delText>
              </w:r>
            </w:del>
            <w:ins w:id="81" w:author="Niksic, Lora" w:date="2023-09-05T15:44:00Z">
              <w:r w:rsidR="002412CF">
                <w:rPr>
                  <w:rFonts w:ascii="Calibri" w:hAnsi="Calibri" w:cs="Calibri"/>
                  <w:bCs/>
                  <w:sz w:val="20"/>
                  <w:szCs w:val="20"/>
                </w:rPr>
                <w:t>24</w:t>
              </w:r>
            </w:ins>
          </w:p>
        </w:tc>
      </w:tr>
      <w:tr w:rsidR="006208FE" w:rsidRPr="007442FC" w14:paraId="21501684" w14:textId="77777777" w:rsidTr="00217D58">
        <w:trPr>
          <w:jc w:val="center"/>
        </w:trPr>
        <w:tc>
          <w:tcPr>
            <w:tcW w:w="573" w:type="dxa"/>
          </w:tcPr>
          <w:p w14:paraId="3A407585"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4.0</w:t>
            </w:r>
          </w:p>
        </w:tc>
        <w:tc>
          <w:tcPr>
            <w:tcW w:w="1587" w:type="dxa"/>
          </w:tcPr>
          <w:p w14:paraId="55E9413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Individual Care Management</w:t>
            </w:r>
          </w:p>
        </w:tc>
        <w:tc>
          <w:tcPr>
            <w:tcW w:w="1181" w:type="dxa"/>
          </w:tcPr>
          <w:p w14:paraId="7077A2E9" w14:textId="68AE6BBC" w:rsidR="006208FE" w:rsidRPr="002E680E" w:rsidRDefault="00955941"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4.1, 4.3, 4.10</w:t>
            </w:r>
            <w:r w:rsidR="00EC172B" w:rsidRPr="00EA4D49">
              <w:rPr>
                <w:rFonts w:ascii="Calibri" w:hAnsi="Calibri" w:cs="Calibri"/>
                <w:bCs/>
                <w:sz w:val="20"/>
                <w:szCs w:val="20"/>
              </w:rPr>
              <w:t>, 4.12, 4.13</w:t>
            </w:r>
          </w:p>
        </w:tc>
        <w:tc>
          <w:tcPr>
            <w:tcW w:w="1188" w:type="dxa"/>
          </w:tcPr>
          <w:p w14:paraId="0D2CC4D9" w14:textId="15C0E382" w:rsidR="006208FE" w:rsidRPr="00D56A55" w:rsidRDefault="00491610" w:rsidP="00D35F9C">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4.6, 4.7</w:t>
            </w:r>
            <w:r w:rsidR="001B18A2" w:rsidRPr="00477987">
              <w:rPr>
                <w:rFonts w:ascii="Calibri" w:hAnsi="Calibri" w:cs="Calibri"/>
                <w:bCs/>
                <w:sz w:val="20"/>
                <w:szCs w:val="20"/>
              </w:rPr>
              <w:t>,</w:t>
            </w:r>
            <w:ins w:id="82" w:author="Niksic, Lora" w:date="2023-09-21T15:33:00Z">
              <w:r w:rsidR="00364CC9">
                <w:rPr>
                  <w:rFonts w:ascii="Calibri" w:hAnsi="Calibri" w:cs="Calibri"/>
                  <w:bCs/>
                  <w:sz w:val="20"/>
                  <w:szCs w:val="20"/>
                </w:rPr>
                <w:t xml:space="preserve"> 4.28</w:t>
              </w:r>
              <w:r w:rsidR="008126F0">
                <w:rPr>
                  <w:rFonts w:ascii="Calibri" w:hAnsi="Calibri" w:cs="Calibri"/>
                  <w:bCs/>
                  <w:sz w:val="20"/>
                  <w:szCs w:val="20"/>
                </w:rPr>
                <w:t xml:space="preserve">, </w:t>
              </w:r>
            </w:ins>
            <w:del w:id="83" w:author="Niksic, Lora" w:date="2023-09-21T15:33:00Z">
              <w:r w:rsidR="001B18A2" w:rsidRPr="00477987" w:rsidDel="00364CC9">
                <w:rPr>
                  <w:rFonts w:ascii="Calibri" w:hAnsi="Calibri" w:cs="Calibri"/>
                  <w:bCs/>
                  <w:sz w:val="20"/>
                  <w:szCs w:val="20"/>
                </w:rPr>
                <w:delText xml:space="preserve"> </w:delText>
              </w:r>
            </w:del>
            <w:r w:rsidR="001B18A2" w:rsidRPr="00477987">
              <w:rPr>
                <w:rFonts w:ascii="Calibri" w:hAnsi="Calibri" w:cs="Calibri"/>
                <w:bCs/>
                <w:sz w:val="20"/>
                <w:szCs w:val="20"/>
              </w:rPr>
              <w:t>4.</w:t>
            </w:r>
            <w:r w:rsidR="006B3E7C" w:rsidRPr="00477987">
              <w:rPr>
                <w:rFonts w:ascii="Calibri" w:hAnsi="Calibri" w:cs="Calibri"/>
                <w:bCs/>
                <w:sz w:val="20"/>
                <w:szCs w:val="20"/>
              </w:rPr>
              <w:t>2</w:t>
            </w:r>
            <w:r w:rsidR="001B18A2" w:rsidRPr="00477987">
              <w:rPr>
                <w:rFonts w:ascii="Calibri" w:hAnsi="Calibri" w:cs="Calibri"/>
                <w:bCs/>
                <w:sz w:val="20"/>
                <w:szCs w:val="20"/>
              </w:rPr>
              <w:t>9</w:t>
            </w:r>
          </w:p>
        </w:tc>
        <w:tc>
          <w:tcPr>
            <w:tcW w:w="1181" w:type="dxa"/>
          </w:tcPr>
          <w:p w14:paraId="167B7564" w14:textId="468AA066" w:rsidR="006208FE" w:rsidRPr="00D56A55" w:rsidRDefault="005E61DD" w:rsidP="00286B76">
            <w:pPr>
              <w:autoSpaceDE w:val="0"/>
              <w:autoSpaceDN w:val="0"/>
              <w:adjustRightInd w:val="0"/>
              <w:jc w:val="center"/>
              <w:rPr>
                <w:rFonts w:ascii="Calibri" w:hAnsi="Calibri" w:cs="Calibri"/>
                <w:bCs/>
                <w:sz w:val="20"/>
                <w:szCs w:val="20"/>
              </w:rPr>
            </w:pPr>
            <w:del w:id="84" w:author="Niksic, Lora" w:date="2023-09-21T15:34:00Z">
              <w:r w:rsidRPr="00D56A55" w:rsidDel="008126F0">
                <w:rPr>
                  <w:rFonts w:ascii="Calibri" w:hAnsi="Calibri" w:cs="Calibri"/>
                  <w:bCs/>
                  <w:sz w:val="20"/>
                  <w:szCs w:val="20"/>
                </w:rPr>
                <w:delText>26</w:delText>
              </w:r>
            </w:del>
            <w:ins w:id="85" w:author="Niksic, Lora" w:date="2023-09-21T15:34:00Z">
              <w:r w:rsidR="008126F0">
                <w:rPr>
                  <w:rFonts w:ascii="Calibri" w:hAnsi="Calibri" w:cs="Calibri"/>
                  <w:bCs/>
                  <w:sz w:val="20"/>
                  <w:szCs w:val="20"/>
                </w:rPr>
                <w:t>25</w:t>
              </w:r>
            </w:ins>
          </w:p>
        </w:tc>
        <w:tc>
          <w:tcPr>
            <w:tcW w:w="1181" w:type="dxa"/>
          </w:tcPr>
          <w:p w14:paraId="06BA29FE" w14:textId="5BCCD3EC" w:rsidR="006208FE" w:rsidRPr="008F526B" w:rsidRDefault="005E61DD" w:rsidP="00286B76">
            <w:pPr>
              <w:autoSpaceDE w:val="0"/>
              <w:autoSpaceDN w:val="0"/>
              <w:adjustRightInd w:val="0"/>
              <w:jc w:val="center"/>
              <w:rPr>
                <w:rFonts w:ascii="Calibri" w:hAnsi="Calibri" w:cs="Calibri"/>
                <w:bCs/>
                <w:sz w:val="20"/>
                <w:szCs w:val="20"/>
              </w:rPr>
            </w:pPr>
            <w:del w:id="86" w:author="Niksic, Lora" w:date="2023-09-21T15:34:00Z">
              <w:r w:rsidRPr="008F526B" w:rsidDel="008126F0">
                <w:rPr>
                  <w:rFonts w:ascii="Calibri" w:hAnsi="Calibri" w:cs="Calibri"/>
                  <w:bCs/>
                  <w:sz w:val="20"/>
                  <w:szCs w:val="20"/>
                </w:rPr>
                <w:delText>26</w:delText>
              </w:r>
            </w:del>
            <w:ins w:id="87" w:author="Niksic, Lora" w:date="2023-09-21T15:34:00Z">
              <w:r w:rsidR="008126F0">
                <w:rPr>
                  <w:rFonts w:ascii="Calibri" w:hAnsi="Calibri" w:cs="Calibri"/>
                  <w:bCs/>
                  <w:sz w:val="20"/>
                  <w:szCs w:val="20"/>
                </w:rPr>
                <w:t>25</w:t>
              </w:r>
            </w:ins>
          </w:p>
        </w:tc>
        <w:tc>
          <w:tcPr>
            <w:tcW w:w="1181" w:type="dxa"/>
          </w:tcPr>
          <w:p w14:paraId="09886CFC" w14:textId="5B2516F9" w:rsidR="006208FE" w:rsidRPr="00AA381F" w:rsidRDefault="006208FE" w:rsidP="00286B76">
            <w:pPr>
              <w:autoSpaceDE w:val="0"/>
              <w:autoSpaceDN w:val="0"/>
              <w:adjustRightInd w:val="0"/>
              <w:jc w:val="center"/>
              <w:rPr>
                <w:rFonts w:ascii="Calibri" w:hAnsi="Calibri" w:cs="Calibri"/>
                <w:bCs/>
                <w:sz w:val="20"/>
                <w:szCs w:val="20"/>
              </w:rPr>
            </w:pPr>
            <w:r w:rsidRPr="00AA381F">
              <w:rPr>
                <w:rFonts w:ascii="Calibri" w:hAnsi="Calibri" w:cs="Calibri"/>
                <w:bCs/>
                <w:sz w:val="20"/>
                <w:szCs w:val="20"/>
              </w:rPr>
              <w:t>2</w:t>
            </w:r>
            <w:r w:rsidR="00B32A21" w:rsidRPr="00AA381F">
              <w:rPr>
                <w:rFonts w:ascii="Calibri" w:hAnsi="Calibri" w:cs="Calibri"/>
                <w:bCs/>
                <w:sz w:val="20"/>
                <w:szCs w:val="20"/>
              </w:rPr>
              <w:t>9</w:t>
            </w:r>
          </w:p>
        </w:tc>
        <w:tc>
          <w:tcPr>
            <w:tcW w:w="1181" w:type="dxa"/>
          </w:tcPr>
          <w:p w14:paraId="3140E2F8" w14:textId="50B322D0" w:rsidR="006208FE" w:rsidRPr="00B948C0" w:rsidRDefault="005E61DD" w:rsidP="00286B76">
            <w:pPr>
              <w:autoSpaceDE w:val="0"/>
              <w:autoSpaceDN w:val="0"/>
              <w:adjustRightInd w:val="0"/>
              <w:jc w:val="center"/>
              <w:rPr>
                <w:rFonts w:ascii="Calibri" w:hAnsi="Calibri" w:cs="Calibri"/>
                <w:bCs/>
                <w:sz w:val="20"/>
                <w:szCs w:val="20"/>
              </w:rPr>
            </w:pPr>
            <w:del w:id="88" w:author="Niksic, Lora" w:date="2023-09-21T15:34:00Z">
              <w:r w:rsidRPr="005977BB" w:rsidDel="008126F0">
                <w:rPr>
                  <w:rFonts w:ascii="Calibri" w:hAnsi="Calibri" w:cs="Calibri"/>
                  <w:bCs/>
                  <w:sz w:val="20"/>
                  <w:szCs w:val="20"/>
                </w:rPr>
                <w:delText>26</w:delText>
              </w:r>
            </w:del>
            <w:ins w:id="89" w:author="Niksic, Lora" w:date="2023-09-21T15:34:00Z">
              <w:r w:rsidR="008126F0">
                <w:rPr>
                  <w:rFonts w:ascii="Calibri" w:hAnsi="Calibri" w:cs="Calibri"/>
                  <w:bCs/>
                  <w:sz w:val="20"/>
                  <w:szCs w:val="20"/>
                </w:rPr>
                <w:t>25</w:t>
              </w:r>
            </w:ins>
          </w:p>
        </w:tc>
      </w:tr>
      <w:tr w:rsidR="006208FE" w:rsidRPr="007442FC" w14:paraId="61EE0A37" w14:textId="77777777" w:rsidTr="00217D58">
        <w:trPr>
          <w:jc w:val="center"/>
        </w:trPr>
        <w:tc>
          <w:tcPr>
            <w:tcW w:w="573" w:type="dxa"/>
          </w:tcPr>
          <w:p w14:paraId="187C984D"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 xml:space="preserve">5.0 </w:t>
            </w:r>
          </w:p>
        </w:tc>
        <w:tc>
          <w:tcPr>
            <w:tcW w:w="1587" w:type="dxa"/>
          </w:tcPr>
          <w:p w14:paraId="7EEB8D59"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Extended Access</w:t>
            </w:r>
          </w:p>
        </w:tc>
        <w:tc>
          <w:tcPr>
            <w:tcW w:w="1181" w:type="dxa"/>
          </w:tcPr>
          <w:p w14:paraId="2D9A8532" w14:textId="77777777" w:rsidR="006208FE" w:rsidRPr="00EA4D49" w:rsidRDefault="006208FE" w:rsidP="00191A24">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5.1</w:t>
            </w:r>
          </w:p>
        </w:tc>
        <w:tc>
          <w:tcPr>
            <w:tcW w:w="1188" w:type="dxa"/>
          </w:tcPr>
          <w:p w14:paraId="1BF49E5E"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291F2E04" w14:textId="0F499347" w:rsidR="006208FE" w:rsidRPr="00EA4D49" w:rsidRDefault="00967B58" w:rsidP="00286B76">
            <w:pPr>
              <w:autoSpaceDE w:val="0"/>
              <w:autoSpaceDN w:val="0"/>
              <w:adjustRightInd w:val="0"/>
              <w:jc w:val="center"/>
              <w:rPr>
                <w:rFonts w:ascii="Calibri" w:hAnsi="Calibri" w:cs="Calibri"/>
                <w:bCs/>
                <w:sz w:val="20"/>
                <w:szCs w:val="20"/>
              </w:rPr>
            </w:pPr>
            <w:del w:id="90" w:author="Niksic, Lora" w:date="2023-09-05T15:45:00Z">
              <w:r w:rsidDel="00233246">
                <w:rPr>
                  <w:rFonts w:ascii="Calibri" w:hAnsi="Calibri" w:cs="Calibri"/>
                  <w:bCs/>
                  <w:sz w:val="20"/>
                  <w:szCs w:val="20"/>
                </w:rPr>
                <w:delText>16</w:delText>
              </w:r>
            </w:del>
            <w:ins w:id="91" w:author="Niksic, Lora" w:date="2023-09-05T15:45:00Z">
              <w:r w:rsidR="00233246">
                <w:rPr>
                  <w:rFonts w:ascii="Calibri" w:hAnsi="Calibri" w:cs="Calibri"/>
                  <w:bCs/>
                  <w:sz w:val="20"/>
                  <w:szCs w:val="20"/>
                </w:rPr>
                <w:t>18</w:t>
              </w:r>
            </w:ins>
          </w:p>
        </w:tc>
        <w:tc>
          <w:tcPr>
            <w:tcW w:w="1181" w:type="dxa"/>
          </w:tcPr>
          <w:p w14:paraId="52949217" w14:textId="5BB9931B" w:rsidR="006208FE" w:rsidRPr="002E680E" w:rsidRDefault="00967B58" w:rsidP="00286B76">
            <w:pPr>
              <w:autoSpaceDE w:val="0"/>
              <w:autoSpaceDN w:val="0"/>
              <w:adjustRightInd w:val="0"/>
              <w:jc w:val="center"/>
              <w:rPr>
                <w:rFonts w:ascii="Calibri" w:hAnsi="Calibri" w:cs="Calibri"/>
                <w:bCs/>
                <w:sz w:val="20"/>
                <w:szCs w:val="20"/>
              </w:rPr>
            </w:pPr>
            <w:del w:id="92" w:author="Niksic, Lora" w:date="2023-09-05T15:45:00Z">
              <w:r w:rsidDel="00233246">
                <w:rPr>
                  <w:rFonts w:ascii="Calibri" w:hAnsi="Calibri" w:cs="Calibri"/>
                  <w:bCs/>
                  <w:sz w:val="20"/>
                  <w:szCs w:val="20"/>
                </w:rPr>
                <w:delText>16</w:delText>
              </w:r>
            </w:del>
            <w:ins w:id="93" w:author="Niksic, Lora" w:date="2023-09-05T15:46:00Z">
              <w:r w:rsidR="00233246">
                <w:rPr>
                  <w:rFonts w:ascii="Calibri" w:hAnsi="Calibri" w:cs="Calibri"/>
                  <w:bCs/>
                  <w:sz w:val="20"/>
                  <w:szCs w:val="20"/>
                </w:rPr>
                <w:t>18</w:t>
              </w:r>
            </w:ins>
          </w:p>
        </w:tc>
        <w:tc>
          <w:tcPr>
            <w:tcW w:w="1181" w:type="dxa"/>
          </w:tcPr>
          <w:p w14:paraId="126C2F67" w14:textId="13266606" w:rsidR="006208FE" w:rsidRPr="00D56A55" w:rsidRDefault="00967B58" w:rsidP="00286B76">
            <w:pPr>
              <w:autoSpaceDE w:val="0"/>
              <w:autoSpaceDN w:val="0"/>
              <w:adjustRightInd w:val="0"/>
              <w:jc w:val="center"/>
              <w:rPr>
                <w:rFonts w:ascii="Calibri" w:hAnsi="Calibri" w:cs="Calibri"/>
                <w:bCs/>
                <w:sz w:val="20"/>
                <w:szCs w:val="20"/>
              </w:rPr>
            </w:pPr>
            <w:del w:id="94" w:author="Niksic, Lora" w:date="2023-09-05T15:46:00Z">
              <w:r w:rsidDel="00233246">
                <w:rPr>
                  <w:rFonts w:ascii="Calibri" w:hAnsi="Calibri" w:cs="Calibri"/>
                  <w:bCs/>
                  <w:sz w:val="20"/>
                  <w:szCs w:val="20"/>
                </w:rPr>
                <w:delText>16</w:delText>
              </w:r>
            </w:del>
            <w:ins w:id="95" w:author="Niksic, Lora" w:date="2023-09-05T15:46:00Z">
              <w:r w:rsidR="00233246">
                <w:rPr>
                  <w:rFonts w:ascii="Calibri" w:hAnsi="Calibri" w:cs="Calibri"/>
                  <w:bCs/>
                  <w:sz w:val="20"/>
                  <w:szCs w:val="20"/>
                </w:rPr>
                <w:t>18</w:t>
              </w:r>
            </w:ins>
          </w:p>
        </w:tc>
        <w:tc>
          <w:tcPr>
            <w:tcW w:w="1181" w:type="dxa"/>
          </w:tcPr>
          <w:p w14:paraId="6E7A391D" w14:textId="163C0017" w:rsidR="006208FE" w:rsidRPr="00D56A55" w:rsidRDefault="00967B58" w:rsidP="00286B76">
            <w:pPr>
              <w:autoSpaceDE w:val="0"/>
              <w:autoSpaceDN w:val="0"/>
              <w:adjustRightInd w:val="0"/>
              <w:jc w:val="center"/>
              <w:rPr>
                <w:rFonts w:ascii="Calibri" w:hAnsi="Calibri" w:cs="Calibri"/>
                <w:bCs/>
                <w:sz w:val="20"/>
                <w:szCs w:val="20"/>
              </w:rPr>
            </w:pPr>
            <w:del w:id="96" w:author="Niksic, Lora" w:date="2023-09-05T15:46:00Z">
              <w:r w:rsidDel="00233246">
                <w:rPr>
                  <w:rFonts w:ascii="Calibri" w:hAnsi="Calibri" w:cs="Calibri"/>
                  <w:bCs/>
                  <w:sz w:val="20"/>
                  <w:szCs w:val="20"/>
                </w:rPr>
                <w:delText>16</w:delText>
              </w:r>
            </w:del>
            <w:ins w:id="97" w:author="Niksic, Lora" w:date="2023-09-05T15:46:00Z">
              <w:r w:rsidR="00233246">
                <w:rPr>
                  <w:rFonts w:ascii="Calibri" w:hAnsi="Calibri" w:cs="Calibri"/>
                  <w:bCs/>
                  <w:sz w:val="20"/>
                  <w:szCs w:val="20"/>
                </w:rPr>
                <w:t>18</w:t>
              </w:r>
            </w:ins>
          </w:p>
        </w:tc>
      </w:tr>
      <w:tr w:rsidR="006208FE" w:rsidRPr="007442FC" w14:paraId="15BCD470" w14:textId="77777777" w:rsidTr="00217D58">
        <w:trPr>
          <w:jc w:val="center"/>
        </w:trPr>
        <w:tc>
          <w:tcPr>
            <w:tcW w:w="573" w:type="dxa"/>
          </w:tcPr>
          <w:p w14:paraId="040AC36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6.0</w:t>
            </w:r>
          </w:p>
        </w:tc>
        <w:tc>
          <w:tcPr>
            <w:tcW w:w="1587" w:type="dxa"/>
          </w:tcPr>
          <w:p w14:paraId="2BF76E69" w14:textId="77777777" w:rsidR="006208FE" w:rsidRPr="00424565"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Test Tracking</w:t>
            </w:r>
          </w:p>
        </w:tc>
        <w:tc>
          <w:tcPr>
            <w:tcW w:w="1181" w:type="dxa"/>
          </w:tcPr>
          <w:p w14:paraId="71CD06A7" w14:textId="2C6A5646" w:rsidR="006208FE" w:rsidRPr="00EA4D49" w:rsidRDefault="006208FE" w:rsidP="00EC172B">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6.2</w:t>
            </w:r>
            <w:r w:rsidR="00EC172B" w:rsidRPr="00EA4D49">
              <w:rPr>
                <w:rFonts w:ascii="Calibri" w:hAnsi="Calibri" w:cs="Calibri"/>
                <w:bCs/>
                <w:sz w:val="20"/>
                <w:szCs w:val="20"/>
              </w:rPr>
              <w:t>,</w:t>
            </w:r>
            <w:r w:rsidRPr="00EA4D49">
              <w:rPr>
                <w:rFonts w:ascii="Calibri" w:hAnsi="Calibri" w:cs="Calibri"/>
                <w:bCs/>
                <w:sz w:val="20"/>
                <w:szCs w:val="20"/>
              </w:rPr>
              <w:t>6.5</w:t>
            </w:r>
            <w:r w:rsidR="00EC172B" w:rsidRPr="00EA4D49">
              <w:rPr>
                <w:rFonts w:ascii="Calibri" w:hAnsi="Calibri" w:cs="Calibri"/>
                <w:bCs/>
                <w:sz w:val="20"/>
                <w:szCs w:val="20"/>
              </w:rPr>
              <w:t>, 6.6</w:t>
            </w:r>
          </w:p>
        </w:tc>
        <w:tc>
          <w:tcPr>
            <w:tcW w:w="1188" w:type="dxa"/>
          </w:tcPr>
          <w:p w14:paraId="6185305F" w14:textId="77777777" w:rsidR="006208FE" w:rsidRPr="002E680E" w:rsidRDefault="006208FE"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6.3</w:t>
            </w:r>
          </w:p>
        </w:tc>
        <w:tc>
          <w:tcPr>
            <w:tcW w:w="1181" w:type="dxa"/>
          </w:tcPr>
          <w:p w14:paraId="0C58EC9F" w14:textId="7A9A2C33" w:rsidR="006208FE" w:rsidRPr="00477987" w:rsidRDefault="00967B58" w:rsidP="00286B76">
            <w:pPr>
              <w:autoSpaceDE w:val="0"/>
              <w:autoSpaceDN w:val="0"/>
              <w:adjustRightInd w:val="0"/>
              <w:jc w:val="center"/>
              <w:rPr>
                <w:rFonts w:ascii="Calibri" w:hAnsi="Calibri" w:cs="Calibri"/>
                <w:bCs/>
                <w:sz w:val="20"/>
                <w:szCs w:val="20"/>
              </w:rPr>
            </w:pPr>
            <w:r>
              <w:rPr>
                <w:rFonts w:ascii="Calibri" w:hAnsi="Calibri" w:cs="Calibri"/>
                <w:bCs/>
                <w:sz w:val="20"/>
                <w:szCs w:val="20"/>
              </w:rPr>
              <w:t>8</w:t>
            </w:r>
          </w:p>
        </w:tc>
        <w:tc>
          <w:tcPr>
            <w:tcW w:w="1181" w:type="dxa"/>
          </w:tcPr>
          <w:p w14:paraId="51B1072D" w14:textId="079E9B30" w:rsidR="006208FE" w:rsidRPr="00477987" w:rsidRDefault="00967B58" w:rsidP="00286B76">
            <w:pPr>
              <w:autoSpaceDE w:val="0"/>
              <w:autoSpaceDN w:val="0"/>
              <w:adjustRightInd w:val="0"/>
              <w:jc w:val="center"/>
              <w:rPr>
                <w:rFonts w:ascii="Calibri" w:hAnsi="Calibri" w:cs="Calibri"/>
                <w:bCs/>
                <w:sz w:val="20"/>
                <w:szCs w:val="20"/>
              </w:rPr>
            </w:pPr>
            <w:r>
              <w:rPr>
                <w:rFonts w:ascii="Calibri" w:hAnsi="Calibri" w:cs="Calibri"/>
                <w:bCs/>
                <w:sz w:val="20"/>
                <w:szCs w:val="20"/>
              </w:rPr>
              <w:t>8</w:t>
            </w:r>
          </w:p>
        </w:tc>
        <w:tc>
          <w:tcPr>
            <w:tcW w:w="1181" w:type="dxa"/>
          </w:tcPr>
          <w:p w14:paraId="4D9DA884" w14:textId="28B56359"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9</w:t>
            </w:r>
          </w:p>
        </w:tc>
        <w:tc>
          <w:tcPr>
            <w:tcW w:w="1181" w:type="dxa"/>
          </w:tcPr>
          <w:p w14:paraId="3F5407D2" w14:textId="1CD14528"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61343EA4" w14:textId="77777777" w:rsidTr="00217D58">
        <w:trPr>
          <w:jc w:val="center"/>
        </w:trPr>
        <w:tc>
          <w:tcPr>
            <w:tcW w:w="573" w:type="dxa"/>
          </w:tcPr>
          <w:p w14:paraId="082E9BA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 xml:space="preserve">8.0 </w:t>
            </w:r>
          </w:p>
        </w:tc>
        <w:tc>
          <w:tcPr>
            <w:tcW w:w="1587" w:type="dxa"/>
          </w:tcPr>
          <w:p w14:paraId="7F168D77"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Electronic Prescribing</w:t>
            </w:r>
          </w:p>
        </w:tc>
        <w:tc>
          <w:tcPr>
            <w:tcW w:w="1181" w:type="dxa"/>
          </w:tcPr>
          <w:p w14:paraId="1F3DFDBA"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283B86D6" w14:textId="1DAF48D6" w:rsidR="006208FE" w:rsidRPr="00EA4D49" w:rsidRDefault="00087B7F" w:rsidP="00286B76">
            <w:pPr>
              <w:autoSpaceDE w:val="0"/>
              <w:autoSpaceDN w:val="0"/>
              <w:adjustRightInd w:val="0"/>
              <w:jc w:val="center"/>
              <w:rPr>
                <w:rFonts w:ascii="Calibri" w:hAnsi="Calibri" w:cs="Calibri"/>
                <w:bCs/>
                <w:sz w:val="20"/>
                <w:szCs w:val="20"/>
              </w:rPr>
            </w:pPr>
            <w:ins w:id="98" w:author="Niksic, Lora" w:date="2023-09-05T15:40:00Z">
              <w:r>
                <w:rPr>
                  <w:rFonts w:ascii="Calibri" w:hAnsi="Calibri" w:cs="Calibri"/>
                  <w:bCs/>
                  <w:sz w:val="20"/>
                  <w:szCs w:val="20"/>
                </w:rPr>
                <w:t xml:space="preserve">8.7, 8.8, </w:t>
              </w:r>
            </w:ins>
            <w:r w:rsidR="00373658" w:rsidRPr="00EA4D49">
              <w:rPr>
                <w:rFonts w:ascii="Calibri" w:hAnsi="Calibri" w:cs="Calibri"/>
                <w:bCs/>
                <w:sz w:val="20"/>
                <w:szCs w:val="20"/>
              </w:rPr>
              <w:t>8.9, 8.11</w:t>
            </w:r>
          </w:p>
        </w:tc>
        <w:tc>
          <w:tcPr>
            <w:tcW w:w="1181" w:type="dxa"/>
          </w:tcPr>
          <w:p w14:paraId="525ACB56" w14:textId="04914925" w:rsidR="006208FE" w:rsidRPr="002E680E" w:rsidRDefault="005E61DD" w:rsidP="00286B76">
            <w:pPr>
              <w:autoSpaceDE w:val="0"/>
              <w:autoSpaceDN w:val="0"/>
              <w:adjustRightInd w:val="0"/>
              <w:jc w:val="center"/>
              <w:rPr>
                <w:rFonts w:ascii="Calibri" w:hAnsi="Calibri" w:cs="Calibri"/>
                <w:bCs/>
                <w:sz w:val="20"/>
                <w:szCs w:val="20"/>
              </w:rPr>
            </w:pPr>
            <w:del w:id="99" w:author="Niksic, Lora" w:date="2023-09-05T15:41:00Z">
              <w:r w:rsidRPr="002E680E" w:rsidDel="00711827">
                <w:rPr>
                  <w:rFonts w:ascii="Calibri" w:hAnsi="Calibri" w:cs="Calibri"/>
                  <w:bCs/>
                  <w:sz w:val="20"/>
                  <w:szCs w:val="20"/>
                </w:rPr>
                <w:delText>3</w:delText>
              </w:r>
            </w:del>
            <w:ins w:id="100" w:author="Niksic, Lora" w:date="2023-09-05T15:41:00Z">
              <w:r w:rsidR="00711827">
                <w:rPr>
                  <w:rFonts w:ascii="Calibri" w:hAnsi="Calibri" w:cs="Calibri"/>
                  <w:bCs/>
                  <w:sz w:val="20"/>
                  <w:szCs w:val="20"/>
                </w:rPr>
                <w:t>1</w:t>
              </w:r>
            </w:ins>
          </w:p>
        </w:tc>
        <w:tc>
          <w:tcPr>
            <w:tcW w:w="1181" w:type="dxa"/>
          </w:tcPr>
          <w:p w14:paraId="6A392B1B" w14:textId="5747D0EC" w:rsidR="006208FE" w:rsidRPr="00477987" w:rsidRDefault="005E61DD" w:rsidP="00286B76">
            <w:pPr>
              <w:autoSpaceDE w:val="0"/>
              <w:autoSpaceDN w:val="0"/>
              <w:adjustRightInd w:val="0"/>
              <w:jc w:val="center"/>
              <w:rPr>
                <w:rFonts w:ascii="Calibri" w:hAnsi="Calibri" w:cs="Calibri"/>
                <w:bCs/>
                <w:sz w:val="20"/>
                <w:szCs w:val="20"/>
              </w:rPr>
            </w:pPr>
            <w:del w:id="101" w:author="Niksic, Lora" w:date="2023-09-05T15:41:00Z">
              <w:r w:rsidRPr="00477987" w:rsidDel="00711827">
                <w:rPr>
                  <w:rFonts w:ascii="Calibri" w:hAnsi="Calibri" w:cs="Calibri"/>
                  <w:bCs/>
                  <w:sz w:val="20"/>
                  <w:szCs w:val="20"/>
                </w:rPr>
                <w:delText>3</w:delText>
              </w:r>
            </w:del>
            <w:ins w:id="102" w:author="Niksic, Lora" w:date="2023-09-05T15:41:00Z">
              <w:r w:rsidR="00711827">
                <w:rPr>
                  <w:rFonts w:ascii="Calibri" w:hAnsi="Calibri" w:cs="Calibri"/>
                  <w:bCs/>
                  <w:sz w:val="20"/>
                  <w:szCs w:val="20"/>
                </w:rPr>
                <w:t>1</w:t>
              </w:r>
            </w:ins>
          </w:p>
        </w:tc>
        <w:tc>
          <w:tcPr>
            <w:tcW w:w="1181" w:type="dxa"/>
          </w:tcPr>
          <w:p w14:paraId="0EB09769" w14:textId="0F6D2BE2"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5</w:t>
            </w:r>
          </w:p>
        </w:tc>
        <w:tc>
          <w:tcPr>
            <w:tcW w:w="1181" w:type="dxa"/>
          </w:tcPr>
          <w:p w14:paraId="49C68DA1" w14:textId="47821C78" w:rsidR="006208FE" w:rsidRPr="00D56A55" w:rsidRDefault="00421AB8" w:rsidP="00286B76">
            <w:pPr>
              <w:autoSpaceDE w:val="0"/>
              <w:autoSpaceDN w:val="0"/>
              <w:adjustRightInd w:val="0"/>
              <w:jc w:val="center"/>
              <w:rPr>
                <w:rFonts w:ascii="Calibri" w:hAnsi="Calibri" w:cs="Calibri"/>
                <w:bCs/>
                <w:sz w:val="20"/>
                <w:szCs w:val="20"/>
              </w:rPr>
            </w:pPr>
            <w:del w:id="103" w:author="Niksic, Lora" w:date="2023-09-05T15:41:00Z">
              <w:r w:rsidRPr="00D56A55" w:rsidDel="00711827">
                <w:rPr>
                  <w:rFonts w:ascii="Calibri" w:hAnsi="Calibri" w:cs="Calibri"/>
                  <w:bCs/>
                  <w:sz w:val="20"/>
                  <w:szCs w:val="20"/>
                </w:rPr>
                <w:delText>3</w:delText>
              </w:r>
            </w:del>
            <w:ins w:id="104" w:author="Niksic, Lora" w:date="2023-09-05T15:41:00Z">
              <w:r w:rsidR="00150FF3">
                <w:rPr>
                  <w:rFonts w:ascii="Calibri" w:hAnsi="Calibri" w:cs="Calibri"/>
                  <w:bCs/>
                  <w:sz w:val="20"/>
                  <w:szCs w:val="20"/>
                </w:rPr>
                <w:t>1</w:t>
              </w:r>
            </w:ins>
          </w:p>
        </w:tc>
      </w:tr>
      <w:tr w:rsidR="006208FE" w:rsidRPr="007442FC" w14:paraId="3156E07B" w14:textId="77777777" w:rsidTr="00217D58">
        <w:trPr>
          <w:jc w:val="center"/>
        </w:trPr>
        <w:tc>
          <w:tcPr>
            <w:tcW w:w="573" w:type="dxa"/>
          </w:tcPr>
          <w:p w14:paraId="2C53FBA9"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9.0</w:t>
            </w:r>
          </w:p>
        </w:tc>
        <w:tc>
          <w:tcPr>
            <w:tcW w:w="1587" w:type="dxa"/>
          </w:tcPr>
          <w:p w14:paraId="2CEA5352"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Preventive Services</w:t>
            </w:r>
          </w:p>
        </w:tc>
        <w:tc>
          <w:tcPr>
            <w:tcW w:w="1181" w:type="dxa"/>
          </w:tcPr>
          <w:p w14:paraId="348B2ADC" w14:textId="0D386468" w:rsidR="006208FE" w:rsidRPr="00EA4D49" w:rsidRDefault="00EC172B"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9.1, 9.2</w:t>
            </w:r>
          </w:p>
        </w:tc>
        <w:tc>
          <w:tcPr>
            <w:tcW w:w="1188" w:type="dxa"/>
          </w:tcPr>
          <w:p w14:paraId="59F80AFE"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6C94584E" w14:textId="6452D100" w:rsidR="006208FE" w:rsidRPr="002E680E" w:rsidRDefault="0093205D" w:rsidP="00286B76">
            <w:pPr>
              <w:autoSpaceDE w:val="0"/>
              <w:autoSpaceDN w:val="0"/>
              <w:adjustRightInd w:val="0"/>
              <w:jc w:val="center"/>
              <w:rPr>
                <w:rFonts w:ascii="Calibri" w:hAnsi="Calibri" w:cs="Calibri"/>
                <w:bCs/>
                <w:sz w:val="20"/>
                <w:szCs w:val="20"/>
              </w:rPr>
            </w:pPr>
            <w:del w:id="105" w:author="Niksic, Lora" w:date="2023-09-05T15:38:00Z">
              <w:r w:rsidDel="0032113B">
                <w:rPr>
                  <w:rFonts w:ascii="Calibri" w:hAnsi="Calibri" w:cs="Calibri"/>
                  <w:bCs/>
                  <w:sz w:val="20"/>
                  <w:szCs w:val="20"/>
                </w:rPr>
                <w:delText>1</w:delText>
              </w:r>
              <w:r w:rsidDel="00985FAC">
                <w:rPr>
                  <w:rFonts w:ascii="Calibri" w:hAnsi="Calibri" w:cs="Calibri"/>
                  <w:bCs/>
                  <w:sz w:val="20"/>
                  <w:szCs w:val="20"/>
                </w:rPr>
                <w:delText>5</w:delText>
              </w:r>
            </w:del>
            <w:ins w:id="106" w:author="Niksic, Lora" w:date="2023-09-05T15:38:00Z">
              <w:r w:rsidR="0032113B">
                <w:rPr>
                  <w:rFonts w:ascii="Calibri" w:hAnsi="Calibri" w:cs="Calibri"/>
                  <w:bCs/>
                  <w:sz w:val="20"/>
                  <w:szCs w:val="20"/>
                </w:rPr>
                <w:t>17</w:t>
              </w:r>
            </w:ins>
          </w:p>
        </w:tc>
        <w:tc>
          <w:tcPr>
            <w:tcW w:w="1181" w:type="dxa"/>
          </w:tcPr>
          <w:p w14:paraId="25F0C30F" w14:textId="44D4D1F4" w:rsidR="006208FE" w:rsidRPr="00477987" w:rsidRDefault="00C933B9" w:rsidP="00286B76">
            <w:pPr>
              <w:autoSpaceDE w:val="0"/>
              <w:autoSpaceDN w:val="0"/>
              <w:adjustRightInd w:val="0"/>
              <w:jc w:val="center"/>
              <w:rPr>
                <w:rFonts w:ascii="Calibri" w:hAnsi="Calibri" w:cs="Calibri"/>
                <w:bCs/>
                <w:sz w:val="20"/>
                <w:szCs w:val="20"/>
              </w:rPr>
            </w:pPr>
            <w:r>
              <w:rPr>
                <w:rFonts w:ascii="Calibri" w:hAnsi="Calibri" w:cs="Calibri"/>
                <w:bCs/>
                <w:sz w:val="20"/>
                <w:szCs w:val="20"/>
              </w:rPr>
              <w:t>12</w:t>
            </w:r>
          </w:p>
        </w:tc>
        <w:tc>
          <w:tcPr>
            <w:tcW w:w="1181" w:type="dxa"/>
          </w:tcPr>
          <w:p w14:paraId="1BCAA0A5" w14:textId="4E3D69A6" w:rsidR="006208FE" w:rsidRPr="00477987" w:rsidRDefault="0093205D" w:rsidP="00286B76">
            <w:pPr>
              <w:autoSpaceDE w:val="0"/>
              <w:autoSpaceDN w:val="0"/>
              <w:adjustRightInd w:val="0"/>
              <w:jc w:val="center"/>
              <w:rPr>
                <w:rFonts w:ascii="Calibri" w:hAnsi="Calibri" w:cs="Calibri"/>
                <w:bCs/>
                <w:sz w:val="20"/>
                <w:szCs w:val="20"/>
              </w:rPr>
            </w:pPr>
            <w:del w:id="107" w:author="Niksic, Lora" w:date="2023-09-05T15:39:00Z">
              <w:r w:rsidDel="000E18D8">
                <w:rPr>
                  <w:rFonts w:ascii="Calibri" w:hAnsi="Calibri" w:cs="Calibri"/>
                  <w:bCs/>
                  <w:sz w:val="20"/>
                  <w:szCs w:val="20"/>
                </w:rPr>
                <w:delText>15</w:delText>
              </w:r>
            </w:del>
            <w:ins w:id="108" w:author="Niksic, Lora" w:date="2023-09-05T15:39:00Z">
              <w:r w:rsidR="000E18D8">
                <w:rPr>
                  <w:rFonts w:ascii="Calibri" w:hAnsi="Calibri" w:cs="Calibri"/>
                  <w:bCs/>
                  <w:sz w:val="20"/>
                  <w:szCs w:val="20"/>
                </w:rPr>
                <w:t>17</w:t>
              </w:r>
            </w:ins>
          </w:p>
        </w:tc>
        <w:tc>
          <w:tcPr>
            <w:tcW w:w="1181" w:type="dxa"/>
          </w:tcPr>
          <w:p w14:paraId="7E2D77B9" w14:textId="45202F9D" w:rsidR="006208FE" w:rsidRPr="00D56A55" w:rsidRDefault="0093205D" w:rsidP="00286B76">
            <w:pPr>
              <w:autoSpaceDE w:val="0"/>
              <w:autoSpaceDN w:val="0"/>
              <w:adjustRightInd w:val="0"/>
              <w:jc w:val="center"/>
              <w:rPr>
                <w:rFonts w:ascii="Calibri" w:hAnsi="Calibri" w:cs="Calibri"/>
                <w:bCs/>
                <w:sz w:val="20"/>
                <w:szCs w:val="20"/>
              </w:rPr>
            </w:pPr>
            <w:del w:id="109" w:author="Niksic, Lora" w:date="2023-09-05T15:39:00Z">
              <w:r w:rsidDel="000E18D8">
                <w:rPr>
                  <w:rFonts w:ascii="Calibri" w:hAnsi="Calibri" w:cs="Calibri"/>
                  <w:bCs/>
                  <w:sz w:val="20"/>
                  <w:szCs w:val="20"/>
                </w:rPr>
                <w:delText>15</w:delText>
              </w:r>
            </w:del>
            <w:ins w:id="110" w:author="Niksic, Lora" w:date="2023-09-05T15:39:00Z">
              <w:r w:rsidR="000E18D8">
                <w:rPr>
                  <w:rFonts w:ascii="Calibri" w:hAnsi="Calibri" w:cs="Calibri"/>
                  <w:bCs/>
                  <w:sz w:val="20"/>
                  <w:szCs w:val="20"/>
                </w:rPr>
                <w:t>17</w:t>
              </w:r>
            </w:ins>
          </w:p>
        </w:tc>
      </w:tr>
      <w:tr w:rsidR="006208FE" w:rsidRPr="007442FC" w14:paraId="6CEF7348" w14:textId="77777777" w:rsidTr="00217D58">
        <w:trPr>
          <w:jc w:val="center"/>
        </w:trPr>
        <w:tc>
          <w:tcPr>
            <w:tcW w:w="573" w:type="dxa"/>
          </w:tcPr>
          <w:p w14:paraId="6CEE944A"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10.0</w:t>
            </w:r>
          </w:p>
        </w:tc>
        <w:tc>
          <w:tcPr>
            <w:tcW w:w="1587" w:type="dxa"/>
          </w:tcPr>
          <w:p w14:paraId="17BBD14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Linkage to Community Services</w:t>
            </w:r>
          </w:p>
        </w:tc>
        <w:tc>
          <w:tcPr>
            <w:tcW w:w="1181" w:type="dxa"/>
          </w:tcPr>
          <w:p w14:paraId="1B581D9C" w14:textId="1CE3FCF2" w:rsidR="006208FE" w:rsidRPr="00EA4D49"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10.2</w:t>
            </w:r>
            <w:r w:rsidR="00EC172B" w:rsidRPr="00EA4D49">
              <w:rPr>
                <w:rFonts w:ascii="Calibri" w:hAnsi="Calibri" w:cs="Calibri"/>
                <w:bCs/>
                <w:sz w:val="20"/>
                <w:szCs w:val="20"/>
              </w:rPr>
              <w:t>, 10.4</w:t>
            </w:r>
          </w:p>
        </w:tc>
        <w:tc>
          <w:tcPr>
            <w:tcW w:w="1188" w:type="dxa"/>
          </w:tcPr>
          <w:p w14:paraId="1E749F79" w14:textId="77777777" w:rsidR="006208FE" w:rsidRPr="002E680E" w:rsidRDefault="006208FE" w:rsidP="00286B76">
            <w:pPr>
              <w:autoSpaceDE w:val="0"/>
              <w:autoSpaceDN w:val="0"/>
              <w:adjustRightInd w:val="0"/>
              <w:jc w:val="center"/>
              <w:rPr>
                <w:rFonts w:ascii="Calibri" w:hAnsi="Calibri" w:cs="Calibri"/>
                <w:bCs/>
                <w:sz w:val="20"/>
                <w:szCs w:val="20"/>
              </w:rPr>
            </w:pPr>
          </w:p>
        </w:tc>
        <w:tc>
          <w:tcPr>
            <w:tcW w:w="1181" w:type="dxa"/>
          </w:tcPr>
          <w:p w14:paraId="09D8BFA3" w14:textId="7278FD53"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34331997" w14:textId="7D742CF3"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7B16A877" w14:textId="2077EFB1"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c>
          <w:tcPr>
            <w:tcW w:w="1181" w:type="dxa"/>
          </w:tcPr>
          <w:p w14:paraId="7DFCF928" w14:textId="77777777"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3A1B3F58" w14:textId="77777777" w:rsidTr="00217D58">
        <w:trPr>
          <w:jc w:val="center"/>
        </w:trPr>
        <w:tc>
          <w:tcPr>
            <w:tcW w:w="573" w:type="dxa"/>
          </w:tcPr>
          <w:p w14:paraId="392685D2"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11.0</w:t>
            </w:r>
          </w:p>
        </w:tc>
        <w:tc>
          <w:tcPr>
            <w:tcW w:w="1587" w:type="dxa"/>
          </w:tcPr>
          <w:p w14:paraId="15E89C16"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Self-Management Support</w:t>
            </w:r>
          </w:p>
        </w:tc>
        <w:tc>
          <w:tcPr>
            <w:tcW w:w="1181" w:type="dxa"/>
          </w:tcPr>
          <w:p w14:paraId="17B8C6D2"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26B01D10"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1" w:type="dxa"/>
          </w:tcPr>
          <w:p w14:paraId="39E2E280" w14:textId="269B5E27" w:rsidR="006208FE" w:rsidRPr="002E680E" w:rsidRDefault="00B1694B"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8</w:t>
            </w:r>
          </w:p>
        </w:tc>
        <w:tc>
          <w:tcPr>
            <w:tcW w:w="1181" w:type="dxa"/>
          </w:tcPr>
          <w:p w14:paraId="16DA3B6D" w14:textId="6CED56E4" w:rsidR="006208FE" w:rsidRPr="00477987" w:rsidRDefault="00B1694B"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4D57C02F" w14:textId="276989DA" w:rsidR="006208FE" w:rsidRPr="00477987" w:rsidRDefault="006208FE"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8</w:t>
            </w:r>
          </w:p>
        </w:tc>
        <w:tc>
          <w:tcPr>
            <w:tcW w:w="1181" w:type="dxa"/>
          </w:tcPr>
          <w:p w14:paraId="2E9C37F3" w14:textId="77777777"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8</w:t>
            </w:r>
          </w:p>
        </w:tc>
      </w:tr>
      <w:tr w:rsidR="006208FE" w:rsidRPr="007442FC" w14:paraId="61435BC0" w14:textId="77777777" w:rsidTr="00217D58">
        <w:trPr>
          <w:jc w:val="center"/>
        </w:trPr>
        <w:tc>
          <w:tcPr>
            <w:tcW w:w="573" w:type="dxa"/>
          </w:tcPr>
          <w:p w14:paraId="4259D32F"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12.0</w:t>
            </w:r>
          </w:p>
        </w:tc>
        <w:tc>
          <w:tcPr>
            <w:tcW w:w="1587" w:type="dxa"/>
          </w:tcPr>
          <w:p w14:paraId="0B077F1B"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Patient Web Portal</w:t>
            </w:r>
          </w:p>
        </w:tc>
        <w:tc>
          <w:tcPr>
            <w:tcW w:w="1181" w:type="dxa"/>
          </w:tcPr>
          <w:p w14:paraId="39A3D7CC"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5D9A6E4C" w14:textId="499916C6" w:rsidR="006208FE" w:rsidRPr="002E680E" w:rsidRDefault="006208FE"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 xml:space="preserve">12.1, 12.2, </w:t>
            </w:r>
            <w:r w:rsidRPr="002E680E">
              <w:rPr>
                <w:rFonts w:ascii="Calibri" w:hAnsi="Calibri" w:cs="Calibri"/>
                <w:bCs/>
                <w:sz w:val="20"/>
                <w:szCs w:val="20"/>
              </w:rPr>
              <w:t>12.8</w:t>
            </w:r>
          </w:p>
        </w:tc>
        <w:tc>
          <w:tcPr>
            <w:tcW w:w="1181" w:type="dxa"/>
          </w:tcPr>
          <w:p w14:paraId="4A1DC770" w14:textId="2511B024"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11</w:t>
            </w:r>
          </w:p>
        </w:tc>
        <w:tc>
          <w:tcPr>
            <w:tcW w:w="1181" w:type="dxa"/>
          </w:tcPr>
          <w:p w14:paraId="59F5AA42" w14:textId="1F5664DD" w:rsidR="006208FE" w:rsidRPr="00D56A55" w:rsidRDefault="005E61DD"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c>
          <w:tcPr>
            <w:tcW w:w="1181" w:type="dxa"/>
          </w:tcPr>
          <w:p w14:paraId="08863480" w14:textId="4D268629"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14</w:t>
            </w:r>
          </w:p>
        </w:tc>
        <w:tc>
          <w:tcPr>
            <w:tcW w:w="1181" w:type="dxa"/>
          </w:tcPr>
          <w:p w14:paraId="52F377AF" w14:textId="0D5FE91E" w:rsidR="006208FE" w:rsidRPr="00AA381F" w:rsidRDefault="006208FE" w:rsidP="00286B76">
            <w:pPr>
              <w:autoSpaceDE w:val="0"/>
              <w:autoSpaceDN w:val="0"/>
              <w:adjustRightInd w:val="0"/>
              <w:jc w:val="center"/>
              <w:rPr>
                <w:rFonts w:ascii="Calibri" w:hAnsi="Calibri" w:cs="Calibri"/>
                <w:bCs/>
                <w:sz w:val="20"/>
                <w:szCs w:val="20"/>
              </w:rPr>
            </w:pPr>
            <w:r w:rsidRPr="00AA381F">
              <w:rPr>
                <w:rFonts w:ascii="Calibri" w:hAnsi="Calibri" w:cs="Calibri"/>
                <w:bCs/>
                <w:sz w:val="20"/>
                <w:szCs w:val="20"/>
              </w:rPr>
              <w:t>11</w:t>
            </w:r>
          </w:p>
        </w:tc>
      </w:tr>
      <w:tr w:rsidR="006208FE" w:rsidRPr="007442FC" w14:paraId="54817B36" w14:textId="77777777" w:rsidTr="00217D58">
        <w:trPr>
          <w:jc w:val="center"/>
        </w:trPr>
        <w:tc>
          <w:tcPr>
            <w:tcW w:w="573" w:type="dxa"/>
          </w:tcPr>
          <w:p w14:paraId="7023B328"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13.0</w:t>
            </w:r>
          </w:p>
        </w:tc>
        <w:tc>
          <w:tcPr>
            <w:tcW w:w="1587" w:type="dxa"/>
          </w:tcPr>
          <w:p w14:paraId="249D00A4"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Coordination of Care</w:t>
            </w:r>
          </w:p>
        </w:tc>
        <w:tc>
          <w:tcPr>
            <w:tcW w:w="1181" w:type="dxa"/>
          </w:tcPr>
          <w:p w14:paraId="362E57D7" w14:textId="0873E373" w:rsidR="006208FE" w:rsidRPr="00EA4D49" w:rsidRDefault="00EC172B"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13.1</w:t>
            </w:r>
          </w:p>
        </w:tc>
        <w:tc>
          <w:tcPr>
            <w:tcW w:w="1188" w:type="dxa"/>
          </w:tcPr>
          <w:p w14:paraId="2AEC98CA" w14:textId="3DC2F400" w:rsidR="006208FE" w:rsidRPr="00EA4D49" w:rsidRDefault="00373658"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13.8, 13.9</w:t>
            </w:r>
          </w:p>
        </w:tc>
        <w:tc>
          <w:tcPr>
            <w:tcW w:w="1181" w:type="dxa"/>
          </w:tcPr>
          <w:p w14:paraId="04146500" w14:textId="5068454E" w:rsidR="006208FE" w:rsidRPr="002E680E" w:rsidRDefault="005E61DD" w:rsidP="00286B76">
            <w:pPr>
              <w:autoSpaceDE w:val="0"/>
              <w:autoSpaceDN w:val="0"/>
              <w:adjustRightInd w:val="0"/>
              <w:jc w:val="center"/>
              <w:rPr>
                <w:rFonts w:ascii="Calibri" w:hAnsi="Calibri" w:cs="Calibri"/>
                <w:bCs/>
                <w:sz w:val="20"/>
                <w:szCs w:val="20"/>
              </w:rPr>
            </w:pPr>
            <w:r w:rsidRPr="002E680E">
              <w:rPr>
                <w:rFonts w:ascii="Calibri" w:hAnsi="Calibri" w:cs="Calibri"/>
                <w:bCs/>
                <w:sz w:val="20"/>
                <w:szCs w:val="20"/>
              </w:rPr>
              <w:t>10</w:t>
            </w:r>
          </w:p>
        </w:tc>
        <w:tc>
          <w:tcPr>
            <w:tcW w:w="1181" w:type="dxa"/>
          </w:tcPr>
          <w:p w14:paraId="2D705218" w14:textId="4B37A511"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10</w:t>
            </w:r>
          </w:p>
        </w:tc>
        <w:tc>
          <w:tcPr>
            <w:tcW w:w="1181" w:type="dxa"/>
          </w:tcPr>
          <w:p w14:paraId="51AE5460" w14:textId="40919E3D"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12</w:t>
            </w:r>
          </w:p>
        </w:tc>
        <w:tc>
          <w:tcPr>
            <w:tcW w:w="1181" w:type="dxa"/>
          </w:tcPr>
          <w:p w14:paraId="35609002" w14:textId="0D1FF746" w:rsidR="006208FE" w:rsidRPr="00D56A55" w:rsidRDefault="006208F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w:t>
            </w:r>
            <w:r w:rsidR="00CA1D02" w:rsidRPr="00D56A55">
              <w:rPr>
                <w:rFonts w:ascii="Calibri" w:hAnsi="Calibri" w:cs="Calibri"/>
                <w:bCs/>
                <w:sz w:val="20"/>
                <w:szCs w:val="20"/>
              </w:rPr>
              <w:t>0</w:t>
            </w:r>
          </w:p>
        </w:tc>
      </w:tr>
      <w:tr w:rsidR="006208FE" w:rsidRPr="007442FC" w14:paraId="129E3023" w14:textId="77777777" w:rsidTr="00217D58">
        <w:trPr>
          <w:jc w:val="center"/>
        </w:trPr>
        <w:tc>
          <w:tcPr>
            <w:tcW w:w="573" w:type="dxa"/>
          </w:tcPr>
          <w:p w14:paraId="0660B0B8" w14:textId="77777777" w:rsidR="006208FE" w:rsidRPr="004C7E46" w:rsidRDefault="006208FE" w:rsidP="007A2B37">
            <w:pPr>
              <w:autoSpaceDE w:val="0"/>
              <w:autoSpaceDN w:val="0"/>
              <w:adjustRightInd w:val="0"/>
              <w:jc w:val="both"/>
              <w:rPr>
                <w:rFonts w:ascii="Calibri" w:hAnsi="Calibri" w:cs="Calibri"/>
                <w:bCs/>
                <w:sz w:val="20"/>
                <w:szCs w:val="20"/>
              </w:rPr>
            </w:pPr>
            <w:r w:rsidRPr="004C7E46">
              <w:rPr>
                <w:rFonts w:ascii="Calibri" w:hAnsi="Calibri" w:cs="Calibri"/>
                <w:bCs/>
                <w:sz w:val="20"/>
                <w:szCs w:val="20"/>
              </w:rPr>
              <w:t>14.0</w:t>
            </w:r>
          </w:p>
        </w:tc>
        <w:tc>
          <w:tcPr>
            <w:tcW w:w="1587" w:type="dxa"/>
          </w:tcPr>
          <w:p w14:paraId="46683E1D" w14:textId="77777777" w:rsidR="006208FE" w:rsidRPr="00EA4D49" w:rsidRDefault="006208FE" w:rsidP="00286B76">
            <w:pPr>
              <w:autoSpaceDE w:val="0"/>
              <w:autoSpaceDN w:val="0"/>
              <w:adjustRightInd w:val="0"/>
              <w:rPr>
                <w:rFonts w:ascii="Calibri" w:hAnsi="Calibri" w:cs="Calibri"/>
                <w:bCs/>
                <w:sz w:val="20"/>
                <w:szCs w:val="20"/>
              </w:rPr>
            </w:pPr>
            <w:r w:rsidRPr="00424565">
              <w:rPr>
                <w:rFonts w:ascii="Calibri" w:hAnsi="Calibri" w:cs="Calibri"/>
                <w:bCs/>
                <w:sz w:val="20"/>
                <w:szCs w:val="20"/>
              </w:rPr>
              <w:t>Specialist Referral Process</w:t>
            </w:r>
          </w:p>
        </w:tc>
        <w:tc>
          <w:tcPr>
            <w:tcW w:w="1181" w:type="dxa"/>
          </w:tcPr>
          <w:p w14:paraId="2823AC03" w14:textId="77777777" w:rsidR="006208FE" w:rsidRPr="00EA4D49" w:rsidRDefault="006208FE" w:rsidP="00286B76">
            <w:pPr>
              <w:autoSpaceDE w:val="0"/>
              <w:autoSpaceDN w:val="0"/>
              <w:adjustRightInd w:val="0"/>
              <w:jc w:val="center"/>
              <w:rPr>
                <w:rFonts w:ascii="Calibri" w:hAnsi="Calibri" w:cs="Calibri"/>
                <w:bCs/>
                <w:sz w:val="20"/>
                <w:szCs w:val="20"/>
              </w:rPr>
            </w:pPr>
          </w:p>
        </w:tc>
        <w:tc>
          <w:tcPr>
            <w:tcW w:w="1188" w:type="dxa"/>
          </w:tcPr>
          <w:p w14:paraId="7B8AC1E2" w14:textId="63C93225" w:rsidR="006208FE" w:rsidRPr="002E680E" w:rsidRDefault="00373658" w:rsidP="00286B76">
            <w:pPr>
              <w:autoSpaceDE w:val="0"/>
              <w:autoSpaceDN w:val="0"/>
              <w:adjustRightInd w:val="0"/>
              <w:jc w:val="center"/>
              <w:rPr>
                <w:rFonts w:ascii="Calibri" w:hAnsi="Calibri" w:cs="Calibri"/>
                <w:bCs/>
                <w:sz w:val="20"/>
                <w:szCs w:val="20"/>
              </w:rPr>
            </w:pPr>
            <w:r w:rsidRPr="00EA4D49">
              <w:rPr>
                <w:rFonts w:ascii="Calibri" w:hAnsi="Calibri" w:cs="Calibri"/>
                <w:bCs/>
                <w:sz w:val="20"/>
                <w:szCs w:val="20"/>
              </w:rPr>
              <w:t xml:space="preserve">14.2, </w:t>
            </w:r>
            <w:r w:rsidR="006208FE" w:rsidRPr="00EA4D49">
              <w:rPr>
                <w:rFonts w:ascii="Calibri" w:hAnsi="Calibri" w:cs="Calibri"/>
                <w:bCs/>
                <w:sz w:val="20"/>
                <w:szCs w:val="20"/>
              </w:rPr>
              <w:t xml:space="preserve">14.3, </w:t>
            </w:r>
            <w:r w:rsidR="006208FE" w:rsidRPr="002E680E">
              <w:rPr>
                <w:rFonts w:ascii="Calibri" w:hAnsi="Calibri" w:cs="Calibri"/>
                <w:bCs/>
                <w:sz w:val="20"/>
                <w:szCs w:val="20"/>
              </w:rPr>
              <w:t>14.5, 14.10</w:t>
            </w:r>
          </w:p>
        </w:tc>
        <w:tc>
          <w:tcPr>
            <w:tcW w:w="1181" w:type="dxa"/>
          </w:tcPr>
          <w:p w14:paraId="6DCE7A68" w14:textId="30C44DF3" w:rsidR="006208FE" w:rsidRPr="00477987" w:rsidRDefault="005E61DD" w:rsidP="00286B76">
            <w:pPr>
              <w:autoSpaceDE w:val="0"/>
              <w:autoSpaceDN w:val="0"/>
              <w:adjustRightInd w:val="0"/>
              <w:jc w:val="center"/>
              <w:rPr>
                <w:rFonts w:ascii="Calibri" w:hAnsi="Calibri" w:cs="Calibri"/>
                <w:bCs/>
                <w:sz w:val="20"/>
                <w:szCs w:val="20"/>
              </w:rPr>
            </w:pPr>
            <w:r w:rsidRPr="00477987">
              <w:rPr>
                <w:rFonts w:ascii="Calibri" w:hAnsi="Calibri" w:cs="Calibri"/>
                <w:bCs/>
                <w:sz w:val="20"/>
                <w:szCs w:val="20"/>
              </w:rPr>
              <w:t>7</w:t>
            </w:r>
          </w:p>
        </w:tc>
        <w:tc>
          <w:tcPr>
            <w:tcW w:w="1181" w:type="dxa"/>
          </w:tcPr>
          <w:p w14:paraId="252A3502" w14:textId="75EF35C5" w:rsidR="006208FE" w:rsidRPr="00D56A55" w:rsidRDefault="005E61DD"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7</w:t>
            </w:r>
          </w:p>
        </w:tc>
        <w:tc>
          <w:tcPr>
            <w:tcW w:w="1181" w:type="dxa"/>
          </w:tcPr>
          <w:p w14:paraId="153CF04B" w14:textId="45504336" w:rsidR="006208FE" w:rsidRPr="00D56A55" w:rsidRDefault="00925FE3"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11</w:t>
            </w:r>
          </w:p>
        </w:tc>
        <w:tc>
          <w:tcPr>
            <w:tcW w:w="1181" w:type="dxa"/>
          </w:tcPr>
          <w:p w14:paraId="492B0651" w14:textId="739B7084" w:rsidR="006208FE" w:rsidRPr="008F526B" w:rsidRDefault="00865A2E" w:rsidP="00286B76">
            <w:pPr>
              <w:autoSpaceDE w:val="0"/>
              <w:autoSpaceDN w:val="0"/>
              <w:adjustRightInd w:val="0"/>
              <w:jc w:val="center"/>
              <w:rPr>
                <w:rFonts w:ascii="Calibri" w:hAnsi="Calibri" w:cs="Calibri"/>
                <w:bCs/>
                <w:sz w:val="20"/>
                <w:szCs w:val="20"/>
              </w:rPr>
            </w:pPr>
            <w:r w:rsidRPr="00D56A55">
              <w:rPr>
                <w:rFonts w:ascii="Calibri" w:hAnsi="Calibri" w:cs="Calibri"/>
                <w:bCs/>
                <w:sz w:val="20"/>
                <w:szCs w:val="20"/>
              </w:rPr>
              <w:t>7</w:t>
            </w:r>
          </w:p>
        </w:tc>
      </w:tr>
      <w:tr w:rsidR="006208FE" w:rsidRPr="00802036" w14:paraId="3CC79FA7" w14:textId="77777777" w:rsidTr="00217D58">
        <w:trPr>
          <w:jc w:val="center"/>
        </w:trPr>
        <w:tc>
          <w:tcPr>
            <w:tcW w:w="573" w:type="dxa"/>
          </w:tcPr>
          <w:p w14:paraId="59A978F8" w14:textId="77777777" w:rsidR="006208FE" w:rsidRPr="007442FC" w:rsidRDefault="006208FE" w:rsidP="007A2B37">
            <w:pPr>
              <w:autoSpaceDE w:val="0"/>
              <w:autoSpaceDN w:val="0"/>
              <w:adjustRightInd w:val="0"/>
              <w:jc w:val="both"/>
              <w:rPr>
                <w:rFonts w:ascii="Calibri" w:hAnsi="Calibri" w:cs="Arial"/>
                <w:bCs/>
                <w:sz w:val="20"/>
                <w:szCs w:val="20"/>
              </w:rPr>
            </w:pPr>
          </w:p>
        </w:tc>
        <w:tc>
          <w:tcPr>
            <w:tcW w:w="1587" w:type="dxa"/>
          </w:tcPr>
          <w:p w14:paraId="55929C28" w14:textId="77777777" w:rsidR="006208FE" w:rsidRPr="00C86A78" w:rsidRDefault="006208FE" w:rsidP="00286B76">
            <w:pPr>
              <w:autoSpaceDE w:val="0"/>
              <w:autoSpaceDN w:val="0"/>
              <w:adjustRightInd w:val="0"/>
              <w:rPr>
                <w:rFonts w:ascii="Calibri" w:hAnsi="Calibri" w:cs="Arial"/>
                <w:b/>
                <w:bCs/>
                <w:sz w:val="20"/>
                <w:szCs w:val="20"/>
              </w:rPr>
            </w:pPr>
            <w:r w:rsidRPr="007442FC">
              <w:rPr>
                <w:rFonts w:ascii="Calibri" w:hAnsi="Calibri" w:cs="Arial"/>
                <w:b/>
                <w:bCs/>
                <w:sz w:val="20"/>
                <w:szCs w:val="20"/>
              </w:rPr>
              <w:t>TOTAL</w:t>
            </w:r>
            <w:r>
              <w:rPr>
                <w:rFonts w:ascii="Calibri" w:hAnsi="Calibri" w:cs="Arial"/>
                <w:b/>
                <w:bCs/>
                <w:sz w:val="20"/>
                <w:szCs w:val="20"/>
              </w:rPr>
              <w:t xml:space="preserve"> NUMBER</w:t>
            </w:r>
          </w:p>
        </w:tc>
        <w:tc>
          <w:tcPr>
            <w:tcW w:w="1181" w:type="dxa"/>
          </w:tcPr>
          <w:p w14:paraId="747D911B" w14:textId="60997EA7" w:rsidR="006208FE" w:rsidRPr="0029544D" w:rsidRDefault="00EC172B" w:rsidP="00286B76">
            <w:pPr>
              <w:autoSpaceDE w:val="0"/>
              <w:autoSpaceDN w:val="0"/>
              <w:adjustRightInd w:val="0"/>
              <w:jc w:val="center"/>
              <w:rPr>
                <w:rFonts w:ascii="Calibri" w:hAnsi="Calibri" w:cs="Arial"/>
                <w:b/>
                <w:bCs/>
                <w:sz w:val="20"/>
                <w:szCs w:val="20"/>
              </w:rPr>
            </w:pPr>
            <w:r>
              <w:rPr>
                <w:rFonts w:ascii="Calibri" w:hAnsi="Calibri" w:cs="Arial"/>
                <w:b/>
                <w:bCs/>
                <w:sz w:val="20"/>
                <w:szCs w:val="20"/>
              </w:rPr>
              <w:t>1</w:t>
            </w:r>
            <w:r w:rsidR="002B7D24">
              <w:rPr>
                <w:rFonts w:ascii="Calibri" w:hAnsi="Calibri" w:cs="Arial"/>
                <w:b/>
                <w:bCs/>
                <w:sz w:val="20"/>
                <w:szCs w:val="20"/>
              </w:rPr>
              <w:t>5</w:t>
            </w:r>
          </w:p>
        </w:tc>
        <w:tc>
          <w:tcPr>
            <w:tcW w:w="1188" w:type="dxa"/>
          </w:tcPr>
          <w:p w14:paraId="1034AC34" w14:textId="5CB9C299" w:rsidR="006208FE" w:rsidRPr="0029544D" w:rsidRDefault="00925FE3" w:rsidP="00286B76">
            <w:pPr>
              <w:autoSpaceDE w:val="0"/>
              <w:autoSpaceDN w:val="0"/>
              <w:adjustRightInd w:val="0"/>
              <w:jc w:val="center"/>
              <w:rPr>
                <w:rFonts w:ascii="Calibri" w:hAnsi="Calibri" w:cs="Arial"/>
                <w:b/>
                <w:bCs/>
                <w:sz w:val="20"/>
                <w:szCs w:val="20"/>
              </w:rPr>
            </w:pPr>
            <w:del w:id="111" w:author="Niksic, Lora" w:date="2023-09-05T15:41:00Z">
              <w:r w:rsidDel="00711827">
                <w:rPr>
                  <w:rFonts w:ascii="Calibri" w:hAnsi="Calibri" w:cs="Arial"/>
                  <w:b/>
                  <w:bCs/>
                  <w:sz w:val="20"/>
                  <w:szCs w:val="20"/>
                </w:rPr>
                <w:delText>17</w:delText>
              </w:r>
            </w:del>
            <w:ins w:id="112" w:author="Niksic, Lora" w:date="2023-09-21T15:35:00Z">
              <w:r w:rsidR="00577F52">
                <w:rPr>
                  <w:rFonts w:ascii="Calibri" w:hAnsi="Calibri" w:cs="Arial"/>
                  <w:b/>
                  <w:bCs/>
                  <w:sz w:val="20"/>
                  <w:szCs w:val="20"/>
                </w:rPr>
                <w:t>20</w:t>
              </w:r>
            </w:ins>
          </w:p>
        </w:tc>
        <w:tc>
          <w:tcPr>
            <w:tcW w:w="1181" w:type="dxa"/>
          </w:tcPr>
          <w:p w14:paraId="5BDD6E97" w14:textId="3B3715A8" w:rsidR="006208FE" w:rsidRPr="0029544D" w:rsidRDefault="0093205D" w:rsidP="00286B76">
            <w:pPr>
              <w:autoSpaceDE w:val="0"/>
              <w:autoSpaceDN w:val="0"/>
              <w:adjustRightInd w:val="0"/>
              <w:jc w:val="center"/>
              <w:rPr>
                <w:rFonts w:ascii="Calibri" w:hAnsi="Calibri" w:cs="Arial"/>
                <w:b/>
                <w:bCs/>
                <w:sz w:val="20"/>
                <w:szCs w:val="20"/>
              </w:rPr>
            </w:pPr>
            <w:del w:id="113" w:author="Niksic, Lora" w:date="2023-09-05T15:45:00Z">
              <w:r w:rsidDel="00EC51F7">
                <w:rPr>
                  <w:rFonts w:ascii="Calibri" w:hAnsi="Calibri" w:cs="Arial"/>
                  <w:b/>
                  <w:bCs/>
                  <w:sz w:val="20"/>
                  <w:szCs w:val="20"/>
                </w:rPr>
                <w:delText>166</w:delText>
              </w:r>
            </w:del>
            <w:ins w:id="114" w:author="Niksic, Lora" w:date="2023-09-05T15:45:00Z">
              <w:r w:rsidR="00EC51F7">
                <w:rPr>
                  <w:rFonts w:ascii="Calibri" w:hAnsi="Calibri" w:cs="Arial"/>
                  <w:b/>
                  <w:bCs/>
                  <w:sz w:val="20"/>
                  <w:szCs w:val="20"/>
                </w:rPr>
                <w:t>1</w:t>
              </w:r>
            </w:ins>
            <w:ins w:id="115" w:author="Niksic, Lora" w:date="2023-09-21T15:35:00Z">
              <w:r w:rsidR="00577F52">
                <w:rPr>
                  <w:rFonts w:ascii="Calibri" w:hAnsi="Calibri" w:cs="Arial"/>
                  <w:b/>
                  <w:bCs/>
                  <w:sz w:val="20"/>
                  <w:szCs w:val="20"/>
                </w:rPr>
                <w:t>69</w:t>
              </w:r>
            </w:ins>
          </w:p>
        </w:tc>
        <w:tc>
          <w:tcPr>
            <w:tcW w:w="1181" w:type="dxa"/>
          </w:tcPr>
          <w:p w14:paraId="4128E182" w14:textId="7678F758" w:rsidR="006208FE" w:rsidRPr="0029544D" w:rsidRDefault="00C933B9" w:rsidP="00286B76">
            <w:pPr>
              <w:autoSpaceDE w:val="0"/>
              <w:autoSpaceDN w:val="0"/>
              <w:adjustRightInd w:val="0"/>
              <w:jc w:val="center"/>
              <w:rPr>
                <w:rFonts w:ascii="Calibri" w:hAnsi="Calibri" w:cs="Arial"/>
                <w:b/>
                <w:bCs/>
                <w:sz w:val="20"/>
                <w:szCs w:val="20"/>
              </w:rPr>
            </w:pPr>
            <w:del w:id="116" w:author="Niksic, Lora" w:date="2023-09-21T15:35:00Z">
              <w:r w:rsidDel="008126F0">
                <w:rPr>
                  <w:rFonts w:ascii="Calibri" w:hAnsi="Calibri" w:cs="Arial"/>
                  <w:b/>
                  <w:bCs/>
                  <w:sz w:val="20"/>
                  <w:szCs w:val="20"/>
                </w:rPr>
                <w:delText>164</w:delText>
              </w:r>
            </w:del>
            <w:ins w:id="117" w:author="Niksic, Lora" w:date="2023-09-21T15:35:00Z">
              <w:r w:rsidR="008126F0">
                <w:rPr>
                  <w:rFonts w:ascii="Calibri" w:hAnsi="Calibri" w:cs="Arial"/>
                  <w:b/>
                  <w:bCs/>
                  <w:sz w:val="20"/>
                  <w:szCs w:val="20"/>
                </w:rPr>
                <w:t>163</w:t>
              </w:r>
            </w:ins>
          </w:p>
        </w:tc>
        <w:tc>
          <w:tcPr>
            <w:tcW w:w="1181" w:type="dxa"/>
          </w:tcPr>
          <w:p w14:paraId="4FBEEFE0" w14:textId="02E6EC46" w:rsidR="006208FE" w:rsidRPr="0029544D" w:rsidRDefault="0093205D" w:rsidP="00286B76">
            <w:pPr>
              <w:autoSpaceDE w:val="0"/>
              <w:autoSpaceDN w:val="0"/>
              <w:adjustRightInd w:val="0"/>
              <w:jc w:val="center"/>
              <w:rPr>
                <w:rFonts w:ascii="Calibri" w:hAnsi="Calibri" w:cs="Arial"/>
                <w:b/>
                <w:bCs/>
                <w:sz w:val="20"/>
                <w:szCs w:val="20"/>
              </w:rPr>
            </w:pPr>
            <w:del w:id="118" w:author="Niksic, Lora" w:date="2023-09-05T15:48:00Z">
              <w:r w:rsidDel="00656EB4">
                <w:rPr>
                  <w:rFonts w:ascii="Calibri" w:hAnsi="Calibri" w:cs="Arial"/>
                  <w:b/>
                  <w:bCs/>
                  <w:sz w:val="20"/>
                  <w:szCs w:val="20"/>
                </w:rPr>
                <w:delText>191</w:delText>
              </w:r>
            </w:del>
            <w:ins w:id="119" w:author="Niksic, Lora" w:date="2023-09-05T15:48:00Z">
              <w:r w:rsidR="00656EB4">
                <w:rPr>
                  <w:rFonts w:ascii="Calibri" w:hAnsi="Calibri" w:cs="Arial"/>
                  <w:b/>
                  <w:bCs/>
                  <w:sz w:val="20"/>
                  <w:szCs w:val="20"/>
                </w:rPr>
                <w:t>197</w:t>
              </w:r>
            </w:ins>
          </w:p>
        </w:tc>
        <w:tc>
          <w:tcPr>
            <w:tcW w:w="1181" w:type="dxa"/>
          </w:tcPr>
          <w:p w14:paraId="0E3FB321" w14:textId="2FACE28A" w:rsidR="006208FE" w:rsidRPr="0029544D" w:rsidRDefault="0093205D" w:rsidP="00286B76">
            <w:pPr>
              <w:autoSpaceDE w:val="0"/>
              <w:autoSpaceDN w:val="0"/>
              <w:adjustRightInd w:val="0"/>
              <w:jc w:val="center"/>
              <w:rPr>
                <w:rFonts w:ascii="Calibri" w:hAnsi="Calibri" w:cs="Arial"/>
                <w:b/>
                <w:bCs/>
                <w:sz w:val="20"/>
                <w:szCs w:val="20"/>
              </w:rPr>
            </w:pPr>
            <w:del w:id="120" w:author="Niksic, Lora" w:date="2023-09-05T15:49:00Z">
              <w:r w:rsidDel="00855714">
                <w:rPr>
                  <w:rFonts w:ascii="Calibri" w:hAnsi="Calibri" w:cs="Arial"/>
                  <w:b/>
                  <w:bCs/>
                  <w:sz w:val="20"/>
                  <w:szCs w:val="20"/>
                </w:rPr>
                <w:delText>174</w:delText>
              </w:r>
            </w:del>
            <w:ins w:id="121" w:author="Niksic, Lora" w:date="2023-09-05T15:49:00Z">
              <w:r w:rsidR="00855714">
                <w:rPr>
                  <w:rFonts w:ascii="Calibri" w:hAnsi="Calibri" w:cs="Arial"/>
                  <w:b/>
                  <w:bCs/>
                  <w:sz w:val="20"/>
                  <w:szCs w:val="20"/>
                </w:rPr>
                <w:t>17</w:t>
              </w:r>
            </w:ins>
            <w:ins w:id="122" w:author="Niksic, Lora" w:date="2023-09-21T15:36:00Z">
              <w:r w:rsidR="00BC0175">
                <w:rPr>
                  <w:rFonts w:ascii="Calibri" w:hAnsi="Calibri" w:cs="Arial"/>
                  <w:b/>
                  <w:bCs/>
                  <w:sz w:val="20"/>
                  <w:szCs w:val="20"/>
                </w:rPr>
                <w:t>7</w:t>
              </w:r>
            </w:ins>
          </w:p>
        </w:tc>
      </w:tr>
      <w:bookmarkEnd w:id="69"/>
    </w:tbl>
    <w:p w14:paraId="4FAF1601" w14:textId="77777777" w:rsidR="00A04D59" w:rsidRDefault="00A04D59" w:rsidP="0021596F">
      <w:pPr>
        <w:autoSpaceDE w:val="0"/>
        <w:autoSpaceDN w:val="0"/>
        <w:adjustRightInd w:val="0"/>
        <w:jc w:val="both"/>
        <w:rPr>
          <w:rFonts w:ascii="Calibri" w:hAnsi="Calibri" w:cs="Arial"/>
          <w:bCs/>
          <w:sz w:val="20"/>
          <w:szCs w:val="20"/>
        </w:rPr>
      </w:pPr>
    </w:p>
    <w:p w14:paraId="313923D7" w14:textId="77777777" w:rsidR="00A36F04" w:rsidRDefault="00A36F04" w:rsidP="0021596F">
      <w:pPr>
        <w:pStyle w:val="Heading1"/>
        <w:jc w:val="center"/>
        <w:rPr>
          <w:sz w:val="28"/>
        </w:rPr>
      </w:pPr>
      <w:bookmarkStart w:id="123" w:name="_Toc495573138"/>
      <w:bookmarkStart w:id="124" w:name="_Toc243438006"/>
      <w:bookmarkStart w:id="125" w:name="_Toc243438106"/>
      <w:bookmarkStart w:id="126" w:name="_Toc243438206"/>
      <w:bookmarkStart w:id="127" w:name="_Toc243438306"/>
      <w:bookmarkStart w:id="128" w:name="_Toc458507919"/>
    </w:p>
    <w:p w14:paraId="1BD56895" w14:textId="45CADC7B" w:rsidR="00A36F04" w:rsidRDefault="00A36F04" w:rsidP="0021596F">
      <w:pPr>
        <w:pStyle w:val="Heading1"/>
        <w:jc w:val="center"/>
        <w:rPr>
          <w:sz w:val="28"/>
        </w:rPr>
      </w:pPr>
    </w:p>
    <w:p w14:paraId="12792910" w14:textId="4D28FE23" w:rsidR="004C7E46" w:rsidRDefault="004C7E46" w:rsidP="004C7E46"/>
    <w:p w14:paraId="38AA6ED0" w14:textId="7D6A0331" w:rsidR="004C7E46" w:rsidRDefault="004C7E46" w:rsidP="004C7E46"/>
    <w:p w14:paraId="670962A3" w14:textId="6E1A0085" w:rsidR="004C7E46" w:rsidRDefault="004C7E46" w:rsidP="004C7E46"/>
    <w:p w14:paraId="7692F170" w14:textId="7E455117" w:rsidR="004C7E46" w:rsidRDefault="004C7E46" w:rsidP="004C7E46"/>
    <w:p w14:paraId="4444E5DA" w14:textId="2232B7D6" w:rsidR="004C7E46" w:rsidRDefault="004C7E46" w:rsidP="004C7E46"/>
    <w:p w14:paraId="0EC345D7" w14:textId="77777777" w:rsidR="004C7E46" w:rsidRPr="004C7E46" w:rsidRDefault="004C7E46" w:rsidP="004C7E46"/>
    <w:p w14:paraId="17557A54" w14:textId="7820C293" w:rsidR="00C71CFA" w:rsidRPr="00C10BA4" w:rsidRDefault="00C71CFA" w:rsidP="00B80CB5">
      <w:pPr>
        <w:pStyle w:val="Heading1"/>
        <w:jc w:val="center"/>
        <w:rPr>
          <w:sz w:val="28"/>
        </w:rPr>
      </w:pPr>
      <w:bookmarkStart w:id="129" w:name="_Toc118897875"/>
      <w:r>
        <w:rPr>
          <w:sz w:val="28"/>
        </w:rPr>
        <w:t>PCMH/PCMH-N INTERPRETIVE GUIDELINES</w:t>
      </w:r>
      <w:bookmarkEnd w:id="123"/>
      <w:bookmarkEnd w:id="129"/>
    </w:p>
    <w:p w14:paraId="397423D6" w14:textId="77777777" w:rsidR="00621DD8" w:rsidRDefault="00621DD8" w:rsidP="0021596F">
      <w:pPr>
        <w:pStyle w:val="Heading1"/>
        <w:spacing w:before="0" w:after="0"/>
        <w:rPr>
          <w:rFonts w:ascii="Calibri" w:hAnsi="Calibri"/>
          <w:sz w:val="28"/>
          <w:szCs w:val="28"/>
          <w:u w:val="single"/>
        </w:rPr>
      </w:pPr>
    </w:p>
    <w:p w14:paraId="378F9D7D" w14:textId="77777777" w:rsidR="00D9134B" w:rsidRPr="00C10BA4" w:rsidRDefault="00A24EB1" w:rsidP="00B80CB5">
      <w:pPr>
        <w:pStyle w:val="Heading1"/>
        <w:numPr>
          <w:ilvl w:val="0"/>
          <w:numId w:val="2"/>
        </w:numPr>
        <w:spacing w:before="0" w:after="0"/>
        <w:jc w:val="center"/>
        <w:rPr>
          <w:rFonts w:ascii="Calibri" w:hAnsi="Calibri"/>
          <w:sz w:val="28"/>
          <w:szCs w:val="28"/>
          <w:u w:val="single"/>
        </w:rPr>
      </w:pPr>
      <w:bookmarkStart w:id="130" w:name="_Toc118897876"/>
      <w:r w:rsidRPr="00A24EB1">
        <w:rPr>
          <w:rFonts w:ascii="Calibri" w:hAnsi="Calibri"/>
          <w:sz w:val="28"/>
          <w:szCs w:val="28"/>
          <w:u w:val="single"/>
        </w:rPr>
        <w:t>Patient-Provider Partnership</w:t>
      </w:r>
      <w:bookmarkEnd w:id="124"/>
      <w:bookmarkEnd w:id="125"/>
      <w:bookmarkEnd w:id="126"/>
      <w:bookmarkEnd w:id="127"/>
      <w:bookmarkEnd w:id="128"/>
      <w:bookmarkEnd w:id="130"/>
    </w:p>
    <w:p w14:paraId="1B998899" w14:textId="77777777" w:rsidR="00A61410" w:rsidRPr="00C10BA4" w:rsidRDefault="00A61410" w:rsidP="0021596F">
      <w:pPr>
        <w:rPr>
          <w:rFonts w:ascii="Calibri" w:hAnsi="Calibri"/>
        </w:rPr>
      </w:pPr>
    </w:p>
    <w:p w14:paraId="6C1A144B" w14:textId="77777777" w:rsidR="00E57BE4" w:rsidRPr="005B2B73" w:rsidRDefault="00A24EB1" w:rsidP="00B80CB5">
      <w:pPr>
        <w:jc w:val="center"/>
        <w:rPr>
          <w:rFonts w:ascii="Calibri" w:hAnsi="Calibri" w:cs="Arial"/>
          <w:sz w:val="22"/>
        </w:rPr>
      </w:pPr>
      <w:r w:rsidRPr="00A24EB1">
        <w:rPr>
          <w:rFonts w:ascii="Calibri" w:hAnsi="Calibri" w:cs="Arial"/>
          <w:sz w:val="22"/>
        </w:rPr>
        <w:t>Goal: Build provider care team and patient awareness of</w:t>
      </w:r>
      <w:r w:rsidR="00BD0408">
        <w:rPr>
          <w:rFonts w:ascii="Calibri" w:hAnsi="Calibri" w:cs="Arial"/>
          <w:sz w:val="22"/>
        </w:rPr>
        <w:t>,</w:t>
      </w:r>
      <w:r w:rsidRPr="00A24EB1">
        <w:rPr>
          <w:rFonts w:ascii="Calibri" w:hAnsi="Calibri" w:cs="Arial"/>
          <w:sz w:val="22"/>
        </w:rPr>
        <w:t xml:space="preserve"> and active engagement with</w:t>
      </w:r>
      <w:r w:rsidR="00BD0408">
        <w:rPr>
          <w:rFonts w:ascii="Calibri" w:hAnsi="Calibri" w:cs="Arial"/>
          <w:sz w:val="22"/>
        </w:rPr>
        <w:t>,</w:t>
      </w:r>
      <w:r w:rsidRPr="00A24EB1">
        <w:rPr>
          <w:rFonts w:ascii="Calibri" w:hAnsi="Calibri" w:cs="Arial"/>
          <w:sz w:val="22"/>
        </w:rPr>
        <w:t xml:space="preserve"> the PCMH model, clearly define provider and patient responsibilities, and strengthen the provider-patient </w:t>
      </w:r>
      <w:r w:rsidRPr="005B2B73">
        <w:rPr>
          <w:rFonts w:ascii="Calibri" w:hAnsi="Calibri" w:cs="Arial"/>
          <w:sz w:val="22"/>
        </w:rPr>
        <w:t>relationship.</w:t>
      </w:r>
    </w:p>
    <w:p w14:paraId="3F8982B9" w14:textId="77777777" w:rsidR="001927E4" w:rsidRPr="005B2B73" w:rsidRDefault="001927E4" w:rsidP="00B80CB5">
      <w:pPr>
        <w:jc w:val="center"/>
        <w:rPr>
          <w:rFonts w:ascii="Calibri" w:hAnsi="Calibri" w:cs="Arial"/>
          <w:sz w:val="22"/>
        </w:rPr>
      </w:pPr>
    </w:p>
    <w:p w14:paraId="1968C841" w14:textId="55AC0A2E" w:rsidR="00F46B6C" w:rsidRDefault="00F46B6C" w:rsidP="00B80CB5">
      <w:pPr>
        <w:jc w:val="center"/>
        <w:rPr>
          <w:rFonts w:ascii="Calibri" w:hAnsi="Calibri" w:cs="Arial"/>
          <w:sz w:val="22"/>
        </w:rPr>
      </w:pPr>
      <w:r w:rsidRPr="005B2B73">
        <w:rPr>
          <w:rFonts w:ascii="Calibri" w:hAnsi="Calibri" w:cs="Arial"/>
          <w:sz w:val="22"/>
        </w:rPr>
        <w:t>1</w:t>
      </w:r>
      <w:r w:rsidR="00984E33" w:rsidRPr="005B2B73">
        <w:rPr>
          <w:rFonts w:ascii="Calibri" w:hAnsi="Calibri" w:cs="Arial"/>
          <w:sz w:val="22"/>
        </w:rPr>
        <w:t>2</w:t>
      </w:r>
      <w:r w:rsidRPr="005B2B73">
        <w:rPr>
          <w:rFonts w:ascii="Calibri" w:hAnsi="Calibri" w:cs="Arial"/>
          <w:sz w:val="22"/>
        </w:rPr>
        <w:t xml:space="preserve"> total capabilities</w:t>
      </w:r>
      <w:r w:rsidR="00F73EE2" w:rsidRPr="005B2B73">
        <w:rPr>
          <w:rFonts w:ascii="Calibri" w:hAnsi="Calibri" w:cs="Arial"/>
          <w:sz w:val="22"/>
        </w:rPr>
        <w:t>; 1 required</w:t>
      </w:r>
      <w:r w:rsidR="000F5D59" w:rsidRPr="005B2B73">
        <w:rPr>
          <w:rFonts w:ascii="Calibri" w:hAnsi="Calibri" w:cs="Arial"/>
          <w:sz w:val="22"/>
        </w:rPr>
        <w:t>; 1 retired</w:t>
      </w:r>
      <w:r>
        <w:rPr>
          <w:rFonts w:ascii="Calibri" w:hAnsi="Calibri" w:cs="Arial"/>
          <w:sz w:val="22"/>
        </w:rPr>
        <w:t xml:space="preserve"> </w:t>
      </w:r>
    </w:p>
    <w:p w14:paraId="63D71F4E" w14:textId="77777777" w:rsidR="001927E4" w:rsidRDefault="001927E4" w:rsidP="00B80CB5">
      <w:pPr>
        <w:jc w:val="center"/>
        <w:rPr>
          <w:rFonts w:ascii="Calibri" w:hAnsi="Calibri" w:cs="Arial"/>
          <w:sz w:val="22"/>
        </w:rPr>
      </w:pPr>
      <w:r>
        <w:rPr>
          <w:rFonts w:ascii="Calibri" w:hAnsi="Calibri" w:cs="Arial"/>
          <w:sz w:val="22"/>
        </w:rPr>
        <w:t>All capabilities applicabl</w:t>
      </w:r>
      <w:r w:rsidR="00F46B6C">
        <w:rPr>
          <w:rFonts w:ascii="Calibri" w:hAnsi="Calibri" w:cs="Arial"/>
          <w:sz w:val="22"/>
        </w:rPr>
        <w:t>e to: Adult</w:t>
      </w:r>
      <w:r>
        <w:rPr>
          <w:rFonts w:ascii="Calibri" w:hAnsi="Calibri" w:cs="Arial"/>
          <w:sz w:val="22"/>
        </w:rPr>
        <w:t xml:space="preserve"> and Peds Patients</w:t>
      </w:r>
    </w:p>
    <w:p w14:paraId="4ED8EE4B" w14:textId="77777777" w:rsidR="00D66CA7" w:rsidRPr="00C10BA4" w:rsidRDefault="00D66CA7" w:rsidP="00B80CB5">
      <w:pPr>
        <w:rPr>
          <w:rFonts w:ascii="Calibri" w:hAnsi="Calibri"/>
        </w:rPr>
      </w:pPr>
    </w:p>
    <w:p w14:paraId="733A8FDB" w14:textId="77794396" w:rsidR="00A13D68" w:rsidRPr="00C10BA4" w:rsidRDefault="00A24EB1" w:rsidP="00B80CB5">
      <w:pPr>
        <w:jc w:val="center"/>
        <w:rPr>
          <w:rFonts w:ascii="Calibri" w:hAnsi="Calibri" w:cs="Arial"/>
          <w:i/>
          <w:sz w:val="22"/>
          <w:szCs w:val="22"/>
        </w:rPr>
      </w:pPr>
      <w:r w:rsidRPr="00A24EB1">
        <w:rPr>
          <w:rFonts w:ascii="Calibri" w:hAnsi="Calibri" w:cs="Arial"/>
          <w:i/>
          <w:sz w:val="22"/>
          <w:szCs w:val="22"/>
        </w:rPr>
        <w:t>All capabilities and guidelines are applicable to PCPs</w:t>
      </w:r>
      <w:r w:rsidR="001206A6">
        <w:rPr>
          <w:rFonts w:ascii="Calibri" w:hAnsi="Calibri" w:cs="Arial"/>
          <w:i/>
          <w:sz w:val="22"/>
          <w:szCs w:val="22"/>
        </w:rPr>
        <w:t xml:space="preserve"> and specialists</w:t>
      </w:r>
      <w:r w:rsidRPr="00A24EB1">
        <w:rPr>
          <w:rFonts w:ascii="Calibri" w:hAnsi="Calibri" w:cs="Arial"/>
          <w:i/>
          <w:sz w:val="22"/>
          <w:szCs w:val="22"/>
        </w:rPr>
        <w:t xml:space="preserve"> for all current patients (regardless of insurance coverage). “Current” patients for PCPs are defined as patients who the practice unit considers to be active in the practice (e.g., practices may define “current” as seen within the past 12 months or </w:t>
      </w:r>
      <w:r w:rsidR="0EE85096" w:rsidRPr="3375E158">
        <w:rPr>
          <w:rFonts w:ascii="Calibri" w:hAnsi="Calibri" w:cs="Arial"/>
          <w:i/>
          <w:iCs/>
          <w:sz w:val="22"/>
          <w:szCs w:val="22"/>
        </w:rPr>
        <w:t>24 months (about 2 years)</w:t>
      </w:r>
      <w:r w:rsidRPr="3375E158">
        <w:rPr>
          <w:rFonts w:ascii="Calibri" w:hAnsi="Calibri" w:cs="Arial"/>
          <w:i/>
          <w:iCs/>
          <w:sz w:val="22"/>
          <w:szCs w:val="22"/>
        </w:rPr>
        <w:t>)</w:t>
      </w:r>
      <w:r w:rsidR="00F46E85">
        <w:rPr>
          <w:rFonts w:ascii="Calibri" w:hAnsi="Calibri" w:cs="Arial"/>
          <w:i/>
          <w:iCs/>
          <w:sz w:val="22"/>
          <w:szCs w:val="22"/>
        </w:rPr>
        <w:t>.</w:t>
      </w:r>
      <w:r w:rsidRPr="3375E158">
        <w:rPr>
          <w:rFonts w:ascii="Calibri" w:hAnsi="Calibri" w:cs="Arial"/>
          <w:i/>
          <w:iCs/>
          <w:sz w:val="22"/>
          <w:szCs w:val="22"/>
        </w:rPr>
        <w:t xml:space="preserve"> </w:t>
      </w:r>
    </w:p>
    <w:p w14:paraId="2A8DDF2E" w14:textId="0068F8E1" w:rsidR="00DD5136" w:rsidRPr="00C10BA4" w:rsidRDefault="00A24EB1" w:rsidP="00B80CB5">
      <w:pPr>
        <w:jc w:val="center"/>
        <w:rPr>
          <w:rFonts w:ascii="Calibri" w:hAnsi="Calibri" w:cs="Arial"/>
          <w:i/>
          <w:sz w:val="22"/>
          <w:szCs w:val="22"/>
        </w:rPr>
      </w:pPr>
      <w:r w:rsidRPr="00A24EB1">
        <w:rPr>
          <w:rFonts w:ascii="Calibri" w:hAnsi="Calibri" w:cs="Arial"/>
          <w:i/>
          <w:sz w:val="22"/>
          <w:szCs w:val="22"/>
        </w:rPr>
        <w:t xml:space="preserve">For specialists, there are two ways to implement the patient-provider partnership capabilities:  1) specialist has patient-provider partnership discussion with “current” patients with whom the specialist has an ongoing treating relationship, which is defined as “having primary responsibility or co-management responsibility with PCP for patients with an established chronic condition”; 2) specialist has patient-provider partnership discussion with all patients at the onset of treatment. </w:t>
      </w:r>
    </w:p>
    <w:p w14:paraId="1FB7A468" w14:textId="77777777" w:rsidR="000E7CC9" w:rsidRPr="00C10BA4" w:rsidRDefault="000E7CC9" w:rsidP="00E071D5">
      <w:pPr>
        <w:jc w:val="center"/>
        <w:rPr>
          <w:rFonts w:ascii="Calibri" w:hAnsi="Calibri" w:cs="Arial"/>
          <w:i/>
          <w:sz w:val="22"/>
          <w:szCs w:val="22"/>
        </w:rPr>
      </w:pPr>
    </w:p>
    <w:p w14:paraId="632AE233" w14:textId="668BA1E6" w:rsidR="00D9134B" w:rsidRPr="00B260CA" w:rsidRDefault="00A24EB1" w:rsidP="008C3F55">
      <w:pPr>
        <w:pStyle w:val="Heading2"/>
        <w:spacing w:before="0" w:after="0"/>
        <w:jc w:val="center"/>
        <w:rPr>
          <w:rFonts w:ascii="Calibri" w:hAnsi="Calibri"/>
          <w:sz w:val="24"/>
          <w:szCs w:val="24"/>
        </w:rPr>
      </w:pPr>
      <w:bookmarkStart w:id="131" w:name="_Toc243438007"/>
      <w:bookmarkStart w:id="132" w:name="_Toc243438107"/>
      <w:bookmarkStart w:id="133" w:name="_Toc243438207"/>
      <w:bookmarkStart w:id="134" w:name="_Toc243438307"/>
      <w:bookmarkStart w:id="135" w:name="_Hlk494435670"/>
      <w:r w:rsidRPr="00A24EB1">
        <w:rPr>
          <w:rFonts w:ascii="Calibri" w:hAnsi="Calibri"/>
          <w:sz w:val="24"/>
          <w:szCs w:val="24"/>
        </w:rPr>
        <w:t>1.1</w:t>
      </w:r>
      <w:bookmarkEnd w:id="131"/>
      <w:bookmarkEnd w:id="132"/>
      <w:bookmarkEnd w:id="133"/>
      <w:bookmarkEnd w:id="134"/>
      <w:r w:rsidR="008B72D6">
        <w:rPr>
          <w:rFonts w:ascii="Calibri" w:hAnsi="Calibri"/>
          <w:sz w:val="24"/>
          <w:szCs w:val="24"/>
        </w:rPr>
        <w:t xml:space="preserve"> </w:t>
      </w:r>
      <w:r w:rsidR="002D06B1">
        <w:rPr>
          <w:rFonts w:ascii="Calibri" w:hAnsi="Calibri"/>
          <w:sz w:val="24"/>
          <w:szCs w:val="24"/>
        </w:rPr>
        <w:t>–</w:t>
      </w:r>
      <w:r w:rsidR="008B72D6">
        <w:rPr>
          <w:rFonts w:ascii="Calibri" w:hAnsi="Calibri"/>
          <w:sz w:val="24"/>
          <w:szCs w:val="24"/>
        </w:rPr>
        <w:t xml:space="preserve"> </w:t>
      </w:r>
      <w:r w:rsidR="008B72D6" w:rsidRPr="00B260CA">
        <w:rPr>
          <w:rFonts w:ascii="Calibri" w:hAnsi="Calibri"/>
          <w:color w:val="FF0000"/>
          <w:sz w:val="24"/>
          <w:szCs w:val="24"/>
        </w:rPr>
        <w:t>Required</w:t>
      </w:r>
      <w:r w:rsidR="002D06B1">
        <w:rPr>
          <w:rFonts w:ascii="Calibri" w:hAnsi="Calibri"/>
          <w:color w:val="FF0000"/>
          <w:sz w:val="24"/>
          <w:szCs w:val="24"/>
        </w:rPr>
        <w:t xml:space="preserve"> (</w:t>
      </w:r>
      <w:r w:rsidR="00A61A36">
        <w:rPr>
          <w:rFonts w:ascii="Calibri" w:hAnsi="Calibri"/>
          <w:color w:val="FF0000"/>
          <w:sz w:val="24"/>
          <w:szCs w:val="24"/>
        </w:rPr>
        <w:t xml:space="preserve">as of </w:t>
      </w:r>
      <w:r w:rsidR="002D06B1">
        <w:rPr>
          <w:rFonts w:ascii="Calibri" w:hAnsi="Calibri"/>
          <w:color w:val="FF0000"/>
          <w:sz w:val="24"/>
          <w:szCs w:val="24"/>
        </w:rPr>
        <w:t>2019)</w:t>
      </w:r>
    </w:p>
    <w:p w14:paraId="7F34B61C" w14:textId="77777777" w:rsidR="00D9134B" w:rsidRPr="00C10BA4" w:rsidRDefault="00A24EB1" w:rsidP="008C3F55">
      <w:pPr>
        <w:pStyle w:val="Heading2"/>
        <w:spacing w:before="0" w:after="0"/>
        <w:jc w:val="center"/>
        <w:rPr>
          <w:rFonts w:ascii="Calibri" w:hAnsi="Calibri"/>
          <w:sz w:val="24"/>
          <w:szCs w:val="24"/>
        </w:rPr>
      </w:pPr>
      <w:bookmarkStart w:id="136" w:name="_Toc243438008"/>
      <w:bookmarkStart w:id="137" w:name="_Toc243438108"/>
      <w:bookmarkStart w:id="138" w:name="_Toc243438208"/>
      <w:bookmarkStart w:id="139" w:name="_Toc243438308"/>
      <w:r w:rsidRPr="00A24EB1">
        <w:rPr>
          <w:rFonts w:ascii="Calibri" w:hAnsi="Calibri"/>
          <w:sz w:val="24"/>
          <w:szCs w:val="24"/>
        </w:rPr>
        <w:t>Practice unit has developed PCMH-related patient communication tools, has trained staff, and is prepared to implement patient-provider partnership with each current patient, which may consist of a signed agreement or other documented patient communication process to establish patient-provider partnership</w:t>
      </w:r>
      <w:bookmarkEnd w:id="136"/>
      <w:bookmarkEnd w:id="137"/>
      <w:bookmarkEnd w:id="138"/>
      <w:bookmarkEnd w:id="139"/>
      <w:r w:rsidR="00340E39" w:rsidRPr="00A24EB1">
        <w:rPr>
          <w:rFonts w:ascii="Calibri" w:hAnsi="Calibri"/>
          <w:sz w:val="24"/>
          <w:szCs w:val="24"/>
        </w:rPr>
        <w:fldChar w:fldCharType="begin"/>
      </w:r>
      <w:r w:rsidRPr="00A24EB1">
        <w:rPr>
          <w:rFonts w:ascii="Calibri" w:hAnsi="Calibri"/>
        </w:rPr>
        <w:instrText xml:space="preserve"> XE "</w:instrText>
      </w:r>
      <w:r w:rsidRPr="00A24EB1">
        <w:rPr>
          <w:rFonts w:ascii="Calibri" w:hAnsi="Calibri"/>
          <w:sz w:val="24"/>
          <w:szCs w:val="24"/>
        </w:rPr>
        <w:instrText>1.1</w:instrText>
      </w:r>
      <w:r w:rsidRPr="00A24EB1">
        <w:rPr>
          <w:rFonts w:ascii="Calibri" w:hAnsi="Calibri"/>
        </w:rPr>
        <w:instrText xml:space="preserve">" </w:instrText>
      </w:r>
      <w:r w:rsidR="00340E39" w:rsidRPr="00A24EB1">
        <w:rPr>
          <w:rFonts w:ascii="Calibri" w:hAnsi="Calibri"/>
          <w:sz w:val="24"/>
          <w:szCs w:val="24"/>
        </w:rPr>
        <w:fldChar w:fldCharType="end"/>
      </w:r>
    </w:p>
    <w:p w14:paraId="243B4C7B" w14:textId="77777777" w:rsidR="00D9134B" w:rsidRPr="00C10BA4" w:rsidRDefault="00D9134B" w:rsidP="00E071D5">
      <w:pPr>
        <w:rPr>
          <w:rFonts w:ascii="Calibri" w:hAnsi="Calibri" w:cs="Arial"/>
          <w:sz w:val="22"/>
          <w:szCs w:val="22"/>
        </w:rPr>
      </w:pPr>
    </w:p>
    <w:p w14:paraId="11F1CB5A" w14:textId="77777777" w:rsidR="00D9134B" w:rsidRPr="00C10BA4" w:rsidRDefault="00BD0408" w:rsidP="00FE3480">
      <w:pPr>
        <w:tabs>
          <w:tab w:val="left" w:pos="376"/>
          <w:tab w:val="left" w:pos="1432"/>
        </w:tabs>
        <w:rPr>
          <w:rFonts w:ascii="Calibri" w:hAnsi="Calibri" w:cs="Arial"/>
          <w:bCs/>
          <w:i/>
          <w:u w:val="single"/>
        </w:rPr>
      </w:pPr>
      <w:r>
        <w:rPr>
          <w:rFonts w:ascii="Calibri" w:hAnsi="Calibri" w:cs="Arial"/>
          <w:bCs/>
          <w:i/>
          <w:u w:val="single"/>
        </w:rPr>
        <w:t>PCP Guidelines:</w:t>
      </w:r>
    </w:p>
    <w:p w14:paraId="0412E5CF" w14:textId="77777777" w:rsidR="00615203" w:rsidRPr="00615203"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 communication process must include a conversation between the patient and a member of the clinical practice unit team.  In extenuating circumstances, well-trained Medical Assistants who are highly engaged with patient care may be considered a member of the clinical practice unit team.</w:t>
      </w:r>
    </w:p>
    <w:p w14:paraId="6406ECD2" w14:textId="5CA7820C"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Documentation </w:t>
      </w:r>
      <w:r w:rsidR="00160EF2">
        <w:rPr>
          <w:rFonts w:ascii="Calibri" w:hAnsi="Calibri" w:cs="Arial"/>
          <w:sz w:val="22"/>
          <w:szCs w:val="22"/>
        </w:rPr>
        <w:t xml:space="preserve">does not need to be on paper. It </w:t>
      </w:r>
      <w:r w:rsidRPr="00A24EB1">
        <w:rPr>
          <w:rFonts w:ascii="Calibri" w:hAnsi="Calibri" w:cs="Arial"/>
          <w:sz w:val="22"/>
          <w:szCs w:val="22"/>
        </w:rPr>
        <w:t>may consist of note in medical record, sticker placed on front of the chart, indicator in patient registry, patient log, or similar system that can be used to identify the percent of patients with whom the partnership has been discussed.</w:t>
      </w:r>
    </w:p>
    <w:p w14:paraId="78B81E16"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Documents and patient education tools are developed that explain PCMH concepts and outline patient and provider roles and responsibilities.</w:t>
      </w:r>
    </w:p>
    <w:p w14:paraId="4A671E1D" w14:textId="398B670D"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team members and all appropriate staff are educated/trained on patient-provider partnership concepts and patient communication processes</w:t>
      </w:r>
      <w:r w:rsidR="00BD1FD4">
        <w:rPr>
          <w:rFonts w:ascii="Calibri" w:hAnsi="Calibri" w:cs="Arial"/>
          <w:sz w:val="22"/>
          <w:szCs w:val="22"/>
        </w:rPr>
        <w:t>.</w:t>
      </w:r>
    </w:p>
    <w:p w14:paraId="70FB1C91"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has been established for patients to receive PCMH information, and for practitioner to have conversation with patients about PCMH patient-provider partnership.</w:t>
      </w:r>
    </w:p>
    <w:p w14:paraId="6C83E54D" w14:textId="77777777" w:rsidR="00D9134B" w:rsidRPr="00C10BA4" w:rsidRDefault="00A24EB1" w:rsidP="007470DF">
      <w:pPr>
        <w:numPr>
          <w:ilvl w:val="0"/>
          <w:numId w:val="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Mechanism and process has been developed to document establishment of patient-provider partnership in medical record or patient registry.</w:t>
      </w:r>
    </w:p>
    <w:p w14:paraId="1B00BA47" w14:textId="77777777" w:rsidR="00D9134B" w:rsidRDefault="00D9134B" w:rsidP="00E071D5">
      <w:pPr>
        <w:rPr>
          <w:rFonts w:ascii="Calibri" w:hAnsi="Calibri" w:cs="Arial"/>
          <w:b/>
          <w:bCs/>
        </w:rPr>
      </w:pPr>
    </w:p>
    <w:p w14:paraId="05F700A6" w14:textId="77777777" w:rsidR="00615203" w:rsidRPr="00C10BA4" w:rsidRDefault="00615203" w:rsidP="00FE3480">
      <w:pPr>
        <w:tabs>
          <w:tab w:val="left" w:pos="376"/>
          <w:tab w:val="left" w:pos="1432"/>
        </w:tabs>
        <w:rPr>
          <w:rFonts w:ascii="Calibri" w:hAnsi="Calibri" w:cs="Arial"/>
          <w:bCs/>
          <w:i/>
          <w:u w:val="single"/>
        </w:rPr>
      </w:pPr>
      <w:r>
        <w:rPr>
          <w:rFonts w:ascii="Calibri" w:hAnsi="Calibri" w:cs="Arial"/>
          <w:bCs/>
          <w:i/>
          <w:u w:val="single"/>
        </w:rPr>
        <w:t>Specialist Guidelines:</w:t>
      </w:r>
    </w:p>
    <w:p w14:paraId="6FE0A563"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 communication process must include a conversation between the patient and a member of the clinical practice unit team.  In extenuating circumstances, well-trained Medical Assistants who are highly engaged with patient care may be considered a member of the clinical practice unit team.</w:t>
      </w:r>
    </w:p>
    <w:p w14:paraId="1835B2F0" w14:textId="7A5F8CD6" w:rsidR="00615203" w:rsidRDefault="00615203" w:rsidP="007470DF">
      <w:pPr>
        <w:numPr>
          <w:ilvl w:val="0"/>
          <w:numId w:val="165"/>
        </w:numPr>
        <w:tabs>
          <w:tab w:val="clear" w:pos="1080"/>
          <w:tab w:val="left" w:pos="376"/>
          <w:tab w:val="left" w:pos="1432"/>
          <w:tab w:val="num" w:pos="1620"/>
        </w:tabs>
        <w:rPr>
          <w:rFonts w:ascii="Calibri" w:hAnsi="Calibri" w:cs="Arial"/>
          <w:sz w:val="22"/>
          <w:szCs w:val="22"/>
        </w:rPr>
      </w:pPr>
      <w:r>
        <w:rPr>
          <w:rFonts w:ascii="Calibri" w:hAnsi="Calibri" w:cs="Arial"/>
          <w:sz w:val="22"/>
          <w:szCs w:val="22"/>
        </w:rPr>
        <w:t>Conversation must include clear delineation of the specialist’s role in caring for the patient, and the planned frequency and type of communication with the PCP</w:t>
      </w:r>
      <w:r w:rsidR="00761523">
        <w:rPr>
          <w:rFonts w:ascii="Calibri" w:hAnsi="Calibri" w:cs="Arial"/>
          <w:sz w:val="22"/>
          <w:szCs w:val="22"/>
        </w:rPr>
        <w:t>.</w:t>
      </w:r>
    </w:p>
    <w:p w14:paraId="5F1E7149" w14:textId="4CF8841F"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Documentation </w:t>
      </w:r>
      <w:r w:rsidR="00607EFB">
        <w:rPr>
          <w:rFonts w:ascii="Calibri" w:hAnsi="Calibri" w:cs="Arial"/>
          <w:sz w:val="22"/>
          <w:szCs w:val="22"/>
        </w:rPr>
        <w:t xml:space="preserve">does not need to be on paper. It </w:t>
      </w:r>
      <w:r w:rsidRPr="00A24EB1">
        <w:rPr>
          <w:rFonts w:ascii="Calibri" w:hAnsi="Calibri" w:cs="Arial"/>
          <w:sz w:val="22"/>
          <w:szCs w:val="22"/>
        </w:rPr>
        <w:t>may consist of note in medical record, sticker placed on front of the chart, indicator in patient registry, patient log, or similar system that can be used to identify the percent of patients with whom the partnership has been discussed.</w:t>
      </w:r>
    </w:p>
    <w:p w14:paraId="2DECDE07"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Documents and patient education tools are developed that explain PCMH concepts </w:t>
      </w:r>
      <w:r>
        <w:rPr>
          <w:rFonts w:ascii="Calibri" w:hAnsi="Calibri" w:cs="Arial"/>
          <w:sz w:val="22"/>
          <w:szCs w:val="22"/>
        </w:rPr>
        <w:t>and outline patient’s and specialist’s</w:t>
      </w:r>
      <w:r w:rsidRPr="00A24EB1">
        <w:rPr>
          <w:rFonts w:ascii="Calibri" w:hAnsi="Calibri" w:cs="Arial"/>
          <w:sz w:val="22"/>
          <w:szCs w:val="22"/>
        </w:rPr>
        <w:t xml:space="preserve"> roles and responsibilities.</w:t>
      </w:r>
    </w:p>
    <w:p w14:paraId="730E8A95" w14:textId="3EAAF2AA"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team members and all appropriate staff are educated/trained on patient-provider partnership concepts and patient communication processes</w:t>
      </w:r>
      <w:r w:rsidR="00761523">
        <w:rPr>
          <w:rFonts w:ascii="Calibri" w:hAnsi="Calibri" w:cs="Arial"/>
          <w:sz w:val="22"/>
          <w:szCs w:val="22"/>
        </w:rPr>
        <w:t>.</w:t>
      </w:r>
    </w:p>
    <w:p w14:paraId="0FE76061" w14:textId="77777777" w:rsidR="00615203" w:rsidRPr="00C10BA4"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has been established for patients to receive PCMH information, and for practitioner to have conversation with patients about PCMH patient-provider partnership.</w:t>
      </w:r>
    </w:p>
    <w:p w14:paraId="3A693298" w14:textId="77777777" w:rsidR="00615203" w:rsidRDefault="00615203" w:rsidP="007470DF">
      <w:pPr>
        <w:numPr>
          <w:ilvl w:val="0"/>
          <w:numId w:val="16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Mechanism and process has been developed to document establishment of patient-provider partnership in medical record or patient registry.</w:t>
      </w:r>
    </w:p>
    <w:p w14:paraId="70C6C463" w14:textId="77777777" w:rsidR="000433C5" w:rsidRDefault="000433C5" w:rsidP="00E071D5">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448AE8B8"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68FBA2"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Required for PCMH Designation: YES</w:t>
            </w:r>
          </w:p>
        </w:tc>
        <w:tc>
          <w:tcPr>
            <w:tcW w:w="3508" w:type="dxa"/>
            <w:tcBorders>
              <w:top w:val="single" w:sz="8" w:space="0" w:color="auto"/>
              <w:left w:val="nil"/>
              <w:bottom w:val="single" w:sz="8" w:space="0" w:color="auto"/>
              <w:right w:val="single" w:sz="8" w:space="0" w:color="auto"/>
            </w:tcBorders>
            <w:hideMark/>
          </w:tcPr>
          <w:p w14:paraId="1A8A3E76"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0433C5" w14:paraId="6D76036B"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EA8FF" w14:textId="77777777" w:rsidR="000433C5" w:rsidRPr="000433C5" w:rsidRDefault="000433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15A31573"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6E1655" w14:textId="21307871" w:rsidR="000433C5"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Current d</w:t>
            </w:r>
            <w:r w:rsidR="000433C5" w:rsidRPr="000433C5">
              <w:rPr>
                <w:rFonts w:asciiTheme="minorHAnsi" w:hAnsiTheme="minorHAnsi"/>
                <w:sz w:val="22"/>
                <w:szCs w:val="22"/>
              </w:rPr>
              <w:t xml:space="preserve">ocumentation </w:t>
            </w:r>
            <w:r w:rsidR="00454D56">
              <w:rPr>
                <w:rFonts w:asciiTheme="minorHAnsi" w:hAnsiTheme="minorHAnsi"/>
                <w:sz w:val="22"/>
                <w:szCs w:val="22"/>
              </w:rPr>
              <w:t>r</w:t>
            </w:r>
            <w:r w:rsidR="000433C5" w:rsidRPr="000433C5">
              <w:rPr>
                <w:rFonts w:asciiTheme="minorHAnsi" w:hAnsiTheme="minorHAnsi"/>
                <w:sz w:val="22"/>
                <w:szCs w:val="22"/>
              </w:rPr>
              <w:t>equired</w:t>
            </w:r>
            <w:r w:rsidR="0092635E">
              <w:rPr>
                <w:rFonts w:asciiTheme="minorHAnsi" w:hAnsiTheme="minorHAnsi"/>
                <w:sz w:val="22"/>
                <w:szCs w:val="22"/>
              </w:rPr>
              <w:t xml:space="preserve"> (examples include flyer, tablet, patient brochure, etc.)</w:t>
            </w:r>
          </w:p>
          <w:p w14:paraId="115B9B77" w14:textId="4D13BBCA"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of communication process includes conversation with patients and member of PU team using available tools to educate on PCMH</w:t>
            </w:r>
          </w:p>
          <w:p w14:paraId="0267DCE1" w14:textId="15CED37E"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of the documentation of </w:t>
            </w:r>
            <w:r w:rsidR="00665BB6">
              <w:rPr>
                <w:rFonts w:asciiTheme="minorHAnsi" w:hAnsiTheme="minorHAnsi"/>
                <w:sz w:val="22"/>
                <w:szCs w:val="22"/>
              </w:rPr>
              <w:t>p</w:t>
            </w:r>
            <w:r w:rsidR="000433C5" w:rsidRPr="000433C5">
              <w:rPr>
                <w:rFonts w:asciiTheme="minorHAnsi" w:hAnsiTheme="minorHAnsi"/>
                <w:sz w:val="22"/>
                <w:szCs w:val="22"/>
              </w:rPr>
              <w:t>artnership within the E</w:t>
            </w:r>
            <w:r w:rsidR="00E833DD">
              <w:rPr>
                <w:rFonts w:asciiTheme="minorHAnsi" w:hAnsiTheme="minorHAnsi"/>
                <w:sz w:val="22"/>
                <w:szCs w:val="22"/>
              </w:rPr>
              <w:t>H</w:t>
            </w:r>
            <w:r w:rsidR="000433C5" w:rsidRPr="000433C5">
              <w:rPr>
                <w:rFonts w:asciiTheme="minorHAnsi" w:hAnsiTheme="minorHAnsi"/>
                <w:sz w:val="22"/>
                <w:szCs w:val="22"/>
              </w:rPr>
              <w:t>R or registry</w:t>
            </w:r>
          </w:p>
          <w:p w14:paraId="65916380" w14:textId="77777777" w:rsidR="000433C5" w:rsidRPr="000433C5" w:rsidRDefault="000433C5" w:rsidP="007470DF">
            <w:pPr>
              <w:numPr>
                <w:ilvl w:val="0"/>
                <w:numId w:val="166"/>
              </w:numPr>
              <w:contextualSpacing/>
              <w:rPr>
                <w:rFonts w:asciiTheme="minorHAnsi" w:hAnsiTheme="minorHAnsi"/>
                <w:sz w:val="22"/>
                <w:szCs w:val="22"/>
              </w:rPr>
            </w:pPr>
            <w:r w:rsidRPr="000433C5">
              <w:rPr>
                <w:rFonts w:asciiTheme="minorHAnsi" w:hAnsiTheme="minorHAnsi"/>
                <w:sz w:val="22"/>
                <w:szCs w:val="22"/>
              </w:rPr>
              <w:t>All staff trained on PCMH model</w:t>
            </w:r>
          </w:p>
        </w:tc>
      </w:tr>
    </w:tbl>
    <w:p w14:paraId="2C7A8F21" w14:textId="77777777" w:rsidR="000433C5" w:rsidRDefault="000433C5" w:rsidP="00E071D5">
      <w:pPr>
        <w:tabs>
          <w:tab w:val="left" w:pos="376"/>
          <w:tab w:val="left" w:pos="1432"/>
        </w:tabs>
        <w:rPr>
          <w:rFonts w:ascii="Calibri" w:hAnsi="Calibri" w:cs="Arial"/>
          <w:sz w:val="22"/>
          <w:szCs w:val="22"/>
        </w:rPr>
      </w:pPr>
    </w:p>
    <w:p w14:paraId="2DEE988D" w14:textId="77777777" w:rsidR="00D9134B" w:rsidRPr="00C10BA4" w:rsidRDefault="00A24EB1" w:rsidP="00FE3480">
      <w:pPr>
        <w:pStyle w:val="Heading2"/>
        <w:spacing w:before="0" w:after="0"/>
        <w:jc w:val="center"/>
        <w:rPr>
          <w:rFonts w:ascii="Calibri" w:hAnsi="Calibri"/>
          <w:sz w:val="24"/>
          <w:szCs w:val="24"/>
        </w:rPr>
      </w:pPr>
      <w:bookmarkStart w:id="140" w:name="_Toc243438009"/>
      <w:bookmarkStart w:id="141" w:name="_Toc243438109"/>
      <w:bookmarkStart w:id="142" w:name="_Toc243438209"/>
      <w:bookmarkStart w:id="143" w:name="_Toc243438309"/>
      <w:bookmarkEnd w:id="135"/>
      <w:r w:rsidRPr="00A24EB1">
        <w:rPr>
          <w:rFonts w:ascii="Calibri" w:hAnsi="Calibri"/>
          <w:sz w:val="24"/>
          <w:szCs w:val="24"/>
        </w:rPr>
        <w:t>1.2</w:t>
      </w:r>
      <w:bookmarkEnd w:id="140"/>
      <w:bookmarkEnd w:id="141"/>
      <w:bookmarkEnd w:id="142"/>
      <w:bookmarkEnd w:id="143"/>
    </w:p>
    <w:p w14:paraId="355F21FB" w14:textId="3CB34A9D" w:rsidR="00D9134B" w:rsidRPr="00C10BA4" w:rsidRDefault="00E833DD" w:rsidP="00FE3480">
      <w:pPr>
        <w:pStyle w:val="Heading2"/>
        <w:spacing w:before="0" w:after="0"/>
        <w:jc w:val="center"/>
        <w:rPr>
          <w:rFonts w:ascii="Calibri" w:hAnsi="Calibri"/>
          <w:sz w:val="24"/>
          <w:szCs w:val="24"/>
        </w:rPr>
      </w:pPr>
      <w:bookmarkStart w:id="144" w:name="_Toc243438010"/>
      <w:bookmarkStart w:id="145" w:name="_Toc243438110"/>
      <w:bookmarkStart w:id="146" w:name="_Toc243438210"/>
      <w:bookmarkStart w:id="147" w:name="_Toc243438310"/>
      <w:r>
        <w:rPr>
          <w:rFonts w:ascii="Calibri" w:hAnsi="Calibri"/>
          <w:sz w:val="24"/>
          <w:szCs w:val="24"/>
        </w:rPr>
        <w:t>Targeted p</w:t>
      </w:r>
      <w:r w:rsidR="00A24EB1" w:rsidRPr="00A24EB1">
        <w:rPr>
          <w:rFonts w:ascii="Calibri" w:hAnsi="Calibri"/>
          <w:sz w:val="24"/>
          <w:szCs w:val="24"/>
        </w:rPr>
        <w:t xml:space="preserve">rocess of reaching out to current patients is underway, and practice unit is using a systematic approach to inform patients about PCMH </w:t>
      </w:r>
      <w:bookmarkEnd w:id="144"/>
      <w:bookmarkEnd w:id="145"/>
      <w:bookmarkEnd w:id="146"/>
      <w:bookmarkEnd w:id="147"/>
    </w:p>
    <w:p w14:paraId="1DA75BF9" w14:textId="77777777" w:rsidR="00D9134B" w:rsidRPr="00C10BA4" w:rsidRDefault="00D9134B" w:rsidP="00E071D5">
      <w:pPr>
        <w:rPr>
          <w:rFonts w:ascii="Calibri" w:hAnsi="Calibri" w:cs="Arial"/>
          <w:sz w:val="22"/>
          <w:szCs w:val="22"/>
        </w:rPr>
      </w:pPr>
    </w:p>
    <w:p w14:paraId="3880255E" w14:textId="77777777" w:rsidR="00D9134B" w:rsidRPr="00C10BA4" w:rsidRDefault="00BD0408" w:rsidP="00FE3480">
      <w:pPr>
        <w:keepNext/>
        <w:tabs>
          <w:tab w:val="left" w:pos="376"/>
          <w:tab w:val="left" w:pos="1432"/>
        </w:tabs>
        <w:rPr>
          <w:rFonts w:ascii="Calibri" w:hAnsi="Calibri" w:cs="Arial"/>
          <w:bCs/>
          <w:i/>
          <w:u w:val="single"/>
        </w:rPr>
      </w:pPr>
      <w:r>
        <w:rPr>
          <w:rFonts w:ascii="Calibri" w:hAnsi="Calibri" w:cs="Arial"/>
          <w:bCs/>
          <w:i/>
          <w:u w:val="single"/>
        </w:rPr>
        <w:t>PCP Guidelines:</w:t>
      </w:r>
    </w:p>
    <w:p w14:paraId="27264CAF" w14:textId="33FD2A86" w:rsidR="00C31516"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Outreach process must include patients who do not visit the practice regularly</w:t>
      </w:r>
      <w:r w:rsidR="00BD1FD4">
        <w:rPr>
          <w:rFonts w:ascii="Calibri" w:hAnsi="Calibri" w:cs="Arial"/>
          <w:sz w:val="22"/>
          <w:szCs w:val="22"/>
        </w:rPr>
        <w:t>.</w:t>
      </w:r>
    </w:p>
    <w:p w14:paraId="03589EA2" w14:textId="1255377D" w:rsidR="00D9134B"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Examples of outreach include discussion at the time of visit, mailings, emails, telephone outreach, or other electronic means</w:t>
      </w:r>
      <w:r w:rsidR="00BD1FD4">
        <w:rPr>
          <w:rFonts w:ascii="Calibri" w:hAnsi="Calibri" w:cs="Arial"/>
          <w:sz w:val="22"/>
          <w:szCs w:val="22"/>
        </w:rPr>
        <w:t>.</w:t>
      </w:r>
      <w:r w:rsidRPr="00A24EB1">
        <w:rPr>
          <w:rFonts w:ascii="Calibri" w:hAnsi="Calibri" w:cs="Arial"/>
          <w:sz w:val="22"/>
          <w:szCs w:val="22"/>
        </w:rPr>
        <w:t xml:space="preserve"> </w:t>
      </w:r>
    </w:p>
    <w:p w14:paraId="79CA6425" w14:textId="440F5AEE"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Mass mailings do not meet the requirements for 1.</w:t>
      </w:r>
      <w:r w:rsidR="00665BB6">
        <w:rPr>
          <w:rFonts w:ascii="Calibri" w:hAnsi="Calibri" w:cs="Arial"/>
          <w:sz w:val="22"/>
          <w:szCs w:val="22"/>
        </w:rPr>
        <w:t>2</w:t>
      </w:r>
      <w:r w:rsidRPr="00A24EB1">
        <w:rPr>
          <w:rFonts w:ascii="Calibri" w:hAnsi="Calibri" w:cs="Arial"/>
          <w:sz w:val="22"/>
          <w:szCs w:val="22"/>
        </w:rPr>
        <w:t xml:space="preserve"> through 1.8</w:t>
      </w:r>
      <w:r w:rsidR="00072A5B">
        <w:rPr>
          <w:rFonts w:ascii="Calibri" w:hAnsi="Calibri" w:cs="Arial"/>
          <w:sz w:val="22"/>
          <w:szCs w:val="22"/>
        </w:rPr>
        <w:t>.</w:t>
      </w:r>
    </w:p>
    <w:p w14:paraId="6470E197" w14:textId="1C203C99"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Outreach materials should explain the PCMH concept and patient-provider partnership</w:t>
      </w:r>
      <w:r w:rsidR="00072A5B">
        <w:rPr>
          <w:rFonts w:ascii="Calibri" w:hAnsi="Calibri" w:cs="Arial"/>
          <w:sz w:val="22"/>
          <w:szCs w:val="22"/>
        </w:rPr>
        <w:t>.</w:t>
      </w:r>
    </w:p>
    <w:p w14:paraId="598B4B53" w14:textId="1BC16EC9" w:rsidR="00D9134B" w:rsidRPr="00C10BA4" w:rsidRDefault="00A24EB1" w:rsidP="007470DF">
      <w:pPr>
        <w:numPr>
          <w:ilvl w:val="1"/>
          <w:numId w:val="16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any reference to a practice having “BCBSM Designation status” please reference BCBSM’s recommended language for communications to patients from PCMH-Designated practices</w:t>
      </w:r>
      <w:r w:rsidR="00072A5B">
        <w:rPr>
          <w:rFonts w:ascii="Calibri" w:hAnsi="Calibri" w:cs="Arial"/>
          <w:sz w:val="22"/>
          <w:szCs w:val="22"/>
        </w:rPr>
        <w:t>.</w:t>
      </w:r>
      <w:r w:rsidRPr="00A24EB1">
        <w:rPr>
          <w:rFonts w:ascii="Calibri" w:hAnsi="Calibri" w:cs="Arial"/>
          <w:sz w:val="22"/>
          <w:szCs w:val="22"/>
        </w:rPr>
        <w:t xml:space="preserve"> </w:t>
      </w:r>
    </w:p>
    <w:p w14:paraId="4FD59774" w14:textId="77777777" w:rsidR="00C31516" w:rsidRPr="00C10BA4" w:rsidRDefault="00A24EB1" w:rsidP="007470DF">
      <w:pPr>
        <w:numPr>
          <w:ilvl w:val="0"/>
          <w:numId w:val="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For those patients who do not come into the practice regularly, outreach must consist of distribution of targeted material that the patient receives personally, either via mail, email, telephone, or patient portal.</w:t>
      </w:r>
    </w:p>
    <w:p w14:paraId="502010FC" w14:textId="66C3C725" w:rsidR="00E57BE4" w:rsidRDefault="00A24EB1" w:rsidP="007470DF">
      <w:pPr>
        <w:numPr>
          <w:ilvl w:val="1"/>
          <w:numId w:val="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Postings on websites do not meet the intent of this capability</w:t>
      </w:r>
      <w:r w:rsidR="00072A5B">
        <w:rPr>
          <w:rFonts w:ascii="Calibri" w:hAnsi="Calibri" w:cs="Arial"/>
          <w:sz w:val="22"/>
          <w:szCs w:val="22"/>
        </w:rPr>
        <w:t>.</w:t>
      </w:r>
    </w:p>
    <w:p w14:paraId="79387733" w14:textId="77777777" w:rsidR="00D9134B" w:rsidRPr="00C10BA4" w:rsidRDefault="00D9134B" w:rsidP="00E071D5">
      <w:pPr>
        <w:tabs>
          <w:tab w:val="left" w:pos="376"/>
          <w:tab w:val="left" w:pos="1432"/>
        </w:tabs>
        <w:rPr>
          <w:rFonts w:ascii="Calibri" w:hAnsi="Calibri" w:cs="Arial"/>
          <w:b/>
          <w:bCs/>
        </w:rPr>
      </w:pPr>
    </w:p>
    <w:p w14:paraId="0641CFB3" w14:textId="77777777" w:rsidR="00D205AE" w:rsidRPr="00C10BA4" w:rsidRDefault="00A24EB1" w:rsidP="00FE3480">
      <w:pPr>
        <w:keepNext/>
        <w:tabs>
          <w:tab w:val="left" w:pos="376"/>
          <w:tab w:val="left" w:pos="1432"/>
        </w:tabs>
        <w:rPr>
          <w:rFonts w:ascii="Calibri" w:hAnsi="Calibri" w:cs="Arial"/>
          <w:bCs/>
          <w:i/>
          <w:u w:val="single"/>
        </w:rPr>
      </w:pPr>
      <w:r w:rsidRPr="00A24EB1">
        <w:rPr>
          <w:rFonts w:ascii="Calibri" w:hAnsi="Calibri" w:cs="Arial"/>
          <w:bCs/>
          <w:i/>
          <w:u w:val="single"/>
        </w:rPr>
        <w:t>Specialist Guide</w:t>
      </w:r>
      <w:r w:rsidR="00BD0408">
        <w:rPr>
          <w:rFonts w:ascii="Calibri" w:hAnsi="Calibri" w:cs="Arial"/>
          <w:bCs/>
          <w:i/>
          <w:u w:val="single"/>
        </w:rPr>
        <w:t>lines:</w:t>
      </w:r>
    </w:p>
    <w:p w14:paraId="25C9B65C" w14:textId="5684C755" w:rsidR="000433C5" w:rsidRDefault="00A24EB1" w:rsidP="007470DF">
      <w:pPr>
        <w:numPr>
          <w:ilvl w:val="1"/>
          <w:numId w:val="219"/>
        </w:numPr>
        <w:tabs>
          <w:tab w:val="left" w:pos="376"/>
          <w:tab w:val="left" w:pos="1432"/>
        </w:tabs>
        <w:ind w:left="1080"/>
        <w:rPr>
          <w:rFonts w:ascii="Calibri" w:hAnsi="Calibri" w:cs="Arial"/>
          <w:sz w:val="22"/>
          <w:szCs w:val="22"/>
        </w:rPr>
      </w:pPr>
      <w:r w:rsidRPr="00A24EB1">
        <w:rPr>
          <w:rFonts w:ascii="Calibri" w:hAnsi="Calibri" w:cs="Arial"/>
          <w:sz w:val="22"/>
          <w:szCs w:val="22"/>
        </w:rPr>
        <w:t>Examples of outreach include discussion at the time of visit, mailings, emails, telephone outreach, or other electronic means</w:t>
      </w:r>
      <w:r w:rsidR="0008376B">
        <w:rPr>
          <w:rFonts w:ascii="Calibri" w:hAnsi="Calibri" w:cs="Arial"/>
          <w:sz w:val="22"/>
          <w:szCs w:val="22"/>
        </w:rPr>
        <w:t xml:space="preserve">. </w:t>
      </w:r>
      <w:r w:rsidRPr="00A24EB1">
        <w:rPr>
          <w:rFonts w:ascii="Calibri" w:hAnsi="Calibri" w:cs="Arial"/>
          <w:sz w:val="22"/>
          <w:szCs w:val="22"/>
        </w:rPr>
        <w:t>Mass mailings do not meet the requirements for 1.</w:t>
      </w:r>
      <w:r w:rsidR="00665BB6">
        <w:rPr>
          <w:rFonts w:ascii="Calibri" w:hAnsi="Calibri" w:cs="Arial"/>
          <w:sz w:val="22"/>
          <w:szCs w:val="22"/>
        </w:rPr>
        <w:t>2</w:t>
      </w:r>
      <w:r w:rsidR="003C44B9">
        <w:rPr>
          <w:rFonts w:ascii="Calibri" w:hAnsi="Calibri" w:cs="Arial"/>
          <w:sz w:val="22"/>
          <w:szCs w:val="22"/>
        </w:rPr>
        <w:t>.</w:t>
      </w:r>
      <w:r w:rsidRPr="00A24EB1">
        <w:rPr>
          <w:rFonts w:ascii="Calibri" w:hAnsi="Calibri" w:cs="Arial"/>
          <w:sz w:val="22"/>
          <w:szCs w:val="22"/>
        </w:rPr>
        <w:t xml:space="preserve"> Outreach materials should explain the PCMH</w:t>
      </w:r>
      <w:r w:rsidR="0039352C">
        <w:rPr>
          <w:rFonts w:ascii="Calibri" w:hAnsi="Calibri" w:cs="Arial"/>
          <w:sz w:val="22"/>
          <w:szCs w:val="22"/>
        </w:rPr>
        <w:t>/PCMH-N</w:t>
      </w:r>
      <w:r w:rsidRPr="00A24EB1">
        <w:rPr>
          <w:rFonts w:ascii="Calibri" w:hAnsi="Calibri" w:cs="Arial"/>
          <w:sz w:val="22"/>
          <w:szCs w:val="22"/>
        </w:rPr>
        <w:t xml:space="preserve"> concept and patient-provider partnership, and the roles and responsibilities of the specialist provider, the PCP, and the patient</w:t>
      </w:r>
      <w:r w:rsidR="008E5C70">
        <w:rPr>
          <w:rFonts w:ascii="Calibri" w:hAnsi="Calibri" w:cs="Arial"/>
          <w:sz w:val="22"/>
          <w:szCs w:val="22"/>
        </w:rPr>
        <w:t>.</w:t>
      </w:r>
    </w:p>
    <w:p w14:paraId="4665A0F7" w14:textId="77777777" w:rsidR="000433C5" w:rsidRDefault="000433C5"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15E45285"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DD10C0" w14:textId="77777777" w:rsidR="000433C5" w:rsidRPr="000433C5" w:rsidRDefault="000433C5" w:rsidP="00D1036D">
            <w:pP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2D87A9B" w14:textId="77777777" w:rsidR="000433C5" w:rsidRPr="000433C5" w:rsidRDefault="000433C5"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0433C5" w14:paraId="3DDC6F5B"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E735B" w14:textId="77777777" w:rsidR="000433C5" w:rsidRPr="000433C5" w:rsidRDefault="000433C5" w:rsidP="00306DA7">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46445E96"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A8D54B" w14:textId="31A33652" w:rsidR="000433C5" w:rsidRPr="000433C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0433C5" w:rsidRPr="000433C5">
              <w:rPr>
                <w:rFonts w:asciiTheme="minorHAnsi" w:hAnsiTheme="minorHAnsi"/>
                <w:sz w:val="22"/>
                <w:szCs w:val="22"/>
              </w:rPr>
              <w:t xml:space="preserve"> example of outreach that contains language</w:t>
            </w:r>
            <w:r w:rsidR="000433C5">
              <w:rPr>
                <w:rFonts w:asciiTheme="minorHAnsi" w:hAnsiTheme="minorHAnsi"/>
                <w:sz w:val="22"/>
                <w:szCs w:val="22"/>
              </w:rPr>
              <w:t xml:space="preserve"> </w:t>
            </w:r>
            <w:r w:rsidR="000433C5" w:rsidRPr="000433C5">
              <w:rPr>
                <w:rFonts w:asciiTheme="minorHAnsi" w:hAnsiTheme="minorHAnsi"/>
                <w:sz w:val="22"/>
                <w:szCs w:val="22"/>
              </w:rPr>
              <w:t>regarding PCMH</w:t>
            </w:r>
          </w:p>
          <w:p w14:paraId="521C000D" w14:textId="747F348B" w:rsidR="0041232A" w:rsidRDefault="000433C5" w:rsidP="007470DF">
            <w:pPr>
              <w:numPr>
                <w:ilvl w:val="0"/>
                <w:numId w:val="166"/>
              </w:numPr>
              <w:contextualSpacing/>
              <w:rPr>
                <w:rFonts w:asciiTheme="minorHAnsi" w:hAnsiTheme="minorHAnsi"/>
                <w:sz w:val="22"/>
                <w:szCs w:val="22"/>
              </w:rPr>
            </w:pPr>
            <w:r w:rsidRPr="000433C5">
              <w:rPr>
                <w:rFonts w:asciiTheme="minorHAnsi" w:hAnsiTheme="minorHAnsi"/>
                <w:sz w:val="22"/>
                <w:szCs w:val="22"/>
              </w:rPr>
              <w:t>From list, what communication do</w:t>
            </w:r>
            <w:r w:rsidR="00665BB6">
              <w:rPr>
                <w:rFonts w:asciiTheme="minorHAnsi" w:hAnsiTheme="minorHAnsi"/>
                <w:sz w:val="22"/>
                <w:szCs w:val="22"/>
              </w:rPr>
              <w:t>es practice</w:t>
            </w:r>
            <w:r w:rsidRPr="000433C5">
              <w:rPr>
                <w:rFonts w:asciiTheme="minorHAnsi" w:hAnsiTheme="minorHAnsi"/>
                <w:sz w:val="22"/>
                <w:szCs w:val="22"/>
              </w:rPr>
              <w:t xml:space="preserve"> have with</w:t>
            </w:r>
            <w:r>
              <w:rPr>
                <w:rFonts w:asciiTheme="minorHAnsi" w:hAnsiTheme="minorHAnsi"/>
                <w:sz w:val="22"/>
                <w:szCs w:val="22"/>
              </w:rPr>
              <w:t xml:space="preserve"> patient</w:t>
            </w:r>
            <w:r w:rsidRPr="000433C5">
              <w:rPr>
                <w:rFonts w:asciiTheme="minorHAnsi" w:hAnsiTheme="minorHAnsi"/>
                <w:sz w:val="22"/>
                <w:szCs w:val="22"/>
              </w:rPr>
              <w:t>s not on</w:t>
            </w:r>
            <w:r w:rsidR="00720819">
              <w:rPr>
                <w:rFonts w:asciiTheme="minorHAnsi" w:hAnsiTheme="minorHAnsi"/>
                <w:sz w:val="22"/>
                <w:szCs w:val="22"/>
              </w:rPr>
              <w:t xml:space="preserve"> defined active patient list? </w:t>
            </w:r>
          </w:p>
          <w:p w14:paraId="040B72EB" w14:textId="0E1EE3F6" w:rsidR="0041232A" w:rsidRPr="000433C5" w:rsidRDefault="0041232A"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41232A">
              <w:rPr>
                <w:rFonts w:asciiTheme="minorHAnsi" w:hAnsiTheme="minorHAnsi"/>
                <w:sz w:val="22"/>
                <w:szCs w:val="22"/>
              </w:rPr>
              <w:t xml:space="preserve">dentify patient population that needs outreach done for the </w:t>
            </w:r>
            <w:r>
              <w:rPr>
                <w:rFonts w:asciiTheme="minorHAnsi" w:hAnsiTheme="minorHAnsi"/>
                <w:sz w:val="22"/>
                <w:szCs w:val="22"/>
              </w:rPr>
              <w:t>patient-provider partnership</w:t>
            </w:r>
            <w:r w:rsidRPr="0041232A">
              <w:rPr>
                <w:rFonts w:asciiTheme="minorHAnsi" w:hAnsiTheme="minorHAnsi"/>
                <w:sz w:val="22"/>
                <w:szCs w:val="22"/>
              </w:rPr>
              <w:t xml:space="preserve"> conversation</w:t>
            </w:r>
          </w:p>
        </w:tc>
      </w:tr>
    </w:tbl>
    <w:p w14:paraId="7EC82609" w14:textId="77777777" w:rsidR="00A61410" w:rsidRPr="00C10BA4" w:rsidRDefault="00A61410" w:rsidP="0021596F">
      <w:pPr>
        <w:tabs>
          <w:tab w:val="left" w:pos="376"/>
          <w:tab w:val="left" w:pos="1432"/>
        </w:tabs>
        <w:rPr>
          <w:rFonts w:ascii="Calibri" w:hAnsi="Calibri" w:cs="Arial"/>
          <w:b/>
          <w:bCs/>
        </w:rPr>
      </w:pPr>
    </w:p>
    <w:p w14:paraId="5F682632" w14:textId="77777777" w:rsidR="00D9134B" w:rsidRPr="00C10BA4" w:rsidRDefault="00A24EB1" w:rsidP="00FE3480">
      <w:pPr>
        <w:pStyle w:val="Heading2"/>
        <w:spacing w:before="0" w:after="0"/>
        <w:jc w:val="center"/>
        <w:rPr>
          <w:rFonts w:ascii="Calibri" w:hAnsi="Calibri"/>
          <w:sz w:val="24"/>
          <w:szCs w:val="24"/>
        </w:rPr>
      </w:pPr>
      <w:bookmarkStart w:id="148" w:name="_Toc243438011"/>
      <w:bookmarkStart w:id="149" w:name="_Toc243438111"/>
      <w:bookmarkStart w:id="150" w:name="_Toc243438211"/>
      <w:bookmarkStart w:id="151" w:name="_Toc243438311"/>
      <w:r w:rsidRPr="00A24EB1">
        <w:rPr>
          <w:rFonts w:ascii="Calibri" w:hAnsi="Calibri"/>
          <w:sz w:val="24"/>
          <w:szCs w:val="24"/>
        </w:rPr>
        <w:t>1.3</w:t>
      </w:r>
      <w:bookmarkEnd w:id="148"/>
      <w:bookmarkEnd w:id="149"/>
      <w:bookmarkEnd w:id="150"/>
      <w:bookmarkEnd w:id="151"/>
    </w:p>
    <w:p w14:paraId="398E40FA" w14:textId="10DB6D2A" w:rsidR="00D9134B" w:rsidRPr="00C10BA4" w:rsidRDefault="00A24EB1" w:rsidP="00FE3480">
      <w:pPr>
        <w:pStyle w:val="Heading2"/>
        <w:spacing w:before="0" w:after="0"/>
        <w:jc w:val="center"/>
        <w:rPr>
          <w:rFonts w:ascii="Calibri" w:hAnsi="Calibri"/>
          <w:sz w:val="24"/>
          <w:szCs w:val="24"/>
        </w:rPr>
      </w:pPr>
      <w:bookmarkStart w:id="152" w:name="_Toc243438012"/>
      <w:bookmarkStart w:id="153" w:name="_Toc243438112"/>
      <w:bookmarkStart w:id="154" w:name="_Toc243438212"/>
      <w:bookmarkStart w:id="155" w:name="_Toc243438312"/>
      <w:r w:rsidRPr="00A24EB1">
        <w:rPr>
          <w:rFonts w:ascii="Calibri" w:hAnsi="Calibri"/>
          <w:sz w:val="24"/>
          <w:szCs w:val="24"/>
        </w:rPr>
        <w:t>Patient-provider</w:t>
      </w:r>
      <w:r w:rsidR="000B6CE6">
        <w:rPr>
          <w:rFonts w:ascii="Calibri" w:hAnsi="Calibri"/>
          <w:sz w:val="24"/>
          <w:szCs w:val="24"/>
        </w:rPr>
        <w:t xml:space="preserve"> partnership</w:t>
      </w:r>
      <w:r w:rsidRPr="00A24EB1">
        <w:rPr>
          <w:rFonts w:ascii="Calibri" w:hAnsi="Calibri"/>
          <w:sz w:val="24"/>
          <w:szCs w:val="24"/>
        </w:rPr>
        <w:t xml:space="preserve"> or other documented patient communication process is implemented and documented for at least 10% of current patients</w:t>
      </w:r>
      <w:bookmarkEnd w:id="152"/>
      <w:bookmarkEnd w:id="153"/>
      <w:bookmarkEnd w:id="154"/>
      <w:bookmarkEnd w:id="155"/>
    </w:p>
    <w:p w14:paraId="215F977B" w14:textId="77777777" w:rsidR="001B511F" w:rsidRPr="00C10BA4" w:rsidRDefault="001B511F" w:rsidP="0021596F">
      <w:pPr>
        <w:tabs>
          <w:tab w:val="left" w:pos="376"/>
          <w:tab w:val="left" w:pos="1432"/>
        </w:tabs>
        <w:rPr>
          <w:rFonts w:ascii="Calibri" w:hAnsi="Calibri" w:cs="Arial"/>
          <w:sz w:val="22"/>
          <w:szCs w:val="22"/>
        </w:rPr>
      </w:pPr>
    </w:p>
    <w:p w14:paraId="6B43094C" w14:textId="77777777" w:rsidR="001B511F" w:rsidRPr="00C10BA4" w:rsidRDefault="00A24EB1" w:rsidP="00FE3480">
      <w:pPr>
        <w:tabs>
          <w:tab w:val="left" w:pos="376"/>
          <w:tab w:val="left" w:pos="1432"/>
        </w:tabs>
        <w:rPr>
          <w:rFonts w:ascii="Calibri" w:hAnsi="Calibri" w:cs="Arial"/>
          <w:bCs/>
          <w:i/>
          <w:u w:val="single"/>
        </w:rPr>
      </w:pPr>
      <w:r w:rsidRPr="00A24EB1">
        <w:rPr>
          <w:rFonts w:ascii="Calibri" w:hAnsi="Calibri" w:cs="Arial"/>
          <w:bCs/>
          <w:i/>
          <w:u w:val="single"/>
        </w:rPr>
        <w:t>PCP</w:t>
      </w:r>
      <w:r w:rsidR="00BD0408">
        <w:rPr>
          <w:rFonts w:ascii="Calibri" w:hAnsi="Calibri" w:cs="Arial"/>
          <w:bCs/>
          <w:i/>
          <w:u w:val="single"/>
        </w:rPr>
        <w:t xml:space="preserve"> Guidelines:</w:t>
      </w:r>
    </w:p>
    <w:p w14:paraId="775DB719" w14:textId="6A3E83F5" w:rsidR="00236FB6" w:rsidRPr="003B23CC" w:rsidRDefault="00A24EB1" w:rsidP="007470DF">
      <w:pPr>
        <w:numPr>
          <w:ilvl w:val="0"/>
          <w:numId w:val="249"/>
        </w:numPr>
        <w:tabs>
          <w:tab w:val="left" w:pos="376"/>
          <w:tab w:val="left" w:pos="1432"/>
        </w:tabs>
        <w:rPr>
          <w:rFonts w:ascii="Calibri" w:hAnsi="Calibri" w:cs="Arial"/>
          <w:sz w:val="22"/>
          <w:szCs w:val="22"/>
        </w:rPr>
      </w:pPr>
      <w:r w:rsidRPr="003706D0">
        <w:rPr>
          <w:rFonts w:ascii="Calibri" w:hAnsi="Calibri" w:cs="Arial"/>
          <w:sz w:val="22"/>
          <w:szCs w:val="22"/>
        </w:rPr>
        <w:t>Establishment of patient-provider partnership must include conversation between patient and a member of the practice unit clinical team</w:t>
      </w:r>
      <w:r w:rsidR="00BD1FD4">
        <w:rPr>
          <w:rFonts w:ascii="Calibri" w:hAnsi="Calibri" w:cs="Arial"/>
          <w:sz w:val="22"/>
          <w:szCs w:val="22"/>
        </w:rPr>
        <w:t>.</w:t>
      </w:r>
    </w:p>
    <w:p w14:paraId="2CBEEEE0" w14:textId="7FBBC422" w:rsidR="00640A8C" w:rsidRPr="003B23CC" w:rsidRDefault="00A24EB1" w:rsidP="007470DF">
      <w:pPr>
        <w:numPr>
          <w:ilvl w:val="0"/>
          <w:numId w:val="250"/>
        </w:numPr>
        <w:tabs>
          <w:tab w:val="left" w:pos="376"/>
          <w:tab w:val="left" w:pos="1432"/>
        </w:tabs>
        <w:rPr>
          <w:rFonts w:ascii="Calibri" w:hAnsi="Calibri" w:cs="Arial"/>
          <w:sz w:val="22"/>
          <w:szCs w:val="22"/>
        </w:rPr>
      </w:pPr>
      <w:r w:rsidRPr="003706D0">
        <w:rPr>
          <w:rFonts w:ascii="Calibri" w:hAnsi="Calibri" w:cs="Arial"/>
          <w:sz w:val="22"/>
          <w:szCs w:val="22"/>
        </w:rPr>
        <w:t>In extenuating circumstances, well-trained Medical Assistants who are highly engaged with patient care may be considered a member of the clinical practice unit team</w:t>
      </w:r>
      <w:r w:rsidR="00640A8C" w:rsidRPr="003706D0">
        <w:rPr>
          <w:rFonts w:ascii="Calibri" w:hAnsi="Calibri" w:cs="Arial"/>
          <w:sz w:val="22"/>
          <w:szCs w:val="22"/>
        </w:rPr>
        <w:t xml:space="preserve"> </w:t>
      </w:r>
      <w:r w:rsidRPr="003B23CC">
        <w:rPr>
          <w:rFonts w:ascii="Calibri" w:hAnsi="Calibri" w:cs="Arial"/>
          <w:sz w:val="22"/>
          <w:szCs w:val="22"/>
        </w:rPr>
        <w:t>Conversation should preferably take place in person, but may take place over phone in extenuating circumstances, for a limited number of patient</w:t>
      </w:r>
      <w:r w:rsidR="00640A8C" w:rsidRPr="003B23CC">
        <w:rPr>
          <w:rFonts w:ascii="Calibri" w:hAnsi="Calibri" w:cs="Arial"/>
          <w:sz w:val="22"/>
          <w:szCs w:val="22"/>
        </w:rPr>
        <w:t>s</w:t>
      </w:r>
      <w:r w:rsidR="00072A5B">
        <w:rPr>
          <w:rFonts w:ascii="Calibri" w:hAnsi="Calibri" w:cs="Arial"/>
          <w:sz w:val="22"/>
          <w:szCs w:val="22"/>
        </w:rPr>
        <w:t>.</w:t>
      </w:r>
      <w:r w:rsidR="00640A8C" w:rsidRPr="003B23CC">
        <w:rPr>
          <w:rFonts w:ascii="Calibri" w:hAnsi="Calibri" w:cs="Arial"/>
          <w:sz w:val="22"/>
          <w:szCs w:val="22"/>
        </w:rPr>
        <w:t xml:space="preserve"> </w:t>
      </w:r>
    </w:p>
    <w:p w14:paraId="6948C618" w14:textId="6160498E" w:rsidR="00D9134B" w:rsidRPr="003B23CC" w:rsidRDefault="00A24EB1" w:rsidP="007470DF">
      <w:pPr>
        <w:numPr>
          <w:ilvl w:val="0"/>
          <w:numId w:val="250"/>
        </w:numPr>
        <w:tabs>
          <w:tab w:val="left" w:pos="376"/>
          <w:tab w:val="left" w:pos="1432"/>
        </w:tabs>
        <w:rPr>
          <w:rFonts w:ascii="Calibri" w:hAnsi="Calibri" w:cs="Arial"/>
          <w:sz w:val="22"/>
          <w:szCs w:val="22"/>
        </w:rPr>
      </w:pPr>
      <w:r w:rsidRPr="003B23CC">
        <w:rPr>
          <w:rFonts w:ascii="Calibri" w:hAnsi="Calibri" w:cs="Arial"/>
          <w:sz w:val="22"/>
          <w:szCs w:val="22"/>
        </w:rPr>
        <w:t>Other team members may begin the conversation, or follow-up after physician conversation with more detailed discussion/information, but a clinical team member must participate in at least part of the patient-provider partnership conversation</w:t>
      </w:r>
      <w:r w:rsidR="00072A5B">
        <w:rPr>
          <w:rFonts w:ascii="Calibri" w:hAnsi="Calibri" w:cs="Arial"/>
          <w:sz w:val="22"/>
          <w:szCs w:val="22"/>
        </w:rPr>
        <w:t>.</w:t>
      </w:r>
    </w:p>
    <w:p w14:paraId="7A856420" w14:textId="6EB190C0" w:rsidR="00236FB6" w:rsidRDefault="00A24EB1" w:rsidP="007470DF">
      <w:pPr>
        <w:numPr>
          <w:ilvl w:val="0"/>
          <w:numId w:val="249"/>
        </w:numPr>
        <w:tabs>
          <w:tab w:val="left" w:pos="376"/>
          <w:tab w:val="left" w:pos="1432"/>
        </w:tabs>
        <w:rPr>
          <w:rFonts w:ascii="Calibri" w:hAnsi="Calibri" w:cs="Arial"/>
          <w:sz w:val="22"/>
          <w:szCs w:val="22"/>
        </w:rPr>
      </w:pPr>
      <w:r w:rsidRPr="00236FB6">
        <w:rPr>
          <w:rFonts w:ascii="Calibri" w:hAnsi="Calibri" w:cs="Arial"/>
          <w:sz w:val="22"/>
          <w:szCs w:val="22"/>
        </w:rPr>
        <w:t>Conversation may be documented in medical record, patient regist</w:t>
      </w:r>
      <w:r w:rsidRPr="00EA14BA">
        <w:rPr>
          <w:rFonts w:ascii="Calibri" w:hAnsi="Calibri" w:cs="Arial"/>
          <w:sz w:val="22"/>
          <w:szCs w:val="22"/>
        </w:rPr>
        <w:t>ry, or other type of list.</w:t>
      </w:r>
    </w:p>
    <w:p w14:paraId="050D5DED" w14:textId="1B7BE177" w:rsidR="00D9134B" w:rsidRPr="00EA14BA" w:rsidRDefault="00A24EB1" w:rsidP="007470DF">
      <w:pPr>
        <w:numPr>
          <w:ilvl w:val="0"/>
          <w:numId w:val="249"/>
        </w:numPr>
        <w:tabs>
          <w:tab w:val="left" w:pos="376"/>
          <w:tab w:val="left" w:pos="1432"/>
        </w:tabs>
        <w:rPr>
          <w:rFonts w:ascii="Calibri" w:hAnsi="Calibri" w:cs="Arial"/>
          <w:sz w:val="22"/>
          <w:szCs w:val="22"/>
        </w:rPr>
      </w:pPr>
      <w:r w:rsidRPr="00236FB6">
        <w:rPr>
          <w:rFonts w:ascii="Calibri" w:hAnsi="Calibri" w:cs="Arial"/>
          <w:sz w:val="22"/>
          <w:szCs w:val="22"/>
        </w:rPr>
        <w:t xml:space="preserve">Practice must also have mechanism to track percent of patients that have established </w:t>
      </w:r>
      <w:r w:rsidR="00984E33" w:rsidRPr="00EA14BA">
        <w:rPr>
          <w:rFonts w:ascii="Calibri" w:hAnsi="Calibri" w:cs="Arial"/>
          <w:sz w:val="22"/>
          <w:szCs w:val="22"/>
        </w:rPr>
        <w:t>partnership and</w:t>
      </w:r>
      <w:r w:rsidRPr="00EA14BA">
        <w:rPr>
          <w:rFonts w:ascii="Calibri" w:hAnsi="Calibri" w:cs="Arial"/>
          <w:sz w:val="22"/>
          <w:szCs w:val="22"/>
        </w:rPr>
        <w:t xml:space="preserve"> be able to provide data during site visit showing denominator (total number of “current” patients in the practice) and numerator (total number of patients in the denominator with whom conversations have been held and partnerships established at any point in the past).</w:t>
      </w:r>
    </w:p>
    <w:p w14:paraId="6CD9109B" w14:textId="77777777" w:rsidR="002D2AF0" w:rsidRPr="00C10BA4" w:rsidRDefault="002D2AF0" w:rsidP="0021596F">
      <w:pPr>
        <w:tabs>
          <w:tab w:val="left" w:pos="376"/>
          <w:tab w:val="left" w:pos="1432"/>
        </w:tabs>
        <w:rPr>
          <w:rFonts w:ascii="Calibri" w:hAnsi="Calibri" w:cs="Arial"/>
          <w:bCs/>
          <w:i/>
          <w:u w:val="single"/>
        </w:rPr>
      </w:pPr>
    </w:p>
    <w:p w14:paraId="5E5EFD66" w14:textId="77777777" w:rsidR="002D2AF0" w:rsidRPr="00C10BA4" w:rsidRDefault="00BD0408" w:rsidP="00FE3480">
      <w:pPr>
        <w:tabs>
          <w:tab w:val="left" w:pos="376"/>
          <w:tab w:val="left" w:pos="1432"/>
        </w:tabs>
        <w:rPr>
          <w:rFonts w:ascii="Calibri" w:hAnsi="Calibri" w:cs="Arial"/>
          <w:bCs/>
          <w:i/>
          <w:u w:val="single"/>
        </w:rPr>
      </w:pPr>
      <w:r>
        <w:rPr>
          <w:rFonts w:ascii="Calibri" w:hAnsi="Calibri" w:cs="Arial"/>
          <w:bCs/>
          <w:i/>
          <w:u w:val="single"/>
        </w:rPr>
        <w:t>Specialist Guidelines:</w:t>
      </w:r>
    </w:p>
    <w:p w14:paraId="7D2C0BE4" w14:textId="7B594E21"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Evidence must be provided that patient-provider partnership conversations are occurring with, at a minimum, those patients for whom the specialist has primary responsibility or co-management responsibility with PCP</w:t>
      </w:r>
      <w:r w:rsidR="00BD1FD4">
        <w:rPr>
          <w:rFonts w:ascii="Calibri" w:hAnsi="Calibri" w:cs="Arial"/>
          <w:sz w:val="22"/>
          <w:szCs w:val="22"/>
        </w:rPr>
        <w:t>.</w:t>
      </w:r>
    </w:p>
    <w:p w14:paraId="1DD121DE" w14:textId="45F2BA81" w:rsidR="00E57BE4" w:rsidRDefault="00A24EB1" w:rsidP="007470DF">
      <w:pPr>
        <w:numPr>
          <w:ilvl w:val="1"/>
          <w:numId w:val="12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It is not necessary to maintain a list for purposes of quantifying the percentage of patients engaged in patient-provider partnership conversations</w:t>
      </w:r>
      <w:r w:rsidR="00072A5B">
        <w:rPr>
          <w:rFonts w:ascii="Calibri" w:hAnsi="Calibri" w:cs="Arial"/>
          <w:sz w:val="22"/>
          <w:szCs w:val="22"/>
        </w:rPr>
        <w:t>.</w:t>
      </w:r>
    </w:p>
    <w:p w14:paraId="7B0CF4D2" w14:textId="2C17390E"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Establishment of patient-provider partnership must include conversation between patient and a member of the practice unit clinical team</w:t>
      </w:r>
      <w:r w:rsidR="00BD1FD4">
        <w:rPr>
          <w:rFonts w:ascii="Calibri" w:hAnsi="Calibri" w:cs="Arial"/>
          <w:sz w:val="22"/>
          <w:szCs w:val="22"/>
        </w:rPr>
        <w:t>.</w:t>
      </w:r>
      <w:r w:rsidRPr="00A24EB1">
        <w:rPr>
          <w:rFonts w:ascii="Calibri" w:hAnsi="Calibri" w:cs="Arial"/>
          <w:sz w:val="22"/>
          <w:szCs w:val="22"/>
        </w:rPr>
        <w:t xml:space="preserve"> </w:t>
      </w:r>
    </w:p>
    <w:p w14:paraId="3B191ED1" w14:textId="0BE9D29D"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In extenuating circumstances, well-trained Medical Assistants who are highly engaged with patient care may be considered a member of the clinical practice unit team</w:t>
      </w:r>
      <w:r w:rsidR="00072A5B">
        <w:rPr>
          <w:rFonts w:ascii="Calibri" w:hAnsi="Calibri" w:cs="Arial"/>
          <w:sz w:val="22"/>
          <w:szCs w:val="22"/>
        </w:rPr>
        <w:t>.</w:t>
      </w:r>
    </w:p>
    <w:p w14:paraId="4DBFFB96" w14:textId="24418C28"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Conversation should preferably take place in person, but may take place over phone in extenuating circumstances, for a limited number of patients</w:t>
      </w:r>
      <w:r w:rsidR="00072A5B">
        <w:rPr>
          <w:rFonts w:ascii="Calibri" w:hAnsi="Calibri" w:cs="Arial"/>
          <w:sz w:val="22"/>
          <w:szCs w:val="22"/>
        </w:rPr>
        <w:t>.</w:t>
      </w:r>
    </w:p>
    <w:p w14:paraId="59238427" w14:textId="01AA9A13" w:rsidR="00E57BE4" w:rsidRDefault="00A24EB1" w:rsidP="007470DF">
      <w:pPr>
        <w:numPr>
          <w:ilvl w:val="0"/>
          <w:numId w:val="246"/>
        </w:numPr>
        <w:tabs>
          <w:tab w:val="left" w:pos="376"/>
          <w:tab w:val="left" w:pos="1432"/>
        </w:tabs>
        <w:rPr>
          <w:rFonts w:ascii="Calibri" w:hAnsi="Calibri" w:cs="Arial"/>
          <w:sz w:val="22"/>
          <w:szCs w:val="22"/>
        </w:rPr>
      </w:pPr>
      <w:r w:rsidRPr="00A24EB1">
        <w:rPr>
          <w:rFonts w:ascii="Calibri" w:hAnsi="Calibri" w:cs="Arial"/>
          <w:sz w:val="22"/>
          <w:szCs w:val="22"/>
        </w:rPr>
        <w:t>Other team members may begin the conversation, or follow-up after physician conversation with more detailed discussion/information, but a clinical team member must participate in at least part of the patient-provider partnership conversation</w:t>
      </w:r>
      <w:r w:rsidR="00072A5B">
        <w:rPr>
          <w:rFonts w:ascii="Calibri" w:hAnsi="Calibri" w:cs="Arial"/>
          <w:sz w:val="22"/>
          <w:szCs w:val="22"/>
        </w:rPr>
        <w:t>.</w:t>
      </w:r>
    </w:p>
    <w:p w14:paraId="4291C421" w14:textId="726ABA4D" w:rsidR="00E57BE4" w:rsidRDefault="00A24EB1" w:rsidP="007470DF">
      <w:pPr>
        <w:numPr>
          <w:ilvl w:val="0"/>
          <w:numId w:val="239"/>
        </w:numPr>
        <w:tabs>
          <w:tab w:val="left" w:pos="376"/>
          <w:tab w:val="left" w:pos="1432"/>
        </w:tabs>
        <w:ind w:left="1080"/>
        <w:rPr>
          <w:rFonts w:ascii="Calibri" w:hAnsi="Calibri" w:cs="Arial"/>
          <w:sz w:val="22"/>
          <w:szCs w:val="22"/>
        </w:rPr>
      </w:pPr>
      <w:r w:rsidRPr="00A24EB1">
        <w:rPr>
          <w:rFonts w:ascii="Calibri" w:hAnsi="Calibri" w:cs="Arial"/>
          <w:sz w:val="22"/>
          <w:szCs w:val="22"/>
        </w:rPr>
        <w:t>Conversation may be documented in medical record, patient registry, or other type of list</w:t>
      </w:r>
      <w:r w:rsidR="00BD1FD4">
        <w:rPr>
          <w:rFonts w:ascii="Calibri" w:hAnsi="Calibri" w:cs="Arial"/>
          <w:sz w:val="22"/>
          <w:szCs w:val="22"/>
        </w:rPr>
        <w:t>.</w:t>
      </w:r>
    </w:p>
    <w:p w14:paraId="6D1DF868" w14:textId="77777777" w:rsidR="000433C5" w:rsidRDefault="000433C5"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433C5" w14:paraId="6CDCB689"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CFA67E" w14:textId="77777777" w:rsidR="000433C5" w:rsidRPr="000433C5" w:rsidRDefault="000433C5" w:rsidP="004A789F">
            <w:pPr>
              <w:jc w:val="center"/>
              <w:rPr>
                <w:rFonts w:asciiTheme="minorHAnsi" w:hAnsiTheme="minorHAnsi"/>
                <w:b/>
                <w:bCs/>
                <w:sz w:val="22"/>
                <w:szCs w:val="22"/>
              </w:rPr>
            </w:pPr>
            <w:bookmarkStart w:id="156" w:name="_Hlk495310537"/>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632FB3B" w14:textId="4A69896D" w:rsidR="000433C5"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w:t>
            </w:r>
          </w:p>
        </w:tc>
      </w:tr>
      <w:tr w:rsidR="000433C5" w14:paraId="23D9ECD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39722" w14:textId="77777777" w:rsidR="000433C5" w:rsidRPr="000433C5" w:rsidRDefault="000433C5"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433C5" w14:paraId="1CF56335"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5EABE5" w14:textId="4F0FC06A" w:rsidR="000433C5"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0433C5" w:rsidRPr="000433C5">
              <w:rPr>
                <w:rFonts w:asciiTheme="minorHAnsi" w:hAnsiTheme="minorHAnsi"/>
                <w:sz w:val="22"/>
                <w:szCs w:val="22"/>
              </w:rPr>
              <w:t xml:space="preserve">ost recent report </w:t>
            </w:r>
            <w:r w:rsidR="00665BB6">
              <w:rPr>
                <w:rFonts w:asciiTheme="minorHAnsi" w:hAnsiTheme="minorHAnsi"/>
                <w:sz w:val="22"/>
                <w:szCs w:val="22"/>
              </w:rPr>
              <w:t>that</w:t>
            </w:r>
            <w:r w:rsidR="000433C5" w:rsidRPr="000433C5">
              <w:rPr>
                <w:rFonts w:asciiTheme="minorHAnsi" w:hAnsiTheme="minorHAnsi"/>
                <w:sz w:val="22"/>
                <w:szCs w:val="22"/>
              </w:rPr>
              <w:t xml:space="preserve"> details the</w:t>
            </w:r>
            <w:r w:rsidR="000433C5">
              <w:rPr>
                <w:rFonts w:asciiTheme="minorHAnsi" w:hAnsiTheme="minorHAnsi"/>
                <w:sz w:val="22"/>
                <w:szCs w:val="22"/>
              </w:rPr>
              <w:t xml:space="preserve"> </w:t>
            </w:r>
            <w:r w:rsidR="000433C5" w:rsidRPr="000433C5">
              <w:rPr>
                <w:rFonts w:asciiTheme="minorHAnsi" w:hAnsiTheme="minorHAnsi"/>
                <w:sz w:val="22"/>
                <w:szCs w:val="22"/>
              </w:rPr>
              <w:t>numerator, d</w:t>
            </w:r>
            <w:r w:rsidR="000433C5">
              <w:rPr>
                <w:rFonts w:asciiTheme="minorHAnsi" w:hAnsiTheme="minorHAnsi"/>
                <w:sz w:val="22"/>
                <w:szCs w:val="22"/>
              </w:rPr>
              <w:t xml:space="preserve">enominator and the percentage of </w:t>
            </w:r>
            <w:r w:rsidR="000433C5"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0433C5" w:rsidRPr="000433C5">
              <w:rPr>
                <w:rFonts w:asciiTheme="minorHAnsi" w:hAnsiTheme="minorHAnsi"/>
                <w:sz w:val="22"/>
                <w:szCs w:val="22"/>
              </w:rPr>
              <w:t xml:space="preserve"> agreement</w:t>
            </w:r>
          </w:p>
        </w:tc>
      </w:tr>
      <w:bookmarkEnd w:id="156"/>
    </w:tbl>
    <w:p w14:paraId="4A79704A" w14:textId="77777777" w:rsidR="00E57BE4" w:rsidRDefault="00E57BE4" w:rsidP="0021596F">
      <w:pPr>
        <w:tabs>
          <w:tab w:val="left" w:pos="376"/>
          <w:tab w:val="left" w:pos="1432"/>
        </w:tabs>
        <w:rPr>
          <w:rFonts w:ascii="Calibri" w:hAnsi="Calibri" w:cs="Arial"/>
          <w:sz w:val="22"/>
          <w:szCs w:val="22"/>
        </w:rPr>
      </w:pPr>
    </w:p>
    <w:p w14:paraId="2FD59BC7" w14:textId="77777777" w:rsidR="00D9134B" w:rsidRPr="00C10BA4" w:rsidRDefault="00A24EB1" w:rsidP="00FE3480">
      <w:pPr>
        <w:pStyle w:val="Heading2"/>
        <w:spacing w:before="0" w:after="0"/>
        <w:jc w:val="center"/>
        <w:rPr>
          <w:rFonts w:ascii="Calibri" w:hAnsi="Calibri"/>
          <w:sz w:val="24"/>
          <w:szCs w:val="24"/>
        </w:rPr>
      </w:pPr>
      <w:bookmarkStart w:id="157" w:name="_Toc243438013"/>
      <w:bookmarkStart w:id="158" w:name="_Toc243438113"/>
      <w:bookmarkStart w:id="159" w:name="_Toc243438213"/>
      <w:bookmarkStart w:id="160" w:name="_Toc243438313"/>
      <w:r w:rsidRPr="00A24EB1">
        <w:rPr>
          <w:rFonts w:ascii="Calibri" w:hAnsi="Calibri"/>
          <w:sz w:val="24"/>
          <w:szCs w:val="24"/>
        </w:rPr>
        <w:t>1.4</w:t>
      </w:r>
      <w:bookmarkEnd w:id="157"/>
      <w:bookmarkEnd w:id="158"/>
      <w:bookmarkEnd w:id="159"/>
      <w:bookmarkEnd w:id="160"/>
    </w:p>
    <w:p w14:paraId="30C5F36A" w14:textId="1A76D66B" w:rsidR="00D9134B" w:rsidRPr="00C10BA4" w:rsidRDefault="00A24EB1" w:rsidP="00FE3480">
      <w:pPr>
        <w:pStyle w:val="Heading2"/>
        <w:spacing w:before="0" w:after="0"/>
        <w:jc w:val="center"/>
        <w:rPr>
          <w:rFonts w:ascii="Calibri" w:hAnsi="Calibri"/>
          <w:sz w:val="24"/>
          <w:szCs w:val="24"/>
        </w:rPr>
      </w:pPr>
      <w:bookmarkStart w:id="161" w:name="_Toc243438014"/>
      <w:bookmarkStart w:id="162" w:name="_Toc243438114"/>
      <w:bookmarkStart w:id="163" w:name="_Toc243438214"/>
      <w:bookmarkStart w:id="164" w:name="_Toc243438314"/>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30% of current patients</w:t>
      </w:r>
      <w:bookmarkEnd w:id="161"/>
      <w:bookmarkEnd w:id="162"/>
      <w:bookmarkEnd w:id="163"/>
      <w:bookmarkEnd w:id="164"/>
    </w:p>
    <w:p w14:paraId="35180658" w14:textId="77777777" w:rsidR="00D9134B" w:rsidRPr="00C10BA4" w:rsidRDefault="00D9134B" w:rsidP="0021596F">
      <w:pPr>
        <w:rPr>
          <w:rFonts w:ascii="Calibri" w:hAnsi="Calibri" w:cs="Arial"/>
          <w:sz w:val="22"/>
          <w:szCs w:val="22"/>
        </w:rPr>
      </w:pPr>
    </w:p>
    <w:p w14:paraId="75B839D4" w14:textId="3A60D8F1" w:rsidR="00A13D68" w:rsidRPr="00974291" w:rsidRDefault="00A24EB1" w:rsidP="00FE3480">
      <w:pPr>
        <w:tabs>
          <w:tab w:val="left" w:pos="376"/>
          <w:tab w:val="left" w:pos="1432"/>
        </w:tabs>
        <w:rPr>
          <w:rFonts w:ascii="Calibri" w:hAnsi="Calibri" w:cs="Arial"/>
          <w:bCs/>
          <w:i/>
          <w:u w:val="single"/>
        </w:rPr>
      </w:pPr>
      <w:r w:rsidRPr="00974291">
        <w:rPr>
          <w:rFonts w:ascii="Calibri" w:hAnsi="Calibri" w:cs="Arial"/>
          <w:bCs/>
          <w:i/>
          <w:u w:val="single"/>
        </w:rPr>
        <w:t xml:space="preserve">PCP </w:t>
      </w:r>
      <w:r w:rsidR="00C94CE3">
        <w:rPr>
          <w:rFonts w:ascii="Calibri" w:hAnsi="Calibri" w:cs="Arial"/>
          <w:bCs/>
          <w:i/>
          <w:u w:val="single"/>
        </w:rPr>
        <w:t xml:space="preserve">and Specialist </w:t>
      </w:r>
      <w:r w:rsidRPr="00974291">
        <w:rPr>
          <w:rFonts w:ascii="Calibri" w:hAnsi="Calibri" w:cs="Arial"/>
          <w:bCs/>
          <w:i/>
          <w:u w:val="single"/>
        </w:rPr>
        <w:t>Guidelines: </w:t>
      </w:r>
    </w:p>
    <w:p w14:paraId="378F6E61" w14:textId="1BECBB28" w:rsidR="00D9134B" w:rsidRDefault="00A24EB1" w:rsidP="007470DF">
      <w:pPr>
        <w:numPr>
          <w:ilvl w:val="0"/>
          <w:numId w:val="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148A5C87" w14:textId="77777777" w:rsidR="00D1036D" w:rsidRDefault="00D1036D" w:rsidP="0021596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45AB0251"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0C5FFE"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4CB488C" w14:textId="3D478A0C" w:rsidR="00D1036D"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 1.3</w:t>
            </w:r>
          </w:p>
        </w:tc>
      </w:tr>
      <w:tr w:rsidR="00D1036D" w14:paraId="1CD32238"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4C700"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7597BA82"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D4824D" w14:textId="68A9653F"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62F03120" w14:textId="77777777" w:rsidR="00D9134B" w:rsidRPr="00C10BA4" w:rsidRDefault="00D9134B" w:rsidP="00FE3480">
      <w:pPr>
        <w:rPr>
          <w:rFonts w:ascii="Calibri" w:hAnsi="Calibri" w:cs="Arial"/>
          <w:b/>
          <w:bCs/>
        </w:rPr>
      </w:pPr>
    </w:p>
    <w:p w14:paraId="339981FA" w14:textId="77777777" w:rsidR="00D9134B" w:rsidRPr="00C10BA4" w:rsidRDefault="00A24EB1" w:rsidP="00FE3480">
      <w:pPr>
        <w:pStyle w:val="Heading2"/>
        <w:spacing w:before="0" w:after="0"/>
        <w:jc w:val="center"/>
        <w:rPr>
          <w:rFonts w:ascii="Calibri" w:hAnsi="Calibri"/>
          <w:sz w:val="24"/>
          <w:szCs w:val="24"/>
        </w:rPr>
      </w:pPr>
      <w:bookmarkStart w:id="165" w:name="_Toc243438015"/>
      <w:bookmarkStart w:id="166" w:name="_Toc243438115"/>
      <w:bookmarkStart w:id="167" w:name="_Toc243438215"/>
      <w:bookmarkStart w:id="168" w:name="_Toc243438315"/>
      <w:r w:rsidRPr="00A24EB1">
        <w:rPr>
          <w:rFonts w:ascii="Calibri" w:hAnsi="Calibri"/>
          <w:sz w:val="24"/>
          <w:szCs w:val="24"/>
        </w:rPr>
        <w:t>1.5</w:t>
      </w:r>
      <w:bookmarkEnd w:id="165"/>
      <w:bookmarkEnd w:id="166"/>
      <w:bookmarkEnd w:id="167"/>
      <w:bookmarkEnd w:id="168"/>
    </w:p>
    <w:p w14:paraId="231C1622" w14:textId="610D4F49" w:rsidR="00D9134B" w:rsidRPr="00C10BA4" w:rsidRDefault="00A24EB1" w:rsidP="00FE3480">
      <w:pPr>
        <w:pStyle w:val="Heading2"/>
        <w:spacing w:before="0" w:after="0"/>
        <w:jc w:val="center"/>
        <w:rPr>
          <w:rFonts w:ascii="Calibri" w:hAnsi="Calibri"/>
          <w:sz w:val="24"/>
          <w:szCs w:val="24"/>
        </w:rPr>
      </w:pPr>
      <w:bookmarkStart w:id="169" w:name="_Toc243438016"/>
      <w:bookmarkStart w:id="170" w:name="_Toc243438116"/>
      <w:bookmarkStart w:id="171" w:name="_Toc243438216"/>
      <w:bookmarkStart w:id="172" w:name="_Toc243438316"/>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50% of current patients</w:t>
      </w:r>
      <w:bookmarkEnd w:id="169"/>
      <w:bookmarkEnd w:id="170"/>
      <w:bookmarkEnd w:id="171"/>
      <w:bookmarkEnd w:id="172"/>
    </w:p>
    <w:p w14:paraId="0789E6AE" w14:textId="77777777" w:rsidR="00D9134B" w:rsidRPr="00C10BA4" w:rsidRDefault="00D9134B" w:rsidP="00DA130E">
      <w:pPr>
        <w:rPr>
          <w:rFonts w:ascii="Calibri" w:hAnsi="Calibri" w:cs="Arial"/>
          <w:sz w:val="22"/>
          <w:szCs w:val="22"/>
        </w:rPr>
      </w:pPr>
    </w:p>
    <w:p w14:paraId="506349E5" w14:textId="1A353AF6" w:rsidR="00A13D68" w:rsidRPr="00974291" w:rsidRDefault="008F79CA" w:rsidP="00FE3480">
      <w:pPr>
        <w:rPr>
          <w:rFonts w:ascii="Calibri" w:hAnsi="Calibri" w:cs="Arial"/>
          <w:i/>
          <w:u w:val="single"/>
        </w:rPr>
      </w:pPr>
      <w:r w:rsidRPr="008F79CA">
        <w:rPr>
          <w:rFonts w:ascii="Calibri" w:hAnsi="Calibri" w:cs="Arial"/>
          <w:i/>
          <w:u w:val="single"/>
        </w:rPr>
        <w:t xml:space="preserve">PCP </w:t>
      </w:r>
      <w:r w:rsidR="00C94CE3">
        <w:rPr>
          <w:rFonts w:ascii="Calibri" w:hAnsi="Calibri" w:cs="Arial"/>
          <w:i/>
          <w:u w:val="single"/>
        </w:rPr>
        <w:t xml:space="preserve">and Specialist </w:t>
      </w:r>
      <w:r w:rsidRPr="008F79CA">
        <w:rPr>
          <w:rFonts w:ascii="Calibri" w:hAnsi="Calibri" w:cs="Arial"/>
          <w:i/>
          <w:u w:val="single"/>
        </w:rPr>
        <w:t>Guidelines: </w:t>
      </w:r>
    </w:p>
    <w:p w14:paraId="0C16C83C" w14:textId="63D4BF20" w:rsidR="00D9134B" w:rsidRDefault="00A24EB1" w:rsidP="007470DF">
      <w:pPr>
        <w:numPr>
          <w:ilvl w:val="0"/>
          <w:numId w:val="220"/>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610C6ACE" w14:textId="77777777" w:rsidR="00D1036D" w:rsidRPr="00C10BA4"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419CF96A"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6A45D7"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C061D3F" w14:textId="5036CCF8" w:rsidR="00D1036D" w:rsidRPr="000433C5" w:rsidRDefault="0020207A" w:rsidP="004A789F">
            <w:pPr>
              <w:jc w:val="center"/>
              <w:rPr>
                <w:rFonts w:asciiTheme="minorHAnsi" w:hAnsiTheme="minorHAnsi"/>
                <w:b/>
                <w:bCs/>
                <w:sz w:val="22"/>
                <w:szCs w:val="22"/>
              </w:rPr>
            </w:pPr>
            <w:r>
              <w:rPr>
                <w:rFonts w:asciiTheme="minorHAnsi" w:hAnsiTheme="minorHAnsi"/>
                <w:b/>
                <w:bCs/>
                <w:sz w:val="22"/>
                <w:szCs w:val="22"/>
              </w:rPr>
              <w:t>Predicate Logic: 1.1, 1.3, 1.4</w:t>
            </w:r>
          </w:p>
        </w:tc>
      </w:tr>
      <w:tr w:rsidR="00D1036D" w14:paraId="686CEAA8"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193757"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1B6CCA9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31802" w14:textId="459E00D2"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37A3B4E1" w14:textId="77777777" w:rsidR="00D9134B" w:rsidRPr="00C10BA4" w:rsidRDefault="00D9134B" w:rsidP="00DA130E">
      <w:pPr>
        <w:rPr>
          <w:rFonts w:ascii="Calibri" w:hAnsi="Calibri" w:cs="Arial"/>
          <w:b/>
          <w:bCs/>
        </w:rPr>
      </w:pPr>
    </w:p>
    <w:p w14:paraId="1E5EE8EB" w14:textId="77777777" w:rsidR="00D9134B" w:rsidRPr="00C10BA4" w:rsidRDefault="00A24EB1" w:rsidP="00FE3480">
      <w:pPr>
        <w:pStyle w:val="Heading2"/>
        <w:spacing w:before="0" w:after="0"/>
        <w:jc w:val="center"/>
        <w:rPr>
          <w:rFonts w:ascii="Calibri" w:hAnsi="Calibri"/>
          <w:sz w:val="24"/>
          <w:szCs w:val="24"/>
        </w:rPr>
      </w:pPr>
      <w:bookmarkStart w:id="173" w:name="_Toc243438017"/>
      <w:bookmarkStart w:id="174" w:name="_Toc243438117"/>
      <w:bookmarkStart w:id="175" w:name="_Toc243438217"/>
      <w:bookmarkStart w:id="176" w:name="_Toc243438317"/>
      <w:r w:rsidRPr="00A24EB1">
        <w:rPr>
          <w:rFonts w:ascii="Calibri" w:hAnsi="Calibri"/>
          <w:sz w:val="24"/>
          <w:szCs w:val="24"/>
        </w:rPr>
        <w:t>1.6</w:t>
      </w:r>
      <w:bookmarkEnd w:id="173"/>
      <w:bookmarkEnd w:id="174"/>
      <w:bookmarkEnd w:id="175"/>
      <w:bookmarkEnd w:id="176"/>
    </w:p>
    <w:p w14:paraId="3A1A364B" w14:textId="48277E8A" w:rsidR="00D9134B" w:rsidRPr="00C10BA4" w:rsidRDefault="00A24EB1" w:rsidP="00FE3480">
      <w:pPr>
        <w:pStyle w:val="Heading2"/>
        <w:spacing w:before="0" w:after="0"/>
        <w:jc w:val="center"/>
        <w:rPr>
          <w:rFonts w:ascii="Calibri" w:hAnsi="Calibri"/>
          <w:sz w:val="24"/>
          <w:szCs w:val="24"/>
        </w:rPr>
      </w:pPr>
      <w:bookmarkStart w:id="177" w:name="_Toc243438018"/>
      <w:bookmarkStart w:id="178" w:name="_Toc243438118"/>
      <w:bookmarkStart w:id="179" w:name="_Toc243438218"/>
      <w:bookmarkStart w:id="180" w:name="_Toc243438318"/>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60% of current patients</w:t>
      </w:r>
      <w:bookmarkEnd w:id="177"/>
      <w:bookmarkEnd w:id="178"/>
      <w:bookmarkEnd w:id="179"/>
      <w:bookmarkEnd w:id="180"/>
    </w:p>
    <w:p w14:paraId="1AA1BA8F" w14:textId="77777777" w:rsidR="00D9134B" w:rsidRPr="00C10BA4" w:rsidRDefault="00D9134B" w:rsidP="00DA130E">
      <w:pPr>
        <w:rPr>
          <w:rFonts w:ascii="Calibri" w:hAnsi="Calibri" w:cs="Arial"/>
          <w:sz w:val="22"/>
          <w:szCs w:val="22"/>
        </w:rPr>
      </w:pPr>
    </w:p>
    <w:p w14:paraId="497EB539" w14:textId="5ADB8302" w:rsidR="00A13D68" w:rsidRPr="00974291" w:rsidRDefault="008F79CA" w:rsidP="00FE3480">
      <w:pPr>
        <w:rPr>
          <w:rFonts w:ascii="Calibri" w:hAnsi="Calibri" w:cs="Arial"/>
          <w:i/>
          <w:u w:val="single"/>
        </w:rPr>
      </w:pPr>
      <w:r w:rsidRPr="008F79CA">
        <w:rPr>
          <w:rFonts w:ascii="Calibri" w:hAnsi="Calibri" w:cs="Arial"/>
          <w:i/>
          <w:u w:val="single"/>
        </w:rPr>
        <w:t xml:space="preserve">PCP </w:t>
      </w:r>
      <w:r w:rsidR="00C94CE3">
        <w:rPr>
          <w:rFonts w:ascii="Calibri" w:hAnsi="Calibri" w:cs="Arial"/>
          <w:i/>
          <w:u w:val="single"/>
        </w:rPr>
        <w:t xml:space="preserve">and Specialist </w:t>
      </w:r>
      <w:r w:rsidRPr="008F79CA">
        <w:rPr>
          <w:rFonts w:ascii="Calibri" w:hAnsi="Calibri" w:cs="Arial"/>
          <w:i/>
          <w:u w:val="single"/>
        </w:rPr>
        <w:t>Guidelines: </w:t>
      </w:r>
    </w:p>
    <w:p w14:paraId="1CFB2B2B" w14:textId="73B52768" w:rsidR="00D9134B" w:rsidRDefault="00A24EB1" w:rsidP="007470DF">
      <w:pPr>
        <w:numPr>
          <w:ilvl w:val="0"/>
          <w:numId w:val="223"/>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6AB3D3D4" w14:textId="77777777"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5E1862AB"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D26999"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29D68B" w14:textId="2A3F5166"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1.3-1.5</w:t>
            </w:r>
          </w:p>
        </w:tc>
      </w:tr>
      <w:tr w:rsidR="00D1036D" w14:paraId="2FABBE81"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8E2198"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348ED44F"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81F1F" w14:textId="59925772"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7F74A8B7" w14:textId="64355955" w:rsidR="00D9134B" w:rsidRPr="00C10BA4" w:rsidRDefault="00D9134B" w:rsidP="00DA130E">
      <w:pPr>
        <w:rPr>
          <w:rFonts w:ascii="Calibri" w:hAnsi="Calibri" w:cs="Arial"/>
          <w:b/>
          <w:bCs/>
        </w:rPr>
      </w:pPr>
    </w:p>
    <w:p w14:paraId="39797762" w14:textId="77777777" w:rsidR="00D9134B" w:rsidRPr="00C10BA4" w:rsidRDefault="00A24EB1" w:rsidP="00FE3480">
      <w:pPr>
        <w:pStyle w:val="Heading2"/>
        <w:spacing w:before="0" w:after="0"/>
        <w:jc w:val="center"/>
        <w:rPr>
          <w:rFonts w:ascii="Calibri" w:hAnsi="Calibri"/>
          <w:sz w:val="24"/>
          <w:szCs w:val="24"/>
        </w:rPr>
      </w:pPr>
      <w:bookmarkStart w:id="181" w:name="_Toc243438019"/>
      <w:bookmarkStart w:id="182" w:name="_Toc243438119"/>
      <w:bookmarkStart w:id="183" w:name="_Toc243438219"/>
      <w:bookmarkStart w:id="184" w:name="_Toc243438319"/>
      <w:r w:rsidRPr="00A24EB1">
        <w:rPr>
          <w:rFonts w:ascii="Calibri" w:hAnsi="Calibri"/>
          <w:sz w:val="24"/>
          <w:szCs w:val="24"/>
        </w:rPr>
        <w:t>1.7</w:t>
      </w:r>
      <w:bookmarkEnd w:id="181"/>
      <w:bookmarkEnd w:id="182"/>
      <w:bookmarkEnd w:id="183"/>
      <w:bookmarkEnd w:id="184"/>
    </w:p>
    <w:p w14:paraId="03E5AAAB" w14:textId="2B457D54" w:rsidR="00D9134B" w:rsidRPr="00C10BA4" w:rsidRDefault="00A24EB1" w:rsidP="00FE3480">
      <w:pPr>
        <w:pStyle w:val="Heading2"/>
        <w:spacing w:before="0" w:after="0"/>
        <w:jc w:val="center"/>
        <w:rPr>
          <w:rFonts w:ascii="Calibri" w:hAnsi="Calibri"/>
          <w:sz w:val="24"/>
          <w:szCs w:val="24"/>
        </w:rPr>
      </w:pPr>
      <w:bookmarkStart w:id="185" w:name="_Toc243438020"/>
      <w:bookmarkStart w:id="186" w:name="_Toc243438120"/>
      <w:bookmarkStart w:id="187" w:name="_Toc243438220"/>
      <w:bookmarkStart w:id="188" w:name="_Toc243438320"/>
      <w:r w:rsidRPr="00A24EB1">
        <w:rPr>
          <w:rFonts w:ascii="Calibri" w:hAnsi="Calibri"/>
          <w:sz w:val="24"/>
          <w:szCs w:val="24"/>
        </w:rPr>
        <w:t xml:space="preserve">Patient-provider </w:t>
      </w:r>
      <w:r w:rsidR="00C94CE3">
        <w:rPr>
          <w:rFonts w:ascii="Calibri" w:hAnsi="Calibri"/>
          <w:sz w:val="24"/>
          <w:szCs w:val="24"/>
        </w:rPr>
        <w:t>partnership</w:t>
      </w:r>
      <w:r w:rsidR="00C94CE3" w:rsidRPr="00A24EB1">
        <w:rPr>
          <w:rFonts w:ascii="Calibri" w:hAnsi="Calibri"/>
          <w:sz w:val="24"/>
          <w:szCs w:val="24"/>
        </w:rPr>
        <w:t xml:space="preserve"> </w:t>
      </w:r>
      <w:r w:rsidRPr="00A24EB1">
        <w:rPr>
          <w:rFonts w:ascii="Calibri" w:hAnsi="Calibri"/>
          <w:sz w:val="24"/>
          <w:szCs w:val="24"/>
        </w:rPr>
        <w:t>or other documented patient communication process is implemented and documented for at least 80% of current patients</w:t>
      </w:r>
      <w:bookmarkEnd w:id="185"/>
      <w:bookmarkEnd w:id="186"/>
      <w:bookmarkEnd w:id="187"/>
      <w:bookmarkEnd w:id="188"/>
    </w:p>
    <w:p w14:paraId="1CD12137" w14:textId="77777777" w:rsidR="00974291" w:rsidRDefault="00974291" w:rsidP="00DA130E">
      <w:pPr>
        <w:rPr>
          <w:rFonts w:ascii="Calibri" w:hAnsi="Calibri" w:cs="Arial"/>
          <w:i/>
          <w:u w:val="single"/>
        </w:rPr>
      </w:pPr>
    </w:p>
    <w:p w14:paraId="1DF3EC36" w14:textId="7E4B58FA" w:rsidR="00A13D68" w:rsidRPr="00974291" w:rsidRDefault="008F79CA" w:rsidP="00FE3480">
      <w:pPr>
        <w:rPr>
          <w:rFonts w:ascii="Calibri" w:hAnsi="Calibri" w:cs="Arial"/>
          <w:i/>
          <w:u w:val="single"/>
        </w:rPr>
      </w:pPr>
      <w:r w:rsidRPr="008F79CA">
        <w:rPr>
          <w:rFonts w:ascii="Calibri" w:hAnsi="Calibri" w:cs="Arial"/>
          <w:i/>
          <w:u w:val="single"/>
        </w:rPr>
        <w:t xml:space="preserve"> PCP </w:t>
      </w:r>
      <w:r w:rsidR="00C94CE3">
        <w:rPr>
          <w:rFonts w:ascii="Calibri" w:hAnsi="Calibri" w:cs="Arial"/>
          <w:i/>
          <w:u w:val="single"/>
        </w:rPr>
        <w:t xml:space="preserve">and Specialist </w:t>
      </w:r>
      <w:r w:rsidRPr="008F79CA">
        <w:rPr>
          <w:rFonts w:ascii="Calibri" w:hAnsi="Calibri" w:cs="Arial"/>
          <w:i/>
          <w:u w:val="single"/>
        </w:rPr>
        <w:t>Guidelines: </w:t>
      </w:r>
    </w:p>
    <w:p w14:paraId="31B9940F" w14:textId="07B5B97F" w:rsidR="006A022A" w:rsidRDefault="00A24EB1" w:rsidP="007470DF">
      <w:pPr>
        <w:numPr>
          <w:ilvl w:val="0"/>
          <w:numId w:val="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3771BF05" w14:textId="77777777"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07D7CC22"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B9E5CE"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3B1D225" w14:textId="003BA478"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1.3-1.6</w:t>
            </w:r>
          </w:p>
        </w:tc>
      </w:tr>
      <w:tr w:rsidR="00D1036D" w14:paraId="41329450"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BEDD09" w14:textId="77777777"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13DA0549"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708639" w14:textId="5E31A47A"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3F834226" w14:textId="77777777" w:rsidR="00D9134B" w:rsidRPr="00C10BA4" w:rsidRDefault="00D9134B" w:rsidP="00DA130E">
      <w:pPr>
        <w:rPr>
          <w:rFonts w:ascii="Calibri" w:hAnsi="Calibri" w:cs="Arial"/>
          <w:b/>
          <w:bCs/>
        </w:rPr>
      </w:pPr>
    </w:p>
    <w:p w14:paraId="298D8472" w14:textId="77777777" w:rsidR="00D9134B" w:rsidRPr="00C10BA4" w:rsidRDefault="00A24EB1" w:rsidP="00FE3480">
      <w:pPr>
        <w:pStyle w:val="Heading2"/>
        <w:spacing w:before="0" w:after="0"/>
        <w:jc w:val="center"/>
        <w:rPr>
          <w:rFonts w:ascii="Calibri" w:hAnsi="Calibri"/>
          <w:sz w:val="24"/>
          <w:szCs w:val="24"/>
        </w:rPr>
      </w:pPr>
      <w:bookmarkStart w:id="189" w:name="_Toc243438021"/>
      <w:bookmarkStart w:id="190" w:name="_Toc243438121"/>
      <w:bookmarkStart w:id="191" w:name="_Toc243438221"/>
      <w:bookmarkStart w:id="192" w:name="_Toc243438321"/>
      <w:r w:rsidRPr="00A24EB1">
        <w:rPr>
          <w:rFonts w:ascii="Calibri" w:hAnsi="Calibri"/>
          <w:sz w:val="24"/>
          <w:szCs w:val="24"/>
        </w:rPr>
        <w:t>1.8</w:t>
      </w:r>
      <w:bookmarkEnd w:id="189"/>
      <w:bookmarkEnd w:id="190"/>
      <w:bookmarkEnd w:id="191"/>
      <w:bookmarkEnd w:id="192"/>
    </w:p>
    <w:p w14:paraId="351EDEAF" w14:textId="2E8EE2EC" w:rsidR="00D9134B" w:rsidRPr="00C10BA4" w:rsidRDefault="00A24EB1" w:rsidP="00FE3480">
      <w:pPr>
        <w:pStyle w:val="Heading2"/>
        <w:spacing w:before="0" w:after="0"/>
        <w:jc w:val="center"/>
        <w:rPr>
          <w:rFonts w:ascii="Calibri" w:hAnsi="Calibri"/>
          <w:sz w:val="24"/>
          <w:szCs w:val="24"/>
        </w:rPr>
      </w:pPr>
      <w:bookmarkStart w:id="193" w:name="_Toc243438022"/>
      <w:bookmarkStart w:id="194" w:name="_Toc243438122"/>
      <w:bookmarkStart w:id="195" w:name="_Toc243438222"/>
      <w:bookmarkStart w:id="196" w:name="_Toc243438322"/>
      <w:r w:rsidRPr="00A24EB1">
        <w:rPr>
          <w:rFonts w:ascii="Calibri" w:hAnsi="Calibri"/>
          <w:sz w:val="24"/>
          <w:szCs w:val="24"/>
        </w:rPr>
        <w:t xml:space="preserve">Patient-provider </w:t>
      </w:r>
      <w:r w:rsidR="00C94CE3">
        <w:rPr>
          <w:rFonts w:ascii="Calibri" w:hAnsi="Calibri"/>
          <w:sz w:val="24"/>
          <w:szCs w:val="24"/>
        </w:rPr>
        <w:t>partnership</w:t>
      </w:r>
      <w:r w:rsidRPr="00A24EB1">
        <w:rPr>
          <w:rFonts w:ascii="Calibri" w:hAnsi="Calibri"/>
          <w:sz w:val="24"/>
          <w:szCs w:val="24"/>
        </w:rPr>
        <w:t xml:space="preserve"> or other documented patient communication process is implemented and documented for at least 90% of current patients</w:t>
      </w:r>
      <w:bookmarkEnd w:id="193"/>
      <w:bookmarkEnd w:id="194"/>
      <w:bookmarkEnd w:id="195"/>
      <w:bookmarkEnd w:id="196"/>
    </w:p>
    <w:p w14:paraId="7C51AE2C" w14:textId="77777777" w:rsidR="00D9134B" w:rsidRPr="00C10BA4" w:rsidRDefault="00D9134B" w:rsidP="00DA130E">
      <w:pPr>
        <w:rPr>
          <w:rFonts w:ascii="Calibri" w:hAnsi="Calibri" w:cs="Arial"/>
          <w:sz w:val="22"/>
          <w:szCs w:val="22"/>
        </w:rPr>
      </w:pPr>
    </w:p>
    <w:p w14:paraId="6493BC94" w14:textId="19552015" w:rsidR="00A13D68" w:rsidRPr="00974291" w:rsidRDefault="008F79CA" w:rsidP="00FE3480">
      <w:pPr>
        <w:rPr>
          <w:rFonts w:ascii="Calibri" w:hAnsi="Calibri" w:cs="Arial"/>
          <w:i/>
          <w:u w:val="single"/>
        </w:rPr>
      </w:pPr>
      <w:r w:rsidRPr="008F79CA">
        <w:rPr>
          <w:rFonts w:ascii="Calibri" w:hAnsi="Calibri" w:cs="Arial"/>
          <w:i/>
          <w:u w:val="single"/>
        </w:rPr>
        <w:t>PCP</w:t>
      </w:r>
      <w:r w:rsidR="00C94CE3">
        <w:rPr>
          <w:rFonts w:ascii="Calibri" w:hAnsi="Calibri" w:cs="Arial"/>
          <w:i/>
          <w:u w:val="single"/>
        </w:rPr>
        <w:t xml:space="preserve"> and Specialist</w:t>
      </w:r>
      <w:r w:rsidRPr="008F79CA">
        <w:rPr>
          <w:rFonts w:ascii="Calibri" w:hAnsi="Calibri" w:cs="Arial"/>
          <w:i/>
          <w:u w:val="single"/>
        </w:rPr>
        <w:t xml:space="preserve"> Guidelines: </w:t>
      </w:r>
    </w:p>
    <w:p w14:paraId="12B65781" w14:textId="6199E239" w:rsidR="00D9134B" w:rsidRDefault="00A24EB1" w:rsidP="007470DF">
      <w:pPr>
        <w:numPr>
          <w:ilvl w:val="0"/>
          <w:numId w:val="221"/>
        </w:numPr>
        <w:tabs>
          <w:tab w:val="left" w:pos="376"/>
          <w:tab w:val="left" w:pos="1432"/>
        </w:tabs>
        <w:rPr>
          <w:rFonts w:ascii="Calibri" w:hAnsi="Calibri" w:cs="Arial"/>
          <w:sz w:val="22"/>
          <w:szCs w:val="22"/>
        </w:rPr>
      </w:pPr>
      <w:r w:rsidRPr="00A24EB1">
        <w:rPr>
          <w:rFonts w:ascii="Calibri" w:hAnsi="Calibri" w:cs="Arial"/>
          <w:sz w:val="22"/>
          <w:szCs w:val="22"/>
        </w:rPr>
        <w:t>Reference 1.3</w:t>
      </w:r>
      <w:r w:rsidR="00A210E6">
        <w:rPr>
          <w:rFonts w:ascii="Calibri" w:hAnsi="Calibri" w:cs="Arial"/>
          <w:sz w:val="22"/>
          <w:szCs w:val="22"/>
        </w:rPr>
        <w:t>.</w:t>
      </w:r>
    </w:p>
    <w:p w14:paraId="7847AC41" w14:textId="7DD337A5" w:rsidR="00D1036D" w:rsidRDefault="00D1036D" w:rsidP="00DA130E">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1036D" w14:paraId="64608C5F" w14:textId="77777777" w:rsidTr="00217D5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A822E3" w14:textId="7A519EAA"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4F403E" w14:textId="72DC8AB0" w:rsidR="00D1036D" w:rsidRPr="000433C5" w:rsidRDefault="00DD7649" w:rsidP="004A789F">
            <w:pPr>
              <w:jc w:val="center"/>
              <w:rPr>
                <w:rFonts w:asciiTheme="minorHAnsi" w:hAnsiTheme="minorHAnsi"/>
                <w:b/>
                <w:bCs/>
                <w:sz w:val="22"/>
                <w:szCs w:val="22"/>
              </w:rPr>
            </w:pPr>
            <w:r>
              <w:rPr>
                <w:rFonts w:asciiTheme="minorHAnsi" w:hAnsiTheme="minorHAnsi"/>
                <w:b/>
                <w:bCs/>
                <w:sz w:val="22"/>
                <w:szCs w:val="22"/>
              </w:rPr>
              <w:t>Predicate Logic: 1.1, 1.3-1.7</w:t>
            </w:r>
          </w:p>
        </w:tc>
      </w:tr>
      <w:tr w:rsidR="00D1036D" w14:paraId="08E2C462"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F61078" w14:textId="6860E765" w:rsidR="00D1036D" w:rsidRPr="000433C5" w:rsidRDefault="00D1036D"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1036D" w14:paraId="245538DF" w14:textId="77777777" w:rsidTr="00217D5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948F95" w14:textId="317FC406" w:rsidR="00D1036D" w:rsidRPr="000433C5" w:rsidRDefault="00720819" w:rsidP="007470DF">
            <w:pPr>
              <w:numPr>
                <w:ilvl w:val="0"/>
                <w:numId w:val="166"/>
              </w:numPr>
              <w:contextualSpacing/>
              <w:rPr>
                <w:rFonts w:asciiTheme="minorHAnsi" w:hAnsiTheme="minorHAnsi"/>
                <w:sz w:val="22"/>
                <w:szCs w:val="22"/>
              </w:rPr>
            </w:pPr>
            <w:r>
              <w:rPr>
                <w:rFonts w:asciiTheme="minorHAnsi" w:hAnsiTheme="minorHAnsi"/>
                <w:sz w:val="22"/>
                <w:szCs w:val="22"/>
              </w:rPr>
              <w:t>M</w:t>
            </w:r>
            <w:r w:rsidR="00D1036D" w:rsidRPr="000433C5">
              <w:rPr>
                <w:rFonts w:asciiTheme="minorHAnsi" w:hAnsiTheme="minorHAnsi"/>
                <w:sz w:val="22"/>
                <w:szCs w:val="22"/>
              </w:rPr>
              <w:t xml:space="preserve">ost recent report </w:t>
            </w:r>
            <w:r w:rsidR="00665BB6">
              <w:rPr>
                <w:rFonts w:asciiTheme="minorHAnsi" w:hAnsiTheme="minorHAnsi"/>
                <w:sz w:val="22"/>
                <w:szCs w:val="22"/>
              </w:rPr>
              <w:t>that</w:t>
            </w:r>
            <w:r w:rsidR="00D1036D" w:rsidRPr="000433C5">
              <w:rPr>
                <w:rFonts w:asciiTheme="minorHAnsi" w:hAnsiTheme="minorHAnsi"/>
                <w:sz w:val="22"/>
                <w:szCs w:val="22"/>
              </w:rPr>
              <w:t xml:space="preserve"> details the</w:t>
            </w:r>
            <w:r w:rsidR="00D1036D">
              <w:rPr>
                <w:rFonts w:asciiTheme="minorHAnsi" w:hAnsiTheme="minorHAnsi"/>
                <w:sz w:val="22"/>
                <w:szCs w:val="22"/>
              </w:rPr>
              <w:t xml:space="preserve"> </w:t>
            </w:r>
            <w:r w:rsidR="00D1036D" w:rsidRPr="000433C5">
              <w:rPr>
                <w:rFonts w:asciiTheme="minorHAnsi" w:hAnsiTheme="minorHAnsi"/>
                <w:sz w:val="22"/>
                <w:szCs w:val="22"/>
              </w:rPr>
              <w:t>numerator, d</w:t>
            </w:r>
            <w:r w:rsidR="00D1036D">
              <w:rPr>
                <w:rFonts w:asciiTheme="minorHAnsi" w:hAnsiTheme="minorHAnsi"/>
                <w:sz w:val="22"/>
                <w:szCs w:val="22"/>
              </w:rPr>
              <w:t xml:space="preserve">enominator and the percentage of </w:t>
            </w:r>
            <w:r w:rsidR="00D1036D" w:rsidRPr="000433C5">
              <w:rPr>
                <w:rFonts w:asciiTheme="minorHAnsi" w:hAnsiTheme="minorHAnsi"/>
                <w:sz w:val="22"/>
                <w:szCs w:val="22"/>
              </w:rPr>
              <w:t xml:space="preserve">active patients that have the </w:t>
            </w:r>
            <w:r w:rsidR="0041232A">
              <w:rPr>
                <w:rFonts w:asciiTheme="minorHAnsi" w:hAnsiTheme="minorHAnsi"/>
                <w:sz w:val="22"/>
                <w:szCs w:val="22"/>
              </w:rPr>
              <w:t>patient-provider partnership</w:t>
            </w:r>
            <w:r w:rsidR="00D1036D" w:rsidRPr="000433C5">
              <w:rPr>
                <w:rFonts w:asciiTheme="minorHAnsi" w:hAnsiTheme="minorHAnsi"/>
                <w:sz w:val="22"/>
                <w:szCs w:val="22"/>
              </w:rPr>
              <w:t xml:space="preserve"> agreement</w:t>
            </w:r>
          </w:p>
        </w:tc>
      </w:tr>
    </w:tbl>
    <w:p w14:paraId="747392A8" w14:textId="00F4EC7F" w:rsidR="00D1036D" w:rsidRPr="00C10BA4" w:rsidRDefault="00D1036D" w:rsidP="00DA130E">
      <w:pPr>
        <w:tabs>
          <w:tab w:val="left" w:pos="376"/>
          <w:tab w:val="left" w:pos="1432"/>
        </w:tabs>
        <w:rPr>
          <w:rFonts w:ascii="Calibri" w:hAnsi="Calibri" w:cs="Arial"/>
          <w:sz w:val="22"/>
          <w:szCs w:val="22"/>
        </w:rPr>
      </w:pPr>
    </w:p>
    <w:p w14:paraId="29B1C555" w14:textId="10EA4736" w:rsidR="00E56D47" w:rsidRDefault="00A24EB1" w:rsidP="005240E1">
      <w:pPr>
        <w:pStyle w:val="Heading2"/>
        <w:spacing w:before="0" w:after="0"/>
        <w:jc w:val="center"/>
        <w:rPr>
          <w:rFonts w:ascii="Calibri" w:hAnsi="Calibri"/>
          <w:sz w:val="24"/>
          <w:szCs w:val="24"/>
        </w:rPr>
      </w:pPr>
      <w:r w:rsidRPr="00A24EB1">
        <w:rPr>
          <w:rFonts w:ascii="Calibri" w:hAnsi="Calibri"/>
          <w:sz w:val="24"/>
          <w:szCs w:val="24"/>
        </w:rPr>
        <w:t>1.9</w:t>
      </w:r>
      <w:r w:rsidR="00262EE1">
        <w:rPr>
          <w:rFonts w:ascii="Calibri" w:hAnsi="Calibri"/>
          <w:sz w:val="24"/>
          <w:szCs w:val="24"/>
        </w:rPr>
        <w:t xml:space="preserve"> </w:t>
      </w:r>
      <w:r w:rsidR="00336B58">
        <w:rPr>
          <w:rFonts w:ascii="Calibri" w:hAnsi="Calibri"/>
          <w:sz w:val="24"/>
          <w:szCs w:val="24"/>
        </w:rPr>
        <w:t>–</w:t>
      </w:r>
      <w:r w:rsidR="00262EE1">
        <w:rPr>
          <w:rFonts w:ascii="Calibri" w:hAnsi="Calibri"/>
          <w:sz w:val="24"/>
          <w:szCs w:val="24"/>
        </w:rPr>
        <w:t xml:space="preserve"> Retired</w:t>
      </w:r>
      <w:r w:rsidR="00336B58">
        <w:rPr>
          <w:rFonts w:ascii="Calibri" w:hAnsi="Calibri"/>
          <w:sz w:val="24"/>
          <w:szCs w:val="24"/>
        </w:rPr>
        <w:t xml:space="preserve"> (as of 2018)</w:t>
      </w:r>
    </w:p>
    <w:p w14:paraId="06BA8F21" w14:textId="77777777" w:rsidR="005240E1" w:rsidRPr="005240E1" w:rsidRDefault="005240E1" w:rsidP="005240E1"/>
    <w:p w14:paraId="23EC1450" w14:textId="24AE0479" w:rsidR="0065670D" w:rsidRPr="00C10BA4" w:rsidRDefault="0065670D" w:rsidP="00B80CB5">
      <w:pPr>
        <w:pStyle w:val="Heading2"/>
        <w:spacing w:before="0" w:after="0"/>
        <w:jc w:val="center"/>
        <w:rPr>
          <w:rFonts w:ascii="Calibri" w:hAnsi="Calibri"/>
        </w:rPr>
      </w:pPr>
      <w:r w:rsidRPr="00A24EB1">
        <w:rPr>
          <w:rFonts w:ascii="Calibri" w:hAnsi="Calibri"/>
          <w:sz w:val="24"/>
          <w:szCs w:val="24"/>
        </w:rPr>
        <w:t>1.</w:t>
      </w:r>
      <w:r>
        <w:rPr>
          <w:rFonts w:ascii="Calibri" w:hAnsi="Calibri"/>
          <w:sz w:val="24"/>
          <w:szCs w:val="24"/>
        </w:rPr>
        <w:t>10</w:t>
      </w:r>
    </w:p>
    <w:p w14:paraId="32D41103" w14:textId="200E8327" w:rsidR="0065670D" w:rsidRPr="00C10BA4" w:rsidRDefault="0065670D" w:rsidP="00B80CB5">
      <w:pPr>
        <w:pStyle w:val="Heading2"/>
        <w:spacing w:before="0" w:after="0"/>
        <w:jc w:val="center"/>
        <w:rPr>
          <w:rFonts w:ascii="Calibri" w:hAnsi="Calibri"/>
        </w:rPr>
      </w:pPr>
      <w:r w:rsidRPr="00A24EB1">
        <w:rPr>
          <w:rFonts w:ascii="Calibri" w:hAnsi="Calibri"/>
          <w:sz w:val="24"/>
          <w:szCs w:val="24"/>
        </w:rPr>
        <w:t xml:space="preserve">Providers </w:t>
      </w:r>
      <w:r w:rsidR="005104CD">
        <w:rPr>
          <w:rFonts w:ascii="Calibri" w:hAnsi="Calibri"/>
          <w:sz w:val="24"/>
          <w:szCs w:val="24"/>
        </w:rPr>
        <w:t xml:space="preserve">have an established process for repeating Patient-Provider </w:t>
      </w:r>
      <w:r w:rsidR="002B4055">
        <w:rPr>
          <w:rFonts w:ascii="Calibri" w:hAnsi="Calibri"/>
          <w:sz w:val="24"/>
          <w:szCs w:val="24"/>
        </w:rPr>
        <w:t xml:space="preserve">Partnership </w:t>
      </w:r>
      <w:r w:rsidR="005104CD">
        <w:rPr>
          <w:rFonts w:ascii="Calibri" w:hAnsi="Calibri"/>
          <w:sz w:val="24"/>
          <w:szCs w:val="24"/>
        </w:rPr>
        <w:t>discussion</w:t>
      </w:r>
    </w:p>
    <w:p w14:paraId="0C9D72AA" w14:textId="0F489468" w:rsidR="0065670D" w:rsidRDefault="0065670D" w:rsidP="00DA130E">
      <w:pPr>
        <w:tabs>
          <w:tab w:val="left" w:pos="376"/>
          <w:tab w:val="left" w:pos="1432"/>
        </w:tabs>
        <w:rPr>
          <w:rFonts w:ascii="Calibri" w:hAnsi="Calibri" w:cs="Arial"/>
          <w:sz w:val="22"/>
          <w:szCs w:val="22"/>
        </w:rPr>
      </w:pPr>
    </w:p>
    <w:p w14:paraId="0F449DAE" w14:textId="4B63C067" w:rsidR="0065670D" w:rsidRPr="00974291" w:rsidRDefault="008F79CA" w:rsidP="00B80CB5">
      <w:pPr>
        <w:rPr>
          <w:rFonts w:ascii="Calibri" w:hAnsi="Calibri"/>
          <w:i/>
        </w:rPr>
      </w:pPr>
      <w:r w:rsidRPr="008F79CA">
        <w:rPr>
          <w:rFonts w:ascii="Calibri" w:hAnsi="Calibri" w:cs="Arial"/>
          <w:i/>
          <w:u w:val="single"/>
        </w:rPr>
        <w:t>PCP and Specialist Guidelines:</w:t>
      </w:r>
    </w:p>
    <w:p w14:paraId="5661DF58" w14:textId="037A0D7E" w:rsidR="00851960" w:rsidRDefault="005104CD" w:rsidP="007470DF">
      <w:pPr>
        <w:pStyle w:val="ListParagraph"/>
        <w:numPr>
          <w:ilvl w:val="0"/>
          <w:numId w:val="150"/>
        </w:numPr>
        <w:tabs>
          <w:tab w:val="left" w:pos="376"/>
          <w:tab w:val="left" w:pos="1432"/>
        </w:tabs>
        <w:ind w:left="1080"/>
        <w:contextualSpacing w:val="0"/>
        <w:rPr>
          <w:rFonts w:ascii="Calibri" w:hAnsi="Calibri" w:cs="Arial"/>
          <w:sz w:val="22"/>
          <w:szCs w:val="22"/>
        </w:rPr>
      </w:pPr>
      <w:bookmarkStart w:id="197" w:name="_Hlk525297360"/>
      <w:r>
        <w:rPr>
          <w:rFonts w:ascii="Calibri" w:hAnsi="Calibri" w:cs="Arial"/>
          <w:color w:val="000000"/>
          <w:sz w:val="22"/>
          <w:szCs w:val="22"/>
        </w:rPr>
        <w:t xml:space="preserve">Providers have an established process for repeating Patient-Provider </w:t>
      </w:r>
      <w:r w:rsidR="002B4055">
        <w:rPr>
          <w:rFonts w:ascii="Calibri" w:hAnsi="Calibri" w:cs="Arial"/>
          <w:color w:val="000000"/>
          <w:sz w:val="22"/>
          <w:szCs w:val="22"/>
        </w:rPr>
        <w:t xml:space="preserve">Partnership </w:t>
      </w:r>
      <w:r>
        <w:rPr>
          <w:rFonts w:ascii="Calibri" w:hAnsi="Calibri" w:cs="Arial"/>
          <w:color w:val="000000"/>
          <w:sz w:val="22"/>
          <w:szCs w:val="22"/>
        </w:rPr>
        <w:t>discussion, particularly with non-</w:t>
      </w:r>
      <w:r w:rsidR="00D75C53">
        <w:rPr>
          <w:rFonts w:ascii="Calibri" w:hAnsi="Calibri" w:cs="Arial"/>
          <w:color w:val="000000"/>
          <w:sz w:val="22"/>
          <w:szCs w:val="22"/>
        </w:rPr>
        <w:t>adherent</w:t>
      </w:r>
      <w:r>
        <w:rPr>
          <w:rFonts w:ascii="Calibri" w:hAnsi="Calibri" w:cs="Arial"/>
          <w:color w:val="000000"/>
          <w:sz w:val="22"/>
          <w:szCs w:val="22"/>
        </w:rPr>
        <w:t xml:space="preserve"> patients</w:t>
      </w:r>
      <w:r w:rsidR="001928F6">
        <w:rPr>
          <w:rFonts w:ascii="Calibri" w:hAnsi="Calibri" w:cs="Arial"/>
          <w:color w:val="000000"/>
          <w:sz w:val="22"/>
          <w:szCs w:val="22"/>
        </w:rPr>
        <w:t xml:space="preserve"> and patients with significant change in health status</w:t>
      </w:r>
      <w:r w:rsidR="00BD1FD4">
        <w:rPr>
          <w:rFonts w:ascii="Calibri" w:hAnsi="Calibri" w:cs="Arial"/>
          <w:color w:val="000000"/>
          <w:sz w:val="22"/>
          <w:szCs w:val="22"/>
        </w:rPr>
        <w:t>.</w:t>
      </w:r>
    </w:p>
    <w:bookmarkEnd w:id="197"/>
    <w:p w14:paraId="03C22996" w14:textId="7C645570" w:rsidR="00851960" w:rsidRPr="004869EC" w:rsidRDefault="00A118D3" w:rsidP="007470DF">
      <w:pPr>
        <w:pStyle w:val="ListParagraph"/>
        <w:numPr>
          <w:ilvl w:val="0"/>
          <w:numId w:val="150"/>
        </w:numPr>
        <w:tabs>
          <w:tab w:val="left" w:pos="376"/>
          <w:tab w:val="left" w:pos="1432"/>
        </w:tabs>
        <w:ind w:left="1080"/>
        <w:contextualSpacing w:val="0"/>
        <w:rPr>
          <w:rFonts w:ascii="Calibri" w:hAnsi="Calibri" w:cs="Arial"/>
          <w:sz w:val="22"/>
          <w:szCs w:val="22"/>
        </w:rPr>
      </w:pPr>
      <w:r>
        <w:rPr>
          <w:rFonts w:ascii="Calibri" w:hAnsi="Calibri" w:cs="Arial"/>
          <w:color w:val="000000"/>
          <w:sz w:val="22"/>
          <w:szCs w:val="22"/>
        </w:rPr>
        <w:t xml:space="preserve">Providers </w:t>
      </w:r>
      <w:r w:rsidR="005104CD">
        <w:rPr>
          <w:rFonts w:ascii="Calibri" w:hAnsi="Calibri" w:cs="Arial"/>
          <w:color w:val="000000"/>
          <w:sz w:val="22"/>
          <w:szCs w:val="22"/>
        </w:rPr>
        <w:t>track d</w:t>
      </w:r>
      <w:r w:rsidR="001961FE">
        <w:rPr>
          <w:rFonts w:ascii="Calibri" w:hAnsi="Calibri" w:cs="Arial"/>
          <w:color w:val="000000"/>
          <w:sz w:val="22"/>
          <w:szCs w:val="22"/>
        </w:rPr>
        <w:t xml:space="preserve">ate of Patient-Provider Partnership discussion </w:t>
      </w:r>
      <w:r w:rsidR="005104CD">
        <w:rPr>
          <w:rFonts w:ascii="Calibri" w:hAnsi="Calibri" w:cs="Arial"/>
          <w:color w:val="000000"/>
          <w:sz w:val="22"/>
          <w:szCs w:val="22"/>
        </w:rPr>
        <w:t xml:space="preserve">and repeat discussion </w:t>
      </w:r>
      <w:r w:rsidR="0044336D">
        <w:rPr>
          <w:rFonts w:ascii="Calibri" w:hAnsi="Calibri" w:cs="Arial"/>
          <w:color w:val="000000"/>
          <w:sz w:val="22"/>
          <w:szCs w:val="22"/>
        </w:rPr>
        <w:t xml:space="preserve">at least </w:t>
      </w:r>
      <w:r w:rsidR="005104CD">
        <w:rPr>
          <w:rFonts w:ascii="Calibri" w:hAnsi="Calibri" w:cs="Arial"/>
          <w:color w:val="000000"/>
          <w:sz w:val="22"/>
          <w:szCs w:val="22"/>
        </w:rPr>
        <w:t>every 2-3 years</w:t>
      </w:r>
      <w:r w:rsidR="00BD1FD4">
        <w:rPr>
          <w:rFonts w:ascii="Calibri" w:hAnsi="Calibri" w:cs="Arial"/>
          <w:color w:val="000000"/>
          <w:sz w:val="22"/>
          <w:szCs w:val="22"/>
        </w:rPr>
        <w:t>.</w:t>
      </w:r>
    </w:p>
    <w:p w14:paraId="4AC20136" w14:textId="77777777" w:rsidR="004869EC" w:rsidRPr="004869EC" w:rsidRDefault="004869EC" w:rsidP="00DA130E">
      <w:pPr>
        <w:pStyle w:val="ListParagraph"/>
        <w:tabs>
          <w:tab w:val="left" w:pos="376"/>
          <w:tab w:val="left" w:pos="1432"/>
        </w:tabs>
        <w:ind w:left="0"/>
        <w:contextualSpacing w:val="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869EC" w14:paraId="1F8B1A6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B5446B" w14:textId="77777777" w:rsidR="004869EC" w:rsidRPr="000433C5" w:rsidRDefault="004869EC" w:rsidP="004A789F">
            <w:pPr>
              <w:jc w:val="center"/>
              <w:rPr>
                <w:rFonts w:asciiTheme="minorHAnsi" w:hAnsiTheme="minorHAnsi"/>
                <w:b/>
                <w:bCs/>
                <w:sz w:val="22"/>
                <w:szCs w:val="22"/>
              </w:rPr>
            </w:pPr>
            <w:bookmarkStart w:id="198" w:name="_Hlk495311069"/>
            <w:bookmarkStart w:id="199" w:name="_Hlk495311084"/>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80E8182" w14:textId="783EA67B" w:rsidR="004869EC" w:rsidRPr="000433C5" w:rsidRDefault="004869EC" w:rsidP="004A789F">
            <w:pPr>
              <w:jc w:val="center"/>
              <w:rPr>
                <w:rFonts w:asciiTheme="minorHAnsi" w:hAnsiTheme="minorHAnsi"/>
                <w:b/>
                <w:bCs/>
                <w:sz w:val="22"/>
                <w:szCs w:val="22"/>
              </w:rPr>
            </w:pPr>
            <w:r w:rsidRPr="000433C5">
              <w:rPr>
                <w:rFonts w:asciiTheme="minorHAnsi" w:hAnsiTheme="minorHAnsi"/>
                <w:b/>
                <w:bCs/>
                <w:sz w:val="22"/>
                <w:szCs w:val="22"/>
              </w:rPr>
              <w:t xml:space="preserve">Predicate Logic: </w:t>
            </w:r>
            <w:r w:rsidR="00463DE7">
              <w:rPr>
                <w:rFonts w:asciiTheme="minorHAnsi" w:hAnsiTheme="minorHAnsi"/>
                <w:b/>
                <w:bCs/>
                <w:sz w:val="22"/>
                <w:szCs w:val="22"/>
              </w:rPr>
              <w:t>1.1</w:t>
            </w:r>
          </w:p>
        </w:tc>
      </w:tr>
      <w:bookmarkEnd w:id="198"/>
      <w:tr w:rsidR="000A6656" w:rsidRPr="00DE4524" w14:paraId="19982798"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C39344C" w14:textId="77777777" w:rsidR="000A6656" w:rsidRPr="00DE4524" w:rsidRDefault="000A6656"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A6656" w:rsidRPr="002F4D83" w14:paraId="4553A234"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D33BFD7" w14:textId="35D34470" w:rsidR="000A6656" w:rsidRPr="002F4D83" w:rsidRDefault="000A6656" w:rsidP="007470DF">
            <w:pPr>
              <w:pStyle w:val="ListParagraph"/>
              <w:numPr>
                <w:ilvl w:val="0"/>
                <w:numId w:val="170"/>
              </w:numPr>
              <w:ind w:left="327" w:hanging="327"/>
              <w:rPr>
                <w:rFonts w:asciiTheme="minorHAnsi" w:hAnsiTheme="minorHAnsi"/>
                <w:bCs/>
                <w:sz w:val="22"/>
                <w:szCs w:val="22"/>
              </w:rPr>
            </w:pPr>
            <w:r>
              <w:rPr>
                <w:rFonts w:asciiTheme="minorHAnsi" w:hAnsiTheme="minorHAnsi"/>
                <w:bCs/>
                <w:sz w:val="22"/>
                <w:szCs w:val="22"/>
              </w:rPr>
              <w:t xml:space="preserve">Demonstrate process of identifying patients due for repeat </w:t>
            </w:r>
            <w:r w:rsidR="00AD785C">
              <w:rPr>
                <w:rFonts w:asciiTheme="minorHAnsi" w:hAnsiTheme="minorHAnsi"/>
                <w:bCs/>
                <w:sz w:val="22"/>
                <w:szCs w:val="22"/>
              </w:rPr>
              <w:t>discussion</w:t>
            </w:r>
          </w:p>
        </w:tc>
      </w:tr>
    </w:tbl>
    <w:p w14:paraId="368030B7" w14:textId="77777777" w:rsidR="004869EC" w:rsidRPr="004869EC" w:rsidRDefault="004869EC" w:rsidP="00DA130E">
      <w:pPr>
        <w:tabs>
          <w:tab w:val="left" w:pos="376"/>
          <w:tab w:val="left" w:pos="1432"/>
        </w:tabs>
        <w:rPr>
          <w:rFonts w:ascii="Calibri" w:hAnsi="Calibri" w:cs="Arial"/>
          <w:sz w:val="22"/>
          <w:szCs w:val="22"/>
        </w:rPr>
      </w:pPr>
    </w:p>
    <w:p w14:paraId="6ED9B3C5" w14:textId="407B5D44" w:rsidR="00851960" w:rsidRPr="002F4D83" w:rsidRDefault="00B611A7" w:rsidP="00B80CB5">
      <w:pPr>
        <w:tabs>
          <w:tab w:val="left" w:pos="376"/>
          <w:tab w:val="left" w:pos="1432"/>
        </w:tabs>
        <w:jc w:val="center"/>
        <w:rPr>
          <w:rFonts w:ascii="Calibri" w:hAnsi="Calibri" w:cs="Arial"/>
          <w:i/>
        </w:rPr>
      </w:pPr>
      <w:bookmarkStart w:id="200" w:name="_Hlk522543570"/>
      <w:bookmarkEnd w:id="199"/>
      <w:r w:rsidRPr="002F4D83">
        <w:rPr>
          <w:rFonts w:ascii="Calibri" w:hAnsi="Calibri" w:cs="Arial"/>
          <w:b/>
          <w:i/>
        </w:rPr>
        <w:t>1.11</w:t>
      </w:r>
    </w:p>
    <w:bookmarkEnd w:id="200"/>
    <w:p w14:paraId="0994D056" w14:textId="0FFD3715" w:rsidR="00B35556" w:rsidRDefault="004E6707" w:rsidP="00BD1FD4">
      <w:pPr>
        <w:jc w:val="center"/>
        <w:rPr>
          <w:rFonts w:ascii="Calibri" w:eastAsia="Calibri" w:hAnsi="Calibri" w:cs="Calibri"/>
          <w:b/>
          <w:bCs/>
          <w:i/>
          <w:iCs/>
        </w:rPr>
      </w:pPr>
      <w:r w:rsidRPr="39CB47BB">
        <w:rPr>
          <w:rFonts w:ascii="Calibri" w:eastAsia="Calibri" w:hAnsi="Calibri" w:cs="Calibri"/>
          <w:b/>
          <w:bCs/>
          <w:i/>
          <w:iCs/>
        </w:rPr>
        <w:t>Practice has a regularly scheduled new patient orientation</w:t>
      </w:r>
      <w:r w:rsidR="003242DB" w:rsidRPr="39CB47BB">
        <w:rPr>
          <w:rFonts w:ascii="Calibri" w:eastAsia="Calibri" w:hAnsi="Calibri" w:cs="Calibri"/>
          <w:b/>
          <w:bCs/>
          <w:i/>
          <w:iCs/>
        </w:rPr>
        <w:t xml:space="preserve"> that is distinct from a regularly scheduled visit</w:t>
      </w:r>
      <w:r w:rsidRPr="39CB47BB">
        <w:rPr>
          <w:rFonts w:ascii="Calibri" w:eastAsia="Calibri" w:hAnsi="Calibri" w:cs="Calibri"/>
          <w:b/>
          <w:bCs/>
          <w:i/>
          <w:iCs/>
        </w:rPr>
        <w:t xml:space="preserve">, to set expectations about being a patient within that </w:t>
      </w:r>
      <w:r w:rsidR="5EBC9A61" w:rsidRPr="39CB47BB">
        <w:rPr>
          <w:rFonts w:ascii="Calibri" w:eastAsia="Calibri" w:hAnsi="Calibri" w:cs="Calibri"/>
          <w:b/>
          <w:bCs/>
          <w:i/>
          <w:iCs/>
        </w:rPr>
        <w:t>practice and</w:t>
      </w:r>
      <w:r w:rsidRPr="39CB47BB">
        <w:rPr>
          <w:rFonts w:ascii="Calibri" w:eastAsia="Calibri" w:hAnsi="Calibri" w:cs="Calibri"/>
          <w:b/>
          <w:bCs/>
          <w:i/>
          <w:iCs/>
        </w:rPr>
        <w:t xml:space="preserve"> provide education about the value of a patient-centered medical home model</w:t>
      </w:r>
    </w:p>
    <w:p w14:paraId="23D1C748" w14:textId="77777777" w:rsidR="00B31B7B" w:rsidRDefault="00B31B7B" w:rsidP="00DA130E">
      <w:pPr>
        <w:rPr>
          <w:rFonts w:ascii="Calibri" w:eastAsia="Calibri" w:hAnsi="Calibri" w:cs="Calibri"/>
          <w:b/>
          <w:bCs/>
          <w:i/>
          <w:iCs/>
        </w:rPr>
      </w:pPr>
    </w:p>
    <w:p w14:paraId="58515A32" w14:textId="7A0957CA" w:rsidR="00E24125" w:rsidRDefault="00E24125" w:rsidP="00B80CB5">
      <w:pPr>
        <w:tabs>
          <w:tab w:val="left" w:pos="376"/>
          <w:tab w:val="left" w:pos="1432"/>
        </w:tabs>
        <w:rPr>
          <w:rFonts w:ascii="Calibri" w:hAnsi="Calibri" w:cs="Arial"/>
          <w:i/>
          <w:u w:val="single"/>
        </w:rPr>
      </w:pPr>
      <w:r w:rsidRPr="00795C24">
        <w:rPr>
          <w:rFonts w:ascii="Calibri" w:hAnsi="Calibri" w:cs="Arial"/>
          <w:i/>
          <w:u w:val="single"/>
        </w:rPr>
        <w:t>PCP and Specialist Guidelines:</w:t>
      </w:r>
    </w:p>
    <w:p w14:paraId="1B62EF75" w14:textId="302EB282" w:rsidR="00E24125" w:rsidRDefault="00FD06C9" w:rsidP="007470DF">
      <w:pPr>
        <w:pStyle w:val="ListParagraph"/>
        <w:numPr>
          <w:ilvl w:val="0"/>
          <w:numId w:val="169"/>
        </w:numPr>
        <w:tabs>
          <w:tab w:val="left" w:pos="376"/>
          <w:tab w:val="left" w:pos="1432"/>
        </w:tabs>
        <w:ind w:left="1080"/>
        <w:rPr>
          <w:rFonts w:ascii="Calibri" w:hAnsi="Calibri" w:cs="Arial"/>
          <w:sz w:val="22"/>
          <w:szCs w:val="22"/>
        </w:rPr>
      </w:pPr>
      <w:r w:rsidRPr="002F4D83">
        <w:rPr>
          <w:rFonts w:ascii="Calibri" w:hAnsi="Calibri" w:cs="Arial"/>
          <w:sz w:val="22"/>
          <w:szCs w:val="22"/>
        </w:rPr>
        <w:t xml:space="preserve">Orientation can be in a group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sidRPr="002F4D83">
        <w:rPr>
          <w:rFonts w:ascii="Calibri" w:hAnsi="Calibri" w:cs="Arial"/>
          <w:sz w:val="22"/>
          <w:szCs w:val="22"/>
        </w:rPr>
        <w:t>setting and led by a mid-level provider</w:t>
      </w:r>
      <w:r w:rsidR="003163BC">
        <w:rPr>
          <w:rFonts w:ascii="Calibri" w:hAnsi="Calibri" w:cs="Arial"/>
          <w:sz w:val="22"/>
          <w:szCs w:val="22"/>
        </w:rPr>
        <w:t>, care team member</w:t>
      </w:r>
      <w:r w:rsidR="00B93612">
        <w:rPr>
          <w:rFonts w:ascii="Calibri" w:hAnsi="Calibri" w:cs="Arial"/>
          <w:sz w:val="22"/>
          <w:szCs w:val="22"/>
        </w:rPr>
        <w:t xml:space="preserve"> (such as MSW, NP, PA, pharmacist, etc.)</w:t>
      </w:r>
      <w:r w:rsidR="003163BC">
        <w:rPr>
          <w:rFonts w:ascii="Calibri" w:hAnsi="Calibri" w:cs="Arial"/>
          <w:sz w:val="22"/>
          <w:szCs w:val="22"/>
        </w:rPr>
        <w:t>,</w:t>
      </w:r>
      <w:r w:rsidRPr="002F4D83">
        <w:rPr>
          <w:rFonts w:ascii="Calibri" w:hAnsi="Calibri" w:cs="Arial"/>
          <w:sz w:val="22"/>
          <w:szCs w:val="22"/>
        </w:rPr>
        <w:t xml:space="preserve"> or nurse</w:t>
      </w:r>
      <w:r w:rsidR="00BD1FD4">
        <w:rPr>
          <w:rFonts w:ascii="Calibri" w:hAnsi="Calibri" w:cs="Arial"/>
          <w:sz w:val="22"/>
          <w:szCs w:val="22"/>
        </w:rPr>
        <w:t>.</w:t>
      </w:r>
    </w:p>
    <w:p w14:paraId="11DBDF39" w14:textId="0A82F2C8" w:rsidR="00B93612" w:rsidRDefault="00B93612" w:rsidP="007470DF">
      <w:pPr>
        <w:pStyle w:val="ListParagraph"/>
        <w:numPr>
          <w:ilvl w:val="0"/>
          <w:numId w:val="169"/>
        </w:numPr>
        <w:tabs>
          <w:tab w:val="left" w:pos="376"/>
          <w:tab w:val="left" w:pos="1432"/>
        </w:tabs>
        <w:ind w:left="1080"/>
        <w:rPr>
          <w:rFonts w:ascii="Calibri" w:hAnsi="Calibri" w:cs="Arial"/>
          <w:sz w:val="22"/>
          <w:szCs w:val="22"/>
        </w:rPr>
      </w:pPr>
      <w:r>
        <w:rPr>
          <w:rFonts w:ascii="Calibri" w:hAnsi="Calibri" w:cs="Arial"/>
          <w:sz w:val="22"/>
          <w:szCs w:val="22"/>
        </w:rPr>
        <w:t xml:space="preserve">This </w:t>
      </w:r>
      <w:r w:rsidR="00EF77FA">
        <w:rPr>
          <w:rFonts w:ascii="Calibri" w:hAnsi="Calibri" w:cs="Arial"/>
          <w:sz w:val="22"/>
          <w:szCs w:val="22"/>
        </w:rPr>
        <w:t>should be presented as a</w:t>
      </w:r>
      <w:r w:rsidR="00092BE4">
        <w:rPr>
          <w:rFonts w:ascii="Calibri" w:hAnsi="Calibri" w:cs="Arial"/>
          <w:sz w:val="22"/>
          <w:szCs w:val="22"/>
        </w:rPr>
        <w:t xml:space="preserve"> group</w:t>
      </w:r>
      <w:r w:rsidR="00EF77FA">
        <w:rPr>
          <w:rFonts w:ascii="Calibri" w:hAnsi="Calibri" w:cs="Arial"/>
          <w:sz w:val="22"/>
          <w:szCs w:val="22"/>
        </w:rPr>
        <w:t xml:space="preserve">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sidR="00EF77FA">
        <w:rPr>
          <w:rFonts w:ascii="Calibri" w:hAnsi="Calibri" w:cs="Arial"/>
          <w:sz w:val="22"/>
          <w:szCs w:val="22"/>
        </w:rPr>
        <w:t xml:space="preserve">“interview” between the practice and </w:t>
      </w:r>
      <w:r w:rsidR="00092BE4">
        <w:rPr>
          <w:rFonts w:ascii="Calibri" w:hAnsi="Calibri" w:cs="Arial"/>
          <w:sz w:val="22"/>
          <w:szCs w:val="22"/>
        </w:rPr>
        <w:t xml:space="preserve">prospective new </w:t>
      </w:r>
      <w:r w:rsidR="00EF77FA">
        <w:rPr>
          <w:rFonts w:ascii="Calibri" w:hAnsi="Calibri" w:cs="Arial"/>
          <w:sz w:val="22"/>
          <w:szCs w:val="22"/>
        </w:rPr>
        <w:t>patient</w:t>
      </w:r>
      <w:r w:rsidR="00092BE4">
        <w:rPr>
          <w:rFonts w:ascii="Calibri" w:hAnsi="Calibri" w:cs="Arial"/>
          <w:sz w:val="22"/>
          <w:szCs w:val="22"/>
        </w:rPr>
        <w:t>s</w:t>
      </w:r>
      <w:r w:rsidR="00EF77FA">
        <w:rPr>
          <w:rFonts w:ascii="Calibri" w:hAnsi="Calibri" w:cs="Arial"/>
          <w:sz w:val="22"/>
          <w:szCs w:val="22"/>
        </w:rPr>
        <w:t>, to ensure a good fit</w:t>
      </w:r>
      <w:r w:rsidR="00BD1FD4">
        <w:rPr>
          <w:rFonts w:ascii="Calibri" w:hAnsi="Calibri" w:cs="Arial"/>
          <w:sz w:val="22"/>
          <w:szCs w:val="22"/>
        </w:rPr>
        <w:t>.</w:t>
      </w:r>
    </w:p>
    <w:p w14:paraId="1447EFEF" w14:textId="5CA8960E" w:rsidR="00EF77FA" w:rsidRDefault="00EF77FA" w:rsidP="007470DF">
      <w:pPr>
        <w:pStyle w:val="ListParagraph"/>
        <w:numPr>
          <w:ilvl w:val="0"/>
          <w:numId w:val="169"/>
        </w:numPr>
        <w:tabs>
          <w:tab w:val="left" w:pos="376"/>
          <w:tab w:val="left" w:pos="1432"/>
        </w:tabs>
        <w:ind w:left="1080"/>
        <w:rPr>
          <w:ins w:id="201" w:author="Niksic, Lora" w:date="2023-09-06T16:36:00Z"/>
          <w:rFonts w:ascii="Calibri" w:hAnsi="Calibri" w:cs="Arial"/>
          <w:sz w:val="22"/>
          <w:szCs w:val="22"/>
        </w:rPr>
      </w:pPr>
      <w:r>
        <w:rPr>
          <w:rFonts w:ascii="Calibri" w:hAnsi="Calibri" w:cs="Arial"/>
          <w:sz w:val="22"/>
          <w:szCs w:val="22"/>
        </w:rPr>
        <w:t xml:space="preserve">Intended to be scheduled in advance as a group </w:t>
      </w:r>
      <w:r w:rsidR="00541D08" w:rsidRPr="00541D08">
        <w:rPr>
          <w:rFonts w:ascii="Calibri" w:hAnsi="Calibri" w:cs="Arial"/>
          <w:sz w:val="22"/>
          <w:szCs w:val="22"/>
        </w:rPr>
        <w:t xml:space="preserve">or </w:t>
      </w:r>
      <w:r w:rsidR="00CD6CF8" w:rsidRPr="00541D08">
        <w:rPr>
          <w:rFonts w:ascii="Calibri" w:hAnsi="Calibri" w:cs="Arial"/>
          <w:sz w:val="22"/>
          <w:szCs w:val="22"/>
        </w:rPr>
        <w:t>individual</w:t>
      </w:r>
      <w:r w:rsidR="00541D08" w:rsidRPr="00541D08">
        <w:rPr>
          <w:rFonts w:ascii="Calibri" w:hAnsi="Calibri" w:cs="Arial"/>
          <w:sz w:val="22"/>
          <w:szCs w:val="22"/>
        </w:rPr>
        <w:t xml:space="preserve"> </w:t>
      </w:r>
      <w:r>
        <w:rPr>
          <w:rFonts w:ascii="Calibri" w:hAnsi="Calibri" w:cs="Arial"/>
          <w:sz w:val="22"/>
          <w:szCs w:val="22"/>
        </w:rPr>
        <w:t>visit</w:t>
      </w:r>
      <w:r w:rsidR="00BD1FD4">
        <w:rPr>
          <w:rFonts w:ascii="Calibri" w:hAnsi="Calibri" w:cs="Arial"/>
          <w:sz w:val="22"/>
          <w:szCs w:val="22"/>
        </w:rPr>
        <w:t>.</w:t>
      </w:r>
    </w:p>
    <w:p w14:paraId="5DB657B7" w14:textId="15DE0277" w:rsidR="00DB3AFE" w:rsidRDefault="00C66914" w:rsidP="007470DF">
      <w:pPr>
        <w:pStyle w:val="ListParagraph"/>
        <w:numPr>
          <w:ilvl w:val="0"/>
          <w:numId w:val="169"/>
        </w:numPr>
        <w:tabs>
          <w:tab w:val="left" w:pos="376"/>
          <w:tab w:val="left" w:pos="1432"/>
        </w:tabs>
        <w:ind w:left="1080"/>
        <w:rPr>
          <w:rFonts w:ascii="Calibri" w:hAnsi="Calibri" w:cs="Arial"/>
          <w:sz w:val="22"/>
          <w:szCs w:val="22"/>
        </w:rPr>
      </w:pPr>
      <w:ins w:id="202" w:author="Niksic, Lora" w:date="2023-09-06T16:36:00Z">
        <w:r>
          <w:rPr>
            <w:rFonts w:ascii="Calibri" w:hAnsi="Calibri" w:cs="Arial"/>
            <w:sz w:val="22"/>
            <w:szCs w:val="22"/>
          </w:rPr>
          <w:t xml:space="preserve">Orientation can be </w:t>
        </w:r>
        <w:r w:rsidR="000979AD">
          <w:rPr>
            <w:rFonts w:ascii="Calibri" w:hAnsi="Calibri" w:cs="Arial"/>
            <w:sz w:val="22"/>
            <w:szCs w:val="22"/>
          </w:rPr>
          <w:t xml:space="preserve">conducted </w:t>
        </w:r>
      </w:ins>
      <w:ins w:id="203" w:author="Niksic, Lora" w:date="2023-09-06T16:38:00Z">
        <w:r w:rsidR="00937D1B">
          <w:rPr>
            <w:rFonts w:ascii="Calibri" w:hAnsi="Calibri" w:cs="Arial"/>
            <w:sz w:val="22"/>
            <w:szCs w:val="22"/>
          </w:rPr>
          <w:t xml:space="preserve">in-person or virtually. </w:t>
        </w:r>
      </w:ins>
    </w:p>
    <w:p w14:paraId="2ABD18EE" w14:textId="77777777" w:rsidR="00FD06C9" w:rsidRPr="002F4D83" w:rsidRDefault="00FD06C9" w:rsidP="00DA130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35556" w:rsidRPr="00FD06C9" w14:paraId="3FA17057"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0FEFAA" w14:textId="77777777" w:rsidR="00B35556" w:rsidRPr="00DE4524" w:rsidRDefault="00B35556" w:rsidP="00CC73BE">
            <w:pPr>
              <w:jc w:val="center"/>
              <w:rPr>
                <w:rFonts w:asciiTheme="minorHAnsi" w:hAnsiTheme="minorHAnsi"/>
                <w:b/>
                <w:bCs/>
                <w:sz w:val="22"/>
                <w:szCs w:val="22"/>
              </w:rPr>
            </w:pPr>
            <w:r w:rsidRPr="00DE4524">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236A49E4" w14:textId="77777777" w:rsidR="00B35556" w:rsidRPr="00FE08CE" w:rsidRDefault="00B35556" w:rsidP="00CC73BE">
            <w:pPr>
              <w:jc w:val="center"/>
              <w:rPr>
                <w:rFonts w:asciiTheme="minorHAnsi" w:hAnsiTheme="minorHAnsi"/>
                <w:b/>
                <w:bCs/>
                <w:sz w:val="22"/>
                <w:szCs w:val="22"/>
              </w:rPr>
            </w:pPr>
            <w:r w:rsidRPr="00FE08CE">
              <w:rPr>
                <w:rFonts w:asciiTheme="minorHAnsi" w:hAnsiTheme="minorHAnsi"/>
                <w:b/>
                <w:bCs/>
                <w:sz w:val="22"/>
                <w:szCs w:val="22"/>
              </w:rPr>
              <w:t>Predicate Logic: n/a</w:t>
            </w:r>
          </w:p>
        </w:tc>
      </w:tr>
      <w:tr w:rsidR="00FD06C9" w:rsidRPr="00FD06C9" w14:paraId="366E099C"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0C2180" w14:textId="62BA068B" w:rsidR="00FD06C9" w:rsidRPr="00DE4524" w:rsidRDefault="00FD06C9"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6C9" w:rsidRPr="00FD06C9" w14:paraId="097FEB41"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D1AD590" w14:textId="7FF7BD53" w:rsidR="00FD06C9" w:rsidRPr="002F4D83" w:rsidRDefault="00FD06C9" w:rsidP="007470DF">
            <w:pPr>
              <w:pStyle w:val="ListParagraph"/>
              <w:numPr>
                <w:ilvl w:val="0"/>
                <w:numId w:val="170"/>
              </w:numPr>
              <w:ind w:left="327" w:hanging="327"/>
              <w:rPr>
                <w:rFonts w:asciiTheme="minorHAnsi" w:hAnsiTheme="minorHAnsi"/>
                <w:bCs/>
                <w:sz w:val="22"/>
                <w:szCs w:val="22"/>
              </w:rPr>
            </w:pPr>
            <w:r w:rsidRPr="002F4D83">
              <w:rPr>
                <w:rFonts w:asciiTheme="minorHAnsi" w:hAnsiTheme="minorHAnsi"/>
                <w:bCs/>
                <w:sz w:val="22"/>
                <w:szCs w:val="22"/>
              </w:rPr>
              <w:t>Show agenda</w:t>
            </w:r>
            <w:r>
              <w:rPr>
                <w:rFonts w:asciiTheme="minorHAnsi" w:hAnsiTheme="minorHAnsi"/>
                <w:bCs/>
                <w:sz w:val="22"/>
                <w:szCs w:val="22"/>
              </w:rPr>
              <w:t>s, patient handouts, meeting schedules</w:t>
            </w:r>
            <w:r w:rsidRPr="002F4D83">
              <w:rPr>
                <w:rFonts w:asciiTheme="minorHAnsi" w:hAnsiTheme="minorHAnsi"/>
                <w:bCs/>
                <w:sz w:val="22"/>
                <w:szCs w:val="22"/>
              </w:rPr>
              <w:t xml:space="preserve"> for new patient orientation</w:t>
            </w:r>
          </w:p>
        </w:tc>
      </w:tr>
    </w:tbl>
    <w:p w14:paraId="5575179D" w14:textId="11196130" w:rsidR="00B35556" w:rsidRDefault="00B35556" w:rsidP="00DA130E">
      <w:pPr>
        <w:tabs>
          <w:tab w:val="left" w:pos="376"/>
          <w:tab w:val="left" w:pos="1432"/>
        </w:tabs>
        <w:rPr>
          <w:rFonts w:ascii="Calibri" w:hAnsi="Calibri" w:cs="Arial"/>
          <w:b/>
          <w:i/>
        </w:rPr>
      </w:pPr>
    </w:p>
    <w:p w14:paraId="15B22A15" w14:textId="6B508338" w:rsidR="00F038E3" w:rsidRDefault="00F038E3" w:rsidP="00B80CB5">
      <w:pPr>
        <w:tabs>
          <w:tab w:val="left" w:pos="376"/>
          <w:tab w:val="left" w:pos="1432"/>
        </w:tabs>
        <w:jc w:val="center"/>
        <w:rPr>
          <w:rFonts w:ascii="Calibri" w:hAnsi="Calibri" w:cs="Arial"/>
          <w:b/>
          <w:i/>
        </w:rPr>
      </w:pPr>
      <w:r>
        <w:rPr>
          <w:rFonts w:ascii="Calibri" w:hAnsi="Calibri" w:cs="Arial"/>
          <w:b/>
          <w:i/>
        </w:rPr>
        <w:t>1.12</w:t>
      </w:r>
    </w:p>
    <w:p w14:paraId="0AC6E96B" w14:textId="242CAA9F" w:rsidR="00F038E3" w:rsidRDefault="0028315B" w:rsidP="00BD1FD4">
      <w:pPr>
        <w:tabs>
          <w:tab w:val="left" w:pos="376"/>
          <w:tab w:val="left" w:pos="1432"/>
        </w:tabs>
        <w:jc w:val="center"/>
        <w:rPr>
          <w:rFonts w:ascii="Calibri" w:hAnsi="Calibri" w:cs="Arial"/>
          <w:b/>
          <w:i/>
        </w:rPr>
      </w:pPr>
      <w:r>
        <w:rPr>
          <w:rFonts w:ascii="Calibri" w:hAnsi="Calibri" w:cs="Arial"/>
          <w:b/>
          <w:i/>
        </w:rPr>
        <w:t>Practice</w:t>
      </w:r>
      <w:r w:rsidR="00F038E3">
        <w:rPr>
          <w:rFonts w:ascii="Calibri" w:hAnsi="Calibri" w:cs="Arial"/>
          <w:b/>
          <w:i/>
        </w:rPr>
        <w:t xml:space="preserve"> establish</w:t>
      </w:r>
      <w:r>
        <w:rPr>
          <w:rFonts w:ascii="Calibri" w:hAnsi="Calibri" w:cs="Arial"/>
          <w:b/>
          <w:i/>
        </w:rPr>
        <w:t>es</w:t>
      </w:r>
      <w:r w:rsidR="00F038E3">
        <w:rPr>
          <w:rFonts w:ascii="Calibri" w:hAnsi="Calibri" w:cs="Arial"/>
          <w:b/>
          <w:i/>
        </w:rPr>
        <w:t xml:space="preserve"> </w:t>
      </w:r>
      <w:r w:rsidR="00582EAA">
        <w:rPr>
          <w:rFonts w:ascii="Calibri" w:hAnsi="Calibri" w:cs="Arial"/>
          <w:b/>
          <w:i/>
        </w:rPr>
        <w:t>a Patient and Family Advisory Council</w:t>
      </w:r>
      <w:r>
        <w:rPr>
          <w:rFonts w:ascii="Calibri" w:hAnsi="Calibri" w:cs="Arial"/>
          <w:b/>
          <w:i/>
        </w:rPr>
        <w:t xml:space="preserve"> to better understand patient and caregiver perspectives, and how those perspectives can be used to optimize patient care</w:t>
      </w:r>
    </w:p>
    <w:p w14:paraId="5C83D426" w14:textId="486EADD7" w:rsidR="0028315B" w:rsidRDefault="0028315B" w:rsidP="00DA130E">
      <w:pPr>
        <w:tabs>
          <w:tab w:val="left" w:pos="376"/>
          <w:tab w:val="left" w:pos="1432"/>
        </w:tabs>
        <w:rPr>
          <w:rFonts w:ascii="Calibri" w:hAnsi="Calibri" w:cs="Arial"/>
          <w:b/>
          <w:i/>
        </w:rPr>
      </w:pPr>
    </w:p>
    <w:p w14:paraId="590FEA7E" w14:textId="6C218BE5" w:rsidR="0028315B" w:rsidRPr="002F4D83" w:rsidRDefault="0028315B" w:rsidP="00B80CB5">
      <w:pPr>
        <w:tabs>
          <w:tab w:val="left" w:pos="376"/>
          <w:tab w:val="left" w:pos="1432"/>
        </w:tabs>
        <w:rPr>
          <w:rFonts w:ascii="Calibri" w:hAnsi="Calibri" w:cs="Arial"/>
          <w:i/>
          <w:u w:val="single"/>
        </w:rPr>
      </w:pPr>
      <w:bookmarkStart w:id="204" w:name="_Hlk525297323"/>
      <w:r w:rsidRPr="002F4D83">
        <w:rPr>
          <w:rFonts w:ascii="Calibri" w:hAnsi="Calibri" w:cs="Arial"/>
          <w:i/>
          <w:u w:val="single"/>
        </w:rPr>
        <w:t>PCP and Specialist Guidelines:</w:t>
      </w:r>
    </w:p>
    <w:bookmarkEnd w:id="204"/>
    <w:p w14:paraId="5E00B199" w14:textId="4A918827" w:rsidR="0028315B" w:rsidRDefault="0028315B" w:rsidP="007470DF">
      <w:pPr>
        <w:pStyle w:val="ListParagraph"/>
        <w:numPr>
          <w:ilvl w:val="0"/>
          <w:numId w:val="168"/>
        </w:numPr>
        <w:tabs>
          <w:tab w:val="left" w:pos="376"/>
          <w:tab w:val="left" w:pos="1432"/>
        </w:tabs>
        <w:ind w:left="1080"/>
        <w:rPr>
          <w:rFonts w:ascii="Calibri" w:hAnsi="Calibri" w:cs="Arial"/>
          <w:sz w:val="22"/>
          <w:szCs w:val="22"/>
        </w:rPr>
      </w:pPr>
      <w:r w:rsidRPr="002F4D83">
        <w:rPr>
          <w:rFonts w:ascii="Calibri" w:hAnsi="Calibri" w:cs="Arial"/>
          <w:sz w:val="22"/>
          <w:szCs w:val="22"/>
        </w:rPr>
        <w:t xml:space="preserve">For more information on creating a Patient and Family Advisory Council, review this module from the American Medical Association: </w:t>
      </w:r>
      <w:hyperlink r:id="rId15" w:history="1">
        <w:r w:rsidRPr="002F4D83">
          <w:rPr>
            <w:rStyle w:val="Hyperlink"/>
            <w:rFonts w:ascii="Calibri" w:hAnsi="Calibri" w:cs="Arial"/>
            <w:sz w:val="22"/>
            <w:szCs w:val="22"/>
          </w:rPr>
          <w:t>https://www.stepsforward.org/modules/pfac</w:t>
        </w:r>
      </w:hyperlink>
      <w:r w:rsidR="00BD1FD4">
        <w:rPr>
          <w:rStyle w:val="Hyperlink"/>
          <w:rFonts w:ascii="Calibri" w:hAnsi="Calibri" w:cs="Arial"/>
          <w:sz w:val="22"/>
          <w:szCs w:val="22"/>
        </w:rPr>
        <w:t>.</w:t>
      </w:r>
    </w:p>
    <w:p w14:paraId="3388499F" w14:textId="4C211DAE" w:rsidR="000C4659" w:rsidRDefault="000C4659" w:rsidP="007470DF">
      <w:pPr>
        <w:pStyle w:val="ListParagraph"/>
        <w:numPr>
          <w:ilvl w:val="0"/>
          <w:numId w:val="168"/>
        </w:numPr>
        <w:tabs>
          <w:tab w:val="left" w:pos="376"/>
          <w:tab w:val="left" w:pos="1432"/>
        </w:tabs>
        <w:ind w:left="1080"/>
        <w:rPr>
          <w:rFonts w:ascii="Calibri" w:hAnsi="Calibri" w:cs="Arial"/>
          <w:sz w:val="22"/>
          <w:szCs w:val="22"/>
        </w:rPr>
      </w:pPr>
      <w:r>
        <w:rPr>
          <w:rFonts w:ascii="Calibri" w:hAnsi="Calibri" w:cs="Arial"/>
          <w:sz w:val="22"/>
          <w:szCs w:val="22"/>
        </w:rPr>
        <w:t xml:space="preserve">Cannot be </w:t>
      </w:r>
      <w:r w:rsidR="00D23011">
        <w:rPr>
          <w:rFonts w:ascii="Calibri" w:hAnsi="Calibri" w:cs="Arial"/>
          <w:sz w:val="22"/>
          <w:szCs w:val="22"/>
        </w:rPr>
        <w:t xml:space="preserve">solely </w:t>
      </w:r>
      <w:r w:rsidR="005A73D8">
        <w:rPr>
          <w:rFonts w:ascii="Calibri" w:hAnsi="Calibri" w:cs="Arial"/>
          <w:sz w:val="22"/>
          <w:szCs w:val="22"/>
        </w:rPr>
        <w:t>hospital-based</w:t>
      </w:r>
      <w:r w:rsidR="00BD1FD4">
        <w:rPr>
          <w:rFonts w:ascii="Calibri" w:hAnsi="Calibri" w:cs="Arial"/>
          <w:sz w:val="22"/>
          <w:szCs w:val="22"/>
        </w:rPr>
        <w:t>.</w:t>
      </w:r>
    </w:p>
    <w:p w14:paraId="71714747" w14:textId="2D7C6A10" w:rsidR="005A73D8" w:rsidRPr="002F4D83" w:rsidRDefault="005A73D8" w:rsidP="007470DF">
      <w:pPr>
        <w:pStyle w:val="ListParagraph"/>
        <w:numPr>
          <w:ilvl w:val="0"/>
          <w:numId w:val="168"/>
        </w:numPr>
        <w:tabs>
          <w:tab w:val="left" w:pos="376"/>
          <w:tab w:val="left" w:pos="1432"/>
        </w:tabs>
        <w:ind w:left="1080"/>
        <w:rPr>
          <w:rFonts w:ascii="Calibri" w:hAnsi="Calibri" w:cs="Arial"/>
          <w:sz w:val="22"/>
          <w:szCs w:val="22"/>
        </w:rPr>
      </w:pPr>
      <w:r>
        <w:rPr>
          <w:rFonts w:ascii="Calibri" w:hAnsi="Calibri" w:cs="Arial"/>
          <w:sz w:val="22"/>
          <w:szCs w:val="22"/>
        </w:rPr>
        <w:t>Patients on committee must be cu</w:t>
      </w:r>
      <w:r w:rsidR="00D23011">
        <w:rPr>
          <w:rFonts w:ascii="Calibri" w:hAnsi="Calibri" w:cs="Arial"/>
          <w:sz w:val="22"/>
          <w:szCs w:val="22"/>
        </w:rPr>
        <w:t xml:space="preserve">rrent patients of the practice </w:t>
      </w:r>
      <w:r>
        <w:rPr>
          <w:rFonts w:ascii="Calibri" w:hAnsi="Calibri" w:cs="Arial"/>
          <w:sz w:val="22"/>
          <w:szCs w:val="22"/>
        </w:rPr>
        <w:t>or</w:t>
      </w:r>
      <w:r w:rsidR="00D23011">
        <w:rPr>
          <w:rFonts w:ascii="Calibri" w:hAnsi="Calibri" w:cs="Arial"/>
          <w:sz w:val="22"/>
          <w:szCs w:val="22"/>
        </w:rPr>
        <w:t xml:space="preserve"> their family members</w:t>
      </w:r>
      <w:r w:rsidR="00BD1FD4">
        <w:rPr>
          <w:rFonts w:ascii="Calibri" w:hAnsi="Calibri" w:cs="Arial"/>
          <w:sz w:val="22"/>
          <w:szCs w:val="22"/>
        </w:rPr>
        <w:t>.</w:t>
      </w:r>
    </w:p>
    <w:p w14:paraId="12A0EC76" w14:textId="09A3E178" w:rsidR="0028315B" w:rsidRDefault="0028315B" w:rsidP="00DA130E">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6C9" w:rsidRPr="00795C24" w14:paraId="23B8BB6C"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ECAA6B" w14:textId="77777777" w:rsidR="00FD06C9" w:rsidRPr="00795C24" w:rsidRDefault="00FD06C9" w:rsidP="00DE4524">
            <w:pPr>
              <w:jc w:val="center"/>
              <w:rPr>
                <w:rFonts w:asciiTheme="minorHAnsi" w:hAnsiTheme="minorHAnsi"/>
                <w:b/>
                <w:bCs/>
                <w:sz w:val="22"/>
                <w:szCs w:val="22"/>
              </w:rPr>
            </w:pPr>
            <w:r w:rsidRPr="00795C24">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0A52C0BD" w14:textId="77777777" w:rsidR="00FD06C9" w:rsidRPr="00795C24" w:rsidRDefault="00FD06C9" w:rsidP="00DE4524">
            <w:pPr>
              <w:jc w:val="center"/>
              <w:rPr>
                <w:rFonts w:asciiTheme="minorHAnsi" w:hAnsiTheme="minorHAnsi"/>
                <w:b/>
                <w:bCs/>
                <w:sz w:val="22"/>
                <w:szCs w:val="22"/>
              </w:rPr>
            </w:pPr>
            <w:r w:rsidRPr="00795C24">
              <w:rPr>
                <w:rFonts w:asciiTheme="minorHAnsi" w:hAnsiTheme="minorHAnsi"/>
                <w:b/>
                <w:bCs/>
                <w:sz w:val="22"/>
                <w:szCs w:val="22"/>
              </w:rPr>
              <w:t>Predicate Logic: n/a</w:t>
            </w:r>
          </w:p>
        </w:tc>
      </w:tr>
      <w:tr w:rsidR="00FD06C9" w:rsidRPr="00795C24" w14:paraId="35F7CEFE"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0FAF0E2" w14:textId="77777777" w:rsidR="00FD06C9" w:rsidRPr="00795C24" w:rsidRDefault="00FD06C9" w:rsidP="00DE452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6C9" w:rsidRPr="00795C24" w14:paraId="0BEDE3F9" w14:textId="77777777" w:rsidTr="006346D6">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BF2AD40" w14:textId="77777777" w:rsidR="006D71C3" w:rsidRDefault="00FD06C9" w:rsidP="007470DF">
            <w:pPr>
              <w:pStyle w:val="ListParagraph"/>
              <w:numPr>
                <w:ilvl w:val="0"/>
                <w:numId w:val="170"/>
              </w:numPr>
              <w:ind w:left="327" w:hanging="327"/>
              <w:rPr>
                <w:rFonts w:asciiTheme="minorHAnsi" w:hAnsiTheme="minorHAnsi"/>
                <w:bCs/>
                <w:sz w:val="22"/>
                <w:szCs w:val="22"/>
              </w:rPr>
            </w:pPr>
            <w:r w:rsidRPr="00795C24">
              <w:rPr>
                <w:rFonts w:asciiTheme="minorHAnsi" w:hAnsiTheme="minorHAnsi"/>
                <w:bCs/>
                <w:sz w:val="22"/>
                <w:szCs w:val="22"/>
              </w:rPr>
              <w:t>Show agenda</w:t>
            </w:r>
            <w:r>
              <w:rPr>
                <w:rFonts w:asciiTheme="minorHAnsi" w:hAnsiTheme="minorHAnsi"/>
                <w:bCs/>
                <w:sz w:val="22"/>
                <w:szCs w:val="22"/>
              </w:rPr>
              <w:t>s, meeting schedules, attendee list for PFAC</w:t>
            </w:r>
          </w:p>
          <w:p w14:paraId="7ECCA549" w14:textId="17B14EFA" w:rsidR="00E720A8" w:rsidRPr="00AA63D0" w:rsidRDefault="00E720A8" w:rsidP="007470DF">
            <w:pPr>
              <w:pStyle w:val="ListParagraph"/>
              <w:numPr>
                <w:ilvl w:val="0"/>
                <w:numId w:val="170"/>
              </w:numPr>
              <w:ind w:left="327" w:hanging="327"/>
              <w:rPr>
                <w:rFonts w:asciiTheme="minorHAnsi" w:hAnsiTheme="minorHAnsi"/>
                <w:bCs/>
                <w:sz w:val="22"/>
                <w:szCs w:val="22"/>
              </w:rPr>
            </w:pPr>
            <w:r>
              <w:rPr>
                <w:rFonts w:asciiTheme="minorHAnsi" w:hAnsiTheme="minorHAnsi"/>
                <w:bCs/>
                <w:sz w:val="22"/>
                <w:szCs w:val="22"/>
              </w:rPr>
              <w:t>Show examples of patient feedback collected from PFAC and demonstrate how change was enacted based on feedback</w:t>
            </w:r>
          </w:p>
        </w:tc>
      </w:tr>
      <w:tr w:rsidR="00FD06C9" w14:paraId="458AA4B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4F8413" w14:textId="77777777" w:rsidR="00FD06C9" w:rsidRPr="000433C5" w:rsidRDefault="00FD06C9" w:rsidP="00DE4524">
            <w:pPr>
              <w:jc w:val="center"/>
              <w:rPr>
                <w:rFonts w:asciiTheme="minorHAnsi" w:hAnsiTheme="minorHAnsi"/>
                <w:b/>
                <w:bCs/>
                <w:sz w:val="22"/>
                <w:szCs w:val="22"/>
              </w:rPr>
            </w:pPr>
          </w:p>
        </w:tc>
      </w:tr>
    </w:tbl>
    <w:p w14:paraId="6F0D73B6" w14:textId="77777777" w:rsidR="0028315B" w:rsidRPr="002F4D83" w:rsidRDefault="0028315B" w:rsidP="00DA130E">
      <w:pPr>
        <w:pStyle w:val="ListParagraph"/>
        <w:tabs>
          <w:tab w:val="left" w:pos="376"/>
          <w:tab w:val="left" w:pos="1432"/>
        </w:tabs>
        <w:ind w:left="0"/>
        <w:rPr>
          <w:rFonts w:ascii="Calibri" w:hAnsi="Calibri" w:cs="Arial"/>
        </w:rPr>
      </w:pPr>
    </w:p>
    <w:p w14:paraId="49D254CA" w14:textId="77777777" w:rsidR="0092635E" w:rsidRDefault="0092635E" w:rsidP="00DA130E">
      <w:pPr>
        <w:pStyle w:val="ListParagraph"/>
        <w:tabs>
          <w:tab w:val="left" w:pos="376"/>
          <w:tab w:val="left" w:pos="1432"/>
        </w:tabs>
        <w:ind w:left="0"/>
        <w:contextualSpacing w:val="0"/>
        <w:rPr>
          <w:rFonts w:ascii="Calibri" w:hAnsi="Calibri" w:cs="Arial"/>
          <w:sz w:val="22"/>
          <w:szCs w:val="22"/>
        </w:rPr>
      </w:pPr>
    </w:p>
    <w:p w14:paraId="30D27DDC" w14:textId="77777777" w:rsidR="00D9134B" w:rsidRPr="00C10BA4" w:rsidRDefault="00A24EB1" w:rsidP="00B80CB5">
      <w:pPr>
        <w:pStyle w:val="Heading1"/>
        <w:spacing w:before="0" w:after="0"/>
        <w:jc w:val="center"/>
        <w:rPr>
          <w:rFonts w:ascii="Calibri" w:hAnsi="Calibri"/>
          <w:sz w:val="28"/>
          <w:szCs w:val="28"/>
          <w:u w:val="single"/>
        </w:rPr>
      </w:pPr>
      <w:bookmarkStart w:id="205" w:name="_Toc243438023"/>
      <w:bookmarkStart w:id="206" w:name="_Toc243438123"/>
      <w:bookmarkStart w:id="207" w:name="_Toc243438223"/>
      <w:bookmarkStart w:id="208" w:name="_Toc243438323"/>
      <w:bookmarkStart w:id="209" w:name="_Toc458507920"/>
      <w:bookmarkStart w:id="210" w:name="_Toc118897877"/>
      <w:r w:rsidRPr="00A24EB1">
        <w:rPr>
          <w:rFonts w:ascii="Calibri" w:hAnsi="Calibri"/>
          <w:sz w:val="28"/>
          <w:szCs w:val="28"/>
          <w:u w:val="single"/>
        </w:rPr>
        <w:t>2.0 Patient Registry</w:t>
      </w:r>
      <w:bookmarkEnd w:id="205"/>
      <w:bookmarkEnd w:id="206"/>
      <w:bookmarkEnd w:id="207"/>
      <w:bookmarkEnd w:id="208"/>
      <w:bookmarkEnd w:id="209"/>
      <w:bookmarkEnd w:id="210"/>
    </w:p>
    <w:p w14:paraId="16332CFA" w14:textId="77777777" w:rsidR="00D66CA7" w:rsidRPr="00C10BA4" w:rsidRDefault="00D66CA7" w:rsidP="00DA130E">
      <w:pPr>
        <w:tabs>
          <w:tab w:val="left" w:pos="376"/>
          <w:tab w:val="left" w:pos="1432"/>
        </w:tabs>
        <w:rPr>
          <w:rFonts w:ascii="Calibri" w:hAnsi="Calibri" w:cs="Arial"/>
          <w:sz w:val="22"/>
          <w:szCs w:val="22"/>
        </w:rPr>
      </w:pPr>
    </w:p>
    <w:p w14:paraId="4451344F" w14:textId="783F0C0B" w:rsidR="00E57BE4" w:rsidRDefault="00A24EB1" w:rsidP="00B80CB5">
      <w:pPr>
        <w:jc w:val="center"/>
        <w:rPr>
          <w:rFonts w:ascii="Calibri" w:hAnsi="Calibri" w:cs="Arial"/>
          <w:sz w:val="22"/>
        </w:rPr>
      </w:pPr>
      <w:r w:rsidRPr="00A24EB1">
        <w:rPr>
          <w:rFonts w:ascii="Calibri" w:hAnsi="Calibri" w:cs="Arial"/>
          <w:sz w:val="22"/>
        </w:rPr>
        <w:t>Goal: Enable providers to manage their patients both at the population level and at point of care through use of a comprehensive patient registry.</w:t>
      </w:r>
    </w:p>
    <w:p w14:paraId="7A508B18" w14:textId="77777777" w:rsidR="00E57BE4" w:rsidRDefault="00E57BE4" w:rsidP="00B80CB5">
      <w:pPr>
        <w:jc w:val="center"/>
        <w:rPr>
          <w:rFonts w:ascii="Calibri" w:hAnsi="Calibri" w:cs="Arial"/>
          <w:sz w:val="22"/>
        </w:rPr>
      </w:pPr>
    </w:p>
    <w:p w14:paraId="7EF51419" w14:textId="304FB31F" w:rsidR="001927E4" w:rsidRDefault="00A26649" w:rsidP="00B80CB5">
      <w:pPr>
        <w:jc w:val="center"/>
        <w:rPr>
          <w:rFonts w:ascii="Calibri" w:hAnsi="Calibri" w:cs="Arial"/>
          <w:sz w:val="22"/>
          <w:szCs w:val="22"/>
        </w:rPr>
      </w:pPr>
      <w:bookmarkStart w:id="211" w:name="_Hlk495563215"/>
      <w:del w:id="212" w:author="Niksic, Lora" w:date="2023-09-15T17:31:00Z">
        <w:r w:rsidRPr="2806A71E">
          <w:rPr>
            <w:rFonts w:ascii="Calibri" w:hAnsi="Calibri" w:cs="Arial"/>
            <w:sz w:val="22"/>
            <w:szCs w:val="22"/>
          </w:rPr>
          <w:delText>29</w:delText>
        </w:r>
      </w:del>
      <w:ins w:id="213" w:author="Niksic, Lora" w:date="2023-09-15T17:32:00Z">
        <w:r w:rsidR="4A82E7EC" w:rsidRPr="07B259FA">
          <w:rPr>
            <w:rFonts w:ascii="Calibri" w:hAnsi="Calibri" w:cs="Arial"/>
            <w:sz w:val="22"/>
            <w:szCs w:val="22"/>
          </w:rPr>
          <w:t>30</w:t>
        </w:r>
      </w:ins>
      <w:r w:rsidRPr="2806A71E">
        <w:rPr>
          <w:rFonts w:ascii="Calibri" w:hAnsi="Calibri" w:cs="Arial"/>
          <w:sz w:val="22"/>
          <w:szCs w:val="22"/>
        </w:rPr>
        <w:t xml:space="preserve"> </w:t>
      </w:r>
      <w:r w:rsidR="00F46B6C" w:rsidRPr="2806A71E">
        <w:rPr>
          <w:rFonts w:ascii="Calibri" w:hAnsi="Calibri" w:cs="Arial"/>
          <w:sz w:val="22"/>
          <w:szCs w:val="22"/>
        </w:rPr>
        <w:t>t</w:t>
      </w:r>
      <w:r w:rsidR="001927E4" w:rsidRPr="2806A71E">
        <w:rPr>
          <w:rFonts w:ascii="Calibri" w:hAnsi="Calibri" w:cs="Arial"/>
          <w:sz w:val="22"/>
          <w:szCs w:val="22"/>
        </w:rPr>
        <w:t xml:space="preserve">otal </w:t>
      </w:r>
      <w:r w:rsidR="00F46B6C" w:rsidRPr="2806A71E">
        <w:rPr>
          <w:rFonts w:ascii="Calibri" w:hAnsi="Calibri" w:cs="Arial"/>
          <w:sz w:val="22"/>
          <w:szCs w:val="22"/>
        </w:rPr>
        <w:t>c</w:t>
      </w:r>
      <w:r w:rsidR="001927E4" w:rsidRPr="2806A71E">
        <w:rPr>
          <w:rFonts w:ascii="Calibri" w:hAnsi="Calibri" w:cs="Arial"/>
          <w:sz w:val="22"/>
          <w:szCs w:val="22"/>
        </w:rPr>
        <w:t xml:space="preserve">apabilities; 1 retired </w:t>
      </w:r>
    </w:p>
    <w:p w14:paraId="1B10F101" w14:textId="3BE8EFAF" w:rsidR="001927E4" w:rsidRDefault="00454D56" w:rsidP="00B80CB5">
      <w:pPr>
        <w:jc w:val="center"/>
        <w:rPr>
          <w:rFonts w:ascii="Calibri" w:hAnsi="Calibri" w:cs="Arial"/>
          <w:sz w:val="22"/>
        </w:rPr>
      </w:pPr>
      <w:r>
        <w:rPr>
          <w:rFonts w:ascii="Calibri" w:hAnsi="Calibri" w:cs="Arial"/>
          <w:sz w:val="22"/>
        </w:rPr>
        <w:t xml:space="preserve">Capabilities </w:t>
      </w:r>
      <w:r w:rsidR="001927E4">
        <w:rPr>
          <w:rFonts w:ascii="Calibri" w:hAnsi="Calibri" w:cs="Arial"/>
          <w:sz w:val="22"/>
        </w:rPr>
        <w:t>2.11, 2.12</w:t>
      </w:r>
      <w:r w:rsidR="002C569B">
        <w:rPr>
          <w:rFonts w:ascii="Calibri" w:hAnsi="Calibri" w:cs="Arial"/>
          <w:sz w:val="22"/>
        </w:rPr>
        <w:t>,</w:t>
      </w:r>
      <w:r w:rsidR="001927E4">
        <w:rPr>
          <w:rFonts w:ascii="Calibri" w:hAnsi="Calibri" w:cs="Arial"/>
          <w:sz w:val="22"/>
        </w:rPr>
        <w:t xml:space="preserve"> 2.16</w:t>
      </w:r>
      <w:r w:rsidR="002C569B">
        <w:rPr>
          <w:rFonts w:ascii="Calibri" w:hAnsi="Calibri" w:cs="Arial"/>
          <w:sz w:val="22"/>
        </w:rPr>
        <w:t xml:space="preserve">, </w:t>
      </w:r>
      <w:del w:id="214" w:author="Niksic, Lora" w:date="2023-09-15T15:47:00Z">
        <w:r w:rsidR="002C569B" w:rsidDel="00EE159A">
          <w:rPr>
            <w:rFonts w:ascii="Calibri" w:hAnsi="Calibri" w:cs="Arial"/>
            <w:sz w:val="22"/>
          </w:rPr>
          <w:delText>and 2.28</w:delText>
        </w:r>
      </w:del>
      <w:ins w:id="215" w:author="Niksic, Lora" w:date="2023-09-15T15:47:00Z">
        <w:r w:rsidR="00DF648C">
          <w:rPr>
            <w:rFonts w:ascii="Calibri" w:hAnsi="Calibri" w:cs="Arial"/>
            <w:sz w:val="22"/>
          </w:rPr>
          <w:t>2.28 and 2.30</w:t>
        </w:r>
      </w:ins>
      <w:r w:rsidR="001927E4">
        <w:rPr>
          <w:rFonts w:ascii="Calibri" w:hAnsi="Calibri" w:cs="Arial"/>
          <w:sz w:val="22"/>
        </w:rPr>
        <w:t xml:space="preserve"> applicable to: Adult Patients only</w:t>
      </w:r>
    </w:p>
    <w:p w14:paraId="73FA78D2" w14:textId="1110636B" w:rsidR="001927E4" w:rsidRDefault="001927E4" w:rsidP="00B80CB5">
      <w:pPr>
        <w:jc w:val="center"/>
        <w:rPr>
          <w:rFonts w:ascii="Calibri" w:hAnsi="Calibri" w:cs="Arial"/>
          <w:sz w:val="22"/>
        </w:rPr>
      </w:pPr>
      <w:r>
        <w:rPr>
          <w:rFonts w:ascii="Calibri" w:hAnsi="Calibri" w:cs="Arial"/>
          <w:sz w:val="22"/>
        </w:rPr>
        <w:t>Capabilities 2.17</w:t>
      </w:r>
      <w:r w:rsidR="00D61FE1">
        <w:rPr>
          <w:rFonts w:ascii="Calibri" w:hAnsi="Calibri" w:cs="Arial"/>
          <w:sz w:val="22"/>
        </w:rPr>
        <w:t>,</w:t>
      </w:r>
      <w:r>
        <w:rPr>
          <w:rFonts w:ascii="Calibri" w:hAnsi="Calibri" w:cs="Arial"/>
          <w:sz w:val="22"/>
        </w:rPr>
        <w:t xml:space="preserve"> 2.18</w:t>
      </w:r>
      <w:r w:rsidR="00C87634">
        <w:rPr>
          <w:rFonts w:ascii="Calibri" w:hAnsi="Calibri" w:cs="Arial"/>
          <w:sz w:val="22"/>
        </w:rPr>
        <w:t>, 2.22,</w:t>
      </w:r>
      <w:r>
        <w:rPr>
          <w:rFonts w:ascii="Calibri" w:hAnsi="Calibri" w:cs="Arial"/>
          <w:sz w:val="22"/>
        </w:rPr>
        <w:t xml:space="preserve"> </w:t>
      </w:r>
      <w:r w:rsidR="00D61FE1">
        <w:rPr>
          <w:rFonts w:ascii="Calibri" w:hAnsi="Calibri" w:cs="Arial"/>
          <w:sz w:val="22"/>
        </w:rPr>
        <w:t xml:space="preserve">and 2.23 </w:t>
      </w:r>
      <w:r>
        <w:rPr>
          <w:rFonts w:ascii="Calibri" w:hAnsi="Calibri" w:cs="Arial"/>
          <w:sz w:val="22"/>
        </w:rPr>
        <w:t>applicable to: Peds Patients only</w:t>
      </w:r>
    </w:p>
    <w:bookmarkEnd w:id="211"/>
    <w:p w14:paraId="6AF9F8BD" w14:textId="77777777" w:rsidR="001927E4" w:rsidRDefault="001927E4" w:rsidP="00B80CB5">
      <w:pPr>
        <w:jc w:val="center"/>
        <w:rPr>
          <w:rFonts w:ascii="Calibri" w:hAnsi="Calibri" w:cs="Arial"/>
          <w:sz w:val="22"/>
        </w:rPr>
      </w:pPr>
    </w:p>
    <w:p w14:paraId="12C84C98" w14:textId="77777777" w:rsidR="009B0886" w:rsidRPr="00C10BA4" w:rsidRDefault="00A24EB1" w:rsidP="00B80CB5">
      <w:pPr>
        <w:tabs>
          <w:tab w:val="left" w:pos="376"/>
          <w:tab w:val="left" w:pos="1432"/>
        </w:tabs>
        <w:jc w:val="center"/>
        <w:rPr>
          <w:rFonts w:ascii="Calibri" w:hAnsi="Calibri" w:cs="Arial"/>
          <w:sz w:val="22"/>
          <w:szCs w:val="22"/>
        </w:rPr>
      </w:pPr>
      <w:r w:rsidRPr="00A24EB1">
        <w:rPr>
          <w:rFonts w:ascii="Calibri" w:hAnsi="Calibri" w:cs="Arial"/>
          <w:i/>
          <w:sz w:val="22"/>
          <w:szCs w:val="22"/>
        </w:rPr>
        <w:t>Applicable to PC</w:t>
      </w:r>
      <w:r w:rsidR="00BD0408">
        <w:rPr>
          <w:rFonts w:ascii="Calibri" w:hAnsi="Calibri" w:cs="Arial"/>
          <w:i/>
          <w:sz w:val="22"/>
          <w:szCs w:val="22"/>
        </w:rPr>
        <w:t xml:space="preserve">Ps; and to specialists for the </w:t>
      </w:r>
      <w:r w:rsidRPr="00A24EB1">
        <w:rPr>
          <w:rFonts w:ascii="Calibri" w:hAnsi="Calibri" w:cs="Arial"/>
          <w:i/>
          <w:sz w:val="22"/>
          <w:szCs w:val="22"/>
        </w:rPr>
        <w:t>patients for whom they have primary or co-management responsibility</w:t>
      </w:r>
      <w:r w:rsidRPr="00A24EB1">
        <w:rPr>
          <w:rFonts w:ascii="Calibri" w:hAnsi="Calibri" w:cs="Arial"/>
          <w:sz w:val="22"/>
          <w:szCs w:val="22"/>
        </w:rPr>
        <w:t xml:space="preserve"> (regardless of insurance coverage and including Medicare patients).</w:t>
      </w:r>
    </w:p>
    <w:p w14:paraId="292F2648" w14:textId="77777777" w:rsidR="00851960" w:rsidRDefault="00851960" w:rsidP="00B80CB5">
      <w:pPr>
        <w:rPr>
          <w:rFonts w:ascii="Calibri" w:hAnsi="Calibri" w:cs="Arial"/>
          <w:i/>
          <w:sz w:val="22"/>
          <w:szCs w:val="22"/>
        </w:rPr>
      </w:pPr>
    </w:p>
    <w:p w14:paraId="10DC6170" w14:textId="04562621" w:rsidR="00D9134B" w:rsidRPr="00C10BA4" w:rsidRDefault="00A24EB1" w:rsidP="00B80CB5">
      <w:pPr>
        <w:jc w:val="center"/>
        <w:rPr>
          <w:rFonts w:ascii="Calibri" w:hAnsi="Calibri" w:cs="Arial"/>
          <w:i/>
          <w:sz w:val="22"/>
          <w:szCs w:val="22"/>
        </w:rPr>
      </w:pPr>
      <w:r w:rsidRPr="00A24EB1">
        <w:rPr>
          <w:rFonts w:ascii="Calibri" w:hAnsi="Calibri" w:cs="Arial"/>
          <w:i/>
          <w:sz w:val="22"/>
          <w:szCs w:val="22"/>
        </w:rPr>
        <w:t>For all Patient Registry capabilities except 2.9, registry may be paper or electronic.  A fully electronic registry may be the last capability to be implemented</w:t>
      </w:r>
      <w:r w:rsidR="000C2177">
        <w:rPr>
          <w:rFonts w:ascii="Calibri" w:hAnsi="Calibri" w:cs="Arial"/>
          <w:i/>
          <w:sz w:val="22"/>
          <w:szCs w:val="22"/>
        </w:rPr>
        <w:t>; however, to report capabilities as in place within this domain, the registry must be fully in place and routinely utilized</w:t>
      </w:r>
      <w:r w:rsidRPr="00A24EB1">
        <w:rPr>
          <w:rFonts w:ascii="Calibri" w:hAnsi="Calibri" w:cs="Arial"/>
          <w:i/>
          <w:sz w:val="22"/>
          <w:szCs w:val="22"/>
        </w:rPr>
        <w:t>.</w:t>
      </w:r>
    </w:p>
    <w:p w14:paraId="7192D1E3" w14:textId="77777777" w:rsidR="00D9134B" w:rsidRPr="00C10BA4" w:rsidRDefault="00D9134B" w:rsidP="00B80CB5">
      <w:pPr>
        <w:jc w:val="center"/>
        <w:rPr>
          <w:rFonts w:ascii="Calibri" w:hAnsi="Calibri" w:cs="Arial"/>
          <w:i/>
          <w:sz w:val="22"/>
          <w:szCs w:val="22"/>
        </w:rPr>
      </w:pPr>
    </w:p>
    <w:p w14:paraId="288AE741" w14:textId="6BE9167E" w:rsidR="00D9134B" w:rsidRPr="00C10BA4" w:rsidRDefault="002F549B" w:rsidP="00B80CB5">
      <w:pPr>
        <w:jc w:val="center"/>
        <w:rPr>
          <w:rFonts w:ascii="Calibri" w:hAnsi="Calibri" w:cs="Arial"/>
          <w:i/>
          <w:sz w:val="22"/>
          <w:szCs w:val="22"/>
        </w:rPr>
      </w:pPr>
      <w:r>
        <w:rPr>
          <w:rFonts w:ascii="Calibri" w:hAnsi="Calibri" w:cs="Arial"/>
          <w:i/>
          <w:sz w:val="22"/>
          <w:szCs w:val="22"/>
        </w:rPr>
        <w:t>Th</w:t>
      </w:r>
      <w:r w:rsidR="00127807">
        <w:rPr>
          <w:rFonts w:ascii="Calibri" w:hAnsi="Calibri" w:cs="Arial"/>
          <w:i/>
          <w:sz w:val="22"/>
          <w:szCs w:val="22"/>
        </w:rPr>
        <w:t>ese</w:t>
      </w:r>
      <w:r w:rsidR="00A24EB1" w:rsidRPr="00A24EB1">
        <w:rPr>
          <w:rFonts w:ascii="Calibri" w:hAnsi="Calibri" w:cs="Arial"/>
          <w:i/>
          <w:sz w:val="22"/>
          <w:szCs w:val="22"/>
        </w:rPr>
        <w:t xml:space="preserve"> Patient Registry capabilities identify the population of patients included in the registry (2.1, 2.10, 2.11, 2.12, 2.13, 2.15, 2.16, 2.17, 2.18</w:t>
      </w:r>
      <w:r w:rsidR="005B6858">
        <w:rPr>
          <w:rFonts w:ascii="Calibri" w:hAnsi="Calibri" w:cs="Arial"/>
          <w:i/>
          <w:sz w:val="22"/>
          <w:szCs w:val="22"/>
        </w:rPr>
        <w:t>, 2.22, 2.23</w:t>
      </w:r>
      <w:r>
        <w:rPr>
          <w:rFonts w:ascii="Calibri" w:hAnsi="Calibri" w:cs="Arial"/>
          <w:i/>
          <w:sz w:val="22"/>
          <w:szCs w:val="22"/>
        </w:rPr>
        <w:t xml:space="preserve">, </w:t>
      </w:r>
      <w:r w:rsidR="00980EE0">
        <w:rPr>
          <w:rFonts w:ascii="Calibri" w:hAnsi="Calibri" w:cs="Arial"/>
          <w:i/>
          <w:sz w:val="22"/>
          <w:szCs w:val="22"/>
        </w:rPr>
        <w:t xml:space="preserve">2.24, 2.25, </w:t>
      </w:r>
      <w:r>
        <w:rPr>
          <w:rFonts w:ascii="Calibri" w:hAnsi="Calibri" w:cs="Arial"/>
          <w:i/>
          <w:sz w:val="22"/>
          <w:szCs w:val="22"/>
        </w:rPr>
        <w:t xml:space="preserve">2.27, </w:t>
      </w:r>
      <w:r w:rsidR="00A26649">
        <w:rPr>
          <w:rFonts w:ascii="Calibri" w:hAnsi="Calibri" w:cs="Arial"/>
          <w:i/>
          <w:sz w:val="22"/>
          <w:szCs w:val="22"/>
        </w:rPr>
        <w:t>2.28</w:t>
      </w:r>
      <w:ins w:id="216" w:author="Sibai, Kaitlyn" w:date="2023-09-15T10:45:00Z">
        <w:r w:rsidR="000C1C7E">
          <w:rPr>
            <w:rFonts w:ascii="Calibri" w:hAnsi="Calibri" w:cs="Arial"/>
            <w:i/>
            <w:sz w:val="22"/>
            <w:szCs w:val="22"/>
          </w:rPr>
          <w:t>,</w:t>
        </w:r>
      </w:ins>
      <w:r w:rsidR="00A26649">
        <w:rPr>
          <w:rFonts w:ascii="Calibri" w:hAnsi="Calibri" w:cs="Arial"/>
          <w:i/>
          <w:sz w:val="22"/>
          <w:szCs w:val="22"/>
        </w:rPr>
        <w:t xml:space="preserve"> </w:t>
      </w:r>
      <w:del w:id="217" w:author="Sibai, Kaitlyn" w:date="2023-09-15T10:45:00Z">
        <w:r w:rsidDel="000C1C7E">
          <w:rPr>
            <w:rFonts w:ascii="Calibri" w:hAnsi="Calibri" w:cs="Arial"/>
            <w:i/>
            <w:sz w:val="22"/>
            <w:szCs w:val="22"/>
          </w:rPr>
          <w:delText xml:space="preserve">and </w:delText>
        </w:r>
      </w:del>
      <w:r>
        <w:rPr>
          <w:rFonts w:ascii="Calibri" w:hAnsi="Calibri" w:cs="Arial"/>
          <w:i/>
          <w:sz w:val="22"/>
          <w:szCs w:val="22"/>
        </w:rPr>
        <w:t>2.</w:t>
      </w:r>
      <w:r w:rsidR="00385239">
        <w:rPr>
          <w:rFonts w:ascii="Calibri" w:hAnsi="Calibri" w:cs="Arial"/>
          <w:i/>
          <w:sz w:val="22"/>
          <w:szCs w:val="22"/>
        </w:rPr>
        <w:t>29</w:t>
      </w:r>
      <w:ins w:id="218" w:author="Sibai, Kaitlyn" w:date="2023-09-15T10:45:00Z">
        <w:r w:rsidR="000C1C7E">
          <w:rPr>
            <w:rFonts w:ascii="Calibri" w:hAnsi="Calibri" w:cs="Arial"/>
            <w:i/>
            <w:sz w:val="22"/>
            <w:szCs w:val="22"/>
          </w:rPr>
          <w:t>, and 2.30</w:t>
        </w:r>
      </w:ins>
      <w:r w:rsidR="00A24EB1" w:rsidRPr="00A24EB1">
        <w:rPr>
          <w:rFonts w:ascii="Calibri" w:hAnsi="Calibri" w:cs="Arial"/>
          <w:i/>
          <w:sz w:val="22"/>
          <w:szCs w:val="22"/>
        </w:rPr>
        <w:t>).  The other Patient Registry capabilities pertain to registry functionality (2.2, 2.3, 2.4, 2.6., 2.7, 2.8, 2.9, 2.14</w:t>
      </w:r>
      <w:r w:rsidR="00AB61EB">
        <w:rPr>
          <w:rFonts w:ascii="Calibri" w:hAnsi="Calibri" w:cs="Arial"/>
          <w:i/>
          <w:sz w:val="22"/>
          <w:szCs w:val="22"/>
        </w:rPr>
        <w:t>, 2.19, 2.20, 2.21</w:t>
      </w:r>
      <w:r>
        <w:rPr>
          <w:rFonts w:ascii="Calibri" w:hAnsi="Calibri" w:cs="Arial"/>
          <w:i/>
          <w:sz w:val="22"/>
          <w:szCs w:val="22"/>
        </w:rPr>
        <w:t xml:space="preserve">, and </w:t>
      </w:r>
      <w:r w:rsidR="003F0475">
        <w:rPr>
          <w:rFonts w:ascii="Calibri" w:hAnsi="Calibri" w:cs="Arial"/>
          <w:i/>
          <w:sz w:val="22"/>
          <w:szCs w:val="22"/>
        </w:rPr>
        <w:t>2.26</w:t>
      </w:r>
      <w:r w:rsidR="00A24EB1" w:rsidRPr="00A24EB1">
        <w:rPr>
          <w:rFonts w:ascii="Calibri" w:hAnsi="Calibri" w:cs="Arial"/>
          <w:i/>
          <w:sz w:val="22"/>
          <w:szCs w:val="22"/>
        </w:rPr>
        <w:t>).  All capabilities pertaining to functionality that are marked as in place must be in place for each population of patients marked as “included” in the registry.</w:t>
      </w:r>
    </w:p>
    <w:p w14:paraId="73D670C4" w14:textId="77777777" w:rsidR="00D9134B" w:rsidRPr="00C10BA4" w:rsidRDefault="00D9134B" w:rsidP="00B92128">
      <w:pPr>
        <w:rPr>
          <w:rFonts w:ascii="Calibri" w:hAnsi="Calibri" w:cs="Arial"/>
          <w:b/>
        </w:rPr>
      </w:pPr>
    </w:p>
    <w:p w14:paraId="04B10C56" w14:textId="77777777" w:rsidR="00D9134B" w:rsidRPr="00C10BA4" w:rsidRDefault="00A24EB1" w:rsidP="00B80CB5">
      <w:pPr>
        <w:pStyle w:val="Heading2"/>
        <w:spacing w:before="0" w:after="0"/>
        <w:jc w:val="center"/>
        <w:rPr>
          <w:rFonts w:ascii="Calibri" w:hAnsi="Calibri"/>
          <w:sz w:val="24"/>
          <w:szCs w:val="24"/>
        </w:rPr>
      </w:pPr>
      <w:bookmarkStart w:id="219" w:name="_Toc243438024"/>
      <w:bookmarkStart w:id="220" w:name="_Toc243438124"/>
      <w:bookmarkStart w:id="221" w:name="_Toc243438224"/>
      <w:bookmarkStart w:id="222" w:name="_Toc243438324"/>
      <w:r w:rsidRPr="00A24EB1">
        <w:rPr>
          <w:rFonts w:ascii="Calibri" w:hAnsi="Calibri"/>
          <w:sz w:val="24"/>
          <w:szCs w:val="24"/>
        </w:rPr>
        <w:t>2.1</w:t>
      </w:r>
      <w:bookmarkEnd w:id="219"/>
      <w:bookmarkEnd w:id="220"/>
      <w:bookmarkEnd w:id="221"/>
      <w:bookmarkEnd w:id="222"/>
    </w:p>
    <w:p w14:paraId="1732FFE8" w14:textId="77777777" w:rsidR="00C94CCA" w:rsidRPr="00C10BA4" w:rsidRDefault="00A24EB1" w:rsidP="00B80CB5">
      <w:pPr>
        <w:pStyle w:val="Heading2"/>
        <w:spacing w:before="0" w:after="0"/>
        <w:jc w:val="center"/>
        <w:rPr>
          <w:rFonts w:ascii="Calibri" w:hAnsi="Calibri"/>
          <w:sz w:val="24"/>
          <w:szCs w:val="24"/>
        </w:rPr>
      </w:pPr>
      <w:bookmarkStart w:id="223" w:name="_Toc243438025"/>
      <w:bookmarkStart w:id="224" w:name="_Toc243438125"/>
      <w:bookmarkStart w:id="225" w:name="_Toc243438225"/>
      <w:bookmarkStart w:id="226" w:name="_Toc243438325"/>
      <w:r w:rsidRPr="00A24EB1">
        <w:rPr>
          <w:rFonts w:ascii="Calibri" w:hAnsi="Calibri"/>
          <w:sz w:val="24"/>
          <w:szCs w:val="24"/>
        </w:rPr>
        <w:t xml:space="preserve">A paper or electronic all-payer registry is being used to manage all established patients in the Practice Unit with: </w:t>
      </w:r>
      <w:bookmarkEnd w:id="223"/>
      <w:bookmarkEnd w:id="224"/>
      <w:bookmarkEnd w:id="225"/>
      <w:bookmarkEnd w:id="226"/>
      <w:r w:rsidRPr="00A24EB1">
        <w:rPr>
          <w:rFonts w:ascii="Calibri" w:hAnsi="Calibri"/>
          <w:sz w:val="24"/>
          <w:szCs w:val="24"/>
        </w:rPr>
        <w:t xml:space="preserve">Diabetes </w:t>
      </w:r>
    </w:p>
    <w:p w14:paraId="1A9037C2" w14:textId="77777777" w:rsidR="00D9134B" w:rsidRPr="00C10BA4" w:rsidRDefault="00BD0408" w:rsidP="00B80CB5">
      <w:pPr>
        <w:pStyle w:val="Heading2"/>
        <w:spacing w:before="0" w:after="0"/>
        <w:jc w:val="center"/>
        <w:rPr>
          <w:rFonts w:ascii="Calibri" w:hAnsi="Calibri"/>
          <w:sz w:val="24"/>
          <w:szCs w:val="24"/>
        </w:rPr>
      </w:pPr>
      <w:r>
        <w:rPr>
          <w:rFonts w:ascii="Calibri" w:hAnsi="Calibri"/>
          <w:sz w:val="24"/>
          <w:szCs w:val="24"/>
        </w:rPr>
        <w:t>(</w:t>
      </w:r>
      <w:r w:rsidR="00A24EB1" w:rsidRPr="00A24EB1">
        <w:rPr>
          <w:rFonts w:ascii="Calibri" w:hAnsi="Calibri"/>
          <w:sz w:val="24"/>
          <w:szCs w:val="24"/>
        </w:rPr>
        <w:t xml:space="preserve">For specialists, relevant patient population </w:t>
      </w:r>
      <w:r w:rsidR="005A3F47">
        <w:rPr>
          <w:rFonts w:ascii="Calibri" w:hAnsi="Calibri"/>
          <w:sz w:val="24"/>
          <w:szCs w:val="24"/>
        </w:rPr>
        <w:t xml:space="preserve">selected for initial focus </w:t>
      </w:r>
      <w:r w:rsidR="00A118D3">
        <w:rPr>
          <w:rFonts w:ascii="Calibri" w:hAnsi="Calibri"/>
          <w:sz w:val="24"/>
          <w:szCs w:val="24"/>
        </w:rPr>
        <w:t xml:space="preserve">and </w:t>
      </w:r>
      <w:r w:rsidR="00A24EB1" w:rsidRPr="00A24EB1">
        <w:rPr>
          <w:rFonts w:ascii="Calibri" w:hAnsi="Calibri"/>
          <w:sz w:val="24"/>
          <w:szCs w:val="24"/>
        </w:rPr>
        <w:t xml:space="preserve">not </w:t>
      </w:r>
      <w:r>
        <w:rPr>
          <w:rFonts w:ascii="Calibri" w:hAnsi="Calibri"/>
          <w:sz w:val="24"/>
          <w:szCs w:val="24"/>
        </w:rPr>
        <w:t xml:space="preserve">addressed in other </w:t>
      </w:r>
      <w:r w:rsidR="00A118D3">
        <w:rPr>
          <w:rFonts w:ascii="Calibri" w:hAnsi="Calibri"/>
          <w:sz w:val="24"/>
          <w:szCs w:val="24"/>
        </w:rPr>
        <w:t xml:space="preserve">2.0 </w:t>
      </w:r>
      <w:r>
        <w:rPr>
          <w:rFonts w:ascii="Calibri" w:hAnsi="Calibri"/>
          <w:sz w:val="24"/>
          <w:szCs w:val="24"/>
        </w:rPr>
        <w:t>capabilities)</w:t>
      </w:r>
    </w:p>
    <w:p w14:paraId="29B7C41A" w14:textId="77777777" w:rsidR="00D9134B" w:rsidRPr="00C10BA4" w:rsidRDefault="00D9134B" w:rsidP="00B92128">
      <w:pPr>
        <w:tabs>
          <w:tab w:val="left" w:pos="376"/>
          <w:tab w:val="left" w:pos="1432"/>
        </w:tabs>
        <w:rPr>
          <w:rFonts w:ascii="Calibri" w:hAnsi="Calibri" w:cs="Arial"/>
          <w:sz w:val="22"/>
          <w:szCs w:val="22"/>
        </w:rPr>
      </w:pPr>
    </w:p>
    <w:p w14:paraId="09EADCE2" w14:textId="77777777" w:rsidR="00D9134B" w:rsidRPr="00C10BA4" w:rsidRDefault="00BD0408" w:rsidP="00B80CB5">
      <w:pPr>
        <w:tabs>
          <w:tab w:val="left" w:pos="376"/>
          <w:tab w:val="left" w:pos="1432"/>
        </w:tabs>
        <w:rPr>
          <w:rFonts w:ascii="Calibri" w:hAnsi="Calibri" w:cs="Arial"/>
          <w:bCs/>
          <w:i/>
          <w:u w:val="single"/>
        </w:rPr>
      </w:pPr>
      <w:r>
        <w:rPr>
          <w:rFonts w:ascii="Calibri" w:hAnsi="Calibri" w:cs="Arial"/>
          <w:bCs/>
          <w:i/>
          <w:u w:val="single"/>
        </w:rPr>
        <w:t>PCP Guidelines:</w:t>
      </w:r>
    </w:p>
    <w:p w14:paraId="12288FDD" w14:textId="18FDB717" w:rsidR="006D0580" w:rsidRDefault="00615B2E"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Pr>
          <w:rFonts w:ascii="Calibri" w:hAnsi="Calibri" w:cs="Arial"/>
          <w:sz w:val="22"/>
          <w:szCs w:val="22"/>
        </w:rPr>
        <w:t>“</w:t>
      </w:r>
      <w:r w:rsidR="0044336D">
        <w:rPr>
          <w:rFonts w:ascii="Calibri" w:hAnsi="Calibri" w:cs="Arial"/>
          <w:sz w:val="22"/>
          <w:szCs w:val="22"/>
        </w:rPr>
        <w:t>Active use</w:t>
      </w:r>
      <w:r>
        <w:rPr>
          <w:rFonts w:ascii="Calibri" w:hAnsi="Calibri" w:cs="Arial"/>
          <w:sz w:val="22"/>
          <w:szCs w:val="22"/>
        </w:rPr>
        <w:t>”</w:t>
      </w:r>
      <w:r w:rsidR="0044336D">
        <w:rPr>
          <w:rFonts w:ascii="Calibri" w:hAnsi="Calibri" w:cs="Arial"/>
          <w:sz w:val="22"/>
          <w:szCs w:val="22"/>
        </w:rPr>
        <w:t xml:space="preserve"> is defined as </w:t>
      </w:r>
      <w:r w:rsidR="000E328C">
        <w:rPr>
          <w:rFonts w:ascii="Calibri" w:hAnsi="Calibri" w:cs="Arial"/>
          <w:sz w:val="22"/>
          <w:szCs w:val="22"/>
        </w:rPr>
        <w:t>using the key content of the registry to</w:t>
      </w:r>
      <w:r w:rsidR="00680E07">
        <w:rPr>
          <w:rFonts w:ascii="Calibri" w:hAnsi="Calibri" w:cs="Arial"/>
          <w:sz w:val="22"/>
          <w:szCs w:val="22"/>
        </w:rPr>
        <w:t xml:space="preserve"> conduct outreach and</w:t>
      </w:r>
      <w:r w:rsidR="000E328C">
        <w:rPr>
          <w:rFonts w:ascii="Calibri" w:hAnsi="Calibri" w:cs="Arial"/>
          <w:sz w:val="22"/>
          <w:szCs w:val="22"/>
        </w:rPr>
        <w:t xml:space="preserve"> proactively manage the patient population</w:t>
      </w:r>
      <w:r w:rsidR="00BD1FD4">
        <w:rPr>
          <w:rFonts w:ascii="Calibri" w:hAnsi="Calibri" w:cs="Arial"/>
          <w:sz w:val="22"/>
          <w:szCs w:val="22"/>
        </w:rPr>
        <w:t>.</w:t>
      </w:r>
    </w:p>
    <w:p w14:paraId="3923C8E2" w14:textId="675C1ED7" w:rsidR="00851960" w:rsidRDefault="006D0580" w:rsidP="007470DF">
      <w:pPr>
        <w:pStyle w:val="ListParagraph"/>
        <w:numPr>
          <w:ilvl w:val="0"/>
          <w:numId w:val="224"/>
        </w:numPr>
        <w:tabs>
          <w:tab w:val="left" w:pos="376"/>
          <w:tab w:val="left" w:pos="1432"/>
        </w:tabs>
        <w:rPr>
          <w:rFonts w:ascii="Calibri" w:hAnsi="Calibri" w:cs="Arial"/>
          <w:sz w:val="22"/>
          <w:szCs w:val="22"/>
        </w:rPr>
      </w:pPr>
      <w:r>
        <w:rPr>
          <w:rFonts w:ascii="Calibri" w:hAnsi="Calibri" w:cs="Arial"/>
          <w:sz w:val="22"/>
          <w:szCs w:val="22"/>
        </w:rPr>
        <w:t>Generating patient lists that are not being actively used to manage the patient population does not meet the intent of this capability</w:t>
      </w:r>
      <w:r w:rsidR="00072A5B">
        <w:rPr>
          <w:rFonts w:ascii="Calibri" w:hAnsi="Calibri" w:cs="Arial"/>
          <w:sz w:val="22"/>
          <w:szCs w:val="22"/>
        </w:rPr>
        <w:t>.</w:t>
      </w:r>
    </w:p>
    <w:p w14:paraId="2CDE5766" w14:textId="314A3B81" w:rsidR="0080034D"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39CB47BB">
        <w:rPr>
          <w:rFonts w:ascii="Calibri" w:hAnsi="Calibri" w:cs="Arial"/>
          <w:sz w:val="22"/>
          <w:szCs w:val="22"/>
        </w:rPr>
        <w:t xml:space="preserve">A patient registry is a database that enables population-level management in addition to generating point of care </w:t>
      </w:r>
      <w:r w:rsidR="16B63027" w:rsidRPr="39CB47BB">
        <w:rPr>
          <w:rFonts w:ascii="Calibri" w:hAnsi="Calibri" w:cs="Arial"/>
          <w:sz w:val="22"/>
          <w:szCs w:val="22"/>
        </w:rPr>
        <w:t xml:space="preserve">information and </w:t>
      </w:r>
      <w:r w:rsidRPr="39CB47BB">
        <w:rPr>
          <w:rFonts w:ascii="Calibri" w:hAnsi="Calibri" w:cs="Arial"/>
          <w:sz w:val="22"/>
          <w:szCs w:val="22"/>
        </w:rPr>
        <w:t xml:space="preserve">allows providers to view patterns of care and gaps in care across their patient population.  A registry contains several dimensions of clinical data on patients to enable providers to manage their population of patients.  </w:t>
      </w:r>
    </w:p>
    <w:p w14:paraId="68CBC0F7" w14:textId="4870FA46"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39CB47BB">
        <w:rPr>
          <w:rFonts w:ascii="Calibri" w:hAnsi="Calibri" w:cs="Arial"/>
          <w:sz w:val="22"/>
          <w:szCs w:val="22"/>
        </w:rPr>
        <w:t xml:space="preserve">Relevant clinical information that is the focus of attention in generally accepted </w:t>
      </w:r>
      <w:r w:rsidR="2D6E5DB1" w:rsidRPr="39CB47BB">
        <w:rPr>
          <w:rFonts w:ascii="Calibri" w:hAnsi="Calibri" w:cs="Arial"/>
          <w:sz w:val="22"/>
          <w:szCs w:val="22"/>
        </w:rPr>
        <w:t>guidelines and</w:t>
      </w:r>
      <w:r w:rsidRPr="39CB47BB">
        <w:rPr>
          <w:rFonts w:ascii="Calibri" w:hAnsi="Calibri" w:cs="Arial"/>
          <w:sz w:val="22"/>
          <w:szCs w:val="22"/>
        </w:rPr>
        <w:t xml:space="preserve"> is incorporated in common quality measures pertinent to the chronic illness, must be incorporated in the registry (i.e., physiologic parameters, lab results, medication use, physical findings, and patient behaviors such as peak flow meter use or daily salt intake). </w:t>
      </w:r>
    </w:p>
    <w:p w14:paraId="6BB6A68F" w14:textId="77777777"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data must be in the form of data fields that are accessible for tabulation and population management.  </w:t>
      </w:r>
    </w:p>
    <w:p w14:paraId="5920AC31" w14:textId="5865A793"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established patients with the disease referenced in the capability, regardless of insurance coverage (including Medicare patients)</w:t>
      </w:r>
      <w:r w:rsidR="00BD1FD4">
        <w:rPr>
          <w:rFonts w:ascii="Calibri" w:hAnsi="Calibri" w:cs="Arial"/>
          <w:sz w:val="22"/>
          <w:szCs w:val="22"/>
        </w:rPr>
        <w:t>.</w:t>
      </w:r>
    </w:p>
    <w:p w14:paraId="557AB189" w14:textId="4EDA9169"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organizations do not have to be included in registry if they are not established patients (reference 2.15)</w:t>
      </w:r>
      <w:r w:rsidR="00E311EF">
        <w:rPr>
          <w:rFonts w:ascii="Calibri" w:hAnsi="Calibri" w:cs="Arial"/>
          <w:sz w:val="22"/>
          <w:szCs w:val="22"/>
        </w:rPr>
        <w:t>; however, outreach to those patients may be appropriate (reference 1.2 and 2.15)</w:t>
      </w:r>
      <w:r w:rsidR="00BD1FD4">
        <w:rPr>
          <w:rFonts w:ascii="Calibri" w:hAnsi="Calibri" w:cs="Arial"/>
          <w:sz w:val="22"/>
          <w:szCs w:val="22"/>
        </w:rPr>
        <w:t>.</w:t>
      </w:r>
    </w:p>
    <w:p w14:paraId="5EF9B786" w14:textId="2A32FA03"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Patient information may be entered by the practice, populated from </w:t>
      </w:r>
      <w:r w:rsidR="002F51B9">
        <w:rPr>
          <w:rFonts w:ascii="Calibri" w:hAnsi="Calibri" w:cs="Arial"/>
          <w:sz w:val="22"/>
          <w:szCs w:val="22"/>
        </w:rPr>
        <w:t>EHR</w:t>
      </w:r>
      <w:r w:rsidRPr="00A24EB1">
        <w:rPr>
          <w:rFonts w:ascii="Calibri" w:hAnsi="Calibri" w:cs="Arial"/>
          <w:sz w:val="22"/>
          <w:szCs w:val="22"/>
        </w:rPr>
        <w:t xml:space="preserve"> or other electronic or manual sources, or populated with payer-provided data</w:t>
      </w:r>
      <w:r w:rsidR="00BD1FD4">
        <w:rPr>
          <w:rFonts w:ascii="Calibri" w:hAnsi="Calibri" w:cs="Arial"/>
          <w:sz w:val="22"/>
          <w:szCs w:val="22"/>
        </w:rPr>
        <w:t>..</w:t>
      </w:r>
    </w:p>
    <w:p w14:paraId="2D0278F5" w14:textId="54181947" w:rsidR="00D9134B" w:rsidRPr="00C10BA4" w:rsidRDefault="00A24EB1" w:rsidP="007470DF">
      <w:pPr>
        <w:pStyle w:val="ListParagraph"/>
        <w:numPr>
          <w:ilvl w:val="0"/>
          <w:numId w:val="225"/>
        </w:numPr>
        <w:tabs>
          <w:tab w:val="left" w:pos="376"/>
          <w:tab w:val="left" w:pos="1432"/>
        </w:tabs>
        <w:rPr>
          <w:rFonts w:ascii="Calibri" w:hAnsi="Calibri" w:cs="Arial"/>
          <w:sz w:val="22"/>
          <w:szCs w:val="22"/>
        </w:rPr>
      </w:pPr>
      <w:r w:rsidRPr="00A24EB1">
        <w:rPr>
          <w:rFonts w:ascii="Calibri" w:hAnsi="Calibri" w:cs="Arial"/>
          <w:sz w:val="22"/>
          <w:szCs w:val="22"/>
        </w:rPr>
        <w:t xml:space="preserve">Registry must include data pertinent to the clinical performance measures contained in the </w:t>
      </w:r>
      <w:r w:rsidR="001A4221">
        <w:rPr>
          <w:rFonts w:ascii="Calibri" w:hAnsi="Calibri" w:cs="Arial"/>
          <w:sz w:val="22"/>
          <w:szCs w:val="22"/>
        </w:rPr>
        <w:t>Clinical Quality Initiative</w:t>
      </w:r>
      <w:r w:rsidRPr="00A24EB1">
        <w:rPr>
          <w:rFonts w:ascii="Calibri" w:hAnsi="Calibri" w:cs="Arial"/>
          <w:sz w:val="22"/>
          <w:szCs w:val="22"/>
        </w:rPr>
        <w:t xml:space="preserve"> (e.g., BCBSM-provided data or similar data from other sources)</w:t>
      </w:r>
      <w:r w:rsidR="00072A5B">
        <w:rPr>
          <w:rFonts w:ascii="Calibri" w:hAnsi="Calibri" w:cs="Arial"/>
          <w:sz w:val="22"/>
          <w:szCs w:val="22"/>
        </w:rPr>
        <w:t>.</w:t>
      </w:r>
    </w:p>
    <w:p w14:paraId="52E70A59" w14:textId="77777777" w:rsidR="00D9134B" w:rsidRPr="00C10BA4" w:rsidRDefault="00A24EB1"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may initially be a component of </w:t>
      </w:r>
      <w:r w:rsidR="002F51B9">
        <w:rPr>
          <w:rFonts w:ascii="Calibri" w:hAnsi="Calibri" w:cs="Arial"/>
          <w:sz w:val="22"/>
          <w:szCs w:val="22"/>
        </w:rPr>
        <w:t>EHR</w:t>
      </w:r>
      <w:r w:rsidRPr="00A24EB1">
        <w:rPr>
          <w:rFonts w:ascii="Calibri" w:hAnsi="Calibri" w:cs="Arial"/>
          <w:sz w:val="22"/>
          <w:szCs w:val="22"/>
        </w:rPr>
        <w:t xml:space="preserve"> for basic-level functioning, as long as the practice or the PO has the capability to use the </w:t>
      </w:r>
      <w:r w:rsidR="002F51B9">
        <w:rPr>
          <w:rFonts w:ascii="Calibri" w:hAnsi="Calibri" w:cs="Arial"/>
          <w:sz w:val="22"/>
          <w:szCs w:val="22"/>
        </w:rPr>
        <w:t>EHR</w:t>
      </w:r>
      <w:r w:rsidRPr="00A24EB1">
        <w:rPr>
          <w:rFonts w:ascii="Calibri" w:hAnsi="Calibri" w:cs="Arial"/>
          <w:sz w:val="22"/>
          <w:szCs w:val="22"/>
        </w:rPr>
        <w:t xml:space="preserve"> to generate routine population-level performance reports and reports on subsets of patients requiring active management.</w:t>
      </w:r>
    </w:p>
    <w:p w14:paraId="0484CCC8" w14:textId="3B8E9B06" w:rsidR="00D9134B" w:rsidRPr="00C10BA4" w:rsidRDefault="00A24EB1" w:rsidP="007470DF">
      <w:pPr>
        <w:numPr>
          <w:ilvl w:val="1"/>
          <w:numId w:val="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Subsets of patients requiring active management refers to those patients with particular chronic illness management needs including but not limited to those who have physiologic parameters out of control, or who have not received specified, essential services</w:t>
      </w:r>
      <w:r w:rsidR="00072A5B">
        <w:rPr>
          <w:rFonts w:ascii="Calibri" w:hAnsi="Calibri" w:cs="Arial"/>
          <w:sz w:val="22"/>
          <w:szCs w:val="22"/>
        </w:rPr>
        <w:t>.</w:t>
      </w:r>
    </w:p>
    <w:p w14:paraId="75B0BCF7" w14:textId="7ACCFFC2" w:rsidR="00D9134B" w:rsidRPr="00E743BF" w:rsidRDefault="00683A99" w:rsidP="007470DF">
      <w:pPr>
        <w:pStyle w:val="ListParagraph"/>
        <w:numPr>
          <w:ilvl w:val="0"/>
          <w:numId w:val="135"/>
        </w:numPr>
        <w:tabs>
          <w:tab w:val="clear" w:pos="1080"/>
          <w:tab w:val="left" w:pos="376"/>
          <w:tab w:val="left" w:pos="1432"/>
          <w:tab w:val="num" w:pos="1620"/>
        </w:tabs>
        <w:rPr>
          <w:rFonts w:ascii="Calibri" w:hAnsi="Calibri" w:cs="Arial"/>
          <w:sz w:val="22"/>
          <w:szCs w:val="22"/>
        </w:rPr>
      </w:pPr>
      <w:r w:rsidRPr="00E743BF">
        <w:rPr>
          <w:rFonts w:ascii="Calibri" w:hAnsi="Calibri" w:cs="Arial"/>
          <w:sz w:val="22"/>
          <w:szCs w:val="22"/>
        </w:rPr>
        <w:t xml:space="preserve">Reference AAFP article for additional information on creating a registry:   </w:t>
      </w:r>
      <w:hyperlink r:id="rId16" w:history="1">
        <w:r w:rsidRPr="00E2367E">
          <w:rPr>
            <w:rStyle w:val="Hyperlink"/>
            <w:rFonts w:ascii="Calibri" w:hAnsi="Calibri" w:cs="Arial"/>
            <w:sz w:val="22"/>
            <w:szCs w:val="22"/>
          </w:rPr>
          <w:t>http://www.aafp.org/fpm/2011/0500/p11.html</w:t>
        </w:r>
        <w:r w:rsidRPr="00E743BF">
          <w:rPr>
            <w:rStyle w:val="Hyperlink"/>
            <w:rFonts w:ascii="Calibri" w:hAnsi="Calibri" w:cs="Arial"/>
            <w:sz w:val="22"/>
            <w:szCs w:val="22"/>
          </w:rPr>
          <w:t xml:space="preserve"> </w:t>
        </w:r>
      </w:hyperlink>
      <w:r w:rsidRPr="00E743BF">
        <w:rPr>
          <w:rFonts w:ascii="Calibri" w:hAnsi="Calibri" w:cs="Arial"/>
          <w:sz w:val="22"/>
          <w:szCs w:val="22"/>
        </w:rPr>
        <w:t xml:space="preserve"> </w:t>
      </w:r>
    </w:p>
    <w:p w14:paraId="184E454C" w14:textId="77777777" w:rsidR="004013FB" w:rsidRDefault="004013FB" w:rsidP="00B92128">
      <w:pPr>
        <w:pStyle w:val="ListParagraph"/>
        <w:tabs>
          <w:tab w:val="left" w:pos="376"/>
          <w:tab w:val="left" w:pos="1432"/>
        </w:tabs>
        <w:ind w:left="0"/>
        <w:rPr>
          <w:rFonts w:ascii="Calibri" w:hAnsi="Calibri" w:cs="Arial"/>
          <w:sz w:val="22"/>
          <w:szCs w:val="22"/>
        </w:rPr>
      </w:pPr>
    </w:p>
    <w:p w14:paraId="0DC527F0" w14:textId="77777777" w:rsidR="005E36D3" w:rsidRPr="00C10BA4" w:rsidRDefault="00BD0408" w:rsidP="00B80CB5">
      <w:pPr>
        <w:tabs>
          <w:tab w:val="left" w:pos="376"/>
          <w:tab w:val="left" w:pos="1432"/>
        </w:tabs>
        <w:rPr>
          <w:rFonts w:ascii="Calibri" w:hAnsi="Calibri" w:cs="Arial"/>
          <w:bCs/>
          <w:i/>
          <w:u w:val="single"/>
        </w:rPr>
      </w:pPr>
      <w:r>
        <w:rPr>
          <w:rFonts w:ascii="Calibri" w:hAnsi="Calibri" w:cs="Arial"/>
          <w:bCs/>
          <w:i/>
          <w:u w:val="single"/>
        </w:rPr>
        <w:t>Specialist Guidelines:</w:t>
      </w:r>
    </w:p>
    <w:p w14:paraId="5F99E5EC" w14:textId="00AE06CE" w:rsidR="000E328C" w:rsidRDefault="000E328C"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Pr>
          <w:rFonts w:ascii="Calibri" w:hAnsi="Calibri" w:cs="Arial"/>
          <w:sz w:val="22"/>
          <w:szCs w:val="22"/>
        </w:rPr>
        <w:t xml:space="preserve">Active use is defined as using the key content of the registry to </w:t>
      </w:r>
      <w:r w:rsidR="001F0B04">
        <w:rPr>
          <w:rFonts w:ascii="Calibri" w:hAnsi="Calibri" w:cs="Arial"/>
          <w:sz w:val="22"/>
          <w:szCs w:val="22"/>
        </w:rPr>
        <w:t xml:space="preserve">conduct outreach and </w:t>
      </w:r>
      <w:r>
        <w:rPr>
          <w:rFonts w:ascii="Calibri" w:hAnsi="Calibri" w:cs="Arial"/>
          <w:sz w:val="22"/>
          <w:szCs w:val="22"/>
        </w:rPr>
        <w:t>proactively manage the patient population</w:t>
      </w:r>
      <w:r w:rsidR="00BD1FD4">
        <w:rPr>
          <w:rFonts w:ascii="Calibri" w:hAnsi="Calibri" w:cs="Arial"/>
          <w:sz w:val="22"/>
          <w:szCs w:val="22"/>
        </w:rPr>
        <w:t>.</w:t>
      </w:r>
    </w:p>
    <w:p w14:paraId="2E16705E" w14:textId="68DE1409" w:rsidR="00851960" w:rsidRDefault="001F0B04"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Pr>
          <w:rFonts w:ascii="Calibri" w:hAnsi="Calibri" w:cs="Arial"/>
          <w:sz w:val="22"/>
          <w:szCs w:val="22"/>
        </w:rPr>
        <w:t>Generating patient lists that are not being actively used to manage the patient population does not meet the intent of this capability</w:t>
      </w:r>
      <w:r w:rsidR="00072A5B">
        <w:rPr>
          <w:rFonts w:ascii="Calibri" w:hAnsi="Calibri" w:cs="Arial"/>
          <w:sz w:val="22"/>
          <w:szCs w:val="22"/>
        </w:rPr>
        <w:t>.</w:t>
      </w:r>
    </w:p>
    <w:p w14:paraId="2DE193A0" w14:textId="6B390D6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A patient registry is a database that enables population-level management in addition to generating point of care information and allows providers to view patterns of care and gaps in care across their patient population.  A registry contains several dimensions of clinical data on patients to enable providers to manage and improve the health of their population of patients.  </w:t>
      </w:r>
    </w:p>
    <w:p w14:paraId="41E933EC"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Relevant clinical information that is the focus of attention in generally accepted guidelines and is incorporated in common quality measures pertinent to the patient population must be incorporated in the registry (e.g., physiologic parameters, lab results, medication use, physical findings, and patient behaviors such as peak flow meter use or daily salt intake). </w:t>
      </w:r>
    </w:p>
    <w:p w14:paraId="2A79B390"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data must be in the form of data fields that are accessible for tabulation and population management.  </w:t>
      </w:r>
    </w:p>
    <w:p w14:paraId="19EA5216" w14:textId="0A23F2F0"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established patients for which the specialist has ongoing primary or co-management responsibility with the condition referenced in the capability, regardless of insurance coverage (including Medicare patients)</w:t>
      </w:r>
      <w:r w:rsidR="00A210E6">
        <w:rPr>
          <w:rFonts w:ascii="Calibri" w:hAnsi="Calibri" w:cs="Arial"/>
          <w:sz w:val="22"/>
          <w:szCs w:val="22"/>
        </w:rPr>
        <w:t>.</w:t>
      </w:r>
    </w:p>
    <w:p w14:paraId="4D5BE75D" w14:textId="2AB39BD3"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ER physicians, a registry that tracks frequent ER users, or patients with drug-seeking behavior, may qualify</w:t>
      </w:r>
      <w:r w:rsidR="00072A5B">
        <w:rPr>
          <w:rFonts w:ascii="Calibri" w:hAnsi="Calibri" w:cs="Arial"/>
          <w:sz w:val="22"/>
          <w:szCs w:val="22"/>
        </w:rPr>
        <w:t>.</w:t>
      </w:r>
    </w:p>
    <w:p w14:paraId="59C7BEAA"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organizations do not have to be included in registry if they are not established patients (reference 2.15).</w:t>
      </w:r>
    </w:p>
    <w:p w14:paraId="5EEA5E77" w14:textId="202B870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Patient information may be entered by the practice, populated from </w:t>
      </w:r>
      <w:r w:rsidR="002F51B9">
        <w:rPr>
          <w:rFonts w:ascii="Calibri" w:hAnsi="Calibri" w:cs="Arial"/>
          <w:sz w:val="22"/>
          <w:szCs w:val="22"/>
        </w:rPr>
        <w:t>EHR</w:t>
      </w:r>
      <w:r w:rsidRPr="00A24EB1">
        <w:rPr>
          <w:rFonts w:ascii="Calibri" w:hAnsi="Calibri" w:cs="Arial"/>
          <w:sz w:val="22"/>
          <w:szCs w:val="22"/>
        </w:rPr>
        <w:t xml:space="preserve"> or other electronic or manual sources, or populated with payer-provided data</w:t>
      </w:r>
      <w:r w:rsidR="00A210E6">
        <w:rPr>
          <w:rFonts w:ascii="Calibri" w:hAnsi="Calibri" w:cs="Arial"/>
          <w:sz w:val="22"/>
          <w:szCs w:val="22"/>
        </w:rPr>
        <w:t>.</w:t>
      </w:r>
    </w:p>
    <w:p w14:paraId="6036EBD9" w14:textId="476DBF79"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Registry must include data pertinent to key clinical performance measures (e.g., BCBSM-provided data or similar data from other sources)</w:t>
      </w:r>
      <w:r w:rsidR="00072A5B">
        <w:rPr>
          <w:rFonts w:ascii="Calibri" w:hAnsi="Calibri" w:cs="Arial"/>
          <w:sz w:val="22"/>
          <w:szCs w:val="22"/>
        </w:rPr>
        <w:t>.</w:t>
      </w:r>
    </w:p>
    <w:p w14:paraId="3602BDE6" w14:textId="77777777" w:rsidR="00E57BE4" w:rsidRDefault="00A24EB1" w:rsidP="007470DF">
      <w:pPr>
        <w:pStyle w:val="ListParagraph"/>
        <w:numPr>
          <w:ilvl w:val="0"/>
          <w:numId w:val="1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may initially be a component of </w:t>
      </w:r>
      <w:r w:rsidR="002F51B9">
        <w:rPr>
          <w:rFonts w:ascii="Calibri" w:hAnsi="Calibri" w:cs="Arial"/>
          <w:sz w:val="22"/>
          <w:szCs w:val="22"/>
        </w:rPr>
        <w:t>EHR</w:t>
      </w:r>
      <w:r w:rsidRPr="00A24EB1">
        <w:rPr>
          <w:rFonts w:ascii="Calibri" w:hAnsi="Calibri" w:cs="Arial"/>
          <w:sz w:val="22"/>
          <w:szCs w:val="22"/>
        </w:rPr>
        <w:t xml:space="preserve"> for basic-level functioning, as long as the practice or the PO has the capability to use the </w:t>
      </w:r>
      <w:r w:rsidR="002F51B9">
        <w:rPr>
          <w:rFonts w:ascii="Calibri" w:hAnsi="Calibri" w:cs="Arial"/>
          <w:sz w:val="22"/>
          <w:szCs w:val="22"/>
        </w:rPr>
        <w:t>EHR</w:t>
      </w:r>
      <w:r w:rsidRPr="00A24EB1">
        <w:rPr>
          <w:rFonts w:ascii="Calibri" w:hAnsi="Calibri" w:cs="Arial"/>
          <w:sz w:val="22"/>
          <w:szCs w:val="22"/>
        </w:rPr>
        <w:t xml:space="preserve"> to generate routine population-level performance reports and reports on subsets of patients requiring active management.</w:t>
      </w:r>
    </w:p>
    <w:p w14:paraId="223BE0C5" w14:textId="58576C48"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Subsets of patients requiring active management refers to those patients with particular management needs including but not limited to those who have physiologic parameters out of control or who have not received specified, essential services</w:t>
      </w:r>
      <w:r w:rsidR="00072A5B">
        <w:rPr>
          <w:rFonts w:ascii="Calibri" w:hAnsi="Calibri" w:cs="Arial"/>
          <w:sz w:val="22"/>
          <w:szCs w:val="22"/>
        </w:rPr>
        <w:t>.</w:t>
      </w:r>
    </w:p>
    <w:p w14:paraId="6E2AB297" w14:textId="2CE1F281" w:rsidR="00E57BE4" w:rsidRDefault="00A24EB1" w:rsidP="007470DF">
      <w:pPr>
        <w:pStyle w:val="ListParagraph"/>
        <w:numPr>
          <w:ilvl w:val="1"/>
          <w:numId w:val="13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example, for behavioral health providers, i.e., psychologists and psychiatrists, common relevant conditions would be depression and anxiety</w:t>
      </w:r>
      <w:r w:rsidR="00072A5B">
        <w:rPr>
          <w:rFonts w:ascii="Calibri" w:hAnsi="Calibri" w:cs="Arial"/>
          <w:sz w:val="22"/>
          <w:szCs w:val="22"/>
        </w:rPr>
        <w:t>.</w:t>
      </w:r>
    </w:p>
    <w:p w14:paraId="77124091" w14:textId="12443F5B" w:rsidR="00E57BE4" w:rsidRPr="005C7E2F" w:rsidRDefault="00366748" w:rsidP="007470DF">
      <w:pPr>
        <w:pStyle w:val="ListParagraph"/>
        <w:numPr>
          <w:ilvl w:val="0"/>
          <w:numId w:val="134"/>
        </w:numPr>
        <w:tabs>
          <w:tab w:val="clear" w:pos="1080"/>
          <w:tab w:val="left" w:pos="376"/>
          <w:tab w:val="left" w:pos="1432"/>
          <w:tab w:val="num" w:pos="1620"/>
        </w:tabs>
        <w:rPr>
          <w:rFonts w:asciiTheme="minorHAnsi" w:hAnsiTheme="minorHAnsi" w:cs="Arial"/>
          <w:sz w:val="22"/>
          <w:szCs w:val="22"/>
        </w:rPr>
      </w:pPr>
      <w:r>
        <w:rPr>
          <w:rFonts w:ascii="Calibri" w:hAnsi="Calibri" w:cs="Arial"/>
          <w:sz w:val="22"/>
          <w:szCs w:val="22"/>
        </w:rPr>
        <w:t xml:space="preserve">Reference article on </w:t>
      </w:r>
      <w:r w:rsidR="00A24EB1" w:rsidRPr="00A24EB1">
        <w:rPr>
          <w:rFonts w:ascii="Calibri" w:hAnsi="Calibri" w:cs="Arial"/>
          <w:sz w:val="22"/>
          <w:szCs w:val="22"/>
        </w:rPr>
        <w:t xml:space="preserve">creating a </w:t>
      </w:r>
      <w:r w:rsidR="001111AE">
        <w:rPr>
          <w:rFonts w:ascii="Calibri" w:hAnsi="Calibri" w:cs="Arial"/>
          <w:sz w:val="22"/>
          <w:szCs w:val="22"/>
        </w:rPr>
        <w:t xml:space="preserve">simple disease </w:t>
      </w:r>
      <w:r w:rsidR="00A24EB1" w:rsidRPr="00A24EB1">
        <w:rPr>
          <w:rFonts w:ascii="Calibri" w:hAnsi="Calibri" w:cs="Arial"/>
          <w:sz w:val="22"/>
          <w:szCs w:val="22"/>
        </w:rPr>
        <w:t xml:space="preserve">registry:   </w:t>
      </w:r>
      <w:r w:rsidR="000D4E04" w:rsidRPr="00E2367E">
        <w:rPr>
          <w:rStyle w:val="Hyperlink"/>
          <w:rFonts w:ascii="Calibri" w:hAnsi="Calibri" w:cs="Arial"/>
          <w:sz w:val="22"/>
          <w:szCs w:val="22"/>
        </w:rPr>
        <w:t>https://www.aafp.org/fpm/2006/0400/p47.html</w:t>
      </w:r>
      <w:r w:rsidR="007D6A1E">
        <w:rPr>
          <w:rFonts w:asciiTheme="minorHAnsi" w:hAnsiTheme="minorHAnsi"/>
          <w:sz w:val="22"/>
          <w:szCs w:val="22"/>
        </w:rPr>
        <w:t xml:space="preserve"> </w:t>
      </w:r>
      <w:r w:rsidR="00D76595">
        <w:t xml:space="preserve"> </w:t>
      </w:r>
      <w:r w:rsidR="00621DD8" w:rsidRPr="00621DD8">
        <w:rPr>
          <w:rFonts w:asciiTheme="minorHAnsi" w:hAnsiTheme="minorHAnsi"/>
          <w:sz w:val="22"/>
          <w:szCs w:val="22"/>
        </w:rPr>
        <w:t xml:space="preserve">  </w:t>
      </w:r>
    </w:p>
    <w:p w14:paraId="1243E24E" w14:textId="77777777" w:rsidR="005C7E2F" w:rsidRPr="005C7E2F" w:rsidRDefault="005C7E2F" w:rsidP="00B92128">
      <w:pPr>
        <w:pStyle w:val="ListParagraph"/>
        <w:tabs>
          <w:tab w:val="left" w:pos="376"/>
          <w:tab w:val="left" w:pos="1432"/>
        </w:tabs>
        <w:ind w:left="0"/>
        <w:rPr>
          <w:rFonts w:asciiTheme="minorHAnsi" w:hAnsiTheme="minorHAns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C7E2F" w14:paraId="5573916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4D85E7" w14:textId="77777777" w:rsidR="005C7E2F" w:rsidRPr="000433C5" w:rsidRDefault="005C7E2F" w:rsidP="004A789F">
            <w:pPr>
              <w:jc w:val="center"/>
              <w:rPr>
                <w:rFonts w:asciiTheme="minorHAnsi" w:hAnsiTheme="minorHAnsi"/>
                <w:b/>
                <w:bCs/>
                <w:sz w:val="22"/>
                <w:szCs w:val="22"/>
              </w:rPr>
            </w:pPr>
            <w:bookmarkStart w:id="227" w:name="_Hlk495312489"/>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16D845" w14:textId="77777777" w:rsidR="005C7E2F" w:rsidRPr="000433C5" w:rsidRDefault="005C7E2F"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C7E2F" w14:paraId="1C11915D"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9D0690" w14:textId="77777777" w:rsidR="005C7E2F" w:rsidRPr="000433C5" w:rsidRDefault="005C7E2F"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C7E2F" w14:paraId="1852869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026876" w14:textId="21948261" w:rsidR="005C7E2F"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5C7E2F" w:rsidRPr="005C7E2F">
              <w:rPr>
                <w:rFonts w:asciiTheme="minorHAnsi" w:hAnsiTheme="minorHAnsi"/>
                <w:sz w:val="22"/>
                <w:szCs w:val="22"/>
              </w:rPr>
              <w:t xml:space="preserve"> the process of using the registry tool to identify the patient population</w:t>
            </w:r>
          </w:p>
          <w:p w14:paraId="1C6E623E" w14:textId="77777777" w:rsidR="005C7E2F" w:rsidRPr="005C7E2F" w:rsidRDefault="006B4C32"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005C7E2F" w:rsidRPr="005C7E2F">
              <w:rPr>
                <w:rFonts w:asciiTheme="minorHAnsi" w:hAnsiTheme="minorHAnsi"/>
                <w:sz w:val="22"/>
                <w:szCs w:val="22"/>
              </w:rPr>
              <w:t xml:space="preserve"> should contain relevant clinical info</w:t>
            </w:r>
          </w:p>
          <w:p w14:paraId="51BBA32A" w14:textId="77777777" w:rsidR="005C7E2F" w:rsidRPr="005C7E2F" w:rsidRDefault="006B4C32"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005C7E2F" w:rsidRPr="005C7E2F">
              <w:rPr>
                <w:rFonts w:asciiTheme="minorHAnsi" w:hAnsiTheme="minorHAnsi"/>
                <w:sz w:val="22"/>
                <w:szCs w:val="22"/>
              </w:rPr>
              <w:t xml:space="preserve"> the registry?</w:t>
            </w:r>
          </w:p>
          <w:p w14:paraId="266F5667" w14:textId="77777777" w:rsidR="005C7E2F" w:rsidRPr="005C7E2F" w:rsidRDefault="005C7E2F"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bookmarkEnd w:id="227"/>
    </w:tbl>
    <w:p w14:paraId="3040C0AE" w14:textId="77777777" w:rsidR="001D22B6" w:rsidRPr="00C10BA4" w:rsidRDefault="001D22B6" w:rsidP="00B92128">
      <w:pPr>
        <w:rPr>
          <w:rFonts w:ascii="Calibri" w:hAnsi="Calibri" w:cs="Arial"/>
          <w:b/>
          <w:bCs/>
        </w:rPr>
      </w:pPr>
    </w:p>
    <w:p w14:paraId="3F2C9E11" w14:textId="77777777" w:rsidR="00D9134B" w:rsidRPr="00C10BA4" w:rsidRDefault="00A24EB1" w:rsidP="00B80CB5">
      <w:pPr>
        <w:pStyle w:val="Heading2"/>
        <w:spacing w:before="0" w:after="0"/>
        <w:jc w:val="center"/>
        <w:rPr>
          <w:rFonts w:ascii="Calibri" w:hAnsi="Calibri"/>
          <w:sz w:val="24"/>
          <w:szCs w:val="24"/>
        </w:rPr>
      </w:pPr>
      <w:bookmarkStart w:id="228" w:name="_Toc243438026"/>
      <w:bookmarkStart w:id="229" w:name="_Toc243438126"/>
      <w:bookmarkStart w:id="230" w:name="_Toc243438226"/>
      <w:bookmarkStart w:id="231" w:name="_Toc243438326"/>
      <w:r w:rsidRPr="00A24EB1">
        <w:rPr>
          <w:rFonts w:ascii="Calibri" w:hAnsi="Calibri"/>
          <w:sz w:val="24"/>
          <w:szCs w:val="24"/>
        </w:rPr>
        <w:t>2.2</w:t>
      </w:r>
      <w:bookmarkEnd w:id="228"/>
      <w:bookmarkEnd w:id="229"/>
      <w:bookmarkEnd w:id="230"/>
      <w:bookmarkEnd w:id="231"/>
    </w:p>
    <w:p w14:paraId="2DB8B743" w14:textId="77777777" w:rsidR="00D9134B" w:rsidRPr="00C10BA4" w:rsidRDefault="00A24EB1" w:rsidP="00B80CB5">
      <w:pPr>
        <w:pStyle w:val="Heading2"/>
        <w:spacing w:before="0" w:after="0"/>
        <w:jc w:val="center"/>
        <w:rPr>
          <w:rFonts w:ascii="Calibri" w:hAnsi="Calibri"/>
          <w:sz w:val="24"/>
          <w:szCs w:val="24"/>
        </w:rPr>
      </w:pPr>
      <w:bookmarkStart w:id="232" w:name="_Toc243438027"/>
      <w:bookmarkStart w:id="233" w:name="_Toc243438127"/>
      <w:bookmarkStart w:id="234" w:name="_Toc243438227"/>
      <w:bookmarkStart w:id="235" w:name="_Toc243438327"/>
      <w:r w:rsidRPr="00A24EB1">
        <w:rPr>
          <w:rFonts w:ascii="Calibri" w:hAnsi="Calibri"/>
          <w:sz w:val="24"/>
          <w:szCs w:val="24"/>
        </w:rPr>
        <w:t xml:space="preserve">Registry incorporates patient clinical information, for all established patients in the registry, for a substantial majority of health care services </w:t>
      </w:r>
      <w:r w:rsidRPr="00A24EB1">
        <w:rPr>
          <w:rFonts w:ascii="Calibri" w:hAnsi="Calibri"/>
          <w:sz w:val="24"/>
          <w:szCs w:val="24"/>
          <w:u w:val="single"/>
        </w:rPr>
        <w:t>received at other sites</w:t>
      </w:r>
      <w:r w:rsidRPr="00A24EB1">
        <w:rPr>
          <w:rFonts w:ascii="Calibri" w:hAnsi="Calibri"/>
          <w:sz w:val="24"/>
          <w:szCs w:val="24"/>
        </w:rPr>
        <w:t> that are necessary to manage the population</w:t>
      </w:r>
      <w:bookmarkEnd w:id="232"/>
      <w:bookmarkEnd w:id="233"/>
      <w:bookmarkEnd w:id="234"/>
      <w:bookmarkEnd w:id="235"/>
      <w:r w:rsidRPr="00A24EB1">
        <w:rPr>
          <w:rFonts w:ascii="Calibri" w:hAnsi="Calibri"/>
          <w:sz w:val="24"/>
          <w:szCs w:val="24"/>
        </w:rPr>
        <w:t xml:space="preserve"> </w:t>
      </w:r>
    </w:p>
    <w:p w14:paraId="225B4AF3" w14:textId="77777777" w:rsidR="00D9134B" w:rsidRPr="00C10BA4" w:rsidRDefault="00D9134B" w:rsidP="00B92128">
      <w:pPr>
        <w:rPr>
          <w:rFonts w:ascii="Calibri" w:hAnsi="Calibri" w:cs="Arial"/>
          <w:b/>
          <w:bCs/>
        </w:rPr>
      </w:pPr>
    </w:p>
    <w:p w14:paraId="23571C4E" w14:textId="77777777" w:rsidR="00180D2E" w:rsidRPr="00C10BA4" w:rsidRDefault="00A24EB1" w:rsidP="00B80CB5">
      <w:pPr>
        <w:tabs>
          <w:tab w:val="left" w:pos="376"/>
          <w:tab w:val="left" w:pos="1432"/>
        </w:tabs>
        <w:rPr>
          <w:rFonts w:ascii="Calibri" w:hAnsi="Calibri" w:cs="Arial"/>
          <w:bCs/>
          <w:i/>
          <w:u w:val="single"/>
        </w:rPr>
      </w:pPr>
      <w:r w:rsidRPr="00A24EB1">
        <w:rPr>
          <w:rFonts w:ascii="Calibri" w:hAnsi="Calibri" w:cs="Arial"/>
          <w:bCs/>
          <w:i/>
          <w:u w:val="single"/>
        </w:rPr>
        <w:t>PCP Guidelines:</w:t>
      </w:r>
    </w:p>
    <w:p w14:paraId="5FE58F83" w14:textId="40E7E6F8"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04BF70C1" w14:textId="77777777"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“All patients in the registry” may consist, for example, of diabetes patients only, if practice unit has only implemented capability 2.1.</w:t>
      </w:r>
    </w:p>
    <w:p w14:paraId="3F555FA0" w14:textId="1B948041" w:rsidR="00D9134B" w:rsidRPr="00C10BA4" w:rsidRDefault="00A24EB1" w:rsidP="007470DF">
      <w:pPr>
        <w:pStyle w:val="ListParagraph"/>
        <w:numPr>
          <w:ilvl w:val="0"/>
          <w:numId w:val="10"/>
        </w:numPr>
        <w:tabs>
          <w:tab w:val="left" w:pos="376"/>
          <w:tab w:val="left" w:pos="1432"/>
        </w:tabs>
        <w:rPr>
          <w:rFonts w:ascii="Calibri" w:hAnsi="Calibri" w:cs="Arial"/>
          <w:sz w:val="22"/>
          <w:szCs w:val="22"/>
        </w:rPr>
      </w:pPr>
      <w:r w:rsidRPr="00A24EB1">
        <w:rPr>
          <w:rFonts w:ascii="Calibri" w:hAnsi="Calibri" w:cs="Arial"/>
          <w:sz w:val="22"/>
          <w:szCs w:val="22"/>
        </w:rPr>
        <w:t>The registry is not expected to contain clinical information on all health care services received at any site for 100% of patients in the registry, but is expected to contain a critical mass of information from various sources, including the PO’s or practice unit’s own practice management system, and electronic or other records from facilities with which the PO or practice unit is affiliated</w:t>
      </w:r>
      <w:r w:rsidR="00A210E6">
        <w:rPr>
          <w:rFonts w:ascii="Calibri" w:hAnsi="Calibri" w:cs="Arial"/>
          <w:sz w:val="22"/>
          <w:szCs w:val="22"/>
        </w:rPr>
        <w:t>.</w:t>
      </w:r>
    </w:p>
    <w:p w14:paraId="494249DA" w14:textId="77777777" w:rsidR="00D9134B" w:rsidRPr="0097281A" w:rsidRDefault="00683A99"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Other sites and service types are defined as labs, inpatient admissions, ER, UCC, and pharmaceuticals</w:t>
      </w:r>
      <w:r w:rsidR="00A24EB1" w:rsidRPr="0097281A">
        <w:rPr>
          <w:rFonts w:ascii="Calibri" w:hAnsi="Calibri" w:cs="Arial"/>
          <w:bCs/>
          <w:sz w:val="22"/>
          <w:szCs w:val="22"/>
        </w:rPr>
        <w:t xml:space="preserve"> (with dates and diagnoses where applicable). </w:t>
      </w:r>
    </w:p>
    <w:p w14:paraId="0F180A0A" w14:textId="77777777" w:rsidR="00D9134B" w:rsidRPr="0097281A" w:rsidRDefault="00A24EB1"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 xml:space="preserve">The definition of “substantial majority of health care services” is three-quarters of preventive and chronic condition management services rendered to patients. </w:t>
      </w:r>
    </w:p>
    <w:p w14:paraId="2845CCF1" w14:textId="2B08EE05" w:rsidR="00D9134B" w:rsidRPr="0097281A" w:rsidRDefault="00A24EB1" w:rsidP="007470DF">
      <w:pPr>
        <w:pStyle w:val="ListParagraph"/>
        <w:numPr>
          <w:ilvl w:val="0"/>
          <w:numId w:val="10"/>
        </w:numPr>
        <w:tabs>
          <w:tab w:val="left" w:pos="376"/>
          <w:tab w:val="left" w:pos="1432"/>
        </w:tabs>
        <w:rPr>
          <w:rFonts w:ascii="Calibri" w:hAnsi="Calibri" w:cs="Arial"/>
          <w:bCs/>
          <w:sz w:val="22"/>
          <w:szCs w:val="22"/>
        </w:rPr>
      </w:pPr>
      <w:r w:rsidRPr="0097281A">
        <w:rPr>
          <w:rFonts w:ascii="Calibri" w:hAnsi="Calibri" w:cs="Arial"/>
          <w:bCs/>
          <w:sz w:val="22"/>
          <w:szCs w:val="22"/>
        </w:rPr>
        <w:t>If registry is paper, information may be extracted from records and recorded in registry manually, and must be in the form of an accessible data field for population level management of patients</w:t>
      </w:r>
      <w:r w:rsidR="00A210E6">
        <w:rPr>
          <w:rFonts w:ascii="Calibri" w:hAnsi="Calibri" w:cs="Arial"/>
          <w:bCs/>
          <w:sz w:val="22"/>
          <w:szCs w:val="22"/>
        </w:rPr>
        <w:t>.</w:t>
      </w:r>
      <w:r w:rsidRPr="0097281A">
        <w:rPr>
          <w:rFonts w:ascii="Calibri" w:hAnsi="Calibri" w:cs="Arial"/>
          <w:bCs/>
          <w:sz w:val="22"/>
          <w:szCs w:val="22"/>
        </w:rPr>
        <w:t xml:space="preserve"> </w:t>
      </w:r>
    </w:p>
    <w:p w14:paraId="18D412F1" w14:textId="77777777" w:rsidR="00D9134B" w:rsidRPr="00C10BA4" w:rsidRDefault="00D9134B" w:rsidP="00B92128">
      <w:pPr>
        <w:rPr>
          <w:rFonts w:ascii="Calibri" w:hAnsi="Calibri" w:cs="Arial"/>
          <w:b/>
          <w:bCs/>
        </w:rPr>
      </w:pPr>
    </w:p>
    <w:p w14:paraId="1AE775C7" w14:textId="77777777" w:rsidR="00213E6E" w:rsidRPr="00C10BA4" w:rsidRDefault="00A24EB1" w:rsidP="00B80CB5">
      <w:pPr>
        <w:rPr>
          <w:rFonts w:ascii="Calibri" w:hAnsi="Calibri" w:cs="Arial"/>
          <w:bCs/>
          <w:i/>
          <w:u w:val="single"/>
        </w:rPr>
      </w:pPr>
      <w:r w:rsidRPr="00A24EB1">
        <w:rPr>
          <w:rFonts w:ascii="Calibri" w:hAnsi="Calibri" w:cs="Arial"/>
          <w:bCs/>
          <w:i/>
          <w:u w:val="single"/>
        </w:rPr>
        <w:t>Specialist Guidelines</w:t>
      </w:r>
      <w:r w:rsidR="00BD0408">
        <w:rPr>
          <w:rFonts w:ascii="Calibri" w:hAnsi="Calibri" w:cs="Arial"/>
          <w:bCs/>
          <w:i/>
          <w:u w:val="single"/>
        </w:rPr>
        <w:t>:</w:t>
      </w:r>
    </w:p>
    <w:p w14:paraId="3C9E1F0C" w14:textId="109FF655"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1919DB57" w14:textId="77777777"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“All patients in the registry” may consist of patients relevant to the specialty type, if practice unit has only implemented capability 2.1.</w:t>
      </w:r>
    </w:p>
    <w:p w14:paraId="10005321" w14:textId="63B9DD6A"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The registry is not expected to contain clinical information on all health care services received at any site for 100% of patients in the registry, but is expected to contain a critical mass of information from various relevant sources, including the PO’s or practice unit’s own practice management system, and electronic or other records from facilities with which the PO or practice unit is affiliated</w:t>
      </w:r>
      <w:r w:rsidR="00A210E6">
        <w:rPr>
          <w:rFonts w:ascii="Calibri" w:hAnsi="Calibri" w:cs="Arial"/>
          <w:sz w:val="22"/>
          <w:szCs w:val="22"/>
        </w:rPr>
        <w:t>.</w:t>
      </w:r>
    </w:p>
    <w:p w14:paraId="7781C724" w14:textId="223EE559"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Other sites and service types are defined as labs, inpatient admissions, ER, urgent care and pharmaceuticals (with dates and diagnoses where applicable), when relevant to the condition being managed by the specialist</w:t>
      </w:r>
      <w:r w:rsidR="00A210E6">
        <w:rPr>
          <w:rFonts w:ascii="Calibri" w:hAnsi="Calibri" w:cs="Arial"/>
          <w:sz w:val="22"/>
          <w:szCs w:val="22"/>
        </w:rPr>
        <w:t>.</w:t>
      </w:r>
      <w:r w:rsidRPr="00A24EB1">
        <w:rPr>
          <w:rFonts w:ascii="Calibri" w:hAnsi="Calibri" w:cs="Arial"/>
          <w:sz w:val="22"/>
          <w:szCs w:val="22"/>
        </w:rPr>
        <w:t xml:space="preserve"> </w:t>
      </w:r>
    </w:p>
    <w:p w14:paraId="48C1AC16" w14:textId="77777777" w:rsidR="00213E6E" w:rsidRPr="00C10BA4"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The definition of “substantial majority of health care services” is three-</w:t>
      </w:r>
      <w:r w:rsidRPr="00BD0408">
        <w:rPr>
          <w:rFonts w:ascii="Calibri" w:hAnsi="Calibri" w:cs="Arial"/>
          <w:sz w:val="22"/>
          <w:szCs w:val="22"/>
        </w:rPr>
        <w:t>quarters of relevant</w:t>
      </w:r>
      <w:r w:rsidRPr="00A24EB1">
        <w:rPr>
          <w:rFonts w:ascii="Calibri" w:hAnsi="Calibri" w:cs="Arial"/>
          <w:sz w:val="22"/>
          <w:szCs w:val="22"/>
        </w:rPr>
        <w:t xml:space="preserve"> services rendered to patients. </w:t>
      </w:r>
    </w:p>
    <w:p w14:paraId="48F39325" w14:textId="61F15448" w:rsidR="00213E6E" w:rsidRDefault="00A24EB1" w:rsidP="007470DF">
      <w:pPr>
        <w:pStyle w:val="ListParagraph"/>
        <w:numPr>
          <w:ilvl w:val="0"/>
          <w:numId w:val="251"/>
        </w:numPr>
        <w:tabs>
          <w:tab w:val="left" w:pos="376"/>
          <w:tab w:val="left" w:pos="1432"/>
        </w:tabs>
        <w:rPr>
          <w:rFonts w:ascii="Calibri" w:hAnsi="Calibri" w:cs="Arial"/>
          <w:sz w:val="22"/>
          <w:szCs w:val="22"/>
        </w:rPr>
      </w:pPr>
      <w:r w:rsidRPr="00A24EB1">
        <w:rPr>
          <w:rFonts w:ascii="Calibri" w:hAnsi="Calibri" w:cs="Arial"/>
          <w:sz w:val="22"/>
          <w:szCs w:val="22"/>
        </w:rPr>
        <w:t>If registry is paper, information may be extracted from records and recorded in registry manually, and must be in the form of an accessible data field for population level management of patients</w:t>
      </w:r>
      <w:r w:rsidR="00A210E6">
        <w:rPr>
          <w:rFonts w:ascii="Calibri" w:hAnsi="Calibri" w:cs="Arial"/>
          <w:sz w:val="22"/>
          <w:szCs w:val="22"/>
        </w:rPr>
        <w:t>.</w:t>
      </w:r>
      <w:r w:rsidRPr="00A24EB1">
        <w:rPr>
          <w:rFonts w:ascii="Calibri" w:hAnsi="Calibri" w:cs="Arial"/>
          <w:sz w:val="22"/>
          <w:szCs w:val="22"/>
        </w:rPr>
        <w:t xml:space="preserve"> </w:t>
      </w:r>
    </w:p>
    <w:p w14:paraId="4360D366" w14:textId="77777777" w:rsidR="00B260CA" w:rsidRPr="00C10BA4" w:rsidRDefault="00B260C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260CA" w14:paraId="3F533C45"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9ACB8A"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7F6504"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260CA" w14:paraId="52E3A7A5"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BF99B"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260CA" w14:paraId="24F6EFA7"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A333FF" w14:textId="77777777" w:rsidR="00B260CA" w:rsidRPr="00B260CA" w:rsidRDefault="00B260CA" w:rsidP="007470DF">
            <w:pPr>
              <w:numPr>
                <w:ilvl w:val="0"/>
                <w:numId w:val="166"/>
              </w:numPr>
              <w:contextualSpacing/>
              <w:rPr>
                <w:rFonts w:asciiTheme="minorHAnsi" w:hAnsiTheme="minorHAnsi"/>
                <w:sz w:val="22"/>
                <w:szCs w:val="22"/>
              </w:rPr>
            </w:pPr>
            <w:r w:rsidRPr="00B260CA">
              <w:rPr>
                <w:rFonts w:asciiTheme="minorHAnsi" w:hAnsiTheme="minorHAnsi"/>
                <w:sz w:val="22"/>
                <w:szCs w:val="22"/>
              </w:rPr>
              <w:t>What data elements are included in population</w:t>
            </w:r>
            <w:r>
              <w:rPr>
                <w:rFonts w:asciiTheme="minorHAnsi" w:hAnsiTheme="minorHAnsi"/>
                <w:sz w:val="22"/>
                <w:szCs w:val="22"/>
              </w:rPr>
              <w:t xml:space="preserve"> </w:t>
            </w:r>
            <w:r w:rsidRPr="00B260CA">
              <w:rPr>
                <w:rFonts w:asciiTheme="minorHAnsi" w:hAnsiTheme="minorHAnsi"/>
                <w:sz w:val="22"/>
                <w:szCs w:val="22"/>
              </w:rPr>
              <w:t>registry?</w:t>
            </w:r>
          </w:p>
          <w:p w14:paraId="4A0E62F3" w14:textId="77777777" w:rsidR="00B260CA" w:rsidRPr="00B260CA" w:rsidRDefault="00B260CA" w:rsidP="007470DF">
            <w:pPr>
              <w:numPr>
                <w:ilvl w:val="0"/>
                <w:numId w:val="166"/>
              </w:numPr>
              <w:contextualSpacing/>
              <w:rPr>
                <w:rFonts w:asciiTheme="minorHAnsi" w:hAnsiTheme="minorHAnsi"/>
                <w:sz w:val="22"/>
                <w:szCs w:val="22"/>
              </w:rPr>
            </w:pPr>
            <w:r w:rsidRPr="00B260CA">
              <w:rPr>
                <w:rFonts w:asciiTheme="minorHAnsi" w:hAnsiTheme="minorHAnsi"/>
                <w:sz w:val="22"/>
                <w:szCs w:val="22"/>
              </w:rPr>
              <w:t>At least 4 out of the 5 data ele</w:t>
            </w:r>
            <w:r>
              <w:rPr>
                <w:rFonts w:asciiTheme="minorHAnsi" w:hAnsiTheme="minorHAnsi"/>
                <w:sz w:val="22"/>
                <w:szCs w:val="22"/>
              </w:rPr>
              <w:t>ments from other sites</w:t>
            </w:r>
            <w:r w:rsidRPr="00B260CA">
              <w:rPr>
                <w:rFonts w:asciiTheme="minorHAnsi" w:hAnsiTheme="minorHAnsi"/>
                <w:sz w:val="22"/>
                <w:szCs w:val="22"/>
              </w:rPr>
              <w:t xml:space="preserve"> (Lab, ED, IP, UC, Med</w:t>
            </w:r>
            <w:r w:rsidR="00720819">
              <w:rPr>
                <w:rFonts w:asciiTheme="minorHAnsi" w:hAnsiTheme="minorHAnsi"/>
                <w:sz w:val="22"/>
                <w:szCs w:val="22"/>
              </w:rPr>
              <w:t>s) must be in registry and/or</w:t>
            </w:r>
            <w:r>
              <w:rPr>
                <w:rFonts w:asciiTheme="minorHAnsi" w:hAnsiTheme="minorHAnsi"/>
                <w:sz w:val="22"/>
                <w:szCs w:val="22"/>
              </w:rPr>
              <w:t xml:space="preserve"> </w:t>
            </w:r>
            <w:r w:rsidRPr="00B260CA">
              <w:rPr>
                <w:rFonts w:asciiTheme="minorHAnsi" w:hAnsiTheme="minorHAnsi"/>
                <w:sz w:val="22"/>
                <w:szCs w:val="22"/>
              </w:rPr>
              <w:t>patient record</w:t>
            </w:r>
          </w:p>
        </w:tc>
      </w:tr>
    </w:tbl>
    <w:p w14:paraId="3054AF50" w14:textId="77777777" w:rsidR="00213E6E" w:rsidRPr="00C10BA4" w:rsidRDefault="00213E6E" w:rsidP="00B92128">
      <w:pPr>
        <w:rPr>
          <w:rFonts w:ascii="Calibri" w:hAnsi="Calibri" w:cs="Arial"/>
          <w:b/>
          <w:bCs/>
        </w:rPr>
      </w:pPr>
    </w:p>
    <w:p w14:paraId="762E8F9A" w14:textId="77777777" w:rsidR="00424565" w:rsidRDefault="00424565" w:rsidP="00B80CB5">
      <w:pPr>
        <w:pStyle w:val="Heading2"/>
        <w:spacing w:before="0" w:after="0"/>
        <w:jc w:val="center"/>
        <w:rPr>
          <w:rFonts w:ascii="Calibri" w:hAnsi="Calibri"/>
          <w:sz w:val="24"/>
          <w:szCs w:val="24"/>
        </w:rPr>
      </w:pPr>
      <w:bookmarkStart w:id="236" w:name="_Toc243438028"/>
      <w:bookmarkStart w:id="237" w:name="_Toc243438128"/>
      <w:bookmarkStart w:id="238" w:name="_Toc243438228"/>
      <w:bookmarkStart w:id="239" w:name="_Toc243438328"/>
    </w:p>
    <w:p w14:paraId="3BD65B24" w14:textId="740B7258" w:rsidR="00D9134B" w:rsidRPr="00C10BA4" w:rsidRDefault="00A24EB1" w:rsidP="00B80CB5">
      <w:pPr>
        <w:pStyle w:val="Heading2"/>
        <w:spacing w:before="0" w:after="0"/>
        <w:jc w:val="center"/>
        <w:rPr>
          <w:rFonts w:ascii="Calibri" w:hAnsi="Calibri"/>
          <w:sz w:val="24"/>
          <w:szCs w:val="24"/>
        </w:rPr>
      </w:pPr>
      <w:r w:rsidRPr="00A24EB1">
        <w:rPr>
          <w:rFonts w:ascii="Calibri" w:hAnsi="Calibri"/>
          <w:sz w:val="24"/>
          <w:szCs w:val="24"/>
        </w:rPr>
        <w:t>2.3</w:t>
      </w:r>
      <w:bookmarkEnd w:id="236"/>
      <w:bookmarkEnd w:id="237"/>
      <w:bookmarkEnd w:id="238"/>
      <w:bookmarkEnd w:id="239"/>
    </w:p>
    <w:p w14:paraId="29734E12" w14:textId="77777777" w:rsidR="00D9134B" w:rsidRPr="00C10BA4" w:rsidRDefault="00A24EB1" w:rsidP="00B80CB5">
      <w:pPr>
        <w:pStyle w:val="Heading2"/>
        <w:spacing w:before="0" w:after="0"/>
        <w:jc w:val="center"/>
        <w:rPr>
          <w:rFonts w:ascii="Calibri" w:hAnsi="Calibri"/>
          <w:sz w:val="24"/>
          <w:szCs w:val="24"/>
        </w:rPr>
      </w:pPr>
      <w:bookmarkStart w:id="240" w:name="_Toc243438029"/>
      <w:bookmarkStart w:id="241" w:name="_Toc243438129"/>
      <w:bookmarkStart w:id="242" w:name="_Toc243438229"/>
      <w:bookmarkStart w:id="243" w:name="_Toc243438329"/>
      <w:r w:rsidRPr="00A24EB1">
        <w:rPr>
          <w:rFonts w:ascii="Calibri" w:hAnsi="Calibri"/>
          <w:sz w:val="24"/>
          <w:szCs w:val="24"/>
        </w:rPr>
        <w:t>Registry incorporates evidence-based care guidelines</w:t>
      </w:r>
      <w:bookmarkEnd w:id="240"/>
      <w:bookmarkEnd w:id="241"/>
      <w:bookmarkEnd w:id="242"/>
      <w:bookmarkEnd w:id="243"/>
    </w:p>
    <w:p w14:paraId="4786C1C9" w14:textId="77777777" w:rsidR="00D9134B" w:rsidRPr="00C10BA4" w:rsidRDefault="00D9134B" w:rsidP="00B92128">
      <w:pPr>
        <w:rPr>
          <w:rFonts w:ascii="Calibri" w:hAnsi="Calibri" w:cs="Arial"/>
          <w:b/>
          <w:bCs/>
        </w:rPr>
      </w:pPr>
    </w:p>
    <w:p w14:paraId="17C50D2B" w14:textId="77777777" w:rsidR="00180D2E" w:rsidRPr="00C10BA4" w:rsidRDefault="00A24EB1" w:rsidP="00B80CB5">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p>
    <w:p w14:paraId="7D96F998" w14:textId="77777777" w:rsidR="00D9134B" w:rsidRPr="00C10BA4" w:rsidRDefault="00A24EB1" w:rsidP="007470DF">
      <w:pPr>
        <w:pStyle w:val="ListParagraph"/>
        <w:numPr>
          <w:ilvl w:val="0"/>
          <w:numId w:val="1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functionality may be paper or electronic.</w:t>
      </w:r>
    </w:p>
    <w:p w14:paraId="23F2274B" w14:textId="77777777" w:rsidR="00D9134B" w:rsidRPr="00C10BA4" w:rsidRDefault="00A24EB1" w:rsidP="007470DF">
      <w:pPr>
        <w:pStyle w:val="ListParagraph"/>
        <w:numPr>
          <w:ilvl w:val="0"/>
          <w:numId w:val="1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Guidelines should be drawn from recognized, validated sources at the state or national level (e.g., MQIC Guidelines, USPSTF).</w:t>
      </w:r>
    </w:p>
    <w:p w14:paraId="46E00F71" w14:textId="3E11946B" w:rsidR="00C71CFA" w:rsidRPr="005240E1" w:rsidRDefault="00A24EB1" w:rsidP="007470DF">
      <w:pPr>
        <w:pStyle w:val="ListParagraph"/>
        <w:numPr>
          <w:ilvl w:val="0"/>
          <w:numId w:val="11"/>
        </w:numPr>
        <w:tabs>
          <w:tab w:val="clear" w:pos="1080"/>
          <w:tab w:val="left" w:pos="376"/>
          <w:tab w:val="left" w:pos="1432"/>
          <w:tab w:val="num" w:pos="1620"/>
        </w:tabs>
      </w:pPr>
      <w:r w:rsidRPr="00A24EB1">
        <w:rPr>
          <w:rFonts w:ascii="Calibri" w:hAnsi="Calibri" w:cs="Arial"/>
          <w:sz w:val="22"/>
          <w:szCs w:val="22"/>
        </w:rPr>
        <w:t>Determination of which evidence-based care guidelines to use should be based on judgment of practice leaders.</w:t>
      </w:r>
    </w:p>
    <w:p w14:paraId="4377A5E3" w14:textId="549FEE52" w:rsidR="005240E1" w:rsidRDefault="005240E1" w:rsidP="005240E1">
      <w:pPr>
        <w:tabs>
          <w:tab w:val="left" w:pos="376"/>
          <w:tab w:val="left" w:pos="1432"/>
          <w:tab w:val="num" w:pos="1620"/>
        </w:tabs>
      </w:pPr>
    </w:p>
    <w:p w14:paraId="1686962F" w14:textId="77777777" w:rsidR="005240E1" w:rsidRPr="00B35556" w:rsidRDefault="005240E1" w:rsidP="005240E1">
      <w:pPr>
        <w:tabs>
          <w:tab w:val="left" w:pos="376"/>
          <w:tab w:val="left" w:pos="1432"/>
          <w:tab w:val="num" w:pos="1620"/>
        </w:tabs>
      </w:pPr>
    </w:p>
    <w:p w14:paraId="1CA7F460" w14:textId="77777777" w:rsidR="00B260CA" w:rsidRDefault="00B260C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260CA" w14:paraId="4C6058E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56DA6B" w14:textId="77777777" w:rsidR="00B260CA" w:rsidRPr="000433C5" w:rsidRDefault="00B260CA" w:rsidP="004A789F">
            <w:pPr>
              <w:jc w:val="center"/>
              <w:rPr>
                <w:rFonts w:asciiTheme="minorHAnsi" w:hAnsiTheme="minorHAnsi"/>
                <w:b/>
                <w:bCs/>
                <w:sz w:val="22"/>
                <w:szCs w:val="22"/>
              </w:rPr>
            </w:pPr>
            <w:bookmarkStart w:id="244" w:name="_Hlk522532866"/>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9062905"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260CA" w14:paraId="37D18DE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F05E3" w14:textId="77777777" w:rsidR="00B260CA" w:rsidRPr="000433C5" w:rsidRDefault="00B260C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260CA" w14:paraId="2490DDC4"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3D0EAF" w14:textId="217FF12A" w:rsidR="00841865" w:rsidRPr="00841865" w:rsidRDefault="00841865"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841865">
              <w:rPr>
                <w:rFonts w:asciiTheme="minorHAnsi" w:hAnsiTheme="minorHAnsi"/>
                <w:sz w:val="22"/>
                <w:szCs w:val="22"/>
              </w:rPr>
              <w:t>ncorporates evidence</w:t>
            </w:r>
            <w:r w:rsidR="00BA1387">
              <w:rPr>
                <w:rFonts w:asciiTheme="minorHAnsi" w:hAnsiTheme="minorHAnsi"/>
                <w:sz w:val="22"/>
                <w:szCs w:val="22"/>
              </w:rPr>
              <w:t>-</w:t>
            </w:r>
            <w:r w:rsidRPr="00841865">
              <w:rPr>
                <w:rFonts w:asciiTheme="minorHAnsi" w:hAnsiTheme="minorHAnsi"/>
                <w:sz w:val="22"/>
                <w:szCs w:val="22"/>
              </w:rPr>
              <w:t>based</w:t>
            </w:r>
            <w:r>
              <w:rPr>
                <w:rFonts w:asciiTheme="minorHAnsi" w:hAnsiTheme="minorHAnsi"/>
                <w:sz w:val="22"/>
                <w:szCs w:val="22"/>
              </w:rPr>
              <w:t xml:space="preserve"> </w:t>
            </w:r>
            <w:r w:rsidRPr="00841865">
              <w:rPr>
                <w:rFonts w:asciiTheme="minorHAnsi" w:hAnsiTheme="minorHAnsi"/>
                <w:sz w:val="22"/>
                <w:szCs w:val="22"/>
              </w:rPr>
              <w:t>care guidelines (MQIC, HEDIS)</w:t>
            </w:r>
          </w:p>
          <w:p w14:paraId="2A694BE2" w14:textId="77777777" w:rsidR="00B260CA" w:rsidRPr="00841865" w:rsidRDefault="00841865" w:rsidP="007470DF">
            <w:pPr>
              <w:numPr>
                <w:ilvl w:val="0"/>
                <w:numId w:val="166"/>
              </w:numPr>
              <w:contextualSpacing/>
              <w:rPr>
                <w:rFonts w:asciiTheme="minorHAnsi" w:hAnsiTheme="minorHAnsi"/>
                <w:sz w:val="22"/>
                <w:szCs w:val="22"/>
              </w:rPr>
            </w:pPr>
            <w:r w:rsidRPr="00841865">
              <w:rPr>
                <w:rFonts w:asciiTheme="minorHAnsi" w:hAnsiTheme="minorHAnsi"/>
                <w:sz w:val="22"/>
                <w:szCs w:val="22"/>
              </w:rPr>
              <w:t>Review data elements in registry to ensure evidence</w:t>
            </w:r>
            <w:r>
              <w:rPr>
                <w:rFonts w:asciiTheme="minorHAnsi" w:hAnsiTheme="minorHAnsi"/>
                <w:sz w:val="22"/>
                <w:szCs w:val="22"/>
              </w:rPr>
              <w:t>-</w:t>
            </w:r>
            <w:r w:rsidRPr="00841865">
              <w:rPr>
                <w:rFonts w:asciiTheme="minorHAnsi" w:hAnsiTheme="minorHAnsi"/>
                <w:sz w:val="22"/>
                <w:szCs w:val="22"/>
              </w:rPr>
              <w:t>based care guidelines are incorporated</w:t>
            </w:r>
          </w:p>
        </w:tc>
      </w:tr>
      <w:bookmarkEnd w:id="244"/>
    </w:tbl>
    <w:p w14:paraId="485A61D5" w14:textId="77777777" w:rsidR="00D9134B" w:rsidRPr="00C10BA4" w:rsidRDefault="00D9134B" w:rsidP="00B92128">
      <w:pPr>
        <w:rPr>
          <w:rFonts w:ascii="Calibri" w:hAnsi="Calibri" w:cs="Arial"/>
          <w:b/>
          <w:bCs/>
        </w:rPr>
      </w:pPr>
    </w:p>
    <w:p w14:paraId="4E68122D" w14:textId="77777777" w:rsidR="00D9134B" w:rsidRPr="00C10BA4" w:rsidRDefault="00A24EB1" w:rsidP="00424565">
      <w:pPr>
        <w:pStyle w:val="Heading2"/>
        <w:spacing w:before="0" w:after="0"/>
        <w:jc w:val="center"/>
        <w:rPr>
          <w:rFonts w:ascii="Calibri" w:hAnsi="Calibri"/>
          <w:sz w:val="24"/>
          <w:szCs w:val="24"/>
        </w:rPr>
      </w:pPr>
      <w:bookmarkStart w:id="245" w:name="_Toc243438030"/>
      <w:bookmarkStart w:id="246" w:name="_Toc243438130"/>
      <w:bookmarkStart w:id="247" w:name="_Toc243438230"/>
      <w:bookmarkStart w:id="248" w:name="_Toc243438330"/>
      <w:r w:rsidRPr="00A24EB1">
        <w:rPr>
          <w:rFonts w:ascii="Calibri" w:hAnsi="Calibri"/>
          <w:sz w:val="24"/>
          <w:szCs w:val="24"/>
        </w:rPr>
        <w:t>2.4</w:t>
      </w:r>
      <w:bookmarkEnd w:id="245"/>
      <w:bookmarkEnd w:id="246"/>
      <w:bookmarkEnd w:id="247"/>
      <w:bookmarkEnd w:id="248"/>
    </w:p>
    <w:p w14:paraId="098E3479" w14:textId="77777777" w:rsidR="00D9134B" w:rsidRPr="00C10BA4" w:rsidRDefault="00A24EB1" w:rsidP="00424565">
      <w:pPr>
        <w:pStyle w:val="Heading2"/>
        <w:spacing w:before="0" w:after="0"/>
        <w:jc w:val="center"/>
        <w:rPr>
          <w:rFonts w:ascii="Calibri" w:hAnsi="Calibri"/>
          <w:sz w:val="24"/>
          <w:szCs w:val="24"/>
        </w:rPr>
      </w:pPr>
      <w:bookmarkStart w:id="249" w:name="_Toc243438031"/>
      <w:bookmarkStart w:id="250" w:name="_Toc243438131"/>
      <w:bookmarkStart w:id="251" w:name="_Toc243438231"/>
      <w:bookmarkStart w:id="252" w:name="_Toc243438331"/>
      <w:r w:rsidRPr="00A24EB1">
        <w:rPr>
          <w:rFonts w:ascii="Calibri" w:hAnsi="Calibri"/>
          <w:sz w:val="24"/>
          <w:szCs w:val="24"/>
        </w:rPr>
        <w:t>Registry information is available and in use by the Practice Unit team at the point of care</w:t>
      </w:r>
      <w:bookmarkEnd w:id="249"/>
      <w:bookmarkEnd w:id="250"/>
      <w:bookmarkEnd w:id="251"/>
      <w:bookmarkEnd w:id="252"/>
    </w:p>
    <w:p w14:paraId="2F7FBD8E" w14:textId="77777777" w:rsidR="00D9134B" w:rsidRPr="00C10BA4" w:rsidRDefault="00A24EB1" w:rsidP="00B92128">
      <w:pPr>
        <w:rPr>
          <w:rFonts w:ascii="Calibri" w:hAnsi="Calibri" w:cs="Arial"/>
          <w:b/>
          <w:bCs/>
        </w:rPr>
      </w:pPr>
      <w:r w:rsidRPr="00A24EB1">
        <w:rPr>
          <w:rFonts w:ascii="Calibri" w:hAnsi="Calibri" w:cs="Arial"/>
          <w:b/>
          <w:bCs/>
        </w:rPr>
        <w:t>  </w:t>
      </w:r>
    </w:p>
    <w:p w14:paraId="5297C1E2" w14:textId="08D53A7F" w:rsidR="00180D2E" w:rsidRPr="00C10BA4" w:rsidRDefault="00A24EB1" w:rsidP="00424565">
      <w:pPr>
        <w:tabs>
          <w:tab w:val="left" w:pos="376"/>
          <w:tab w:val="left" w:pos="1432"/>
        </w:tabs>
        <w:rPr>
          <w:rFonts w:ascii="Calibri" w:hAnsi="Calibri" w:cs="Arial"/>
          <w:bCs/>
          <w:i/>
          <w:u w:val="single"/>
        </w:rPr>
      </w:pPr>
      <w:r w:rsidRPr="00A24EB1">
        <w:rPr>
          <w:rFonts w:ascii="Calibri" w:hAnsi="Calibri" w:cs="Arial"/>
          <w:bCs/>
          <w:i/>
          <w:u w:val="single"/>
        </w:rPr>
        <w:t> PCP and Spec</w:t>
      </w:r>
      <w:r w:rsidR="00BD0408">
        <w:rPr>
          <w:rFonts w:ascii="Calibri" w:hAnsi="Calibri" w:cs="Arial"/>
          <w:bCs/>
          <w:i/>
          <w:u w:val="single"/>
        </w:rPr>
        <w:t>ialist Guidelines:</w:t>
      </w:r>
    </w:p>
    <w:p w14:paraId="22F5D804" w14:textId="3BBB02D6" w:rsidR="00D9134B" w:rsidRPr="00C10BA4" w:rsidRDefault="00A24EB1" w:rsidP="007470DF">
      <w:pPr>
        <w:pStyle w:val="ListParagraph"/>
        <w:numPr>
          <w:ilvl w:val="0"/>
          <w:numId w:val="1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functionality may be paper or electronic.</w:t>
      </w:r>
    </w:p>
    <w:p w14:paraId="4C6CCDEB" w14:textId="206FD932" w:rsidR="00D9134B" w:rsidRPr="00C10BA4" w:rsidRDefault="00A24EB1" w:rsidP="007470DF">
      <w:pPr>
        <w:pStyle w:val="ListParagraph"/>
        <w:numPr>
          <w:ilvl w:val="0"/>
          <w:numId w:val="1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has and is fully using the capability to generate up-to-date, integrated individual patient reports at the point of care to be used during the visit.</w:t>
      </w:r>
    </w:p>
    <w:p w14:paraId="0524A09E" w14:textId="15E24FC0" w:rsidR="00D9134B" w:rsidRDefault="002F51B9" w:rsidP="007470DF">
      <w:pPr>
        <w:pStyle w:val="ListParagraph"/>
        <w:numPr>
          <w:ilvl w:val="0"/>
          <w:numId w:val="12"/>
        </w:numPr>
        <w:tabs>
          <w:tab w:val="clear" w:pos="1080"/>
          <w:tab w:val="left" w:pos="376"/>
          <w:tab w:val="left" w:pos="1432"/>
          <w:tab w:val="num" w:pos="1620"/>
        </w:tabs>
        <w:rPr>
          <w:rFonts w:ascii="Calibri" w:hAnsi="Calibri" w:cs="Arial"/>
          <w:sz w:val="22"/>
          <w:szCs w:val="22"/>
        </w:rPr>
      </w:pPr>
      <w:r>
        <w:rPr>
          <w:rFonts w:ascii="Calibri" w:hAnsi="Calibri" w:cs="Arial"/>
          <w:sz w:val="22"/>
          <w:szCs w:val="22"/>
        </w:rPr>
        <w:t>EHR</w:t>
      </w:r>
      <w:r w:rsidR="00A24EB1" w:rsidRPr="00A24EB1">
        <w:rPr>
          <w:rFonts w:ascii="Calibri" w:hAnsi="Calibri" w:cs="Arial"/>
          <w:sz w:val="22"/>
          <w:szCs w:val="22"/>
        </w:rPr>
        <w:t xml:space="preserve"> would meet the requirements of this capability provided it contains evidence-based guidelines, and relevant information is identified and imported into screens or reports that facilitate easy access to all relevant data elements particular to the conditions under management, for the purpose of guiding point of care services.  </w:t>
      </w:r>
    </w:p>
    <w:p w14:paraId="6932849E" w14:textId="1F121EB8" w:rsidR="00841865" w:rsidRDefault="00841865"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41865" w14:paraId="36606A1D"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169C94" w14:textId="77777777"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881CB48" w14:textId="34EDAF3A"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41865" w14:paraId="73FAD5B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3B606" w14:textId="4939E46C" w:rsidR="00841865" w:rsidRPr="000433C5" w:rsidRDefault="00841865"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41865" w14:paraId="63929322"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525D7" w14:textId="78F6059B" w:rsidR="00841865" w:rsidRPr="00841865" w:rsidRDefault="00841865" w:rsidP="007470DF">
            <w:pPr>
              <w:numPr>
                <w:ilvl w:val="0"/>
                <w:numId w:val="166"/>
              </w:numPr>
              <w:contextualSpacing/>
              <w:rPr>
                <w:rFonts w:asciiTheme="minorHAnsi" w:hAnsiTheme="minorHAnsi"/>
                <w:sz w:val="22"/>
                <w:szCs w:val="22"/>
              </w:rPr>
            </w:pPr>
            <w:r>
              <w:rPr>
                <w:rFonts w:asciiTheme="minorHAnsi" w:hAnsiTheme="minorHAnsi"/>
                <w:sz w:val="22"/>
                <w:szCs w:val="22"/>
              </w:rPr>
              <w:t>A</w:t>
            </w:r>
            <w:r w:rsidRPr="00841865">
              <w:rPr>
                <w:rFonts w:asciiTheme="minorHAnsi" w:hAnsiTheme="minorHAnsi"/>
                <w:sz w:val="22"/>
                <w:szCs w:val="22"/>
              </w:rPr>
              <w:t>ctively using at point of care</w:t>
            </w:r>
          </w:p>
          <w:p w14:paraId="09E9A604" w14:textId="47BF1BCC" w:rsidR="00841865" w:rsidRPr="00841865" w:rsidRDefault="00C50299" w:rsidP="007470DF">
            <w:pPr>
              <w:numPr>
                <w:ilvl w:val="0"/>
                <w:numId w:val="166"/>
              </w:numPr>
              <w:contextualSpacing/>
              <w:rPr>
                <w:rFonts w:asciiTheme="minorHAnsi" w:hAnsiTheme="minorHAnsi"/>
                <w:sz w:val="22"/>
                <w:szCs w:val="22"/>
              </w:rPr>
            </w:pPr>
            <w:r>
              <w:rPr>
                <w:rFonts w:asciiTheme="minorHAnsi" w:hAnsiTheme="minorHAnsi"/>
                <w:sz w:val="22"/>
                <w:szCs w:val="22"/>
              </w:rPr>
              <w:t>Discuss</w:t>
            </w:r>
            <w:r w:rsidR="00841865" w:rsidRPr="00841865">
              <w:rPr>
                <w:rFonts w:asciiTheme="minorHAnsi" w:hAnsiTheme="minorHAnsi"/>
                <w:sz w:val="22"/>
                <w:szCs w:val="22"/>
              </w:rPr>
              <w:t xml:space="preserve"> use of registry pre/during/post patie</w:t>
            </w:r>
            <w:r w:rsidR="00841865">
              <w:rPr>
                <w:rFonts w:asciiTheme="minorHAnsi" w:hAnsiTheme="minorHAnsi"/>
                <w:sz w:val="22"/>
                <w:szCs w:val="22"/>
              </w:rPr>
              <w:t xml:space="preserve">nt </w:t>
            </w:r>
            <w:r w:rsidR="00841865" w:rsidRPr="00841865">
              <w:rPr>
                <w:rFonts w:asciiTheme="minorHAnsi" w:hAnsiTheme="minorHAnsi"/>
                <w:sz w:val="22"/>
                <w:szCs w:val="22"/>
              </w:rPr>
              <w:t>interaction in E</w:t>
            </w:r>
            <w:r w:rsidR="00E833DD">
              <w:rPr>
                <w:rFonts w:asciiTheme="minorHAnsi" w:hAnsiTheme="minorHAnsi"/>
                <w:sz w:val="22"/>
                <w:szCs w:val="22"/>
              </w:rPr>
              <w:t>H</w:t>
            </w:r>
            <w:r w:rsidR="00841865" w:rsidRPr="00841865">
              <w:rPr>
                <w:rFonts w:asciiTheme="minorHAnsi" w:hAnsiTheme="minorHAnsi"/>
                <w:sz w:val="22"/>
                <w:szCs w:val="22"/>
              </w:rPr>
              <w:t>R or chart</w:t>
            </w:r>
          </w:p>
        </w:tc>
      </w:tr>
    </w:tbl>
    <w:p w14:paraId="09237B96" w14:textId="1EE0A7C1" w:rsidR="00841865" w:rsidRPr="00841865" w:rsidRDefault="00841865" w:rsidP="00B92128">
      <w:pPr>
        <w:tabs>
          <w:tab w:val="left" w:pos="376"/>
          <w:tab w:val="left" w:pos="1432"/>
        </w:tabs>
        <w:rPr>
          <w:rFonts w:ascii="Calibri" w:hAnsi="Calibri" w:cs="Arial"/>
          <w:sz w:val="22"/>
          <w:szCs w:val="22"/>
        </w:rPr>
      </w:pPr>
    </w:p>
    <w:p w14:paraId="3148E31D" w14:textId="099A3868" w:rsidR="00D9134B" w:rsidRPr="00C10BA4" w:rsidRDefault="00D9134B" w:rsidP="00B92128">
      <w:pPr>
        <w:jc w:val="center"/>
        <w:rPr>
          <w:rFonts w:ascii="Calibri" w:hAnsi="Calibri" w:cs="Arial"/>
          <w:b/>
          <w:bCs/>
          <w:sz w:val="22"/>
          <w:szCs w:val="22"/>
        </w:rPr>
      </w:pPr>
    </w:p>
    <w:p w14:paraId="543D9D29" w14:textId="5A9204ED" w:rsidR="00D9134B" w:rsidRPr="00306DA7" w:rsidRDefault="00340E39" w:rsidP="00B80CB5">
      <w:pPr>
        <w:pStyle w:val="Heading2"/>
        <w:spacing w:before="0" w:after="0"/>
        <w:jc w:val="center"/>
        <w:rPr>
          <w:rFonts w:ascii="Calibri" w:hAnsi="Calibri"/>
          <w:sz w:val="24"/>
          <w:szCs w:val="24"/>
        </w:rPr>
      </w:pPr>
      <w:bookmarkStart w:id="253" w:name="_Toc243438032"/>
      <w:bookmarkStart w:id="254" w:name="_Toc243438132"/>
      <w:bookmarkStart w:id="255" w:name="_Toc243438232"/>
      <w:bookmarkStart w:id="256" w:name="_Toc243438332"/>
      <w:r w:rsidRPr="00306DA7">
        <w:rPr>
          <w:rFonts w:ascii="Calibri" w:hAnsi="Calibri"/>
          <w:sz w:val="24"/>
          <w:szCs w:val="24"/>
        </w:rPr>
        <w:t>2.5</w:t>
      </w:r>
      <w:bookmarkEnd w:id="253"/>
      <w:bookmarkEnd w:id="254"/>
      <w:bookmarkEnd w:id="255"/>
      <w:bookmarkEnd w:id="256"/>
      <w:r w:rsidR="00AA7D62">
        <w:rPr>
          <w:rFonts w:ascii="Calibri" w:hAnsi="Calibri"/>
          <w:sz w:val="24"/>
          <w:szCs w:val="24"/>
        </w:rPr>
        <w:t xml:space="preserve"> </w:t>
      </w:r>
      <w:r w:rsidR="00336B58">
        <w:rPr>
          <w:rFonts w:ascii="Calibri" w:hAnsi="Calibri"/>
          <w:sz w:val="24"/>
          <w:szCs w:val="24"/>
        </w:rPr>
        <w:t>–</w:t>
      </w:r>
      <w:r w:rsidR="00AA7D62">
        <w:rPr>
          <w:rFonts w:ascii="Calibri" w:hAnsi="Calibri"/>
          <w:sz w:val="24"/>
          <w:szCs w:val="24"/>
        </w:rPr>
        <w:t xml:space="preserve"> Retired</w:t>
      </w:r>
      <w:r w:rsidR="00336B58">
        <w:rPr>
          <w:rFonts w:ascii="Calibri" w:hAnsi="Calibri"/>
          <w:sz w:val="24"/>
          <w:szCs w:val="24"/>
        </w:rPr>
        <w:t xml:space="preserve"> (as of 2018)</w:t>
      </w:r>
    </w:p>
    <w:p w14:paraId="1E9187C1" w14:textId="06197D87" w:rsidR="00EE2811" w:rsidRPr="00306DA7" w:rsidRDefault="00EE2811" w:rsidP="00B92128">
      <w:pPr>
        <w:pStyle w:val="Heading2"/>
        <w:spacing w:before="0" w:after="0"/>
        <w:jc w:val="center"/>
        <w:rPr>
          <w:rFonts w:ascii="Calibri" w:hAnsi="Calibri"/>
          <w:sz w:val="24"/>
          <w:szCs w:val="24"/>
        </w:rPr>
      </w:pPr>
      <w:bookmarkStart w:id="257" w:name="_Toc243438034"/>
      <w:bookmarkStart w:id="258" w:name="_Toc243438134"/>
      <w:bookmarkStart w:id="259" w:name="_Toc243438234"/>
      <w:bookmarkStart w:id="260" w:name="_Toc243438334"/>
    </w:p>
    <w:p w14:paraId="4B1329C5" w14:textId="77C6251A"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2.6</w:t>
      </w:r>
      <w:bookmarkEnd w:id="257"/>
      <w:bookmarkEnd w:id="258"/>
      <w:bookmarkEnd w:id="259"/>
      <w:bookmarkEnd w:id="260"/>
    </w:p>
    <w:p w14:paraId="393649A7" w14:textId="77777777" w:rsidR="00D9134B" w:rsidRPr="00C10BA4" w:rsidRDefault="00A24EB1" w:rsidP="0049287C">
      <w:pPr>
        <w:pStyle w:val="Heading2"/>
        <w:spacing w:before="0" w:after="0"/>
        <w:jc w:val="center"/>
        <w:rPr>
          <w:rFonts w:ascii="Calibri" w:hAnsi="Calibri"/>
          <w:sz w:val="24"/>
          <w:szCs w:val="24"/>
        </w:rPr>
      </w:pPr>
      <w:bookmarkStart w:id="261" w:name="_Toc243438035"/>
      <w:bookmarkStart w:id="262" w:name="_Toc243438135"/>
      <w:bookmarkStart w:id="263" w:name="_Toc243438235"/>
      <w:bookmarkStart w:id="264" w:name="_Toc243438335"/>
      <w:r w:rsidRPr="00A24EB1">
        <w:rPr>
          <w:rFonts w:ascii="Calibri" w:hAnsi="Calibri"/>
          <w:sz w:val="24"/>
          <w:szCs w:val="24"/>
        </w:rPr>
        <w:t>Registry is being used to generate routine, systematic communication to patients regarding gaps in care</w:t>
      </w:r>
      <w:bookmarkEnd w:id="261"/>
      <w:bookmarkEnd w:id="262"/>
      <w:bookmarkEnd w:id="263"/>
      <w:bookmarkEnd w:id="264"/>
    </w:p>
    <w:p w14:paraId="72B45266" w14:textId="77777777" w:rsidR="00D9134B" w:rsidRPr="00C10BA4" w:rsidRDefault="00A24EB1" w:rsidP="00B92128">
      <w:pPr>
        <w:rPr>
          <w:rFonts w:ascii="Calibri" w:hAnsi="Calibri"/>
        </w:rPr>
      </w:pPr>
      <w:r w:rsidRPr="00A24EB1">
        <w:rPr>
          <w:rFonts w:ascii="Calibri" w:hAnsi="Calibri"/>
        </w:rPr>
        <w:t>   </w:t>
      </w:r>
    </w:p>
    <w:p w14:paraId="0AC9FEE1"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r w:rsidRPr="00A24EB1">
        <w:rPr>
          <w:rFonts w:ascii="Calibri" w:hAnsi="Calibri" w:cs="Arial"/>
          <w:bCs/>
          <w:i/>
        </w:rPr>
        <w:t> </w:t>
      </w:r>
    </w:p>
    <w:p w14:paraId="0243BFE7" w14:textId="77777777" w:rsidR="00D9134B" w:rsidRPr="00C10BA4"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7C25C34D" w14:textId="77777777" w:rsidR="00D9134B" w:rsidRPr="00C10BA4"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Communications may be manual, provided there is a systematic process in place and in use for generation of regular and timely communications to patients.</w:t>
      </w:r>
    </w:p>
    <w:p w14:paraId="4FC25EA1" w14:textId="77777777" w:rsidR="00D9134B" w:rsidRDefault="00A24EB1" w:rsidP="007470DF">
      <w:pPr>
        <w:pStyle w:val="ListParagraph"/>
        <w:numPr>
          <w:ilvl w:val="0"/>
          <w:numId w:val="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Communications may be sent to patients via email, fax, regular mail, text messaging, or phone messaging.</w:t>
      </w:r>
    </w:p>
    <w:p w14:paraId="6EB5286B" w14:textId="77777777" w:rsidR="00C258FA" w:rsidRDefault="00C258FA"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258FA" w14:paraId="7A6C12E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DC7A39"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3499F2B"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258FA" w14:paraId="3D9D6D2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1D2EE9" w14:textId="77777777" w:rsidR="00C258FA" w:rsidRPr="000433C5" w:rsidRDefault="00C258FA"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258FA" w14:paraId="0B15BBE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710FBD" w14:textId="77777777" w:rsidR="00B57326" w:rsidRPr="00B57326"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U</w:t>
            </w:r>
            <w:r w:rsidR="00672A45">
              <w:rPr>
                <w:rFonts w:asciiTheme="minorHAnsi" w:hAnsiTheme="minorHAnsi"/>
                <w:sz w:val="22"/>
                <w:szCs w:val="22"/>
              </w:rPr>
              <w:t xml:space="preserve">sed to identify gaps in care, </w:t>
            </w:r>
            <w:r w:rsidR="00B57326" w:rsidRPr="00B57326">
              <w:rPr>
                <w:rFonts w:asciiTheme="minorHAnsi" w:hAnsiTheme="minorHAnsi"/>
                <w:sz w:val="22"/>
                <w:szCs w:val="22"/>
              </w:rPr>
              <w:t>communicated (mail, phone, email, portal</w:t>
            </w:r>
            <w:r w:rsidR="00B57326">
              <w:rPr>
                <w:rFonts w:asciiTheme="minorHAnsi" w:hAnsiTheme="minorHAnsi"/>
                <w:sz w:val="22"/>
                <w:szCs w:val="22"/>
              </w:rPr>
              <w:t>) to patient</w:t>
            </w:r>
          </w:p>
          <w:p w14:paraId="1B75A3B3" w14:textId="01D07665" w:rsidR="00C258FA" w:rsidRPr="00841865"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B57326" w:rsidRPr="00B57326">
              <w:rPr>
                <w:rFonts w:asciiTheme="minorHAnsi" w:hAnsiTheme="minorHAnsi"/>
                <w:sz w:val="22"/>
                <w:szCs w:val="22"/>
              </w:rPr>
              <w:t xml:space="preserve"> use of registry to reach out to patients</w:t>
            </w:r>
          </w:p>
        </w:tc>
      </w:tr>
    </w:tbl>
    <w:p w14:paraId="7346E474" w14:textId="77777777" w:rsidR="00D9134B" w:rsidRPr="00C10BA4" w:rsidRDefault="00D9134B" w:rsidP="00B92128">
      <w:pPr>
        <w:jc w:val="center"/>
        <w:rPr>
          <w:rFonts w:ascii="Calibri" w:hAnsi="Calibri" w:cs="Arial"/>
          <w:b/>
          <w:bCs/>
          <w:sz w:val="22"/>
          <w:szCs w:val="22"/>
        </w:rPr>
      </w:pPr>
    </w:p>
    <w:p w14:paraId="01B722DE" w14:textId="77777777" w:rsidR="00D9134B" w:rsidRPr="00C10BA4" w:rsidRDefault="00A24EB1" w:rsidP="0049287C">
      <w:pPr>
        <w:pStyle w:val="Heading2"/>
        <w:spacing w:before="0" w:after="0"/>
        <w:jc w:val="center"/>
        <w:rPr>
          <w:rFonts w:ascii="Calibri" w:hAnsi="Calibri"/>
          <w:sz w:val="24"/>
          <w:szCs w:val="24"/>
        </w:rPr>
      </w:pPr>
      <w:bookmarkStart w:id="265" w:name="_Toc243438036"/>
      <w:bookmarkStart w:id="266" w:name="_Toc243438136"/>
      <w:bookmarkStart w:id="267" w:name="_Toc243438236"/>
      <w:bookmarkStart w:id="268" w:name="_Toc243438336"/>
      <w:r w:rsidRPr="00A24EB1">
        <w:rPr>
          <w:rFonts w:ascii="Calibri" w:hAnsi="Calibri"/>
          <w:sz w:val="24"/>
          <w:szCs w:val="24"/>
        </w:rPr>
        <w:t>2.7</w:t>
      </w:r>
      <w:bookmarkEnd w:id="265"/>
      <w:bookmarkEnd w:id="266"/>
      <w:bookmarkEnd w:id="267"/>
      <w:bookmarkEnd w:id="268"/>
    </w:p>
    <w:p w14:paraId="69C14157" w14:textId="77777777" w:rsidR="00D9134B" w:rsidRPr="00C10BA4" w:rsidRDefault="00A24EB1" w:rsidP="0049287C">
      <w:pPr>
        <w:pStyle w:val="Heading2"/>
        <w:spacing w:before="0" w:after="0"/>
        <w:jc w:val="center"/>
        <w:rPr>
          <w:rFonts w:ascii="Calibri" w:hAnsi="Calibri"/>
          <w:sz w:val="24"/>
          <w:szCs w:val="24"/>
        </w:rPr>
      </w:pPr>
      <w:bookmarkStart w:id="269" w:name="_Toc243438037"/>
      <w:bookmarkStart w:id="270" w:name="_Toc243438137"/>
      <w:bookmarkStart w:id="271" w:name="_Toc243438237"/>
      <w:bookmarkStart w:id="272" w:name="_Toc243438337"/>
      <w:r w:rsidRPr="00A24EB1">
        <w:rPr>
          <w:rFonts w:ascii="Calibri" w:hAnsi="Calibri"/>
          <w:sz w:val="24"/>
          <w:szCs w:val="24"/>
        </w:rPr>
        <w:t>Registry is being used to flag gaps in care for every patient currently in the registry</w:t>
      </w:r>
      <w:bookmarkEnd w:id="269"/>
      <w:bookmarkEnd w:id="270"/>
      <w:bookmarkEnd w:id="271"/>
      <w:bookmarkEnd w:id="272"/>
    </w:p>
    <w:p w14:paraId="35F48445" w14:textId="77777777" w:rsidR="00D9134B" w:rsidRPr="00C10BA4" w:rsidRDefault="00A24EB1" w:rsidP="00B92128">
      <w:pPr>
        <w:rPr>
          <w:rFonts w:ascii="Calibri" w:hAnsi="Calibri" w:cs="Arial"/>
          <w:b/>
          <w:bCs/>
        </w:rPr>
      </w:pPr>
      <w:r w:rsidRPr="00A24EB1">
        <w:rPr>
          <w:rFonts w:ascii="Calibri" w:hAnsi="Calibri" w:cs="Arial"/>
          <w:b/>
          <w:bCs/>
        </w:rPr>
        <w:t>   </w:t>
      </w:r>
    </w:p>
    <w:p w14:paraId="0083177F"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4029211A" w14:textId="77777777" w:rsidR="00D9134B" w:rsidRPr="00C10BA4" w:rsidRDefault="00A24EB1" w:rsidP="007470DF">
      <w:pPr>
        <w:pStyle w:val="ListParagraph"/>
        <w:numPr>
          <w:ilvl w:val="0"/>
          <w:numId w:val="1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04E7C49B" w14:textId="77777777" w:rsidR="00D9134B" w:rsidRPr="00C10BA4" w:rsidRDefault="00A24EB1" w:rsidP="007470DF">
      <w:pPr>
        <w:pStyle w:val="ListParagraph"/>
        <w:numPr>
          <w:ilvl w:val="0"/>
          <w:numId w:val="1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have capability to identify all patients with gaps in care based on evidence-based guidelines incorporated in the registry.</w:t>
      </w:r>
    </w:p>
    <w:p w14:paraId="4A6E2B4D" w14:textId="77777777" w:rsidR="00D9134B" w:rsidRDefault="002F51B9" w:rsidP="007470DF">
      <w:pPr>
        <w:pStyle w:val="ListParagraph"/>
        <w:numPr>
          <w:ilvl w:val="0"/>
          <w:numId w:val="16"/>
        </w:numPr>
        <w:tabs>
          <w:tab w:val="clear" w:pos="1080"/>
          <w:tab w:val="left" w:pos="376"/>
          <w:tab w:val="left" w:pos="1432"/>
          <w:tab w:val="num" w:pos="1620"/>
        </w:tabs>
        <w:rPr>
          <w:rFonts w:ascii="Calibri" w:hAnsi="Calibri" w:cs="Arial"/>
          <w:sz w:val="22"/>
          <w:szCs w:val="22"/>
        </w:rPr>
      </w:pPr>
      <w:r>
        <w:rPr>
          <w:rFonts w:ascii="Calibri" w:hAnsi="Calibri" w:cs="Arial"/>
          <w:sz w:val="22"/>
          <w:szCs w:val="22"/>
        </w:rPr>
        <w:t>EHR</w:t>
      </w:r>
      <w:r w:rsidR="00A24EB1" w:rsidRPr="00A24EB1">
        <w:rPr>
          <w:rFonts w:ascii="Calibri" w:hAnsi="Calibri" w:cs="Arial"/>
          <w:sz w:val="22"/>
          <w:szCs w:val="22"/>
        </w:rPr>
        <w:t xml:space="preserve"> would meet the requirements of this capability if it can be used to produce population level information on gaps in care for chronic condition patients.</w:t>
      </w:r>
    </w:p>
    <w:p w14:paraId="7F7FFD43" w14:textId="77777777" w:rsidR="00EC1F1C" w:rsidRDefault="00EC1F1C"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73409AB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2400CD"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3FB647"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C1F1C" w14:paraId="2306628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7CE914"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E607F8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ED312"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U</w:t>
            </w:r>
            <w:r w:rsidRPr="00EC1F1C">
              <w:rPr>
                <w:rFonts w:asciiTheme="minorHAnsi" w:hAnsiTheme="minorHAnsi"/>
                <w:sz w:val="22"/>
                <w:szCs w:val="22"/>
              </w:rPr>
              <w:t>sed to flag gaps in care for all patients in registry</w:t>
            </w:r>
          </w:p>
          <w:p w14:paraId="38F4474F" w14:textId="0F8CC981" w:rsidR="00EC1F1C" w:rsidRPr="00EC1F1C" w:rsidRDefault="00E7498B"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Demonstrate how patients are identified </w:t>
            </w:r>
            <w:r w:rsidR="00AB3B64">
              <w:rPr>
                <w:rFonts w:asciiTheme="minorHAnsi" w:hAnsiTheme="minorHAnsi"/>
                <w:sz w:val="22"/>
                <w:szCs w:val="22"/>
              </w:rPr>
              <w:t>and how the practice follows up with them to close gaps in care</w:t>
            </w:r>
          </w:p>
        </w:tc>
      </w:tr>
    </w:tbl>
    <w:p w14:paraId="0D545A6F" w14:textId="77777777" w:rsidR="00D9134B" w:rsidRPr="00C10BA4" w:rsidRDefault="00D9134B" w:rsidP="00B92128">
      <w:pPr>
        <w:rPr>
          <w:rFonts w:ascii="Calibri" w:hAnsi="Calibri" w:cs="Arial"/>
          <w:b/>
          <w:bCs/>
        </w:rPr>
      </w:pPr>
    </w:p>
    <w:p w14:paraId="781E100A" w14:textId="77777777" w:rsidR="00D9134B" w:rsidRPr="00C10BA4" w:rsidRDefault="00A24EB1" w:rsidP="0049287C">
      <w:pPr>
        <w:pStyle w:val="Heading2"/>
        <w:spacing w:before="0" w:after="0"/>
        <w:jc w:val="center"/>
        <w:rPr>
          <w:rFonts w:ascii="Calibri" w:hAnsi="Calibri"/>
          <w:sz w:val="24"/>
          <w:szCs w:val="24"/>
        </w:rPr>
      </w:pPr>
      <w:bookmarkStart w:id="273" w:name="_Toc243438038"/>
      <w:bookmarkStart w:id="274" w:name="_Toc243438138"/>
      <w:bookmarkStart w:id="275" w:name="_Toc243438238"/>
      <w:bookmarkStart w:id="276" w:name="_Toc243438338"/>
      <w:r w:rsidRPr="00A24EB1">
        <w:rPr>
          <w:rFonts w:ascii="Calibri" w:hAnsi="Calibri"/>
          <w:sz w:val="24"/>
          <w:szCs w:val="24"/>
        </w:rPr>
        <w:t>2.8</w:t>
      </w:r>
      <w:bookmarkEnd w:id="273"/>
      <w:bookmarkEnd w:id="274"/>
      <w:bookmarkEnd w:id="275"/>
      <w:bookmarkEnd w:id="276"/>
    </w:p>
    <w:p w14:paraId="345A46EB" w14:textId="77777777" w:rsidR="00D9134B" w:rsidRPr="00C10BA4" w:rsidRDefault="00A24EB1" w:rsidP="0049287C">
      <w:pPr>
        <w:pStyle w:val="Heading2"/>
        <w:spacing w:before="0" w:after="0"/>
        <w:jc w:val="center"/>
        <w:rPr>
          <w:rFonts w:ascii="Calibri" w:hAnsi="Calibri"/>
          <w:sz w:val="24"/>
          <w:szCs w:val="24"/>
        </w:rPr>
      </w:pPr>
      <w:bookmarkStart w:id="277" w:name="_Toc243438039"/>
      <w:bookmarkStart w:id="278" w:name="_Toc243438139"/>
      <w:bookmarkStart w:id="279" w:name="_Toc243438239"/>
      <w:bookmarkStart w:id="280" w:name="_Toc243438339"/>
      <w:r w:rsidRPr="00A24EB1">
        <w:rPr>
          <w:rFonts w:ascii="Calibri" w:hAnsi="Calibri"/>
          <w:sz w:val="24"/>
          <w:szCs w:val="24"/>
        </w:rPr>
        <w:t>Registry incorporates information on patient demographics for all patients currently in the registry</w:t>
      </w:r>
      <w:bookmarkEnd w:id="277"/>
      <w:bookmarkEnd w:id="278"/>
      <w:bookmarkEnd w:id="279"/>
      <w:bookmarkEnd w:id="280"/>
      <w:r w:rsidRPr="00A24EB1">
        <w:rPr>
          <w:rFonts w:ascii="Calibri" w:hAnsi="Calibri"/>
          <w:sz w:val="24"/>
          <w:szCs w:val="24"/>
        </w:rPr>
        <w:t xml:space="preserve"> </w:t>
      </w:r>
    </w:p>
    <w:p w14:paraId="065F85CF" w14:textId="77777777" w:rsidR="00D9134B" w:rsidRPr="00C10BA4" w:rsidRDefault="00D9134B" w:rsidP="00B92128">
      <w:pPr>
        <w:pStyle w:val="Heading2"/>
        <w:spacing w:before="0" w:after="0"/>
        <w:jc w:val="center"/>
        <w:rPr>
          <w:rFonts w:ascii="Calibri" w:hAnsi="Calibri"/>
          <w:sz w:val="24"/>
          <w:szCs w:val="24"/>
        </w:rPr>
      </w:pPr>
    </w:p>
    <w:p w14:paraId="199D00E9"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w:t>
      </w:r>
      <w:r w:rsidR="00BD0408">
        <w:rPr>
          <w:rFonts w:ascii="Calibri" w:hAnsi="Calibri" w:cs="Arial"/>
          <w:bCs/>
          <w:i/>
          <w:u w:val="single"/>
        </w:rPr>
        <w:t>lines:</w:t>
      </w:r>
    </w:p>
    <w:p w14:paraId="3738B2A7" w14:textId="77777777" w:rsidR="00D9134B" w:rsidRPr="00C10BA4" w:rsidRDefault="00A24EB1" w:rsidP="007470DF">
      <w:pPr>
        <w:pStyle w:val="ListParagraph"/>
        <w:numPr>
          <w:ilvl w:val="0"/>
          <w:numId w:val="2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152A7980" w14:textId="77777777" w:rsidR="00D9134B" w:rsidRDefault="00A24EB1" w:rsidP="007470DF">
      <w:pPr>
        <w:pStyle w:val="ListParagraph"/>
        <w:numPr>
          <w:ilvl w:val="0"/>
          <w:numId w:val="2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contains basic patient demographics, including name, gender, date of birth.</w:t>
      </w:r>
    </w:p>
    <w:p w14:paraId="1983EC42" w14:textId="77777777" w:rsidR="00EC1F1C" w:rsidRDefault="00EC1F1C"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666AB82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0B61C3"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0B2621C"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C1F1C" w14:paraId="25EE35C6"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273377"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9B71925"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91A2BB"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C</w:t>
            </w:r>
            <w:r w:rsidRPr="00EC1F1C">
              <w:rPr>
                <w:rFonts w:asciiTheme="minorHAnsi" w:hAnsiTheme="minorHAnsi"/>
                <w:sz w:val="22"/>
                <w:szCs w:val="22"/>
              </w:rPr>
              <w:t>ontains all relevant patient demographics (name, gender, age, etc.)</w:t>
            </w:r>
          </w:p>
          <w:p w14:paraId="741CA371" w14:textId="6D6011EE" w:rsidR="00EC1F1C" w:rsidRPr="00EC1F1C" w:rsidRDefault="00932902"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Demonstrate </w:t>
            </w:r>
            <w:r w:rsidRPr="00EC1F1C">
              <w:rPr>
                <w:rFonts w:asciiTheme="minorHAnsi" w:hAnsiTheme="minorHAnsi"/>
                <w:sz w:val="22"/>
                <w:szCs w:val="22"/>
              </w:rPr>
              <w:t>evidence</w:t>
            </w:r>
            <w:r w:rsidR="00EC1F1C" w:rsidRPr="00EC1F1C">
              <w:rPr>
                <w:rFonts w:asciiTheme="minorHAnsi" w:hAnsiTheme="minorHAnsi"/>
                <w:sz w:val="22"/>
                <w:szCs w:val="22"/>
              </w:rPr>
              <w:t xml:space="preserve"> in registry</w:t>
            </w:r>
          </w:p>
        </w:tc>
      </w:tr>
    </w:tbl>
    <w:p w14:paraId="505739B3" w14:textId="77777777" w:rsidR="00EE2811" w:rsidRDefault="00EE2811" w:rsidP="00B92128">
      <w:pPr>
        <w:pStyle w:val="Heading2"/>
        <w:spacing w:before="0" w:after="0"/>
        <w:jc w:val="center"/>
        <w:rPr>
          <w:rFonts w:ascii="Calibri" w:hAnsi="Calibri"/>
          <w:sz w:val="24"/>
          <w:szCs w:val="24"/>
        </w:rPr>
      </w:pPr>
      <w:bookmarkStart w:id="281" w:name="_Toc243438040"/>
      <w:bookmarkStart w:id="282" w:name="_Toc243438140"/>
      <w:bookmarkStart w:id="283" w:name="_Toc243438240"/>
      <w:bookmarkStart w:id="284" w:name="_Toc243438340"/>
    </w:p>
    <w:p w14:paraId="6F0BEF62" w14:textId="5011A797"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2.9</w:t>
      </w:r>
      <w:bookmarkEnd w:id="281"/>
      <w:bookmarkEnd w:id="282"/>
      <w:bookmarkEnd w:id="283"/>
      <w:bookmarkEnd w:id="284"/>
    </w:p>
    <w:p w14:paraId="37EB7731" w14:textId="77777777" w:rsidR="00D9134B" w:rsidRPr="00C10BA4" w:rsidRDefault="00A24EB1" w:rsidP="0049287C">
      <w:pPr>
        <w:pStyle w:val="Heading2"/>
        <w:spacing w:before="0" w:after="0"/>
        <w:jc w:val="center"/>
        <w:rPr>
          <w:rFonts w:ascii="Calibri" w:hAnsi="Calibri"/>
          <w:sz w:val="24"/>
          <w:szCs w:val="24"/>
        </w:rPr>
      </w:pPr>
      <w:bookmarkStart w:id="285" w:name="_Toc243438041"/>
      <w:bookmarkStart w:id="286" w:name="_Toc243438141"/>
      <w:bookmarkStart w:id="287" w:name="_Toc243438241"/>
      <w:bookmarkStart w:id="288" w:name="_Toc243438341"/>
      <w:r w:rsidRPr="00A24EB1">
        <w:rPr>
          <w:rFonts w:ascii="Calibri" w:hAnsi="Calibri"/>
          <w:sz w:val="24"/>
          <w:szCs w:val="24"/>
        </w:rPr>
        <w:t>Registry is fully electronic</w:t>
      </w:r>
      <w:bookmarkEnd w:id="285"/>
      <w:bookmarkEnd w:id="286"/>
      <w:bookmarkEnd w:id="287"/>
      <w:bookmarkEnd w:id="288"/>
      <w:r w:rsidRPr="00A24EB1">
        <w:rPr>
          <w:rFonts w:ascii="Calibri" w:hAnsi="Calibri"/>
          <w:sz w:val="24"/>
          <w:szCs w:val="24"/>
        </w:rPr>
        <w:t>, comprehensive and integrated, with analytic capabilities</w:t>
      </w:r>
    </w:p>
    <w:p w14:paraId="5F485E8D" w14:textId="77777777" w:rsidR="00D9134B" w:rsidRPr="00C10BA4" w:rsidRDefault="00A24EB1" w:rsidP="00B92128">
      <w:pPr>
        <w:rPr>
          <w:rFonts w:ascii="Calibri" w:hAnsi="Calibri" w:cs="Arial"/>
          <w:b/>
          <w:bCs/>
        </w:rPr>
      </w:pPr>
      <w:r w:rsidRPr="00A24EB1">
        <w:rPr>
          <w:rFonts w:ascii="Calibri" w:hAnsi="Calibri" w:cs="Arial"/>
          <w:b/>
          <w:bCs/>
        </w:rPr>
        <w:t>   </w:t>
      </w:r>
    </w:p>
    <w:p w14:paraId="7660398F" w14:textId="77777777" w:rsidR="00180D2E" w:rsidRPr="00C10BA4" w:rsidRDefault="00A24EB1" w:rsidP="0049287C">
      <w:pPr>
        <w:tabs>
          <w:tab w:val="left" w:pos="376"/>
          <w:tab w:val="left" w:pos="1432"/>
        </w:tabs>
        <w:rPr>
          <w:rFonts w:ascii="Calibri" w:hAnsi="Calibri" w:cs="Arial"/>
          <w:bCs/>
          <w:i/>
          <w:u w:val="single"/>
        </w:rPr>
      </w:pPr>
      <w:r w:rsidRPr="00A24EB1">
        <w:rPr>
          <w:rFonts w:ascii="Calibri" w:hAnsi="Calibri" w:cs="Arial"/>
          <w:bCs/>
          <w:i/>
          <w:u w:val="single"/>
        </w:rPr>
        <w:t> PCP and Specialist Guidelines</w:t>
      </w:r>
      <w:r w:rsidR="00BD0408">
        <w:rPr>
          <w:rFonts w:ascii="Calibri" w:hAnsi="Calibri" w:cs="Arial"/>
          <w:bCs/>
          <w:i/>
          <w:u w:val="single"/>
        </w:rPr>
        <w:t>:</w:t>
      </w:r>
    </w:p>
    <w:p w14:paraId="648D2A31" w14:textId="023B3CE8"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Practice unit must have capability 2.2 in place in order to receive credit for 2.9</w:t>
      </w:r>
      <w:r w:rsidR="00A210E6">
        <w:rPr>
          <w:rFonts w:ascii="Calibri" w:hAnsi="Calibri" w:cs="Arial"/>
          <w:sz w:val="22"/>
          <w:szCs w:val="22"/>
        </w:rPr>
        <w:t>.</w:t>
      </w:r>
    </w:p>
    <w:p w14:paraId="169894C3" w14:textId="359C2F3A"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All data entities must flow electronically into the registry</w:t>
      </w:r>
      <w:r w:rsidR="00A210E6">
        <w:rPr>
          <w:rFonts w:ascii="Calibri" w:hAnsi="Calibri" w:cs="Arial"/>
          <w:sz w:val="22"/>
          <w:szCs w:val="22"/>
        </w:rPr>
        <w:t>.</w:t>
      </w:r>
    </w:p>
    <w:p w14:paraId="768FB316" w14:textId="43CC9E96"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Data is housed electronically</w:t>
      </w:r>
      <w:r w:rsidR="00A210E6">
        <w:rPr>
          <w:rFonts w:ascii="Calibri" w:hAnsi="Calibri" w:cs="Arial"/>
          <w:sz w:val="22"/>
          <w:szCs w:val="22"/>
        </w:rPr>
        <w:t>.</w:t>
      </w:r>
    </w:p>
    <w:p w14:paraId="01D64051" w14:textId="77777777" w:rsidR="00D9134B" w:rsidRPr="00C10BA4"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Linkages to other sources of information (as defined in 2.2) are electronic for all facilities and other health care providers with whom the practice unit regularly shares responsibility for health care.</w:t>
      </w:r>
    </w:p>
    <w:p w14:paraId="136E1781" w14:textId="77777777" w:rsidR="00D9134B" w:rsidRDefault="00A24EB1" w:rsidP="007470DF">
      <w:pPr>
        <w:pStyle w:val="ListParagraph"/>
        <w:numPr>
          <w:ilvl w:val="0"/>
          <w:numId w:val="2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has population-level database and capability to electronically produce comprehensive analytic integrated reports that facilitate management of the entire population of the Practice Unit’s patients.</w:t>
      </w:r>
    </w:p>
    <w:p w14:paraId="01886C90" w14:textId="3A0F6531" w:rsidR="00EC1F1C" w:rsidRDefault="00EC1F1C" w:rsidP="00B92128">
      <w:pPr>
        <w:pStyle w:val="ListParagraph"/>
        <w:tabs>
          <w:tab w:val="left" w:pos="376"/>
          <w:tab w:val="left" w:pos="1432"/>
        </w:tabs>
        <w:ind w:left="0"/>
        <w:rPr>
          <w:rFonts w:ascii="Calibri" w:hAnsi="Calibri" w:cs="Arial"/>
          <w:sz w:val="22"/>
          <w:szCs w:val="22"/>
        </w:rPr>
      </w:pPr>
    </w:p>
    <w:p w14:paraId="7BA9C8DC" w14:textId="77777777" w:rsidR="002D7A01" w:rsidRDefault="002D7A01"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C1F1C" w14:paraId="3443B523"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B9795F"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B722009" w14:textId="77777777" w:rsidR="00EC1F1C" w:rsidRPr="000433C5" w:rsidRDefault="00EC1F1C" w:rsidP="004A789F">
            <w:pPr>
              <w:jc w:val="center"/>
              <w:rPr>
                <w:rFonts w:asciiTheme="minorHAnsi" w:hAnsiTheme="minorHAnsi"/>
                <w:b/>
                <w:bCs/>
                <w:sz w:val="22"/>
                <w:szCs w:val="22"/>
              </w:rPr>
            </w:pPr>
            <w:r>
              <w:rPr>
                <w:rFonts w:asciiTheme="minorHAnsi" w:hAnsiTheme="minorHAnsi"/>
                <w:b/>
                <w:bCs/>
                <w:sz w:val="22"/>
                <w:szCs w:val="22"/>
              </w:rPr>
              <w:t>Predicate Logic: 2.2</w:t>
            </w:r>
          </w:p>
        </w:tc>
      </w:tr>
      <w:tr w:rsidR="00EC1F1C" w14:paraId="31CF859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88DE93" w14:textId="77777777" w:rsidR="00EC1F1C" w:rsidRPr="000433C5" w:rsidRDefault="00EC1F1C"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C1F1C" w14:paraId="086E6B5B"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4EA0B" w14:textId="77777777" w:rsidR="00EC1F1C" w:rsidRPr="00EC1F1C" w:rsidRDefault="00EC1F1C" w:rsidP="007470DF">
            <w:pPr>
              <w:numPr>
                <w:ilvl w:val="0"/>
                <w:numId w:val="166"/>
              </w:numPr>
              <w:contextualSpacing/>
              <w:rPr>
                <w:rFonts w:asciiTheme="minorHAnsi" w:hAnsiTheme="minorHAnsi"/>
                <w:sz w:val="22"/>
                <w:szCs w:val="22"/>
              </w:rPr>
            </w:pPr>
            <w:r>
              <w:rPr>
                <w:rFonts w:asciiTheme="minorHAnsi" w:hAnsiTheme="minorHAnsi"/>
                <w:sz w:val="22"/>
                <w:szCs w:val="22"/>
              </w:rPr>
              <w:t>F</w:t>
            </w:r>
            <w:r w:rsidRPr="00EC1F1C">
              <w:rPr>
                <w:rFonts w:asciiTheme="minorHAnsi" w:hAnsiTheme="minorHAnsi"/>
                <w:sz w:val="22"/>
                <w:szCs w:val="22"/>
              </w:rPr>
              <w:t>ully electronic</w:t>
            </w:r>
            <w:r>
              <w:rPr>
                <w:rFonts w:asciiTheme="minorHAnsi" w:hAnsiTheme="minorHAnsi"/>
                <w:sz w:val="22"/>
                <w:szCs w:val="22"/>
              </w:rPr>
              <w:t xml:space="preserve"> </w:t>
            </w:r>
            <w:r w:rsidRPr="00EC1F1C">
              <w:rPr>
                <w:rFonts w:asciiTheme="minorHAnsi" w:hAnsiTheme="minorHAnsi"/>
                <w:sz w:val="22"/>
                <w:szCs w:val="22"/>
              </w:rPr>
              <w:t>-</w:t>
            </w:r>
            <w:r>
              <w:rPr>
                <w:rFonts w:asciiTheme="minorHAnsi" w:hAnsiTheme="minorHAnsi"/>
                <w:sz w:val="22"/>
                <w:szCs w:val="22"/>
              </w:rPr>
              <w:t xml:space="preserve"> </w:t>
            </w:r>
            <w:r w:rsidRPr="00EC1F1C">
              <w:rPr>
                <w:rFonts w:asciiTheme="minorHAnsi" w:hAnsiTheme="minorHAnsi"/>
                <w:sz w:val="22"/>
                <w:szCs w:val="22"/>
              </w:rPr>
              <w:t xml:space="preserve">direct feed of labs, admits, ED </w:t>
            </w:r>
          </w:p>
          <w:p w14:paraId="4BD368F5" w14:textId="77BD1460" w:rsidR="00EC1F1C" w:rsidRPr="00EC1F1C" w:rsidRDefault="00932902"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Demonstrate </w:t>
            </w:r>
            <w:r w:rsidRPr="00EC1F1C">
              <w:rPr>
                <w:rFonts w:asciiTheme="minorHAnsi" w:hAnsiTheme="minorHAnsi"/>
                <w:sz w:val="22"/>
                <w:szCs w:val="22"/>
              </w:rPr>
              <w:t>evidence</w:t>
            </w:r>
            <w:r w:rsidR="00EC1F1C" w:rsidRPr="00EC1F1C">
              <w:rPr>
                <w:rFonts w:asciiTheme="minorHAnsi" w:hAnsiTheme="minorHAnsi"/>
                <w:sz w:val="22"/>
                <w:szCs w:val="22"/>
              </w:rPr>
              <w:t xml:space="preserve"> in registry</w:t>
            </w:r>
          </w:p>
        </w:tc>
      </w:tr>
    </w:tbl>
    <w:p w14:paraId="54DFBDAC" w14:textId="77777777" w:rsidR="00851960" w:rsidRDefault="00851960" w:rsidP="0049287C">
      <w:pPr>
        <w:rPr>
          <w:rFonts w:ascii="Calibri" w:hAnsi="Calibri" w:cs="Arial"/>
          <w:b/>
          <w:bCs/>
          <w:sz w:val="22"/>
          <w:szCs w:val="22"/>
        </w:rPr>
      </w:pPr>
    </w:p>
    <w:p w14:paraId="267C632D" w14:textId="77777777" w:rsidR="00D9134B" w:rsidRPr="00C10BA4" w:rsidRDefault="00A24EB1" w:rsidP="0049287C">
      <w:pPr>
        <w:pStyle w:val="Heading2"/>
        <w:spacing w:before="0" w:after="0"/>
        <w:jc w:val="center"/>
        <w:rPr>
          <w:rFonts w:ascii="Calibri" w:hAnsi="Calibri"/>
          <w:sz w:val="24"/>
          <w:szCs w:val="24"/>
        </w:rPr>
      </w:pPr>
      <w:bookmarkStart w:id="289" w:name="_Toc243438042"/>
      <w:bookmarkStart w:id="290" w:name="_Toc243438142"/>
      <w:bookmarkStart w:id="291" w:name="_Toc243438242"/>
      <w:bookmarkStart w:id="292" w:name="_Toc243438342"/>
      <w:r w:rsidRPr="00A24EB1">
        <w:rPr>
          <w:rFonts w:ascii="Calibri" w:hAnsi="Calibri"/>
          <w:sz w:val="24"/>
          <w:szCs w:val="24"/>
        </w:rPr>
        <w:t>2.10</w:t>
      </w:r>
      <w:bookmarkEnd w:id="289"/>
      <w:bookmarkEnd w:id="290"/>
      <w:bookmarkEnd w:id="291"/>
      <w:bookmarkEnd w:id="292"/>
    </w:p>
    <w:p w14:paraId="0CF57A36" w14:textId="77777777" w:rsidR="00D9134B" w:rsidRPr="00C10BA4" w:rsidRDefault="00A24EB1" w:rsidP="0049287C">
      <w:pPr>
        <w:pStyle w:val="Heading2"/>
        <w:spacing w:before="0" w:after="0"/>
        <w:jc w:val="center"/>
        <w:rPr>
          <w:rFonts w:ascii="Calibri" w:hAnsi="Calibri"/>
          <w:sz w:val="24"/>
          <w:szCs w:val="24"/>
        </w:rPr>
      </w:pPr>
      <w:bookmarkStart w:id="293" w:name="_Toc243438043"/>
      <w:bookmarkStart w:id="294" w:name="_Toc243438143"/>
      <w:bookmarkStart w:id="295" w:name="_Toc243438243"/>
      <w:bookmarkStart w:id="296" w:name="_Toc243438343"/>
      <w:r w:rsidRPr="00A24EB1">
        <w:rPr>
          <w:rFonts w:ascii="Calibri" w:hAnsi="Calibri"/>
          <w:sz w:val="24"/>
          <w:szCs w:val="24"/>
        </w:rPr>
        <w:t>Registry is being used to manage all patients with: Persistent Asthma</w:t>
      </w:r>
      <w:bookmarkEnd w:id="293"/>
      <w:bookmarkEnd w:id="294"/>
      <w:bookmarkEnd w:id="295"/>
      <w:bookmarkEnd w:id="296"/>
    </w:p>
    <w:p w14:paraId="405E1A52" w14:textId="77777777" w:rsidR="00442326" w:rsidRPr="00C10BA4" w:rsidRDefault="00442326" w:rsidP="00B92128">
      <w:pPr>
        <w:rPr>
          <w:rFonts w:ascii="Calibri" w:hAnsi="Calibri" w:cs="Arial"/>
          <w:b/>
          <w:bCs/>
        </w:rPr>
      </w:pPr>
    </w:p>
    <w:p w14:paraId="7524982C"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17EECEC4" w14:textId="77777777" w:rsidR="00CC1EA0" w:rsidRDefault="00A24EB1" w:rsidP="007470DF">
      <w:pPr>
        <w:pStyle w:val="ListParagraph"/>
        <w:numPr>
          <w:ilvl w:val="0"/>
          <w:numId w:val="1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3F7EF591" w14:textId="77777777" w:rsidR="006D3814" w:rsidRDefault="006D3814"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601F99DF"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9F96A5"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962D8AF"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51B219F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5EFA38"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3E5DB143"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C3BCE" w14:textId="44C3098D"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5CAF2474"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46164F15"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0E4A368"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080F7F31" w14:textId="77777777" w:rsidR="00D9134B" w:rsidRPr="00C10BA4" w:rsidRDefault="00D9134B" w:rsidP="00B92128">
      <w:pPr>
        <w:rPr>
          <w:rFonts w:ascii="Calibri" w:hAnsi="Calibri" w:cs="Arial"/>
          <w:b/>
          <w:bCs/>
        </w:rPr>
      </w:pPr>
    </w:p>
    <w:p w14:paraId="558F317F" w14:textId="77777777" w:rsidR="00D9134B" w:rsidRPr="00C10BA4" w:rsidRDefault="00A24EB1" w:rsidP="0049287C">
      <w:pPr>
        <w:pStyle w:val="Heading2"/>
        <w:spacing w:before="0" w:after="0"/>
        <w:jc w:val="center"/>
        <w:rPr>
          <w:rFonts w:ascii="Calibri" w:hAnsi="Calibri"/>
          <w:sz w:val="24"/>
          <w:szCs w:val="24"/>
        </w:rPr>
      </w:pPr>
      <w:bookmarkStart w:id="297" w:name="_Toc243438044"/>
      <w:bookmarkStart w:id="298" w:name="_Toc243438144"/>
      <w:bookmarkStart w:id="299" w:name="_Toc243438244"/>
      <w:bookmarkStart w:id="300" w:name="_Toc243438344"/>
      <w:r w:rsidRPr="00A24EB1">
        <w:rPr>
          <w:rFonts w:ascii="Calibri" w:hAnsi="Calibri"/>
          <w:sz w:val="24"/>
          <w:szCs w:val="24"/>
        </w:rPr>
        <w:t>2.11</w:t>
      </w:r>
      <w:bookmarkEnd w:id="297"/>
      <w:bookmarkEnd w:id="298"/>
      <w:bookmarkEnd w:id="299"/>
      <w:bookmarkEnd w:id="300"/>
    </w:p>
    <w:p w14:paraId="716AC5E7" w14:textId="77777777" w:rsidR="00D9134B" w:rsidRPr="00C10BA4" w:rsidRDefault="00A24EB1" w:rsidP="0049287C">
      <w:pPr>
        <w:pStyle w:val="Heading2"/>
        <w:spacing w:before="0" w:after="0"/>
        <w:jc w:val="center"/>
        <w:rPr>
          <w:rFonts w:ascii="Calibri" w:hAnsi="Calibri"/>
          <w:sz w:val="24"/>
          <w:szCs w:val="24"/>
        </w:rPr>
      </w:pPr>
      <w:bookmarkStart w:id="301" w:name="_Toc243438045"/>
      <w:bookmarkStart w:id="302" w:name="_Toc243438145"/>
      <w:bookmarkStart w:id="303" w:name="_Toc243438245"/>
      <w:bookmarkStart w:id="304" w:name="_Toc243438345"/>
      <w:r w:rsidRPr="00A24EB1">
        <w:rPr>
          <w:rFonts w:ascii="Calibri" w:hAnsi="Calibri"/>
          <w:sz w:val="24"/>
          <w:szCs w:val="24"/>
        </w:rPr>
        <w:t xml:space="preserve">Registry is being used to manage all patients with Coronary Artery Disease (CAD) </w:t>
      </w:r>
      <w:bookmarkEnd w:id="301"/>
      <w:bookmarkEnd w:id="302"/>
      <w:bookmarkEnd w:id="303"/>
      <w:bookmarkEnd w:id="304"/>
    </w:p>
    <w:p w14:paraId="283716EC" w14:textId="77777777" w:rsidR="00D9134B" w:rsidRPr="00C10BA4" w:rsidRDefault="00D9134B" w:rsidP="00B92128">
      <w:pPr>
        <w:rPr>
          <w:rFonts w:ascii="Calibri" w:hAnsi="Calibri" w:cs="Arial"/>
          <w:sz w:val="22"/>
          <w:szCs w:val="22"/>
        </w:rPr>
      </w:pPr>
    </w:p>
    <w:p w14:paraId="647713B4" w14:textId="77777777" w:rsidR="00180D2E" w:rsidRPr="00C10BA4" w:rsidRDefault="00BD0408" w:rsidP="0049287C">
      <w:pPr>
        <w:tabs>
          <w:tab w:val="left" w:pos="376"/>
          <w:tab w:val="left" w:pos="1432"/>
        </w:tabs>
        <w:rPr>
          <w:rFonts w:ascii="Calibri" w:hAnsi="Calibri" w:cs="Arial"/>
          <w:bCs/>
          <w:i/>
          <w:u w:val="single"/>
        </w:rPr>
      </w:pPr>
      <w:bookmarkStart w:id="305" w:name="_Hlk522533078"/>
      <w:r>
        <w:rPr>
          <w:rFonts w:ascii="Calibri" w:hAnsi="Calibri" w:cs="Arial"/>
          <w:bCs/>
          <w:i/>
          <w:u w:val="single"/>
        </w:rPr>
        <w:t> PCP and Specialist Guidelines:</w:t>
      </w:r>
    </w:p>
    <w:p w14:paraId="473BD488" w14:textId="77777777" w:rsidR="00D9134B" w:rsidRDefault="00A24EB1" w:rsidP="007470DF">
      <w:pPr>
        <w:pStyle w:val="ListParagraph"/>
        <w:numPr>
          <w:ilvl w:val="0"/>
          <w:numId w:val="20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5D552DB6" w14:textId="77777777" w:rsidR="006D3814" w:rsidRDefault="006D3814" w:rsidP="00B921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536C6062"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C783D3"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C18EDED"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2E129E39"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A6DC8"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511BAD3D"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4CC142" w14:textId="3270A2FF"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6A9EBE91"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701A65A"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4557B731"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52665605" w14:textId="77777777" w:rsidR="00EE2811" w:rsidRDefault="00EE2811" w:rsidP="00F65172">
      <w:pPr>
        <w:pStyle w:val="Heading2"/>
        <w:spacing w:before="0" w:after="0"/>
        <w:jc w:val="center"/>
        <w:rPr>
          <w:rFonts w:ascii="Calibri" w:hAnsi="Calibri"/>
          <w:sz w:val="24"/>
          <w:szCs w:val="24"/>
        </w:rPr>
      </w:pPr>
      <w:bookmarkStart w:id="306" w:name="_Toc243438046"/>
      <w:bookmarkStart w:id="307" w:name="_Toc243438146"/>
      <w:bookmarkStart w:id="308" w:name="_Toc243438246"/>
      <w:bookmarkStart w:id="309" w:name="_Toc243438346"/>
      <w:bookmarkEnd w:id="305"/>
    </w:p>
    <w:p w14:paraId="20263C6D" w14:textId="1CDFD7CB"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2.12</w:t>
      </w:r>
      <w:bookmarkEnd w:id="306"/>
      <w:bookmarkEnd w:id="307"/>
      <w:bookmarkEnd w:id="308"/>
      <w:bookmarkEnd w:id="309"/>
    </w:p>
    <w:p w14:paraId="75E8F78A" w14:textId="77777777" w:rsidR="00D9134B" w:rsidRPr="00C10BA4" w:rsidRDefault="00A24EB1" w:rsidP="0049287C">
      <w:pPr>
        <w:pStyle w:val="Heading2"/>
        <w:spacing w:before="0" w:after="0"/>
        <w:jc w:val="center"/>
        <w:rPr>
          <w:rFonts w:ascii="Calibri" w:hAnsi="Calibri"/>
          <w:sz w:val="24"/>
          <w:szCs w:val="24"/>
        </w:rPr>
      </w:pPr>
      <w:bookmarkStart w:id="310" w:name="_Toc243438047"/>
      <w:bookmarkStart w:id="311" w:name="_Toc243438147"/>
      <w:bookmarkStart w:id="312" w:name="_Toc243438247"/>
      <w:bookmarkStart w:id="313" w:name="_Toc243438347"/>
      <w:r w:rsidRPr="00A24EB1">
        <w:rPr>
          <w:rFonts w:ascii="Calibri" w:hAnsi="Calibri"/>
          <w:sz w:val="24"/>
          <w:szCs w:val="24"/>
        </w:rPr>
        <w:t xml:space="preserve">Registry is being used to manage all patients with: Congestive Heart Failure (CHF) </w:t>
      </w:r>
      <w:bookmarkEnd w:id="310"/>
      <w:bookmarkEnd w:id="311"/>
      <w:bookmarkEnd w:id="312"/>
      <w:bookmarkEnd w:id="313"/>
    </w:p>
    <w:p w14:paraId="056D5017" w14:textId="77777777" w:rsidR="00D9134B" w:rsidRPr="00C10BA4" w:rsidRDefault="00A24EB1" w:rsidP="00F65172">
      <w:pPr>
        <w:rPr>
          <w:rFonts w:ascii="Calibri" w:hAnsi="Calibri" w:cs="Arial"/>
          <w:sz w:val="22"/>
          <w:szCs w:val="22"/>
        </w:rPr>
      </w:pPr>
      <w:r w:rsidRPr="00A24EB1">
        <w:rPr>
          <w:rFonts w:ascii="Calibri" w:hAnsi="Calibri" w:cs="Arial"/>
          <w:b/>
          <w:bCs/>
        </w:rPr>
        <w:t> </w:t>
      </w:r>
    </w:p>
    <w:p w14:paraId="4DA625A5"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79FF19FB" w14:textId="77777777" w:rsidR="00D9134B" w:rsidRDefault="00A24EB1" w:rsidP="007470DF">
      <w:pPr>
        <w:pStyle w:val="ListParagraph"/>
        <w:numPr>
          <w:ilvl w:val="0"/>
          <w:numId w:val="2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4A94B9BB" w14:textId="77777777" w:rsidR="006D3814" w:rsidRDefault="006D3814"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53882D4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A6050A"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A1C1CC2"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3C1642DC"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3E88E3"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6E404D97"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0FB5F5" w14:textId="2E7D19DE"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1EC44F26"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C1D21CB"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34A66368" w14:textId="77777777" w:rsidR="006D3814" w:rsidRPr="005C7E2F"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3DEB5B3C" w14:textId="77777777" w:rsidR="00D9134B" w:rsidRPr="00C10BA4" w:rsidRDefault="00D9134B" w:rsidP="00F65172">
      <w:pPr>
        <w:rPr>
          <w:rFonts w:ascii="Calibri" w:hAnsi="Calibri" w:cs="Arial"/>
          <w:b/>
          <w:bCs/>
          <w:sz w:val="22"/>
          <w:szCs w:val="22"/>
        </w:rPr>
      </w:pPr>
    </w:p>
    <w:p w14:paraId="0917D0FC" w14:textId="77777777" w:rsidR="00D9134B" w:rsidRPr="00625471" w:rsidRDefault="00A24EB1" w:rsidP="0049287C">
      <w:pPr>
        <w:pStyle w:val="Heading2"/>
        <w:spacing w:before="0" w:after="0"/>
        <w:jc w:val="center"/>
        <w:rPr>
          <w:rFonts w:ascii="Calibri" w:hAnsi="Calibri"/>
          <w:sz w:val="24"/>
          <w:szCs w:val="24"/>
        </w:rPr>
      </w:pPr>
      <w:bookmarkStart w:id="314" w:name="_Toc243438048"/>
      <w:bookmarkStart w:id="315" w:name="_Toc243438148"/>
      <w:bookmarkStart w:id="316" w:name="_Toc243438248"/>
      <w:bookmarkStart w:id="317" w:name="_Toc243438348"/>
      <w:r w:rsidRPr="00625471">
        <w:rPr>
          <w:rFonts w:ascii="Calibri" w:hAnsi="Calibri"/>
          <w:sz w:val="24"/>
          <w:szCs w:val="24"/>
        </w:rPr>
        <w:t>2.13</w:t>
      </w:r>
      <w:bookmarkEnd w:id="314"/>
      <w:bookmarkEnd w:id="315"/>
      <w:bookmarkEnd w:id="316"/>
      <w:bookmarkEnd w:id="317"/>
    </w:p>
    <w:p w14:paraId="71B91242" w14:textId="77777777" w:rsidR="00D9134B" w:rsidRPr="00C10BA4" w:rsidRDefault="00A24EB1" w:rsidP="0049287C">
      <w:pPr>
        <w:pStyle w:val="Heading2"/>
        <w:spacing w:before="0" w:after="0"/>
        <w:jc w:val="center"/>
        <w:rPr>
          <w:rFonts w:ascii="Calibri" w:hAnsi="Calibri"/>
          <w:sz w:val="24"/>
          <w:szCs w:val="24"/>
        </w:rPr>
      </w:pPr>
      <w:bookmarkStart w:id="318" w:name="_Toc243438049"/>
      <w:bookmarkStart w:id="319" w:name="_Toc243438149"/>
      <w:bookmarkStart w:id="320" w:name="_Toc243438249"/>
      <w:bookmarkStart w:id="321" w:name="_Toc243438349"/>
      <w:r w:rsidRPr="00454400">
        <w:rPr>
          <w:rFonts w:ascii="Calibri" w:hAnsi="Calibri"/>
          <w:sz w:val="24"/>
          <w:szCs w:val="24"/>
        </w:rPr>
        <w:t xml:space="preserve">Registry </w:t>
      </w:r>
      <w:r w:rsidR="00DE65F7" w:rsidRPr="00454400">
        <w:rPr>
          <w:rFonts w:ascii="Calibri" w:hAnsi="Calibri"/>
          <w:sz w:val="24"/>
          <w:szCs w:val="24"/>
        </w:rPr>
        <w:t>includes</w:t>
      </w:r>
      <w:r w:rsidRPr="00454400">
        <w:rPr>
          <w:rFonts w:ascii="Calibri" w:hAnsi="Calibri"/>
          <w:sz w:val="24"/>
          <w:szCs w:val="24"/>
        </w:rPr>
        <w:t xml:space="preserve"> at least 2 other conditions</w:t>
      </w:r>
      <w:r w:rsidRPr="00A24EB1">
        <w:rPr>
          <w:rFonts w:ascii="Calibri" w:hAnsi="Calibri"/>
          <w:sz w:val="24"/>
          <w:szCs w:val="24"/>
        </w:rPr>
        <w:t xml:space="preserve"> </w:t>
      </w:r>
      <w:bookmarkEnd w:id="318"/>
      <w:bookmarkEnd w:id="319"/>
      <w:bookmarkEnd w:id="320"/>
      <w:bookmarkEnd w:id="321"/>
    </w:p>
    <w:p w14:paraId="63FE6F73" w14:textId="77777777" w:rsidR="0018152C" w:rsidRPr="00C10BA4" w:rsidRDefault="0018152C" w:rsidP="00F65172">
      <w:pPr>
        <w:tabs>
          <w:tab w:val="left" w:pos="376"/>
          <w:tab w:val="left" w:pos="1432"/>
        </w:tabs>
        <w:rPr>
          <w:rFonts w:ascii="Calibri" w:hAnsi="Calibri" w:cs="Arial"/>
          <w:bCs/>
          <w:i/>
          <w:u w:val="single"/>
        </w:rPr>
      </w:pPr>
    </w:p>
    <w:p w14:paraId="33068A2F" w14:textId="77777777" w:rsidR="00180D2E" w:rsidRPr="007653E9" w:rsidRDefault="008F79CA" w:rsidP="0049287C">
      <w:pPr>
        <w:tabs>
          <w:tab w:val="left" w:pos="376"/>
          <w:tab w:val="left" w:pos="1432"/>
        </w:tabs>
        <w:rPr>
          <w:rFonts w:ascii="Calibri" w:hAnsi="Calibri" w:cs="Arial"/>
          <w:bCs/>
          <w:i/>
          <w:u w:val="single"/>
        </w:rPr>
      </w:pPr>
      <w:r w:rsidRPr="008F79CA">
        <w:rPr>
          <w:rFonts w:ascii="Calibri" w:hAnsi="Calibri" w:cs="Arial"/>
          <w:bCs/>
          <w:i/>
          <w:u w:val="single"/>
        </w:rPr>
        <w:t>PCP Guidelines:</w:t>
      </w:r>
    </w:p>
    <w:p w14:paraId="1CF00D22" w14:textId="77777777" w:rsidR="00CC1EA0" w:rsidRPr="00C10BA4" w:rsidRDefault="00A24EB1"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4034A5F2" w14:textId="6788A189" w:rsidR="000A5C07" w:rsidRPr="00C10BA4" w:rsidRDefault="00A24EB1"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Registry </w:t>
      </w:r>
      <w:r w:rsidR="00DE65F7">
        <w:rPr>
          <w:rFonts w:ascii="Calibri" w:hAnsi="Calibri" w:cs="Arial"/>
          <w:sz w:val="22"/>
          <w:szCs w:val="22"/>
        </w:rPr>
        <w:t>includes</w:t>
      </w:r>
      <w:r w:rsidRPr="00A24EB1">
        <w:rPr>
          <w:rFonts w:ascii="Calibri" w:hAnsi="Calibri" w:cs="Arial"/>
          <w:sz w:val="22"/>
          <w:szCs w:val="22"/>
        </w:rPr>
        <w:t xml:space="preserve"> at least 2 other </w:t>
      </w:r>
      <w:r w:rsidRPr="00A24EB1">
        <w:rPr>
          <w:rFonts w:ascii="Calibri" w:hAnsi="Calibri" w:cs="Arial"/>
          <w:b/>
          <w:sz w:val="22"/>
          <w:szCs w:val="22"/>
        </w:rPr>
        <w:t xml:space="preserve">chronic conditions </w:t>
      </w:r>
      <w:r w:rsidR="00DE65F7">
        <w:rPr>
          <w:rFonts w:ascii="Calibri" w:hAnsi="Calibri" w:cs="Arial"/>
          <w:b/>
          <w:sz w:val="22"/>
          <w:szCs w:val="22"/>
        </w:rPr>
        <w:t xml:space="preserve">not addressed in other 2.0 capabilities </w:t>
      </w:r>
      <w:r w:rsidRPr="00A24EB1">
        <w:rPr>
          <w:rFonts w:ascii="Calibri" w:hAnsi="Calibri" w:cs="Arial"/>
          <w:sz w:val="22"/>
          <w:szCs w:val="22"/>
        </w:rPr>
        <w:t>for which there are evidence-based guidelines and the need for ongoing population and patient management, and which are sufficiently prevalent in the practice to warrant inclusion in the registry based on the judgment of the practice leaders</w:t>
      </w:r>
      <w:r w:rsidR="00A210E6">
        <w:rPr>
          <w:rFonts w:ascii="Calibri" w:hAnsi="Calibri" w:cs="Arial"/>
          <w:sz w:val="22"/>
          <w:szCs w:val="22"/>
        </w:rPr>
        <w:t>.</w:t>
      </w:r>
    </w:p>
    <w:p w14:paraId="3ECF1187" w14:textId="5BC6C9FB" w:rsidR="00D9134B" w:rsidRDefault="00A24EB1" w:rsidP="007470DF">
      <w:pPr>
        <w:pStyle w:val="ListParagraph"/>
        <w:numPr>
          <w:ilvl w:val="1"/>
          <w:numId w:val="21"/>
        </w:numPr>
        <w:tabs>
          <w:tab w:val="clear" w:pos="1800"/>
          <w:tab w:val="left" w:pos="376"/>
          <w:tab w:val="left" w:pos="1432"/>
          <w:tab w:val="num" w:pos="2340"/>
        </w:tabs>
        <w:rPr>
          <w:rFonts w:ascii="Calibri" w:hAnsi="Calibri" w:cs="Arial"/>
          <w:sz w:val="22"/>
          <w:szCs w:val="22"/>
        </w:rPr>
      </w:pPr>
      <w:r w:rsidRPr="39CB47BB">
        <w:rPr>
          <w:rFonts w:ascii="Calibri" w:hAnsi="Calibri" w:cs="Arial"/>
          <w:sz w:val="22"/>
          <w:szCs w:val="22"/>
        </w:rPr>
        <w:t xml:space="preserve">Examples of other chronic conditions include (but are not limited to) </w:t>
      </w:r>
      <w:r w:rsidR="004026B4">
        <w:rPr>
          <w:rFonts w:ascii="Calibri" w:hAnsi="Calibri" w:cs="Arial"/>
          <w:sz w:val="22"/>
          <w:szCs w:val="22"/>
        </w:rPr>
        <w:t xml:space="preserve">depression in adults, </w:t>
      </w:r>
      <w:r w:rsidRPr="39CB47BB">
        <w:rPr>
          <w:rFonts w:ascii="Calibri" w:hAnsi="Calibri" w:cs="Arial"/>
          <w:sz w:val="22"/>
          <w:szCs w:val="22"/>
        </w:rPr>
        <w:t>sickle cell anemia</w:t>
      </w:r>
      <w:r w:rsidR="0039352C" w:rsidRPr="39CB47BB">
        <w:rPr>
          <w:rFonts w:ascii="Calibri" w:hAnsi="Calibri" w:cs="Arial"/>
          <w:sz w:val="22"/>
          <w:szCs w:val="22"/>
        </w:rPr>
        <w:t>, hypertension</w:t>
      </w:r>
      <w:r w:rsidR="009C39DF" w:rsidRPr="39CB47BB">
        <w:rPr>
          <w:rFonts w:ascii="Calibri" w:hAnsi="Calibri" w:cs="Arial"/>
          <w:sz w:val="22"/>
          <w:szCs w:val="22"/>
        </w:rPr>
        <w:t>, hyperlip</w:t>
      </w:r>
      <w:r w:rsidR="08DDA763" w:rsidRPr="39CB47BB">
        <w:rPr>
          <w:rFonts w:ascii="Calibri" w:hAnsi="Calibri" w:cs="Arial"/>
          <w:sz w:val="22"/>
          <w:szCs w:val="22"/>
        </w:rPr>
        <w:t>i</w:t>
      </w:r>
      <w:r w:rsidR="009C39DF" w:rsidRPr="39CB47BB">
        <w:rPr>
          <w:rFonts w:ascii="Calibri" w:hAnsi="Calibri" w:cs="Arial"/>
          <w:sz w:val="22"/>
          <w:szCs w:val="22"/>
        </w:rPr>
        <w:t>demia</w:t>
      </w:r>
      <w:r w:rsidRPr="39CB47BB">
        <w:rPr>
          <w:rFonts w:ascii="Calibri" w:hAnsi="Calibri" w:cs="Arial"/>
          <w:sz w:val="22"/>
          <w:szCs w:val="22"/>
        </w:rPr>
        <w:t>, anxiety</w:t>
      </w:r>
      <w:r w:rsidR="00F36866">
        <w:rPr>
          <w:rFonts w:ascii="Calibri" w:hAnsi="Calibri" w:cs="Arial"/>
          <w:sz w:val="22"/>
          <w:szCs w:val="22"/>
        </w:rPr>
        <w:t>.</w:t>
      </w:r>
    </w:p>
    <w:p w14:paraId="0B275651" w14:textId="7FA9F622" w:rsidR="003567B3" w:rsidRPr="00C10BA4" w:rsidRDefault="00CF1D73" w:rsidP="007470DF">
      <w:pPr>
        <w:pStyle w:val="ListParagraph"/>
        <w:numPr>
          <w:ilvl w:val="0"/>
          <w:numId w:val="21"/>
        </w:numPr>
        <w:tabs>
          <w:tab w:val="clear" w:pos="1080"/>
          <w:tab w:val="left" w:pos="376"/>
          <w:tab w:val="left" w:pos="1432"/>
          <w:tab w:val="num" w:pos="1620"/>
        </w:tabs>
        <w:rPr>
          <w:rFonts w:ascii="Calibri" w:hAnsi="Calibri" w:cs="Arial"/>
          <w:sz w:val="22"/>
          <w:szCs w:val="22"/>
        </w:rPr>
      </w:pPr>
      <w:r w:rsidRPr="00CF1D73">
        <w:rPr>
          <w:rFonts w:ascii="Calibri" w:hAnsi="Calibri" w:cs="Arial"/>
          <w:sz w:val="22"/>
          <w:szCs w:val="22"/>
        </w:rPr>
        <w:t>Managing patient adherence to a medication is not considered a condition and does not meet the intent of this capability</w:t>
      </w:r>
      <w:r w:rsidR="00A210E6">
        <w:rPr>
          <w:rFonts w:ascii="Calibri" w:hAnsi="Calibri" w:cs="Arial"/>
          <w:sz w:val="22"/>
          <w:szCs w:val="22"/>
        </w:rPr>
        <w:t>.</w:t>
      </w:r>
    </w:p>
    <w:p w14:paraId="28E02F00" w14:textId="77777777" w:rsidR="00CC1EA0" w:rsidRPr="00C10BA4" w:rsidRDefault="00CC1EA0" w:rsidP="00F65172">
      <w:pPr>
        <w:tabs>
          <w:tab w:val="left" w:pos="376"/>
          <w:tab w:val="left" w:pos="1432"/>
        </w:tabs>
        <w:rPr>
          <w:rFonts w:ascii="Calibri" w:hAnsi="Calibri" w:cs="Arial"/>
          <w:sz w:val="22"/>
          <w:szCs w:val="22"/>
        </w:rPr>
      </w:pPr>
    </w:p>
    <w:p w14:paraId="3B77ED5D" w14:textId="77777777" w:rsidR="00211245" w:rsidRPr="007653E9" w:rsidRDefault="008F79CA" w:rsidP="0049287C">
      <w:pPr>
        <w:tabs>
          <w:tab w:val="left" w:pos="376"/>
          <w:tab w:val="left" w:pos="1432"/>
        </w:tabs>
        <w:rPr>
          <w:rFonts w:ascii="Calibri" w:hAnsi="Calibri" w:cs="Arial"/>
          <w:bCs/>
          <w:i/>
          <w:u w:val="single"/>
        </w:rPr>
      </w:pPr>
      <w:r w:rsidRPr="008F79CA">
        <w:rPr>
          <w:rFonts w:ascii="Calibri" w:hAnsi="Calibri" w:cs="Arial"/>
          <w:bCs/>
          <w:i/>
          <w:u w:val="single"/>
        </w:rPr>
        <w:t>Specialist Guidelines: </w:t>
      </w:r>
    </w:p>
    <w:p w14:paraId="02D9E4E0" w14:textId="77777777" w:rsidR="00211245" w:rsidRPr="00C10BA4" w:rsidRDefault="00A24EB1" w:rsidP="007470DF">
      <w:pPr>
        <w:pStyle w:val="ListParagraph"/>
        <w:numPr>
          <w:ilvl w:val="0"/>
          <w:numId w:val="136"/>
        </w:numPr>
        <w:tabs>
          <w:tab w:val="left" w:pos="376"/>
          <w:tab w:val="num" w:pos="1620"/>
        </w:tabs>
        <w:rPr>
          <w:rFonts w:ascii="Calibri" w:hAnsi="Calibri" w:cs="Arial"/>
          <w:sz w:val="22"/>
          <w:szCs w:val="22"/>
        </w:rPr>
      </w:pPr>
      <w:r w:rsidRPr="00A24EB1">
        <w:rPr>
          <w:rFonts w:ascii="Calibri" w:hAnsi="Calibri" w:cs="Arial"/>
          <w:sz w:val="22"/>
          <w:szCs w:val="22"/>
        </w:rPr>
        <w:t>Reference 2.1(a)-(g).</w:t>
      </w:r>
    </w:p>
    <w:p w14:paraId="7C2E21EA" w14:textId="36546FBC" w:rsidR="00211245" w:rsidRDefault="00A24EB1" w:rsidP="007470DF">
      <w:pPr>
        <w:pStyle w:val="ListParagraph"/>
        <w:numPr>
          <w:ilvl w:val="0"/>
          <w:numId w:val="136"/>
        </w:numPr>
        <w:tabs>
          <w:tab w:val="left" w:pos="376"/>
          <w:tab w:val="num" w:pos="1620"/>
        </w:tabs>
        <w:rPr>
          <w:rFonts w:ascii="Calibri" w:hAnsi="Calibri" w:cs="Arial"/>
          <w:sz w:val="22"/>
          <w:szCs w:val="22"/>
        </w:rPr>
      </w:pPr>
      <w:r w:rsidRPr="00A24EB1">
        <w:rPr>
          <w:rFonts w:ascii="Calibri" w:hAnsi="Calibri" w:cs="Arial"/>
          <w:sz w:val="22"/>
          <w:szCs w:val="22"/>
        </w:rPr>
        <w:t xml:space="preserve">Registry is being used to manage all patients with at least 2 other conditions </w:t>
      </w:r>
      <w:r w:rsidR="007B00DD">
        <w:rPr>
          <w:rFonts w:ascii="Calibri" w:hAnsi="Calibri" w:cs="Arial"/>
          <w:sz w:val="22"/>
          <w:szCs w:val="22"/>
        </w:rPr>
        <w:t xml:space="preserve">not addressed in other 2.0 capabilities </w:t>
      </w:r>
      <w:r w:rsidR="005634BD">
        <w:rPr>
          <w:rFonts w:ascii="Calibri" w:hAnsi="Calibri" w:cs="Arial"/>
          <w:sz w:val="22"/>
          <w:szCs w:val="22"/>
        </w:rPr>
        <w:t xml:space="preserve">that are </w:t>
      </w:r>
      <w:r w:rsidRPr="00A24EB1">
        <w:rPr>
          <w:rFonts w:ascii="Calibri" w:hAnsi="Calibri" w:cs="Arial"/>
          <w:sz w:val="22"/>
          <w:szCs w:val="22"/>
        </w:rPr>
        <w:t>relevant to the specialist’s practice</w:t>
      </w:r>
      <w:r w:rsidRPr="00A24EB1">
        <w:rPr>
          <w:rFonts w:ascii="Calibri" w:hAnsi="Calibri" w:cs="Arial"/>
          <w:b/>
          <w:sz w:val="22"/>
          <w:szCs w:val="22"/>
        </w:rPr>
        <w:t xml:space="preserve"> </w:t>
      </w:r>
      <w:r w:rsidR="0025239B" w:rsidRPr="006346D6">
        <w:rPr>
          <w:rFonts w:ascii="Calibri" w:hAnsi="Calibri" w:cs="Arial"/>
          <w:bCs/>
          <w:sz w:val="22"/>
          <w:szCs w:val="22"/>
        </w:rPr>
        <w:t>and</w:t>
      </w:r>
      <w:r w:rsidR="0025239B">
        <w:rPr>
          <w:rFonts w:ascii="Calibri" w:hAnsi="Calibri" w:cs="Arial"/>
          <w:b/>
          <w:sz w:val="22"/>
          <w:szCs w:val="22"/>
        </w:rPr>
        <w:t xml:space="preserve"> </w:t>
      </w:r>
      <w:r w:rsidRPr="00A24EB1">
        <w:rPr>
          <w:rFonts w:ascii="Calibri" w:hAnsi="Calibri" w:cs="Arial"/>
          <w:sz w:val="22"/>
          <w:szCs w:val="22"/>
        </w:rPr>
        <w:t>for which there are evidence-based guidelines and the need for ongoing population and patient management, and which are sufficiently prevalent in the practice to warrant inclusion in the registry based on the judgment of the practice leaders</w:t>
      </w:r>
      <w:r w:rsidR="00A210E6">
        <w:rPr>
          <w:rFonts w:ascii="Calibri" w:hAnsi="Calibri" w:cs="Arial"/>
          <w:sz w:val="22"/>
          <w:szCs w:val="22"/>
        </w:rPr>
        <w:t>.</w:t>
      </w:r>
    </w:p>
    <w:p w14:paraId="73EBB5D9" w14:textId="604F6306" w:rsidR="003C6090" w:rsidRDefault="00F5622C" w:rsidP="007470DF">
      <w:pPr>
        <w:pStyle w:val="ListParagraph"/>
        <w:numPr>
          <w:ilvl w:val="0"/>
          <w:numId w:val="136"/>
        </w:numPr>
        <w:tabs>
          <w:tab w:val="left" w:pos="376"/>
          <w:tab w:val="num" w:pos="1620"/>
        </w:tabs>
        <w:rPr>
          <w:rFonts w:ascii="Calibri" w:hAnsi="Calibri" w:cs="Arial"/>
          <w:sz w:val="22"/>
          <w:szCs w:val="22"/>
        </w:rPr>
      </w:pPr>
      <w:r w:rsidRPr="00F5622C">
        <w:rPr>
          <w:rFonts w:ascii="Calibri" w:hAnsi="Calibri" w:cs="Arial"/>
          <w:sz w:val="22"/>
          <w:szCs w:val="22"/>
        </w:rPr>
        <w:t>Managing patient adherence to a medication is not considered a condition and does not meet the intent of this capability</w:t>
      </w:r>
      <w:r w:rsidR="00A210E6">
        <w:rPr>
          <w:rFonts w:ascii="Calibri" w:hAnsi="Calibri" w:cs="Arial"/>
          <w:sz w:val="22"/>
          <w:szCs w:val="22"/>
        </w:rPr>
        <w:t>.</w:t>
      </w:r>
    </w:p>
    <w:p w14:paraId="10D80539" w14:textId="77777777" w:rsidR="006D3814" w:rsidRDefault="006D3814"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3814" w14:paraId="66AD16C1"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4D25D0"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B068B1"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3814" w14:paraId="0177AE82"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4EDCC2" w14:textId="77777777" w:rsidR="006D3814" w:rsidRPr="000433C5" w:rsidRDefault="006D3814"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3814" w14:paraId="4FBF10FE"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6E7542" w14:textId="27017C10" w:rsidR="006D3814"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D3814" w:rsidRPr="005C7E2F">
              <w:rPr>
                <w:rFonts w:asciiTheme="minorHAnsi" w:hAnsiTheme="minorHAnsi"/>
                <w:sz w:val="22"/>
                <w:szCs w:val="22"/>
              </w:rPr>
              <w:t xml:space="preserve"> the process of using the registry tool to identify the patient population</w:t>
            </w:r>
          </w:p>
          <w:p w14:paraId="1395627C"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64EFF780"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4F6DC23" w14:textId="77777777" w:rsidR="006D3814" w:rsidRDefault="006D3814"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p w14:paraId="6D682778" w14:textId="77777777" w:rsidR="006D3814" w:rsidRPr="005C7E2F" w:rsidRDefault="006D3814" w:rsidP="007470DF">
            <w:pPr>
              <w:numPr>
                <w:ilvl w:val="0"/>
                <w:numId w:val="166"/>
              </w:numPr>
              <w:contextualSpacing/>
              <w:rPr>
                <w:rFonts w:asciiTheme="minorHAnsi" w:hAnsiTheme="minorHAnsi"/>
                <w:sz w:val="22"/>
                <w:szCs w:val="22"/>
              </w:rPr>
            </w:pPr>
            <w:r>
              <w:rPr>
                <w:rFonts w:asciiTheme="minorHAnsi" w:hAnsiTheme="minorHAnsi"/>
                <w:sz w:val="22"/>
                <w:szCs w:val="22"/>
              </w:rPr>
              <w:t>Note: Remember the two conditions must be different than those listed in previous capabilities</w:t>
            </w:r>
          </w:p>
        </w:tc>
      </w:tr>
    </w:tbl>
    <w:p w14:paraId="26B840DD" w14:textId="77777777" w:rsidR="000A5C07" w:rsidRPr="00C10BA4" w:rsidRDefault="000A5C07" w:rsidP="00F65172">
      <w:pPr>
        <w:tabs>
          <w:tab w:val="left" w:pos="376"/>
          <w:tab w:val="left" w:pos="1432"/>
        </w:tabs>
        <w:rPr>
          <w:rFonts w:ascii="Calibri" w:hAnsi="Calibri" w:cs="Arial"/>
          <w:sz w:val="22"/>
          <w:szCs w:val="22"/>
        </w:rPr>
      </w:pPr>
    </w:p>
    <w:p w14:paraId="059D32BC" w14:textId="77777777" w:rsidR="00D9134B" w:rsidRPr="00C10BA4" w:rsidRDefault="00A24EB1" w:rsidP="0049287C">
      <w:pPr>
        <w:pStyle w:val="Heading2"/>
        <w:spacing w:before="0" w:after="0"/>
        <w:jc w:val="center"/>
        <w:rPr>
          <w:rFonts w:ascii="Calibri" w:hAnsi="Calibri"/>
          <w:sz w:val="24"/>
          <w:szCs w:val="24"/>
        </w:rPr>
      </w:pPr>
      <w:bookmarkStart w:id="322" w:name="_Toc243438050"/>
      <w:bookmarkStart w:id="323" w:name="_Toc243438150"/>
      <w:bookmarkStart w:id="324" w:name="_Toc243438250"/>
      <w:bookmarkStart w:id="325" w:name="_Toc243438350"/>
      <w:r w:rsidRPr="00A24EB1">
        <w:rPr>
          <w:rFonts w:ascii="Calibri" w:hAnsi="Calibri"/>
          <w:sz w:val="24"/>
          <w:szCs w:val="24"/>
        </w:rPr>
        <w:t>2.14</w:t>
      </w:r>
      <w:bookmarkEnd w:id="322"/>
      <w:bookmarkEnd w:id="323"/>
      <w:bookmarkEnd w:id="324"/>
      <w:bookmarkEnd w:id="325"/>
    </w:p>
    <w:p w14:paraId="7AAFFE9B" w14:textId="77777777" w:rsidR="00496849" w:rsidRDefault="00A24EB1" w:rsidP="0049287C">
      <w:pPr>
        <w:pStyle w:val="Heading2"/>
        <w:spacing w:before="0" w:after="0"/>
        <w:jc w:val="center"/>
        <w:rPr>
          <w:rFonts w:ascii="Calibri" w:hAnsi="Calibri"/>
          <w:sz w:val="24"/>
          <w:szCs w:val="24"/>
        </w:rPr>
      </w:pPr>
      <w:bookmarkStart w:id="326" w:name="_Toc243438051"/>
      <w:bookmarkStart w:id="327" w:name="_Toc243438151"/>
      <w:bookmarkStart w:id="328" w:name="_Toc243438251"/>
      <w:bookmarkStart w:id="329" w:name="_Toc243438351"/>
      <w:r w:rsidRPr="00A24EB1">
        <w:rPr>
          <w:rFonts w:ascii="Calibri" w:hAnsi="Calibri"/>
          <w:sz w:val="24"/>
          <w:szCs w:val="24"/>
        </w:rPr>
        <w:t>Registry incorporates preventive services guidelines and is being used to generate routine, systematic communication to all patients in the practice regarding needed preventive services</w:t>
      </w:r>
      <w:bookmarkEnd w:id="326"/>
      <w:bookmarkEnd w:id="327"/>
      <w:bookmarkEnd w:id="328"/>
      <w:bookmarkEnd w:id="329"/>
    </w:p>
    <w:p w14:paraId="4CC775DF" w14:textId="77777777" w:rsidR="00496849" w:rsidRPr="00496849" w:rsidRDefault="00496849" w:rsidP="00F65172"/>
    <w:p w14:paraId="1B01C5B4"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PCP Guidelines:</w:t>
      </w:r>
    </w:p>
    <w:p w14:paraId="2E0A4E21" w14:textId="77777777" w:rsidR="00CC1EA0" w:rsidRPr="00C10BA4"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5C640341" w14:textId="6096D450" w:rsidR="00D9134B" w:rsidRPr="00C10BA4"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must include all current patients in the practice, including well patients, regardless of insurance coverage and including Medicare patients</w:t>
      </w:r>
      <w:r w:rsidR="00A210E6">
        <w:rPr>
          <w:rFonts w:ascii="Calibri" w:hAnsi="Calibri" w:cs="Arial"/>
          <w:sz w:val="22"/>
          <w:szCs w:val="22"/>
        </w:rPr>
        <w:t>.</w:t>
      </w:r>
    </w:p>
    <w:p w14:paraId="03DDC875" w14:textId="77777777" w:rsidR="00D9134B" w:rsidRDefault="00A24EB1" w:rsidP="007470DF">
      <w:pPr>
        <w:pStyle w:val="ListParagraph"/>
        <w:numPr>
          <w:ilvl w:val="0"/>
          <w:numId w:val="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Preventive services guidelines must be drawn from a recognized state or national source, such as USPSTF, CDC, or national guidelines that address standard primary and secondary preventive services (i.e., mammograms, cervical cancer screenings, colorectal screening, immunizations, well-child visits, well-adolescent visits, and well-adult visits).</w:t>
      </w:r>
    </w:p>
    <w:p w14:paraId="6E5FDCEF"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5E045484"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ABB202"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BD8FA3A"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7FE2310F"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2B36CC"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2687AE98"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80FD71" w14:textId="16C835FB" w:rsidR="00291B8B" w:rsidRPr="00291B8B"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I</w:t>
            </w:r>
            <w:r w:rsidRPr="00291B8B">
              <w:rPr>
                <w:rFonts w:asciiTheme="minorHAnsi" w:hAnsiTheme="minorHAnsi"/>
                <w:sz w:val="22"/>
                <w:szCs w:val="22"/>
              </w:rPr>
              <w:t>ncorporates preventive services (mam</w:t>
            </w:r>
            <w:r w:rsidR="00672A45">
              <w:rPr>
                <w:rFonts w:asciiTheme="minorHAnsi" w:hAnsiTheme="minorHAnsi"/>
                <w:sz w:val="22"/>
                <w:szCs w:val="22"/>
              </w:rPr>
              <w:t>mogram</w:t>
            </w:r>
            <w:r w:rsidRPr="00291B8B">
              <w:rPr>
                <w:rFonts w:asciiTheme="minorHAnsi" w:hAnsiTheme="minorHAnsi"/>
                <w:sz w:val="22"/>
                <w:szCs w:val="22"/>
              </w:rPr>
              <w:t>s,</w:t>
            </w:r>
            <w:r>
              <w:rPr>
                <w:rFonts w:asciiTheme="minorHAnsi" w:hAnsiTheme="minorHAnsi"/>
                <w:sz w:val="22"/>
                <w:szCs w:val="22"/>
              </w:rPr>
              <w:t xml:space="preserve"> </w:t>
            </w:r>
            <w:r w:rsidR="00672A45">
              <w:rPr>
                <w:rFonts w:asciiTheme="minorHAnsi" w:hAnsiTheme="minorHAnsi"/>
                <w:sz w:val="22"/>
                <w:szCs w:val="22"/>
              </w:rPr>
              <w:t>pap smears</w:t>
            </w:r>
            <w:r w:rsidRPr="00291B8B">
              <w:rPr>
                <w:rFonts w:asciiTheme="minorHAnsi" w:hAnsiTheme="minorHAnsi"/>
                <w:sz w:val="22"/>
                <w:szCs w:val="22"/>
              </w:rPr>
              <w:t>,</w:t>
            </w:r>
            <w:r w:rsidR="00672A45">
              <w:rPr>
                <w:rFonts w:asciiTheme="minorHAnsi" w:hAnsiTheme="minorHAnsi"/>
                <w:sz w:val="22"/>
                <w:szCs w:val="22"/>
              </w:rPr>
              <w:t xml:space="preserve"> immunizations</w:t>
            </w:r>
            <w:r>
              <w:rPr>
                <w:rFonts w:asciiTheme="minorHAnsi" w:hAnsiTheme="minorHAnsi"/>
                <w:sz w:val="22"/>
                <w:szCs w:val="22"/>
              </w:rPr>
              <w:t xml:space="preserve">, </w:t>
            </w:r>
            <w:r w:rsidRPr="00291B8B">
              <w:rPr>
                <w:rFonts w:asciiTheme="minorHAnsi" w:hAnsiTheme="minorHAnsi"/>
                <w:sz w:val="22"/>
                <w:szCs w:val="22"/>
              </w:rPr>
              <w:t>well visits) &amp; outreach to engage them in</w:t>
            </w:r>
            <w:r>
              <w:rPr>
                <w:rFonts w:asciiTheme="minorHAnsi" w:hAnsiTheme="minorHAnsi"/>
                <w:sz w:val="22"/>
                <w:szCs w:val="22"/>
              </w:rPr>
              <w:t xml:space="preserve"> </w:t>
            </w:r>
            <w:r w:rsidRPr="00291B8B">
              <w:rPr>
                <w:rFonts w:asciiTheme="minorHAnsi" w:hAnsiTheme="minorHAnsi"/>
                <w:sz w:val="22"/>
                <w:szCs w:val="22"/>
              </w:rPr>
              <w:t>practice</w:t>
            </w:r>
          </w:p>
        </w:tc>
      </w:tr>
    </w:tbl>
    <w:p w14:paraId="3E41CF31" w14:textId="77777777" w:rsidR="00291B8B" w:rsidRPr="00291B8B" w:rsidRDefault="00291B8B" w:rsidP="00F65172">
      <w:pPr>
        <w:tabs>
          <w:tab w:val="left" w:pos="376"/>
          <w:tab w:val="left" w:pos="1432"/>
        </w:tabs>
        <w:rPr>
          <w:rFonts w:ascii="Calibri" w:hAnsi="Calibri" w:cs="Arial"/>
          <w:sz w:val="22"/>
          <w:szCs w:val="22"/>
        </w:rPr>
      </w:pPr>
    </w:p>
    <w:p w14:paraId="579C0C21" w14:textId="77777777" w:rsidR="00163DD3" w:rsidRDefault="00A24EB1" w:rsidP="0049287C">
      <w:pPr>
        <w:pStyle w:val="Heading2"/>
        <w:spacing w:before="0" w:after="0"/>
        <w:jc w:val="center"/>
        <w:rPr>
          <w:rFonts w:ascii="Calibri" w:hAnsi="Calibri"/>
          <w:bCs w:val="0"/>
          <w:iCs w:val="0"/>
          <w:sz w:val="24"/>
          <w:szCs w:val="24"/>
        </w:rPr>
      </w:pPr>
      <w:bookmarkStart w:id="330" w:name="_Toc243438052"/>
      <w:bookmarkStart w:id="331" w:name="_Toc243438152"/>
      <w:bookmarkStart w:id="332" w:name="_Toc243438252"/>
      <w:bookmarkStart w:id="333" w:name="_Toc243438352"/>
      <w:r w:rsidRPr="00454400">
        <w:rPr>
          <w:rFonts w:ascii="Calibri" w:hAnsi="Calibri"/>
          <w:bCs w:val="0"/>
          <w:iCs w:val="0"/>
          <w:sz w:val="24"/>
          <w:szCs w:val="24"/>
        </w:rPr>
        <w:t>2.15</w:t>
      </w:r>
      <w:bookmarkEnd w:id="330"/>
      <w:bookmarkEnd w:id="331"/>
      <w:bookmarkEnd w:id="332"/>
      <w:bookmarkEnd w:id="333"/>
      <w:r w:rsidRPr="006D1699">
        <w:rPr>
          <w:rFonts w:ascii="Calibri" w:hAnsi="Calibri"/>
          <w:bCs w:val="0"/>
          <w:iCs w:val="0"/>
          <w:sz w:val="24"/>
          <w:szCs w:val="24"/>
        </w:rPr>
        <w:t xml:space="preserve"> </w:t>
      </w:r>
      <w:bookmarkStart w:id="334" w:name="_Toc243438053"/>
      <w:bookmarkStart w:id="335" w:name="_Toc243438153"/>
      <w:bookmarkStart w:id="336" w:name="_Toc243438253"/>
      <w:bookmarkStart w:id="337" w:name="_Toc243438353"/>
    </w:p>
    <w:p w14:paraId="188A419B" w14:textId="49E8C12D" w:rsidR="00D9134B" w:rsidRPr="00C10BA4" w:rsidRDefault="00A24EB1" w:rsidP="0049287C">
      <w:pPr>
        <w:pStyle w:val="Heading2"/>
        <w:spacing w:before="0" w:after="0"/>
        <w:jc w:val="center"/>
        <w:rPr>
          <w:rFonts w:ascii="Calibri" w:hAnsi="Calibri"/>
          <w:sz w:val="24"/>
          <w:szCs w:val="24"/>
        </w:rPr>
      </w:pPr>
      <w:r w:rsidRPr="00A24EB1">
        <w:rPr>
          <w:rFonts w:ascii="Calibri" w:hAnsi="Calibri"/>
          <w:sz w:val="24"/>
          <w:szCs w:val="24"/>
        </w:rPr>
        <w:t xml:space="preserve">Registry incorporates patients who are assigned by managed care plans </w:t>
      </w:r>
      <w:r w:rsidR="004B43CE">
        <w:rPr>
          <w:rFonts w:ascii="Calibri" w:hAnsi="Calibri"/>
          <w:sz w:val="24"/>
          <w:szCs w:val="24"/>
        </w:rPr>
        <w:t>once they are</w:t>
      </w:r>
      <w:r w:rsidRPr="00A24EB1">
        <w:rPr>
          <w:rFonts w:ascii="Calibri" w:hAnsi="Calibri"/>
          <w:sz w:val="24"/>
          <w:szCs w:val="24"/>
        </w:rPr>
        <w:t xml:space="preserve"> established patients in the practice</w:t>
      </w:r>
      <w:bookmarkEnd w:id="334"/>
      <w:bookmarkEnd w:id="335"/>
      <w:bookmarkEnd w:id="336"/>
      <w:bookmarkEnd w:id="337"/>
    </w:p>
    <w:p w14:paraId="0B039534" w14:textId="77777777" w:rsidR="00CA7822" w:rsidRPr="00C10BA4" w:rsidRDefault="00CA7822" w:rsidP="00F65172">
      <w:pPr>
        <w:rPr>
          <w:rFonts w:ascii="Calibri" w:hAnsi="Calibri" w:cs="Arial"/>
          <w:b/>
          <w:bCs/>
          <w:sz w:val="22"/>
          <w:szCs w:val="22"/>
        </w:rPr>
      </w:pPr>
    </w:p>
    <w:p w14:paraId="237FA0B8"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Guidelines:</w:t>
      </w:r>
    </w:p>
    <w:p w14:paraId="6C444A17" w14:textId="19CBAE0F" w:rsidR="003F7D10" w:rsidRDefault="003F7D10" w:rsidP="007470DF">
      <w:pPr>
        <w:pStyle w:val="ListParagraph"/>
        <w:numPr>
          <w:ilvl w:val="0"/>
          <w:numId w:val="17"/>
        </w:numPr>
        <w:tabs>
          <w:tab w:val="clear" w:pos="1080"/>
          <w:tab w:val="left" w:pos="376"/>
          <w:tab w:val="left" w:pos="1432"/>
          <w:tab w:val="num" w:pos="1620"/>
        </w:tabs>
        <w:rPr>
          <w:rFonts w:ascii="Calibri" w:hAnsi="Calibri" w:cs="Arial"/>
          <w:sz w:val="22"/>
          <w:szCs w:val="22"/>
        </w:rPr>
      </w:pPr>
      <w:r>
        <w:rPr>
          <w:rFonts w:ascii="Calibri" w:hAnsi="Calibri" w:cs="Arial"/>
          <w:sz w:val="22"/>
          <w:szCs w:val="22"/>
        </w:rPr>
        <w:t>A</w:t>
      </w:r>
      <w:r w:rsidRPr="00A24EB1">
        <w:rPr>
          <w:rFonts w:ascii="Calibri" w:hAnsi="Calibri" w:cs="Arial"/>
          <w:sz w:val="22"/>
          <w:szCs w:val="22"/>
        </w:rPr>
        <w:t xml:space="preserve">ctive outreach </w:t>
      </w:r>
      <w:r>
        <w:rPr>
          <w:rFonts w:ascii="Calibri" w:hAnsi="Calibri" w:cs="Arial"/>
          <w:sz w:val="22"/>
          <w:szCs w:val="22"/>
        </w:rPr>
        <w:t xml:space="preserve">should be </w:t>
      </w:r>
      <w:r w:rsidR="004B43CE">
        <w:rPr>
          <w:rFonts w:ascii="Calibri" w:hAnsi="Calibri" w:cs="Arial"/>
          <w:sz w:val="22"/>
          <w:szCs w:val="22"/>
        </w:rPr>
        <w:t>conducted to engage patients assigned by managed care plans</w:t>
      </w:r>
      <w:r w:rsidR="00A210E6">
        <w:rPr>
          <w:rFonts w:ascii="Calibri" w:hAnsi="Calibri" w:cs="Arial"/>
          <w:sz w:val="22"/>
          <w:szCs w:val="22"/>
        </w:rPr>
        <w:t>.</w:t>
      </w:r>
      <w:r w:rsidR="004B43CE">
        <w:rPr>
          <w:rFonts w:ascii="Calibri" w:hAnsi="Calibri" w:cs="Arial"/>
          <w:sz w:val="22"/>
          <w:szCs w:val="22"/>
        </w:rPr>
        <w:t xml:space="preserve"> </w:t>
      </w:r>
      <w:r w:rsidRPr="00A24EB1">
        <w:rPr>
          <w:rFonts w:ascii="Calibri" w:hAnsi="Calibri" w:cs="Arial"/>
          <w:sz w:val="22"/>
          <w:szCs w:val="22"/>
        </w:rPr>
        <w:t xml:space="preserve"> </w:t>
      </w:r>
    </w:p>
    <w:p w14:paraId="7245687D" w14:textId="35E1410E" w:rsidR="00D9134B" w:rsidRPr="003B14DB" w:rsidRDefault="00A24EB1" w:rsidP="007470DF">
      <w:pPr>
        <w:pStyle w:val="ListParagraph"/>
        <w:numPr>
          <w:ilvl w:val="0"/>
          <w:numId w:val="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Patients assigned by managed care plan</w:t>
      </w:r>
      <w:r w:rsidR="003F7D10">
        <w:rPr>
          <w:rFonts w:ascii="Calibri" w:hAnsi="Calibri" w:cs="Arial"/>
          <w:sz w:val="22"/>
          <w:szCs w:val="22"/>
        </w:rPr>
        <w:t>s</w:t>
      </w:r>
      <w:r w:rsidRPr="00A24EB1">
        <w:rPr>
          <w:rFonts w:ascii="Calibri" w:hAnsi="Calibri" w:cs="Arial"/>
          <w:sz w:val="22"/>
          <w:szCs w:val="22"/>
        </w:rPr>
        <w:t xml:space="preserve"> </w:t>
      </w:r>
      <w:r w:rsidR="003F7D10">
        <w:rPr>
          <w:rFonts w:ascii="Calibri" w:hAnsi="Calibri" w:cs="Arial"/>
          <w:sz w:val="22"/>
          <w:szCs w:val="22"/>
        </w:rPr>
        <w:t>should</w:t>
      </w:r>
      <w:r w:rsidRPr="00A24EB1">
        <w:rPr>
          <w:rFonts w:ascii="Calibri" w:hAnsi="Calibri" w:cs="Arial"/>
          <w:sz w:val="22"/>
          <w:szCs w:val="22"/>
        </w:rPr>
        <w:t xml:space="preserve"> be included in the registry</w:t>
      </w:r>
      <w:r w:rsidR="003F7D10">
        <w:rPr>
          <w:rFonts w:ascii="Calibri" w:hAnsi="Calibri" w:cs="Arial"/>
          <w:sz w:val="22"/>
          <w:szCs w:val="22"/>
        </w:rPr>
        <w:t xml:space="preserve"> once they are established</w:t>
      </w:r>
      <w:r w:rsidR="007D6A1E">
        <w:rPr>
          <w:rFonts w:ascii="Calibri" w:hAnsi="Calibri" w:cs="Arial"/>
          <w:sz w:val="22"/>
          <w:szCs w:val="22"/>
        </w:rPr>
        <w:t xml:space="preserve"> in the practice</w:t>
      </w:r>
      <w:r w:rsidR="00A210E6">
        <w:rPr>
          <w:rFonts w:ascii="Calibri" w:hAnsi="Calibri" w:cs="Arial"/>
          <w:sz w:val="22"/>
          <w:szCs w:val="22"/>
        </w:rPr>
        <w:t>.</w:t>
      </w:r>
    </w:p>
    <w:p w14:paraId="6BC685B5"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28E9851B" w14:textId="77777777" w:rsidTr="006346D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046C29"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6B6410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339D924E"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4354D"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69D29194" w14:textId="77777777" w:rsidTr="006346D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885931" w14:textId="1D897421" w:rsidR="00291B8B" w:rsidRPr="00291B8B" w:rsidRDefault="00F83B91" w:rsidP="007470DF">
            <w:pPr>
              <w:numPr>
                <w:ilvl w:val="0"/>
                <w:numId w:val="166"/>
              </w:numPr>
              <w:contextualSpacing/>
              <w:rPr>
                <w:rFonts w:asciiTheme="minorHAnsi" w:hAnsiTheme="minorHAnsi"/>
                <w:sz w:val="22"/>
                <w:szCs w:val="22"/>
              </w:rPr>
            </w:pPr>
            <w:r>
              <w:rPr>
                <w:rFonts w:asciiTheme="minorHAnsi" w:hAnsiTheme="minorHAnsi"/>
                <w:sz w:val="22"/>
                <w:szCs w:val="22"/>
              </w:rPr>
              <w:t>Patients do not need to be added to registry until they are established with practice; if practice can demonstrate active outreach to the assigned-but-not-established patients, this capability can be marked as in place</w:t>
            </w:r>
          </w:p>
        </w:tc>
      </w:tr>
    </w:tbl>
    <w:p w14:paraId="660BBBAD" w14:textId="77777777" w:rsidR="00D9134B" w:rsidRPr="00C10BA4" w:rsidRDefault="00D9134B" w:rsidP="00F65172">
      <w:pPr>
        <w:rPr>
          <w:rFonts w:ascii="Calibri" w:hAnsi="Calibri" w:cs="Arial"/>
          <w:sz w:val="22"/>
          <w:szCs w:val="22"/>
        </w:rPr>
      </w:pPr>
    </w:p>
    <w:p w14:paraId="6B2BBA68" w14:textId="77777777" w:rsidR="00D9134B" w:rsidRPr="00C10BA4" w:rsidRDefault="00A24EB1" w:rsidP="0049287C">
      <w:pPr>
        <w:pStyle w:val="Heading2"/>
        <w:spacing w:before="0" w:after="0"/>
        <w:jc w:val="center"/>
        <w:rPr>
          <w:rFonts w:ascii="Calibri" w:hAnsi="Calibri"/>
          <w:sz w:val="24"/>
          <w:szCs w:val="24"/>
        </w:rPr>
      </w:pPr>
      <w:bookmarkStart w:id="338" w:name="_Toc243438054"/>
      <w:bookmarkStart w:id="339" w:name="_Toc243438154"/>
      <w:bookmarkStart w:id="340" w:name="_Toc243438254"/>
      <w:bookmarkStart w:id="341" w:name="_Toc243438354"/>
      <w:r w:rsidRPr="00A24EB1">
        <w:rPr>
          <w:rFonts w:ascii="Calibri" w:hAnsi="Calibri"/>
          <w:sz w:val="24"/>
          <w:szCs w:val="24"/>
        </w:rPr>
        <w:t>2.16</w:t>
      </w:r>
      <w:bookmarkEnd w:id="338"/>
      <w:bookmarkEnd w:id="339"/>
      <w:bookmarkEnd w:id="340"/>
      <w:bookmarkEnd w:id="341"/>
    </w:p>
    <w:p w14:paraId="079B0A77" w14:textId="77777777" w:rsidR="00D9134B" w:rsidRPr="00C10BA4" w:rsidRDefault="00A24EB1" w:rsidP="0049287C">
      <w:pPr>
        <w:pStyle w:val="Heading2"/>
        <w:spacing w:before="0" w:after="0"/>
        <w:jc w:val="center"/>
        <w:rPr>
          <w:rFonts w:ascii="Calibri" w:hAnsi="Calibri"/>
          <w:sz w:val="24"/>
          <w:szCs w:val="24"/>
        </w:rPr>
      </w:pPr>
      <w:bookmarkStart w:id="342" w:name="_Toc243438055"/>
      <w:bookmarkStart w:id="343" w:name="_Toc243438155"/>
      <w:bookmarkStart w:id="344" w:name="_Toc243438255"/>
      <w:bookmarkStart w:id="345" w:name="_Toc243438355"/>
      <w:r w:rsidRPr="00A24EB1">
        <w:rPr>
          <w:rFonts w:ascii="Calibri" w:hAnsi="Calibri"/>
          <w:sz w:val="24"/>
          <w:szCs w:val="24"/>
        </w:rPr>
        <w:t>Registry is being used to manage all patients with: Chronic Kidney Disease</w:t>
      </w:r>
      <w:bookmarkEnd w:id="342"/>
      <w:bookmarkEnd w:id="343"/>
      <w:bookmarkEnd w:id="344"/>
      <w:bookmarkEnd w:id="345"/>
      <w:r w:rsidRPr="00A24EB1">
        <w:rPr>
          <w:rFonts w:ascii="Calibri" w:hAnsi="Calibri"/>
          <w:sz w:val="24"/>
          <w:szCs w:val="24"/>
        </w:rPr>
        <w:t> </w:t>
      </w:r>
    </w:p>
    <w:p w14:paraId="61ED333F" w14:textId="77777777" w:rsidR="00D9134B" w:rsidRPr="00C10BA4" w:rsidRDefault="00D9134B" w:rsidP="00F65172">
      <w:pPr>
        <w:rPr>
          <w:rFonts w:ascii="Calibri" w:hAnsi="Calibri"/>
        </w:rPr>
      </w:pPr>
    </w:p>
    <w:p w14:paraId="63D3E4AE" w14:textId="77777777" w:rsidR="00180D2E" w:rsidRPr="00C10BA4" w:rsidRDefault="00BD0408" w:rsidP="0049287C">
      <w:pPr>
        <w:tabs>
          <w:tab w:val="left" w:pos="376"/>
          <w:tab w:val="left" w:pos="1432"/>
        </w:tabs>
        <w:rPr>
          <w:rFonts w:ascii="Calibri" w:hAnsi="Calibri" w:cs="Arial"/>
          <w:bCs/>
          <w:i/>
          <w:u w:val="single"/>
        </w:rPr>
      </w:pPr>
      <w:r>
        <w:rPr>
          <w:rFonts w:ascii="Calibri" w:hAnsi="Calibri" w:cs="Arial"/>
          <w:bCs/>
          <w:i/>
          <w:u w:val="single"/>
        </w:rPr>
        <w:t> PCP and Specialist Guidelines:</w:t>
      </w:r>
    </w:p>
    <w:p w14:paraId="52F8DD86" w14:textId="77777777" w:rsidR="00CC1EA0" w:rsidRDefault="00A24EB1" w:rsidP="007470DF">
      <w:pPr>
        <w:pStyle w:val="ListParagraph"/>
        <w:numPr>
          <w:ilvl w:val="0"/>
          <w:numId w:val="11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30573040"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29F5D58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E2E789"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AD935E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3D898D14"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0D8A9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24B455F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F61F24" w14:textId="41A093D7"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5D1590FA"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1F67AC0D"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7403168"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26B257C2" w14:textId="77777777" w:rsidR="00D9134B" w:rsidRPr="00C10BA4" w:rsidRDefault="00D9134B" w:rsidP="00F65172">
      <w:pPr>
        <w:tabs>
          <w:tab w:val="left" w:pos="376"/>
          <w:tab w:val="left" w:pos="1432"/>
        </w:tabs>
        <w:rPr>
          <w:rFonts w:ascii="Calibri" w:hAnsi="Calibri" w:cs="Arial"/>
          <w:sz w:val="22"/>
          <w:szCs w:val="22"/>
        </w:rPr>
      </w:pPr>
    </w:p>
    <w:p w14:paraId="22DD873E" w14:textId="77777777" w:rsidR="00851960" w:rsidRDefault="00A24EB1" w:rsidP="00564B4D">
      <w:pPr>
        <w:pStyle w:val="Heading2"/>
        <w:spacing w:before="0" w:after="0"/>
        <w:jc w:val="center"/>
      </w:pPr>
      <w:bookmarkStart w:id="346" w:name="_Toc243438056"/>
      <w:bookmarkStart w:id="347" w:name="_Toc243438156"/>
      <w:bookmarkStart w:id="348" w:name="_Toc243438256"/>
      <w:bookmarkStart w:id="349" w:name="_Toc243438356"/>
      <w:r w:rsidRPr="00A24EB1">
        <w:rPr>
          <w:rFonts w:ascii="Calibri" w:hAnsi="Calibri"/>
          <w:sz w:val="24"/>
          <w:szCs w:val="24"/>
        </w:rPr>
        <w:t>2.17</w:t>
      </w:r>
      <w:bookmarkEnd w:id="346"/>
      <w:bookmarkEnd w:id="347"/>
      <w:bookmarkEnd w:id="348"/>
      <w:bookmarkEnd w:id="349"/>
    </w:p>
    <w:p w14:paraId="279A203B" w14:textId="77777777" w:rsidR="00D9134B" w:rsidRPr="00C10BA4" w:rsidRDefault="00A24EB1" w:rsidP="00564B4D">
      <w:pPr>
        <w:pStyle w:val="Heading2"/>
        <w:spacing w:before="0" w:after="0"/>
        <w:jc w:val="center"/>
        <w:rPr>
          <w:rFonts w:ascii="Calibri" w:hAnsi="Calibri"/>
          <w:sz w:val="24"/>
          <w:szCs w:val="24"/>
        </w:rPr>
      </w:pPr>
      <w:bookmarkStart w:id="350" w:name="_Toc243438057"/>
      <w:bookmarkStart w:id="351" w:name="_Toc243438157"/>
      <w:bookmarkStart w:id="352" w:name="_Toc243438257"/>
      <w:bookmarkStart w:id="353" w:name="_Toc243438357"/>
      <w:r w:rsidRPr="00A24EB1">
        <w:rPr>
          <w:rFonts w:ascii="Calibri" w:hAnsi="Calibri"/>
          <w:sz w:val="24"/>
          <w:szCs w:val="24"/>
        </w:rPr>
        <w:t>Registry is being used to manage all patients with: Pediatric Obesity</w:t>
      </w:r>
    </w:p>
    <w:p w14:paraId="5ED32E94" w14:textId="77777777" w:rsidR="00D9134B" w:rsidRPr="00C10BA4" w:rsidRDefault="00D9134B" w:rsidP="00F65172">
      <w:pPr>
        <w:rPr>
          <w:rFonts w:ascii="Calibri" w:hAnsi="Calibri" w:cs="Arial"/>
          <w:sz w:val="22"/>
          <w:szCs w:val="22"/>
        </w:rPr>
      </w:pPr>
    </w:p>
    <w:p w14:paraId="66AED7FA" w14:textId="77777777" w:rsidR="00180D2E"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5CA08775" w14:textId="77777777" w:rsidR="00CC1EA0" w:rsidRDefault="00A24EB1" w:rsidP="007470DF">
      <w:pPr>
        <w:pStyle w:val="ListParagraph"/>
        <w:numPr>
          <w:ilvl w:val="0"/>
          <w:numId w:val="11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2.1(a)-(g).</w:t>
      </w:r>
    </w:p>
    <w:p w14:paraId="15797417" w14:textId="77777777" w:rsidR="00291B8B" w:rsidRDefault="00291B8B"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075550A6"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674F0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4E9920"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771CBEF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03929F"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5F85CAF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D61405" w14:textId="6BFE4A17"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43CAD005"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569B1F3D"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180A55AF"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726EF890" w14:textId="77777777" w:rsidR="00D9134B" w:rsidRPr="00C10BA4" w:rsidRDefault="00D9134B" w:rsidP="00F65172">
      <w:pPr>
        <w:rPr>
          <w:rFonts w:ascii="Calibri" w:hAnsi="Calibri" w:cs="Arial"/>
          <w:b/>
          <w:bCs/>
        </w:rPr>
      </w:pPr>
    </w:p>
    <w:p w14:paraId="2642918B" w14:textId="77777777" w:rsidR="00D9134B"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2.18</w:t>
      </w:r>
    </w:p>
    <w:p w14:paraId="62D64441" w14:textId="77777777" w:rsidR="00D9134B"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is being used to manage all patients with: Pediatric ADD/ADHD</w:t>
      </w:r>
    </w:p>
    <w:p w14:paraId="51056BBF" w14:textId="77777777" w:rsidR="00D9134B" w:rsidRPr="00C10BA4" w:rsidRDefault="00A24EB1" w:rsidP="00F65172">
      <w:pPr>
        <w:rPr>
          <w:rFonts w:ascii="Calibri" w:hAnsi="Calibri" w:cs="Arial"/>
          <w:sz w:val="22"/>
          <w:szCs w:val="22"/>
        </w:rPr>
      </w:pPr>
      <w:r w:rsidRPr="00A24EB1">
        <w:rPr>
          <w:rFonts w:ascii="Calibri" w:hAnsi="Calibri" w:cs="Arial"/>
          <w:b/>
          <w:bCs/>
        </w:rPr>
        <w:t> </w:t>
      </w:r>
    </w:p>
    <w:p w14:paraId="58035B12" w14:textId="77777777" w:rsidR="00180D2E"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13C9B5D5" w14:textId="77777777" w:rsidR="00CC1EA0" w:rsidRDefault="00291B8B" w:rsidP="007470DF">
      <w:pPr>
        <w:pStyle w:val="ListParagraph"/>
        <w:numPr>
          <w:ilvl w:val="0"/>
          <w:numId w:val="116"/>
        </w:numPr>
        <w:tabs>
          <w:tab w:val="clear" w:pos="1080"/>
          <w:tab w:val="left" w:pos="376"/>
          <w:tab w:val="left" w:pos="1432"/>
          <w:tab w:val="num" w:pos="1620"/>
        </w:tabs>
        <w:rPr>
          <w:rFonts w:ascii="Calibri" w:hAnsi="Calibri" w:cs="Arial"/>
          <w:sz w:val="22"/>
          <w:szCs w:val="22"/>
        </w:rPr>
      </w:pPr>
      <w:bookmarkStart w:id="354" w:name="_Toc243438058"/>
      <w:bookmarkStart w:id="355" w:name="_Toc243438158"/>
      <w:bookmarkStart w:id="356" w:name="_Toc243438258"/>
      <w:bookmarkStart w:id="357" w:name="_Toc243438358"/>
      <w:bookmarkEnd w:id="350"/>
      <w:bookmarkEnd w:id="351"/>
      <w:bookmarkEnd w:id="352"/>
      <w:bookmarkEnd w:id="353"/>
      <w:r>
        <w:rPr>
          <w:rFonts w:ascii="Calibri" w:hAnsi="Calibri" w:cs="Arial"/>
          <w:sz w:val="22"/>
          <w:szCs w:val="22"/>
        </w:rPr>
        <w:t>Reference 2.1(a)-(g).</w:t>
      </w:r>
    </w:p>
    <w:tbl>
      <w:tblPr>
        <w:tblW w:w="0" w:type="auto"/>
        <w:jc w:val="center"/>
        <w:tblCellMar>
          <w:left w:w="0" w:type="dxa"/>
          <w:right w:w="0" w:type="dxa"/>
        </w:tblCellMar>
        <w:tblLook w:val="04A0" w:firstRow="1" w:lastRow="0" w:firstColumn="1" w:lastColumn="0" w:noHBand="0" w:noVBand="1"/>
      </w:tblPr>
      <w:tblGrid>
        <w:gridCol w:w="4235"/>
        <w:gridCol w:w="3508"/>
      </w:tblGrid>
      <w:tr w:rsidR="00291B8B" w14:paraId="3DD92925"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4D2C71"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3AEA412"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91B8B" w14:paraId="25C3FB3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0C4BC7" w14:textId="77777777" w:rsidR="00291B8B" w:rsidRPr="000433C5" w:rsidRDefault="00291B8B"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91B8B" w14:paraId="7567CC5D"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8A4D37" w14:textId="1ED31DCE" w:rsidR="00291B8B" w:rsidRPr="005C7E2F" w:rsidRDefault="00BD60C8" w:rsidP="007470DF">
            <w:pPr>
              <w:numPr>
                <w:ilvl w:val="0"/>
                <w:numId w:val="166"/>
              </w:numPr>
              <w:contextualSpacing/>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291B8B" w:rsidRPr="005C7E2F">
              <w:rPr>
                <w:rFonts w:asciiTheme="minorHAnsi" w:hAnsiTheme="minorHAnsi"/>
                <w:sz w:val="22"/>
                <w:szCs w:val="22"/>
              </w:rPr>
              <w:t xml:space="preserve"> the process of using the registry tool to identify the patient population</w:t>
            </w:r>
          </w:p>
          <w:p w14:paraId="56C13310"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Registry</w:t>
            </w:r>
            <w:r w:rsidRPr="005C7E2F">
              <w:rPr>
                <w:rFonts w:asciiTheme="minorHAnsi" w:hAnsiTheme="minorHAnsi"/>
                <w:sz w:val="22"/>
                <w:szCs w:val="22"/>
              </w:rPr>
              <w:t xml:space="preserve"> should contain relevant clinical info</w:t>
            </w:r>
          </w:p>
          <w:p w14:paraId="4CD0BEDC" w14:textId="77777777" w:rsidR="00291B8B" w:rsidRPr="005C7E2F" w:rsidRDefault="00291B8B"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7F36D3C9" w14:textId="77777777" w:rsidR="00291B8B" w:rsidRPr="005C7E2F" w:rsidRDefault="00291B8B"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75BF0F9B" w14:textId="77777777" w:rsidR="008A3840" w:rsidRPr="002F4D83" w:rsidRDefault="008A3840" w:rsidP="00F65172">
      <w:pPr>
        <w:tabs>
          <w:tab w:val="left" w:pos="376"/>
          <w:tab w:val="left" w:pos="1432"/>
        </w:tabs>
        <w:rPr>
          <w:rFonts w:ascii="Calibri" w:hAnsi="Calibri" w:cs="Arial"/>
          <w:sz w:val="22"/>
          <w:szCs w:val="22"/>
        </w:rPr>
      </w:pPr>
    </w:p>
    <w:p w14:paraId="3DC69D1A" w14:textId="77777777" w:rsidR="00851960" w:rsidRDefault="00A24EB1" w:rsidP="00564B4D">
      <w:pPr>
        <w:pStyle w:val="Heading2"/>
        <w:spacing w:before="0" w:after="0"/>
        <w:jc w:val="center"/>
      </w:pPr>
      <w:r w:rsidRPr="00A24EB1">
        <w:rPr>
          <w:rFonts w:ascii="Calibri" w:hAnsi="Calibri"/>
          <w:sz w:val="24"/>
          <w:szCs w:val="24"/>
        </w:rPr>
        <w:t>2.19</w:t>
      </w:r>
    </w:p>
    <w:p w14:paraId="0785C896" w14:textId="77777777" w:rsidR="00E56D47"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information identifying the individual care manager for every patient currently in the registry who has an assigned care manager</w:t>
      </w:r>
    </w:p>
    <w:p w14:paraId="326CE9AD" w14:textId="77777777" w:rsidR="00E56D47" w:rsidRPr="00C10BA4" w:rsidRDefault="00A24EB1" w:rsidP="00F65172">
      <w:pPr>
        <w:rPr>
          <w:rFonts w:ascii="Calibri" w:hAnsi="Calibri" w:cs="Arial"/>
          <w:b/>
          <w:bCs/>
        </w:rPr>
      </w:pPr>
      <w:r w:rsidRPr="00A24EB1">
        <w:rPr>
          <w:rFonts w:ascii="Calibri" w:hAnsi="Calibri" w:cs="Arial"/>
          <w:b/>
          <w:bCs/>
        </w:rPr>
        <w:t>   </w:t>
      </w:r>
    </w:p>
    <w:p w14:paraId="174D5AC1" w14:textId="77777777" w:rsidR="00E56D47" w:rsidRPr="00C10BA4" w:rsidRDefault="00BD0408" w:rsidP="00564B4D">
      <w:pPr>
        <w:tabs>
          <w:tab w:val="left" w:pos="376"/>
          <w:tab w:val="left" w:pos="1432"/>
        </w:tabs>
        <w:rPr>
          <w:rFonts w:ascii="Calibri" w:hAnsi="Calibri" w:cs="Arial"/>
          <w:bCs/>
          <w:i/>
          <w:u w:val="single"/>
        </w:rPr>
      </w:pPr>
      <w:r>
        <w:rPr>
          <w:rFonts w:ascii="Calibri" w:hAnsi="Calibri" w:cs="Arial"/>
          <w:bCs/>
          <w:i/>
          <w:u w:val="single"/>
        </w:rPr>
        <w:t> PCP and Specialist Guidelines:</w:t>
      </w:r>
    </w:p>
    <w:p w14:paraId="0D9F6DD7" w14:textId="3D38D8C0" w:rsidR="009B0886" w:rsidRPr="00C10BA4"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r w:rsidR="00A210E6">
        <w:rPr>
          <w:rFonts w:ascii="Calibri" w:hAnsi="Calibri" w:cs="Arial"/>
          <w:sz w:val="22"/>
          <w:szCs w:val="22"/>
        </w:rPr>
        <w:t>.</w:t>
      </w:r>
    </w:p>
    <w:p w14:paraId="38458EC6" w14:textId="27930C4A" w:rsidR="009B0886" w:rsidRPr="00C10BA4"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includes name of the care manager for each patient with an assigned care manager</w:t>
      </w:r>
      <w:r w:rsidR="00DF570C">
        <w:rPr>
          <w:rFonts w:ascii="Calibri" w:hAnsi="Calibri" w:cs="Arial"/>
          <w:sz w:val="22"/>
          <w:szCs w:val="22"/>
        </w:rPr>
        <w:t>.</w:t>
      </w:r>
    </w:p>
    <w:p w14:paraId="5F830836" w14:textId="4F4B4920" w:rsidR="00814455" w:rsidRDefault="00A24EB1" w:rsidP="007470DF">
      <w:pPr>
        <w:pStyle w:val="ListParagraph"/>
        <w:numPr>
          <w:ilvl w:val="0"/>
          <w:numId w:val="11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Where a patient has more than one care manager, registry must identify which care manager is the lead care manager</w:t>
      </w:r>
      <w:r w:rsidR="00DF570C">
        <w:rPr>
          <w:rFonts w:ascii="Calibri" w:hAnsi="Calibri" w:cs="Arial"/>
          <w:sz w:val="22"/>
          <w:szCs w:val="22"/>
        </w:rPr>
        <w:t>.</w:t>
      </w:r>
    </w:p>
    <w:p w14:paraId="40DEE7FE" w14:textId="77777777" w:rsidR="00817018" w:rsidRDefault="00817018"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17018" w14:paraId="6BAEAA3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6D616"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3FFE986"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17018" w14:paraId="7361E63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51FCE" w14:textId="77777777" w:rsidR="00817018" w:rsidRPr="000433C5" w:rsidRDefault="00817018"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17018" w14:paraId="38FA93F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CAD283" w14:textId="77777777" w:rsidR="00817018" w:rsidRPr="00817018" w:rsidRDefault="00817018" w:rsidP="007470DF">
            <w:pPr>
              <w:numPr>
                <w:ilvl w:val="0"/>
                <w:numId w:val="166"/>
              </w:numPr>
              <w:contextualSpacing/>
              <w:rPr>
                <w:rFonts w:asciiTheme="minorHAnsi" w:hAnsiTheme="minorHAnsi"/>
                <w:sz w:val="22"/>
                <w:szCs w:val="22"/>
              </w:rPr>
            </w:pPr>
            <w:r w:rsidRPr="00817018">
              <w:rPr>
                <w:rFonts w:asciiTheme="minorHAnsi" w:hAnsiTheme="minorHAnsi"/>
                <w:sz w:val="22"/>
                <w:szCs w:val="22"/>
              </w:rPr>
              <w:t>Registry includes name of care manager for each</w:t>
            </w:r>
            <w:r>
              <w:rPr>
                <w:rFonts w:asciiTheme="minorHAnsi" w:hAnsiTheme="minorHAnsi"/>
                <w:sz w:val="22"/>
                <w:szCs w:val="22"/>
              </w:rPr>
              <w:t xml:space="preserve"> patient</w:t>
            </w:r>
            <w:r w:rsidRPr="00817018">
              <w:rPr>
                <w:rFonts w:asciiTheme="minorHAnsi" w:hAnsiTheme="minorHAnsi"/>
                <w:sz w:val="22"/>
                <w:szCs w:val="22"/>
              </w:rPr>
              <w:t xml:space="preserve"> with an assigned care manager</w:t>
            </w:r>
          </w:p>
        </w:tc>
      </w:tr>
    </w:tbl>
    <w:p w14:paraId="5C04C667" w14:textId="77777777" w:rsidR="005F4D2C" w:rsidRPr="00C10BA4" w:rsidRDefault="005F4D2C" w:rsidP="00F65172">
      <w:pPr>
        <w:pStyle w:val="Heading2"/>
        <w:spacing w:before="0" w:after="0"/>
        <w:rPr>
          <w:rFonts w:ascii="Calibri" w:hAnsi="Calibri"/>
          <w:sz w:val="24"/>
          <w:szCs w:val="24"/>
        </w:rPr>
      </w:pPr>
    </w:p>
    <w:p w14:paraId="3E3C40ED" w14:textId="77777777" w:rsidR="005F4D2C"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2.20</w:t>
      </w:r>
    </w:p>
    <w:p w14:paraId="28938D9B" w14:textId="77777777" w:rsidR="005F4D2C"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advanced patient information that will allow the practice to identify and address disparities in care</w:t>
      </w:r>
    </w:p>
    <w:p w14:paraId="3FAC2E0D" w14:textId="77777777" w:rsidR="00E329B6" w:rsidRPr="00C10BA4" w:rsidRDefault="00A24EB1" w:rsidP="00F65172">
      <w:pPr>
        <w:rPr>
          <w:rFonts w:ascii="Calibri" w:hAnsi="Calibri" w:cs="Arial"/>
          <w:sz w:val="22"/>
          <w:szCs w:val="22"/>
        </w:rPr>
      </w:pPr>
      <w:r w:rsidRPr="00A24EB1">
        <w:rPr>
          <w:rFonts w:ascii="Calibri" w:hAnsi="Calibri" w:cs="Arial"/>
          <w:b/>
          <w:bCs/>
        </w:rPr>
        <w:t> </w:t>
      </w:r>
    </w:p>
    <w:p w14:paraId="4B6F9225" w14:textId="77777777" w:rsidR="00E57BE4" w:rsidRDefault="00BD0408" w:rsidP="00564B4D">
      <w:pPr>
        <w:rPr>
          <w:rFonts w:ascii="Calibri" w:hAnsi="Calibri" w:cs="Arial"/>
          <w:bCs/>
          <w:i/>
          <w:u w:val="single"/>
        </w:rPr>
      </w:pPr>
      <w:r>
        <w:rPr>
          <w:rFonts w:ascii="Calibri" w:hAnsi="Calibri" w:cs="Arial"/>
          <w:bCs/>
          <w:i/>
          <w:u w:val="single"/>
        </w:rPr>
        <w:t>PCP and Specialist Guidelines:</w:t>
      </w:r>
    </w:p>
    <w:p w14:paraId="12468516" w14:textId="77777777" w:rsidR="005F4D2C" w:rsidRPr="00C10BA4" w:rsidRDefault="00A24EB1" w:rsidP="007470DF">
      <w:pPr>
        <w:pStyle w:val="ListParagraph"/>
        <w:numPr>
          <w:ilvl w:val="0"/>
          <w:numId w:val="1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366C6932" w14:textId="6CB28D00" w:rsidR="00E57BE4" w:rsidRDefault="00A24EB1" w:rsidP="007470DF">
      <w:pPr>
        <w:pStyle w:val="ListParagraph"/>
        <w:widowControl w:val="0"/>
        <w:numPr>
          <w:ilvl w:val="2"/>
          <w:numId w:val="131"/>
        </w:numPr>
        <w:tabs>
          <w:tab w:val="left" w:pos="1800"/>
        </w:tabs>
        <w:ind w:left="1800" w:hanging="360"/>
        <w:rPr>
          <w:rFonts w:ascii="Calibri" w:eastAsia="Arial" w:hAnsi="Calibri" w:cs="Arial"/>
        </w:rPr>
      </w:pPr>
      <w:r w:rsidRPr="00A24EB1">
        <w:rPr>
          <w:rFonts w:ascii="Calibri" w:hAnsi="Calibri" w:cs="Arial"/>
          <w:sz w:val="22"/>
          <w:szCs w:val="22"/>
        </w:rPr>
        <w:t>Registry contains advanced patient demographics</w:t>
      </w:r>
      <w:r w:rsidR="00786532">
        <w:rPr>
          <w:rFonts w:ascii="Calibri" w:hAnsi="Calibri" w:cs="Arial"/>
          <w:sz w:val="22"/>
          <w:szCs w:val="22"/>
        </w:rPr>
        <w:t xml:space="preserve"> to enable </w:t>
      </w:r>
      <w:r w:rsidR="00163DD3">
        <w:rPr>
          <w:rFonts w:ascii="Calibri" w:hAnsi="Calibri" w:cs="Arial"/>
          <w:sz w:val="22"/>
          <w:szCs w:val="22"/>
        </w:rPr>
        <w:t>practices</w:t>
      </w:r>
      <w:r w:rsidR="00786532">
        <w:rPr>
          <w:rFonts w:ascii="Calibri" w:hAnsi="Calibri" w:cs="Arial"/>
          <w:sz w:val="22"/>
          <w:szCs w:val="22"/>
        </w:rPr>
        <w:t xml:space="preserve"> to identify vulnerable patient populations</w:t>
      </w:r>
      <w:r w:rsidRPr="00A24EB1">
        <w:rPr>
          <w:rFonts w:ascii="Calibri" w:hAnsi="Calibri" w:cs="Arial"/>
          <w:sz w:val="22"/>
          <w:szCs w:val="22"/>
        </w:rPr>
        <w:t xml:space="preserve">, </w:t>
      </w:r>
      <w:r w:rsidR="003A73A6">
        <w:rPr>
          <w:rFonts w:ascii="Calibri" w:hAnsi="Calibri" w:cs="Arial"/>
          <w:sz w:val="22"/>
          <w:szCs w:val="22"/>
        </w:rPr>
        <w:t>inc</w:t>
      </w:r>
      <w:r w:rsidR="007653E9">
        <w:rPr>
          <w:rFonts w:ascii="Calibri" w:hAnsi="Calibri" w:cs="Arial"/>
          <w:sz w:val="22"/>
          <w:szCs w:val="22"/>
        </w:rPr>
        <w:t>l</w:t>
      </w:r>
      <w:r w:rsidR="003A73A6">
        <w:rPr>
          <w:rFonts w:ascii="Calibri" w:hAnsi="Calibri" w:cs="Arial"/>
          <w:sz w:val="22"/>
          <w:szCs w:val="22"/>
        </w:rPr>
        <w:t xml:space="preserve">uding race and ethnicity, </w:t>
      </w:r>
      <w:r w:rsidR="00EE2166">
        <w:rPr>
          <w:rFonts w:ascii="Calibri" w:hAnsi="Calibri" w:cs="Arial"/>
          <w:sz w:val="22"/>
          <w:szCs w:val="22"/>
        </w:rPr>
        <w:t>and</w:t>
      </w:r>
      <w:r w:rsidR="003A73A6">
        <w:rPr>
          <w:rFonts w:ascii="Calibri" w:hAnsi="Calibri" w:cs="Arial"/>
          <w:sz w:val="22"/>
          <w:szCs w:val="22"/>
        </w:rPr>
        <w:t xml:space="preserve"> including data elements </w:t>
      </w:r>
      <w:r w:rsidR="00786532">
        <w:rPr>
          <w:rFonts w:ascii="Calibri" w:hAnsi="Calibri" w:cs="Arial"/>
          <w:sz w:val="22"/>
          <w:szCs w:val="22"/>
        </w:rPr>
        <w:t>such as</w:t>
      </w:r>
      <w:r w:rsidRPr="00A24EB1">
        <w:rPr>
          <w:rFonts w:ascii="Calibri" w:hAnsi="Calibri" w:cs="Arial"/>
          <w:sz w:val="22"/>
          <w:szCs w:val="22"/>
        </w:rPr>
        <w:t>:</w:t>
      </w:r>
    </w:p>
    <w:p w14:paraId="780C7296" w14:textId="77777777" w:rsidR="003A73A6" w:rsidRPr="003A73A6" w:rsidRDefault="003A73A6"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primary/preferred language</w:t>
      </w:r>
    </w:p>
    <w:p w14:paraId="1094D304" w14:textId="47D6B375" w:rsidR="00E57BE4" w:rsidRDefault="00A24EB1" w:rsidP="007470DF">
      <w:pPr>
        <w:pStyle w:val="ListParagraph"/>
        <w:widowControl w:val="0"/>
        <w:numPr>
          <w:ilvl w:val="3"/>
          <w:numId w:val="204"/>
        </w:numPr>
        <w:ind w:left="2520"/>
        <w:rPr>
          <w:rFonts w:ascii="Calibri" w:eastAsia="Arial" w:hAnsi="Calibri" w:cs="Arial"/>
        </w:rPr>
      </w:pPr>
      <w:r w:rsidRPr="39CB47BB">
        <w:rPr>
          <w:rFonts w:ascii="Calibri" w:hAnsi="Calibri" w:cs="Arial"/>
          <w:sz w:val="22"/>
          <w:szCs w:val="22"/>
        </w:rPr>
        <w:t>mea</w:t>
      </w:r>
      <w:r w:rsidR="008F79CA" w:rsidRPr="39CB47BB">
        <w:rPr>
          <w:rFonts w:ascii="Calibri" w:eastAsia="Arial" w:hAnsi="Calibri" w:cs="Arial"/>
          <w:sz w:val="22"/>
          <w:szCs w:val="22"/>
        </w:rPr>
        <w:t>s</w:t>
      </w:r>
      <w:r w:rsidRPr="39CB47BB">
        <w:rPr>
          <w:rFonts w:ascii="Calibri" w:hAnsi="Calibri" w:cs="Arial"/>
          <w:sz w:val="22"/>
          <w:szCs w:val="22"/>
        </w:rPr>
        <w:t xml:space="preserve">ures of social support (e.g., </w:t>
      </w:r>
      <w:r w:rsidR="00786532" w:rsidRPr="39CB47BB">
        <w:rPr>
          <w:rFonts w:ascii="Calibri" w:hAnsi="Calibri" w:cs="Arial"/>
          <w:sz w:val="22"/>
          <w:szCs w:val="22"/>
        </w:rPr>
        <w:t xml:space="preserve">caretaker for </w:t>
      </w:r>
      <w:r w:rsidRPr="39CB47BB">
        <w:rPr>
          <w:rFonts w:ascii="Calibri" w:hAnsi="Calibri" w:cs="Arial"/>
          <w:sz w:val="22"/>
          <w:szCs w:val="22"/>
        </w:rPr>
        <w:t xml:space="preserve">disability, family </w:t>
      </w:r>
      <w:r w:rsidR="729DAA55" w:rsidRPr="39CB47BB">
        <w:rPr>
          <w:rFonts w:ascii="Calibri" w:hAnsi="Calibri" w:cs="Arial"/>
          <w:sz w:val="22"/>
          <w:szCs w:val="22"/>
        </w:rPr>
        <w:t>network</w:t>
      </w:r>
      <w:r w:rsidR="003C42A5">
        <w:rPr>
          <w:rFonts w:ascii="Calibri" w:hAnsi="Calibri" w:cs="Arial"/>
          <w:sz w:val="22"/>
          <w:szCs w:val="22"/>
        </w:rPr>
        <w:t>, isolation, single parent</w:t>
      </w:r>
      <w:r w:rsidR="729DAA55" w:rsidRPr="39CB47BB">
        <w:rPr>
          <w:rFonts w:ascii="Calibri" w:hAnsi="Calibri" w:cs="Arial"/>
          <w:sz w:val="22"/>
          <w:szCs w:val="22"/>
        </w:rPr>
        <w:t>)</w:t>
      </w:r>
    </w:p>
    <w:p w14:paraId="386FF0EF" w14:textId="7EA4F3F0" w:rsidR="00E57BE4" w:rsidRPr="003C42A5"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disability status</w:t>
      </w:r>
    </w:p>
    <w:p w14:paraId="192F4702" w14:textId="06A75592"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military status</w:t>
      </w:r>
    </w:p>
    <w:p w14:paraId="5C8A75E3" w14:textId="33A00AD7"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employment status</w:t>
      </w:r>
    </w:p>
    <w:p w14:paraId="1DCCAB8E" w14:textId="7F11135E" w:rsidR="003C42A5" w:rsidRP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education status</w:t>
      </w:r>
    </w:p>
    <w:p w14:paraId="4D20F58F" w14:textId="6F8D1BCF" w:rsidR="003C42A5" w:rsidRDefault="003C42A5" w:rsidP="007470DF">
      <w:pPr>
        <w:pStyle w:val="ListParagraph"/>
        <w:widowControl w:val="0"/>
        <w:numPr>
          <w:ilvl w:val="3"/>
          <w:numId w:val="204"/>
        </w:numPr>
        <w:ind w:left="2520"/>
        <w:rPr>
          <w:rFonts w:ascii="Calibri" w:eastAsia="Arial" w:hAnsi="Calibri" w:cs="Arial"/>
        </w:rPr>
      </w:pPr>
      <w:r>
        <w:rPr>
          <w:rFonts w:ascii="Calibri" w:hAnsi="Calibri" w:cs="Arial"/>
          <w:sz w:val="22"/>
          <w:szCs w:val="22"/>
        </w:rPr>
        <w:t>refugee</w:t>
      </w:r>
    </w:p>
    <w:p w14:paraId="397AC84E" w14:textId="77777777" w:rsidR="00E57BE4"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health literacy limitations</w:t>
      </w:r>
    </w:p>
    <w:p w14:paraId="36633D1E" w14:textId="77777777" w:rsidR="00E57BE4"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type of payer (e.g., uninsured, Medicaid)</w:t>
      </w:r>
    </w:p>
    <w:p w14:paraId="182C6724" w14:textId="77777777" w:rsidR="00E57BE4" w:rsidRPr="003664D8" w:rsidRDefault="00A24EB1" w:rsidP="007470DF">
      <w:pPr>
        <w:pStyle w:val="ListParagraph"/>
        <w:widowControl w:val="0"/>
        <w:numPr>
          <w:ilvl w:val="3"/>
          <w:numId w:val="204"/>
        </w:numPr>
        <w:ind w:left="2520"/>
        <w:rPr>
          <w:rFonts w:ascii="Calibri" w:eastAsia="Arial" w:hAnsi="Calibri" w:cs="Arial"/>
        </w:rPr>
      </w:pPr>
      <w:r w:rsidRPr="00A24EB1">
        <w:rPr>
          <w:rFonts w:ascii="Calibri" w:hAnsi="Calibri" w:cs="Arial"/>
          <w:sz w:val="22"/>
          <w:szCs w:val="22"/>
        </w:rPr>
        <w:t>relevant behavioral health information</w:t>
      </w:r>
      <w:r w:rsidR="002A38D5">
        <w:rPr>
          <w:rFonts w:ascii="Calibri" w:hAnsi="Calibri" w:cs="Arial"/>
          <w:sz w:val="22"/>
          <w:szCs w:val="22"/>
        </w:rPr>
        <w:t xml:space="preserve"> (e.g., date of depression screening and result</w:t>
      </w:r>
      <w:r w:rsidR="00BB0D53">
        <w:rPr>
          <w:rFonts w:ascii="Calibri" w:hAnsi="Calibri" w:cs="Arial"/>
          <w:sz w:val="22"/>
          <w:szCs w:val="22"/>
        </w:rPr>
        <w:t>)</w:t>
      </w:r>
    </w:p>
    <w:p w14:paraId="3DED1C15" w14:textId="77777777" w:rsidR="006F6083" w:rsidRPr="006F6083" w:rsidRDefault="006F6083" w:rsidP="00F65172">
      <w:pPr>
        <w:pStyle w:val="ListParagraph"/>
        <w:widowControl w:val="0"/>
        <w:tabs>
          <w:tab w:val="left" w:pos="1540"/>
        </w:tabs>
        <w:ind w:left="0"/>
        <w:rPr>
          <w:rFonts w:ascii="Calibri" w:eastAsia="Arial"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6083" w14:paraId="100AE8FA"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5B3475"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1F85CBF"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6083" w14:paraId="2BA507F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986D47"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6083" w14:paraId="37D56CBB"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1A5902" w14:textId="16412D17" w:rsidR="006F6083" w:rsidRPr="003D094D" w:rsidRDefault="006F6083" w:rsidP="007470DF">
            <w:pPr>
              <w:numPr>
                <w:ilvl w:val="0"/>
                <w:numId w:val="166"/>
              </w:numPr>
              <w:contextualSpacing/>
              <w:rPr>
                <w:rFonts w:asciiTheme="minorHAnsi" w:hAnsiTheme="minorHAnsi"/>
                <w:sz w:val="22"/>
                <w:szCs w:val="22"/>
              </w:rPr>
            </w:pPr>
            <w:r>
              <w:rPr>
                <w:rFonts w:asciiTheme="minorHAnsi" w:hAnsiTheme="minorHAnsi"/>
                <w:sz w:val="22"/>
                <w:szCs w:val="22"/>
              </w:rPr>
              <w:t>R</w:t>
            </w:r>
            <w:r w:rsidRPr="006F6083">
              <w:rPr>
                <w:rFonts w:asciiTheme="minorHAnsi" w:hAnsiTheme="minorHAnsi"/>
                <w:sz w:val="22"/>
                <w:szCs w:val="22"/>
              </w:rPr>
              <w:t xml:space="preserve">egistry contains </w:t>
            </w:r>
            <w:r w:rsidR="003C42A5">
              <w:rPr>
                <w:rFonts w:asciiTheme="minorHAnsi" w:hAnsiTheme="minorHAnsi"/>
                <w:sz w:val="22"/>
                <w:szCs w:val="22"/>
              </w:rPr>
              <w:t xml:space="preserve">multiple </w:t>
            </w:r>
            <w:r w:rsidR="0054753C">
              <w:rPr>
                <w:rFonts w:asciiTheme="minorHAnsi" w:hAnsiTheme="minorHAnsi"/>
                <w:sz w:val="22"/>
                <w:szCs w:val="22"/>
              </w:rPr>
              <w:t xml:space="preserve">relevant </w:t>
            </w:r>
            <w:r w:rsidRPr="006F6083">
              <w:rPr>
                <w:rFonts w:asciiTheme="minorHAnsi" w:hAnsiTheme="minorHAnsi"/>
                <w:sz w:val="22"/>
                <w:szCs w:val="22"/>
              </w:rPr>
              <w:t>advanced patient</w:t>
            </w:r>
            <w:r w:rsidR="003D094D">
              <w:rPr>
                <w:rFonts w:asciiTheme="minorHAnsi" w:hAnsiTheme="minorHAnsi"/>
                <w:sz w:val="22"/>
                <w:szCs w:val="22"/>
              </w:rPr>
              <w:t xml:space="preserve"> demographics</w:t>
            </w:r>
            <w:r w:rsidR="0054753C">
              <w:rPr>
                <w:rFonts w:asciiTheme="minorHAnsi" w:hAnsiTheme="minorHAnsi"/>
                <w:sz w:val="22"/>
                <w:szCs w:val="22"/>
              </w:rPr>
              <w:t>, as listed in the guidelines</w:t>
            </w:r>
          </w:p>
        </w:tc>
      </w:tr>
    </w:tbl>
    <w:p w14:paraId="0465B860" w14:textId="77777777" w:rsidR="00C122A9" w:rsidRPr="00C10BA4" w:rsidRDefault="00C122A9" w:rsidP="00F65172">
      <w:pPr>
        <w:pStyle w:val="Heading2"/>
        <w:spacing w:before="0" w:after="0"/>
        <w:rPr>
          <w:rFonts w:ascii="Calibri" w:hAnsi="Calibri"/>
          <w:sz w:val="24"/>
          <w:szCs w:val="24"/>
        </w:rPr>
      </w:pPr>
    </w:p>
    <w:p w14:paraId="4D5EE549" w14:textId="77777777" w:rsidR="00C122A9"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2.21</w:t>
      </w:r>
    </w:p>
    <w:p w14:paraId="4C8EF404" w14:textId="77777777" w:rsidR="00C122A9" w:rsidRPr="00C10BA4" w:rsidRDefault="00A24EB1" w:rsidP="00564B4D">
      <w:pPr>
        <w:pStyle w:val="Heading2"/>
        <w:spacing w:before="0" w:after="0"/>
        <w:jc w:val="center"/>
        <w:rPr>
          <w:rFonts w:ascii="Calibri" w:hAnsi="Calibri"/>
          <w:sz w:val="24"/>
          <w:szCs w:val="24"/>
        </w:rPr>
      </w:pPr>
      <w:r w:rsidRPr="00A24EB1">
        <w:rPr>
          <w:rFonts w:ascii="Calibri" w:hAnsi="Calibri"/>
          <w:sz w:val="24"/>
          <w:szCs w:val="24"/>
        </w:rPr>
        <w:t>Registry contains additional advanced patient information that will allow the practice to identify and address disparities in care</w:t>
      </w:r>
    </w:p>
    <w:p w14:paraId="233416C5" w14:textId="77777777" w:rsidR="00C122A9" w:rsidRPr="00C10BA4" w:rsidRDefault="00A24EB1" w:rsidP="00F65172">
      <w:pPr>
        <w:rPr>
          <w:rFonts w:ascii="Calibri" w:hAnsi="Calibri" w:cs="Arial"/>
          <w:sz w:val="22"/>
          <w:szCs w:val="22"/>
        </w:rPr>
      </w:pPr>
      <w:r w:rsidRPr="00A24EB1">
        <w:rPr>
          <w:rFonts w:ascii="Calibri" w:hAnsi="Calibri" w:cs="Arial"/>
          <w:b/>
          <w:bCs/>
        </w:rPr>
        <w:t> </w:t>
      </w:r>
    </w:p>
    <w:p w14:paraId="205A4AD3" w14:textId="77777777" w:rsidR="00E57BE4" w:rsidRDefault="00BD0408" w:rsidP="00564B4D">
      <w:pPr>
        <w:tabs>
          <w:tab w:val="left" w:pos="376"/>
          <w:tab w:val="left" w:pos="1432"/>
        </w:tabs>
        <w:rPr>
          <w:rFonts w:ascii="Calibri" w:hAnsi="Calibri" w:cs="Arial"/>
          <w:bCs/>
          <w:i/>
          <w:u w:val="single"/>
        </w:rPr>
      </w:pPr>
      <w:r>
        <w:rPr>
          <w:rFonts w:ascii="Calibri" w:hAnsi="Calibri" w:cs="Arial"/>
          <w:bCs/>
          <w:i/>
          <w:u w:val="single"/>
        </w:rPr>
        <w:t>PCP and Specialist Guidelines:</w:t>
      </w:r>
    </w:p>
    <w:p w14:paraId="42F55087" w14:textId="77777777" w:rsidR="00C122A9" w:rsidRPr="00C10BA4" w:rsidRDefault="00A24EB1" w:rsidP="007470DF">
      <w:pPr>
        <w:pStyle w:val="ListParagraph"/>
        <w:numPr>
          <w:ilvl w:val="0"/>
          <w:numId w:val="20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Registry may be paper or electronic.</w:t>
      </w:r>
    </w:p>
    <w:p w14:paraId="581F16A5" w14:textId="6F1B15BB" w:rsidR="00C122A9" w:rsidRPr="00C10BA4" w:rsidRDefault="00A24EB1" w:rsidP="007470DF">
      <w:pPr>
        <w:pStyle w:val="ListParagraph"/>
        <w:widowControl w:val="0"/>
        <w:numPr>
          <w:ilvl w:val="0"/>
          <w:numId w:val="207"/>
        </w:numPr>
        <w:tabs>
          <w:tab w:val="left" w:pos="1800"/>
        </w:tabs>
        <w:ind w:left="1800" w:hanging="360"/>
        <w:rPr>
          <w:rFonts w:ascii="Calibri" w:eastAsia="Arial" w:hAnsi="Calibri" w:cs="Arial"/>
        </w:rPr>
      </w:pPr>
      <w:r w:rsidRPr="00A24EB1">
        <w:rPr>
          <w:rFonts w:ascii="Calibri" w:hAnsi="Calibri" w:cs="Arial"/>
          <w:sz w:val="22"/>
          <w:szCs w:val="22"/>
        </w:rPr>
        <w:t>Registry contains advanced patient demographics</w:t>
      </w:r>
      <w:r w:rsidR="00BA5141">
        <w:rPr>
          <w:rFonts w:ascii="Calibri" w:hAnsi="Calibri" w:cs="Arial"/>
          <w:sz w:val="22"/>
          <w:szCs w:val="22"/>
        </w:rPr>
        <w:t xml:space="preserve"> to enable them to identify vulnerable patient populations</w:t>
      </w:r>
      <w:r w:rsidRPr="00A24EB1">
        <w:rPr>
          <w:rFonts w:ascii="Calibri" w:hAnsi="Calibri" w:cs="Arial"/>
          <w:sz w:val="22"/>
          <w:szCs w:val="22"/>
        </w:rPr>
        <w:t>, including</w:t>
      </w:r>
      <w:r w:rsidR="003019B3">
        <w:rPr>
          <w:rFonts w:ascii="Calibri" w:hAnsi="Calibri" w:cs="Arial"/>
          <w:sz w:val="22"/>
          <w:szCs w:val="22"/>
        </w:rPr>
        <w:t xml:space="preserve"> </w:t>
      </w:r>
      <w:r w:rsidR="003019B3" w:rsidRPr="00DD7649">
        <w:rPr>
          <w:rFonts w:ascii="Calibri" w:hAnsi="Calibri" w:cs="Arial"/>
          <w:sz w:val="22"/>
          <w:szCs w:val="22"/>
        </w:rPr>
        <w:t>both</w:t>
      </w:r>
      <w:r w:rsidRPr="00DD7649">
        <w:rPr>
          <w:rFonts w:ascii="Calibri" w:hAnsi="Calibri" w:cs="Arial"/>
          <w:sz w:val="22"/>
          <w:szCs w:val="22"/>
        </w:rPr>
        <w:t>:</w:t>
      </w:r>
    </w:p>
    <w:p w14:paraId="3BB49C59" w14:textId="77777777" w:rsidR="00C122A9" w:rsidRPr="00C10BA4" w:rsidRDefault="00A24EB1" w:rsidP="007470DF">
      <w:pPr>
        <w:pStyle w:val="ListParagraph"/>
        <w:widowControl w:val="0"/>
        <w:numPr>
          <w:ilvl w:val="3"/>
          <w:numId w:val="205"/>
        </w:numPr>
        <w:tabs>
          <w:tab w:val="left" w:pos="2520"/>
        </w:tabs>
        <w:ind w:left="2520"/>
        <w:rPr>
          <w:rFonts w:ascii="Calibri" w:eastAsia="Arial" w:hAnsi="Calibri" w:cs="Arial"/>
          <w:sz w:val="22"/>
        </w:rPr>
      </w:pPr>
      <w:r w:rsidRPr="00A24EB1">
        <w:rPr>
          <w:rFonts w:ascii="Calibri" w:eastAsia="Arial" w:hAnsi="Calibri" w:cs="Arial"/>
          <w:sz w:val="22"/>
        </w:rPr>
        <w:t>gender identity</w:t>
      </w:r>
    </w:p>
    <w:p w14:paraId="1ADEC519" w14:textId="77777777" w:rsidR="00C122A9" w:rsidRPr="006F6083" w:rsidRDefault="00A24EB1" w:rsidP="007470DF">
      <w:pPr>
        <w:pStyle w:val="ListParagraph"/>
        <w:widowControl w:val="0"/>
        <w:numPr>
          <w:ilvl w:val="3"/>
          <w:numId w:val="205"/>
        </w:numPr>
        <w:tabs>
          <w:tab w:val="left" w:pos="2520"/>
        </w:tabs>
        <w:ind w:left="2520"/>
        <w:rPr>
          <w:rFonts w:ascii="Calibri" w:eastAsia="Arial" w:hAnsi="Calibri" w:cs="Arial"/>
        </w:rPr>
      </w:pPr>
      <w:r w:rsidRPr="00A24EB1">
        <w:rPr>
          <w:rFonts w:ascii="Calibri" w:hAnsi="Calibri" w:cs="Arial"/>
          <w:sz w:val="22"/>
          <w:szCs w:val="22"/>
        </w:rPr>
        <w:t>sexual orientation</w:t>
      </w:r>
    </w:p>
    <w:p w14:paraId="6F3BFD7C" w14:textId="77777777" w:rsidR="006F6083" w:rsidRPr="006F6083" w:rsidRDefault="006F6083" w:rsidP="00F65172">
      <w:pPr>
        <w:pStyle w:val="ListParagraph"/>
        <w:widowControl w:val="0"/>
        <w:tabs>
          <w:tab w:val="left" w:pos="1540"/>
        </w:tabs>
        <w:ind w:left="0"/>
        <w:rPr>
          <w:rFonts w:ascii="Calibri" w:eastAsia="Arial"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6083" w14:paraId="7CDB84E9"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788118"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8FD6A16"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6083" w14:paraId="2DF1D31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6E452" w14:textId="77777777" w:rsidR="006F6083" w:rsidRPr="000433C5" w:rsidRDefault="006F6083"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6083" w14:paraId="3786B41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6F6CC" w14:textId="6EB5AFD0" w:rsidR="006F6083" w:rsidRPr="003D094D" w:rsidRDefault="003D094D" w:rsidP="007470DF">
            <w:pPr>
              <w:numPr>
                <w:ilvl w:val="0"/>
                <w:numId w:val="166"/>
              </w:numPr>
              <w:contextualSpacing/>
              <w:rPr>
                <w:rFonts w:asciiTheme="minorHAnsi" w:hAnsiTheme="minorHAnsi"/>
                <w:sz w:val="22"/>
                <w:szCs w:val="22"/>
              </w:rPr>
            </w:pPr>
            <w:r w:rsidRPr="003D094D">
              <w:rPr>
                <w:rFonts w:asciiTheme="minorHAnsi" w:hAnsiTheme="minorHAnsi"/>
                <w:sz w:val="22"/>
                <w:szCs w:val="22"/>
              </w:rPr>
              <w:t>Registry contains advanced patient</w:t>
            </w:r>
            <w:r>
              <w:rPr>
                <w:rFonts w:asciiTheme="minorHAnsi" w:hAnsiTheme="minorHAnsi"/>
                <w:sz w:val="22"/>
                <w:szCs w:val="22"/>
              </w:rPr>
              <w:t xml:space="preserve"> </w:t>
            </w:r>
            <w:r w:rsidRPr="003D094D">
              <w:rPr>
                <w:rFonts w:asciiTheme="minorHAnsi" w:hAnsiTheme="minorHAnsi"/>
                <w:sz w:val="22"/>
                <w:szCs w:val="22"/>
              </w:rPr>
              <w:t>demographic</w:t>
            </w:r>
            <w:r w:rsidR="00816C8E">
              <w:rPr>
                <w:rFonts w:asciiTheme="minorHAnsi" w:hAnsiTheme="minorHAnsi"/>
                <w:sz w:val="22"/>
                <w:szCs w:val="22"/>
              </w:rPr>
              <w:t>s, as listed in the guidelines</w:t>
            </w:r>
          </w:p>
        </w:tc>
      </w:tr>
    </w:tbl>
    <w:p w14:paraId="30893C18" w14:textId="4E5E90A5" w:rsidR="00AD65F1" w:rsidRPr="002F4D83" w:rsidRDefault="00AD65F1" w:rsidP="00F65172">
      <w:pPr>
        <w:widowControl w:val="0"/>
        <w:tabs>
          <w:tab w:val="left" w:pos="1540"/>
        </w:tabs>
        <w:rPr>
          <w:rFonts w:ascii="Calibri" w:eastAsia="Arial" w:hAnsi="Calibri" w:cs="Arial"/>
        </w:rPr>
      </w:pPr>
    </w:p>
    <w:p w14:paraId="38B3FACF" w14:textId="49B9E07E" w:rsidR="00AD65F1" w:rsidRPr="00963E8D" w:rsidRDefault="00AD65F1" w:rsidP="00146454">
      <w:pPr>
        <w:pStyle w:val="ListParagraph"/>
        <w:widowControl w:val="0"/>
        <w:tabs>
          <w:tab w:val="left" w:pos="1540"/>
        </w:tabs>
        <w:ind w:left="0"/>
        <w:jc w:val="center"/>
        <w:rPr>
          <w:rFonts w:ascii="Calibri" w:eastAsia="Arial" w:hAnsi="Calibri" w:cs="Arial"/>
          <w:b/>
          <w:i/>
        </w:rPr>
      </w:pPr>
      <w:r w:rsidRPr="00963E8D">
        <w:rPr>
          <w:rFonts w:ascii="Calibri" w:eastAsia="Arial" w:hAnsi="Calibri" w:cs="Arial"/>
          <w:b/>
          <w:i/>
        </w:rPr>
        <w:t>2.22</w:t>
      </w:r>
    </w:p>
    <w:p w14:paraId="34872A33" w14:textId="4BF80842" w:rsidR="00AD65F1" w:rsidRPr="002F4D83" w:rsidRDefault="00AD65F1" w:rsidP="00146454">
      <w:pPr>
        <w:widowControl w:val="0"/>
        <w:tabs>
          <w:tab w:val="left" w:pos="1540"/>
        </w:tabs>
        <w:jc w:val="center"/>
        <w:rPr>
          <w:rFonts w:ascii="Calibri" w:hAnsi="Calibri"/>
          <w:b/>
          <w:i/>
        </w:rPr>
      </w:pPr>
      <w:r w:rsidRPr="002F4D83">
        <w:rPr>
          <w:rFonts w:ascii="Calibri" w:hAnsi="Calibri"/>
          <w:b/>
          <w:i/>
        </w:rPr>
        <w:t xml:space="preserve">Registry is being used to manage all patients with: </w:t>
      </w:r>
      <w:r w:rsidR="007A277E">
        <w:rPr>
          <w:rFonts w:ascii="Calibri" w:hAnsi="Calibri"/>
          <w:b/>
          <w:i/>
        </w:rPr>
        <w:t>P</w:t>
      </w:r>
      <w:r w:rsidR="00C87634">
        <w:rPr>
          <w:rFonts w:ascii="Calibri" w:hAnsi="Calibri"/>
          <w:b/>
          <w:i/>
        </w:rPr>
        <w:t xml:space="preserve">ediatric </w:t>
      </w:r>
      <w:r w:rsidRPr="002F4D83">
        <w:rPr>
          <w:rFonts w:ascii="Calibri" w:hAnsi="Calibri"/>
          <w:b/>
          <w:i/>
        </w:rPr>
        <w:t>autism</w:t>
      </w:r>
    </w:p>
    <w:p w14:paraId="412A1B4D" w14:textId="1980AF8D" w:rsidR="00EE2811" w:rsidRDefault="00EE2811" w:rsidP="00F65172">
      <w:pPr>
        <w:pStyle w:val="ListParagraph"/>
        <w:widowControl w:val="0"/>
        <w:tabs>
          <w:tab w:val="left" w:pos="1540"/>
        </w:tabs>
        <w:ind w:left="0"/>
        <w:jc w:val="center"/>
        <w:rPr>
          <w:rFonts w:ascii="Calibri" w:hAnsi="Calibri"/>
          <w:b/>
          <w:i/>
        </w:rPr>
      </w:pPr>
    </w:p>
    <w:p w14:paraId="0F940A81" w14:textId="77777777" w:rsidR="00EE2811" w:rsidRPr="00C10BA4" w:rsidRDefault="00EE2811"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3D63B953" w14:textId="74F9EED4" w:rsidR="00EE2811" w:rsidRDefault="00EE2811" w:rsidP="007470DF">
      <w:pPr>
        <w:pStyle w:val="ListParagraph"/>
        <w:numPr>
          <w:ilvl w:val="0"/>
          <w:numId w:val="174"/>
        </w:numPr>
        <w:tabs>
          <w:tab w:val="left" w:pos="376"/>
          <w:tab w:val="left" w:pos="1432"/>
        </w:tabs>
        <w:ind w:left="1080"/>
        <w:rPr>
          <w:rFonts w:ascii="Calibri" w:hAnsi="Calibri" w:cs="Arial"/>
          <w:sz w:val="22"/>
          <w:szCs w:val="22"/>
        </w:rPr>
      </w:pPr>
      <w:r w:rsidRPr="00374F81">
        <w:rPr>
          <w:rFonts w:ascii="Calibri" w:hAnsi="Calibri" w:cs="Arial"/>
          <w:sz w:val="22"/>
          <w:szCs w:val="22"/>
        </w:rPr>
        <w:t>Reference 2.1(a)-(g).</w:t>
      </w:r>
    </w:p>
    <w:p w14:paraId="334C3FDD" w14:textId="743F8E27" w:rsidR="003D0546" w:rsidRPr="00374F81" w:rsidRDefault="00714D74" w:rsidP="007470DF">
      <w:pPr>
        <w:pStyle w:val="ListParagraph"/>
        <w:numPr>
          <w:ilvl w:val="0"/>
          <w:numId w:val="174"/>
        </w:numPr>
        <w:tabs>
          <w:tab w:val="left" w:pos="376"/>
          <w:tab w:val="left" w:pos="1432"/>
        </w:tabs>
        <w:ind w:left="1080"/>
        <w:rPr>
          <w:rFonts w:ascii="Calibri" w:hAnsi="Calibri" w:cs="Arial"/>
          <w:sz w:val="22"/>
          <w:szCs w:val="22"/>
        </w:rPr>
      </w:pPr>
      <w:r>
        <w:rPr>
          <w:rFonts w:ascii="Calibri" w:hAnsi="Calibri" w:cs="Arial"/>
          <w:sz w:val="22"/>
          <w:szCs w:val="22"/>
        </w:rPr>
        <w:t xml:space="preserve">Information about screening tools for autism is available here: </w:t>
      </w:r>
      <w:r w:rsidRPr="00F36866">
        <w:rPr>
          <w:rStyle w:val="Hyperlink"/>
          <w:rFonts w:ascii="Calibri" w:hAnsi="Calibri" w:cs="Calibri"/>
          <w:sz w:val="22"/>
          <w:szCs w:val="22"/>
        </w:rPr>
        <w:t>https://www.cdc.gov/ncbddd/autism/hcp-screening.html</w:t>
      </w:r>
      <w:r w:rsidR="00F36866">
        <w:rPr>
          <w:rFonts w:ascii="Calibri" w:hAnsi="Calibri" w:cs="Arial"/>
          <w:sz w:val="22"/>
          <w:szCs w:val="22"/>
        </w:rPr>
        <w:t>.</w:t>
      </w:r>
    </w:p>
    <w:p w14:paraId="35C9836A" w14:textId="77777777" w:rsidR="00EE2811" w:rsidRDefault="00EE2811"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E2811" w14:paraId="2443A287"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C34052"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3872FDA"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E2811" w14:paraId="2061598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ED0E9"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E2811" w14:paraId="2C909E6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3820E"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6E9124E8" w14:textId="788E714D" w:rsidR="00EE2811" w:rsidRPr="004C6237" w:rsidRDefault="00EE2811"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w:t>
            </w:r>
            <w:r w:rsidR="00714D74" w:rsidRPr="004C6237">
              <w:rPr>
                <w:rFonts w:asciiTheme="minorHAnsi" w:hAnsiTheme="minorHAnsi"/>
                <w:sz w:val="22"/>
                <w:szCs w:val="22"/>
              </w:rPr>
              <w:t xml:space="preserve"> such as which screening tool was used to identify condition </w:t>
            </w:r>
            <w:r w:rsidR="00366748" w:rsidRPr="004C6237">
              <w:rPr>
                <w:rFonts w:asciiTheme="minorHAnsi" w:hAnsiTheme="minorHAnsi"/>
                <w:sz w:val="22"/>
                <w:szCs w:val="22"/>
              </w:rPr>
              <w:t>and related results from screening, along with next steps/treatment plan which may include, but is not limited to, speech therapy, occupational therapy, etc.</w:t>
            </w:r>
          </w:p>
          <w:p w14:paraId="5141BF9B"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626089BA" w14:textId="77777777" w:rsidR="00EE2811" w:rsidRPr="005C7E2F" w:rsidRDefault="00EE2811"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4DE9D177" w14:textId="77777777" w:rsidR="00EE2811" w:rsidRDefault="00EE2811" w:rsidP="00F65172">
      <w:pPr>
        <w:pStyle w:val="ListParagraph"/>
        <w:widowControl w:val="0"/>
        <w:tabs>
          <w:tab w:val="left" w:pos="1540"/>
        </w:tabs>
        <w:ind w:left="0"/>
        <w:rPr>
          <w:rFonts w:ascii="Calibri" w:hAnsi="Calibri"/>
          <w:b/>
          <w:i/>
        </w:rPr>
      </w:pPr>
    </w:p>
    <w:p w14:paraId="179383E7" w14:textId="3EE186F1" w:rsidR="00AD65F1" w:rsidRDefault="00AD65F1" w:rsidP="00146454">
      <w:pPr>
        <w:widowControl w:val="0"/>
        <w:tabs>
          <w:tab w:val="left" w:pos="1540"/>
        </w:tabs>
        <w:jc w:val="center"/>
        <w:rPr>
          <w:rFonts w:ascii="Calibri" w:hAnsi="Calibri"/>
          <w:b/>
          <w:i/>
        </w:rPr>
      </w:pPr>
      <w:r>
        <w:rPr>
          <w:rFonts w:ascii="Calibri" w:hAnsi="Calibri"/>
          <w:b/>
          <w:i/>
        </w:rPr>
        <w:t>2.23</w:t>
      </w:r>
    </w:p>
    <w:p w14:paraId="24CFAF24" w14:textId="7B31B6E2" w:rsidR="00AD65F1" w:rsidRDefault="00AD65F1" w:rsidP="00146454">
      <w:pPr>
        <w:widowControl w:val="0"/>
        <w:tabs>
          <w:tab w:val="left" w:pos="1540"/>
        </w:tabs>
        <w:jc w:val="center"/>
        <w:rPr>
          <w:rFonts w:ascii="Calibri" w:hAnsi="Calibri"/>
          <w:b/>
          <w:i/>
        </w:rPr>
      </w:pPr>
      <w:r w:rsidRPr="002F4D83">
        <w:rPr>
          <w:rFonts w:ascii="Calibri" w:hAnsi="Calibri"/>
          <w:b/>
          <w:i/>
        </w:rPr>
        <w:t>Registry is being used to manage pediatric behavioral health disorders, which may include depression, an</w:t>
      </w:r>
      <w:r w:rsidR="001240BD" w:rsidRPr="001240BD">
        <w:rPr>
          <w:rFonts w:ascii="Calibri" w:hAnsi="Calibri"/>
          <w:b/>
          <w:i/>
        </w:rPr>
        <w:t xml:space="preserve">xiety, </w:t>
      </w:r>
      <w:r w:rsidR="001240BD">
        <w:rPr>
          <w:rFonts w:ascii="Calibri" w:hAnsi="Calibri"/>
          <w:b/>
          <w:i/>
        </w:rPr>
        <w:t xml:space="preserve">and/or </w:t>
      </w:r>
      <w:r w:rsidR="001240BD" w:rsidRPr="001240BD">
        <w:rPr>
          <w:rFonts w:ascii="Calibri" w:hAnsi="Calibri"/>
          <w:b/>
          <w:i/>
        </w:rPr>
        <w:t>eating disorders</w:t>
      </w:r>
    </w:p>
    <w:p w14:paraId="7F6D7F9D" w14:textId="77777777" w:rsidR="00EE2811" w:rsidRDefault="00EE2811" w:rsidP="00F65172">
      <w:pPr>
        <w:widowControl w:val="0"/>
        <w:tabs>
          <w:tab w:val="left" w:pos="1540"/>
        </w:tabs>
        <w:rPr>
          <w:rFonts w:ascii="Calibri" w:hAnsi="Calibri"/>
          <w:b/>
          <w:i/>
        </w:rPr>
      </w:pPr>
    </w:p>
    <w:p w14:paraId="4ED55155" w14:textId="77777777" w:rsidR="00EE2811" w:rsidRPr="00C10BA4" w:rsidRDefault="00EE2811"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89E0EBB" w14:textId="733696A2" w:rsidR="00EE2811" w:rsidRDefault="00EE2811" w:rsidP="007470DF">
      <w:pPr>
        <w:pStyle w:val="ListParagraph"/>
        <w:numPr>
          <w:ilvl w:val="0"/>
          <w:numId w:val="175"/>
        </w:numPr>
        <w:tabs>
          <w:tab w:val="left" w:pos="376"/>
          <w:tab w:val="left" w:pos="1432"/>
        </w:tabs>
        <w:rPr>
          <w:rFonts w:ascii="Calibri" w:hAnsi="Calibri" w:cs="Arial"/>
          <w:sz w:val="22"/>
          <w:szCs w:val="22"/>
        </w:rPr>
      </w:pPr>
      <w:r w:rsidRPr="00374F81">
        <w:rPr>
          <w:rFonts w:ascii="Calibri" w:hAnsi="Calibri" w:cs="Arial"/>
          <w:sz w:val="22"/>
          <w:szCs w:val="22"/>
        </w:rPr>
        <w:t>Reference 2.1(a)-(g).</w:t>
      </w:r>
    </w:p>
    <w:p w14:paraId="103DCB20" w14:textId="5D6B8460" w:rsidR="00374F81" w:rsidRDefault="00374F81" w:rsidP="007470DF">
      <w:pPr>
        <w:pStyle w:val="ListParagraph"/>
        <w:numPr>
          <w:ilvl w:val="0"/>
          <w:numId w:val="175"/>
        </w:numPr>
        <w:tabs>
          <w:tab w:val="left" w:pos="376"/>
          <w:tab w:val="left" w:pos="1432"/>
        </w:tabs>
        <w:rPr>
          <w:rFonts w:ascii="Calibri" w:hAnsi="Calibri" w:cs="Arial"/>
          <w:sz w:val="22"/>
          <w:szCs w:val="22"/>
        </w:rPr>
      </w:pPr>
      <w:r>
        <w:rPr>
          <w:rFonts w:ascii="Calibri" w:hAnsi="Calibri" w:cs="Arial"/>
          <w:sz w:val="22"/>
          <w:szCs w:val="22"/>
        </w:rPr>
        <w:t>If currently using depression for capability 2.13, a different condition other than depression must be used for this capability</w:t>
      </w:r>
      <w:r w:rsidR="00DF570C">
        <w:rPr>
          <w:rFonts w:ascii="Calibri" w:hAnsi="Calibri" w:cs="Arial"/>
          <w:sz w:val="22"/>
          <w:szCs w:val="22"/>
        </w:rPr>
        <w:t>.</w:t>
      </w:r>
    </w:p>
    <w:p w14:paraId="1F69898D" w14:textId="00C2397C" w:rsidR="00714D74" w:rsidRPr="00AA63D0" w:rsidRDefault="00714D74" w:rsidP="007470DF">
      <w:pPr>
        <w:pStyle w:val="ListParagraph"/>
        <w:numPr>
          <w:ilvl w:val="0"/>
          <w:numId w:val="175"/>
        </w:numPr>
        <w:tabs>
          <w:tab w:val="left" w:pos="376"/>
          <w:tab w:val="left" w:pos="1432"/>
        </w:tabs>
        <w:rPr>
          <w:rFonts w:asciiTheme="minorHAnsi" w:hAnsiTheme="minorHAnsi" w:cstheme="minorHAnsi"/>
          <w:sz w:val="22"/>
          <w:szCs w:val="22"/>
        </w:rPr>
      </w:pPr>
      <w:r>
        <w:rPr>
          <w:rFonts w:ascii="Calibri" w:hAnsi="Calibri" w:cs="Arial"/>
          <w:sz w:val="22"/>
          <w:szCs w:val="22"/>
        </w:rPr>
        <w:t xml:space="preserve">Examples of behavioral health screening tools include the </w:t>
      </w:r>
      <w:r w:rsidRPr="00AA63D0">
        <w:rPr>
          <w:rFonts w:asciiTheme="minorHAnsi" w:hAnsiTheme="minorHAnsi" w:cstheme="minorHAnsi"/>
          <w:sz w:val="22"/>
          <w:szCs w:val="22"/>
        </w:rPr>
        <w:t>PHQ2/9, Postpartum Depression Screening and GAD (Generalized Anxiety Disorder) scale</w:t>
      </w:r>
      <w:r w:rsidR="00DF570C">
        <w:rPr>
          <w:rFonts w:asciiTheme="minorHAnsi" w:hAnsiTheme="minorHAnsi" w:cstheme="minorHAnsi"/>
          <w:sz w:val="22"/>
          <w:szCs w:val="22"/>
        </w:rPr>
        <w:t>.</w:t>
      </w:r>
    </w:p>
    <w:p w14:paraId="12A80882" w14:textId="77777777" w:rsidR="00EE2811" w:rsidRDefault="00EE2811" w:rsidP="00F65172">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E2811" w14:paraId="7E300B28"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5B1E45"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A51C00"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E2811" w14:paraId="01C93C00"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8F199" w14:textId="77777777" w:rsidR="00EE2811" w:rsidRPr="000433C5" w:rsidRDefault="00EE2811" w:rsidP="00CC73B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E2811" w14:paraId="385E35EC"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0F6F12"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0B24B952" w14:textId="0060392B" w:rsidR="00EE2811" w:rsidRPr="004C6237" w:rsidRDefault="00EE2811"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w:t>
            </w:r>
            <w:r w:rsidR="00714D74" w:rsidRPr="004C6237">
              <w:rPr>
                <w:rFonts w:asciiTheme="minorHAnsi" w:hAnsiTheme="minorHAnsi"/>
                <w:sz w:val="22"/>
                <w:szCs w:val="22"/>
              </w:rPr>
              <w:t xml:space="preserve"> such as which screening tool was used to identify condition </w:t>
            </w:r>
            <w:r w:rsidR="00891087" w:rsidRPr="004C6237">
              <w:rPr>
                <w:rFonts w:asciiTheme="minorHAnsi" w:hAnsiTheme="minorHAnsi"/>
                <w:sz w:val="22"/>
                <w:szCs w:val="22"/>
              </w:rPr>
              <w:t>and related results from screening, along with next steps/treatment plan</w:t>
            </w:r>
          </w:p>
          <w:p w14:paraId="1AE6369D" w14:textId="77777777" w:rsidR="00EE2811" w:rsidRPr="005C7E2F" w:rsidRDefault="00EE2811"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0CC9E4E1" w14:textId="77777777" w:rsidR="00EE2811" w:rsidRPr="005C7E2F" w:rsidRDefault="00EE2811"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27B11091" w14:textId="7CCB0BFA" w:rsidR="00EE2811" w:rsidRDefault="00EE2811" w:rsidP="00F65172">
      <w:pPr>
        <w:widowControl w:val="0"/>
        <w:tabs>
          <w:tab w:val="left" w:pos="1540"/>
        </w:tabs>
        <w:rPr>
          <w:rFonts w:ascii="Calibri" w:eastAsia="Arial" w:hAnsi="Calibri" w:cs="Arial"/>
          <w:b/>
          <w:i/>
        </w:rPr>
      </w:pPr>
    </w:p>
    <w:p w14:paraId="149761A5" w14:textId="004E6161" w:rsidR="00EC163E" w:rsidRDefault="00EC163E" w:rsidP="00146454">
      <w:pPr>
        <w:widowControl w:val="0"/>
        <w:tabs>
          <w:tab w:val="left" w:pos="1540"/>
        </w:tabs>
        <w:jc w:val="center"/>
        <w:rPr>
          <w:rFonts w:ascii="Calibri" w:eastAsia="Arial" w:hAnsi="Calibri" w:cs="Arial"/>
          <w:b/>
          <w:i/>
        </w:rPr>
      </w:pPr>
      <w:r>
        <w:rPr>
          <w:rFonts w:ascii="Calibri" w:eastAsia="Arial" w:hAnsi="Calibri" w:cs="Arial"/>
          <w:b/>
          <w:i/>
        </w:rPr>
        <w:t>2.24</w:t>
      </w:r>
    </w:p>
    <w:p w14:paraId="59FA87B9" w14:textId="170C3367" w:rsidR="00EC163E" w:rsidRDefault="00EC163E" w:rsidP="00146454">
      <w:pPr>
        <w:widowControl w:val="0"/>
        <w:tabs>
          <w:tab w:val="left" w:pos="1540"/>
        </w:tabs>
        <w:jc w:val="center"/>
        <w:rPr>
          <w:rFonts w:ascii="Calibri" w:hAnsi="Calibri"/>
          <w:b/>
          <w:i/>
        </w:rPr>
      </w:pPr>
      <w:r w:rsidRPr="002F4D83">
        <w:rPr>
          <w:rFonts w:ascii="Calibri" w:hAnsi="Calibri"/>
          <w:b/>
          <w:i/>
        </w:rPr>
        <w:t>Registry is being used to manage</w:t>
      </w:r>
      <w:r w:rsidR="00022B3B">
        <w:rPr>
          <w:rFonts w:ascii="Calibri" w:hAnsi="Calibri"/>
          <w:b/>
          <w:i/>
        </w:rPr>
        <w:t xml:space="preserve"> patients identified as at-risk for future chronic conditions (e.g., pre-diabetes as evidenced by rising BMIs</w:t>
      </w:r>
      <w:r w:rsidR="00023F04">
        <w:rPr>
          <w:rFonts w:ascii="Calibri" w:hAnsi="Calibri"/>
          <w:b/>
          <w:i/>
        </w:rPr>
        <w:t xml:space="preserve"> or</w:t>
      </w:r>
      <w:r w:rsidR="00022B3B">
        <w:rPr>
          <w:rFonts w:ascii="Calibri" w:hAnsi="Calibri"/>
          <w:b/>
          <w:i/>
        </w:rPr>
        <w:t xml:space="preserve"> rising hemoglobin A1</w:t>
      </w:r>
      <w:r w:rsidR="00023F04">
        <w:rPr>
          <w:rFonts w:ascii="Calibri" w:hAnsi="Calibri"/>
          <w:b/>
          <w:i/>
        </w:rPr>
        <w:t>c</w:t>
      </w:r>
      <w:r w:rsidR="003444EC">
        <w:rPr>
          <w:rFonts w:ascii="Calibri" w:hAnsi="Calibri"/>
          <w:b/>
          <w:i/>
        </w:rPr>
        <w:t>, cardiovascular disease risk</w:t>
      </w:r>
      <w:r w:rsidR="00023F04">
        <w:rPr>
          <w:rFonts w:ascii="Calibri" w:hAnsi="Calibri"/>
          <w:b/>
          <w:i/>
        </w:rPr>
        <w:t>;</w:t>
      </w:r>
      <w:r w:rsidR="00703ACE">
        <w:rPr>
          <w:rFonts w:ascii="Calibri" w:hAnsi="Calibri"/>
          <w:b/>
          <w:i/>
        </w:rPr>
        <w:t xml:space="preserve"> </w:t>
      </w:r>
      <w:r w:rsidR="00382308">
        <w:rPr>
          <w:rFonts w:ascii="Calibri" w:hAnsi="Calibri"/>
          <w:b/>
          <w:i/>
        </w:rPr>
        <w:t xml:space="preserve">and </w:t>
      </w:r>
      <w:r w:rsidR="00703ACE">
        <w:rPr>
          <w:rFonts w:ascii="Calibri" w:hAnsi="Calibri"/>
          <w:b/>
          <w:i/>
        </w:rPr>
        <w:t>assessment of relevant patient history, including medical, social, and hereditary factors)</w:t>
      </w:r>
      <w:r w:rsidR="00022B3B">
        <w:rPr>
          <w:rFonts w:ascii="Calibri" w:hAnsi="Calibri"/>
          <w:b/>
          <w:i/>
        </w:rPr>
        <w:t xml:space="preserve"> </w:t>
      </w:r>
    </w:p>
    <w:p w14:paraId="71AC4E23" w14:textId="2772F3DA" w:rsidR="00092BE4" w:rsidRDefault="00092BE4" w:rsidP="00F65172">
      <w:pPr>
        <w:widowControl w:val="0"/>
        <w:tabs>
          <w:tab w:val="left" w:pos="1540"/>
        </w:tabs>
        <w:jc w:val="center"/>
        <w:rPr>
          <w:rFonts w:ascii="Calibri" w:eastAsia="Arial" w:hAnsi="Calibri" w:cs="Arial"/>
          <w:b/>
          <w:i/>
        </w:rPr>
      </w:pPr>
    </w:p>
    <w:p w14:paraId="4A5AA9E7" w14:textId="15F8B249" w:rsidR="00EA14BA" w:rsidRDefault="00C470FE" w:rsidP="00146454">
      <w:pPr>
        <w:tabs>
          <w:tab w:val="left" w:pos="376"/>
          <w:tab w:val="left" w:pos="1432"/>
        </w:tabs>
        <w:rPr>
          <w:rFonts w:ascii="Calibri" w:hAnsi="Calibri" w:cs="Arial"/>
          <w:bCs/>
          <w:i/>
          <w:u w:val="single"/>
        </w:rPr>
      </w:pPr>
      <w:r>
        <w:rPr>
          <w:rFonts w:ascii="Calibri" w:hAnsi="Calibri" w:cs="Arial"/>
          <w:bCs/>
          <w:i/>
          <w:u w:val="single"/>
        </w:rPr>
        <w:t>PCP and Specialist Guidelines:</w:t>
      </w:r>
    </w:p>
    <w:p w14:paraId="06BEFB82" w14:textId="3623FF06" w:rsidR="00092BE4" w:rsidRDefault="00092BE4" w:rsidP="007470DF">
      <w:pPr>
        <w:pStyle w:val="ListParagraph"/>
        <w:numPr>
          <w:ilvl w:val="0"/>
          <w:numId w:val="176"/>
        </w:numPr>
        <w:tabs>
          <w:tab w:val="left" w:pos="376"/>
          <w:tab w:val="left" w:pos="1432"/>
        </w:tabs>
        <w:ind w:left="1080"/>
        <w:rPr>
          <w:rFonts w:ascii="Calibri" w:hAnsi="Calibri" w:cs="Arial"/>
          <w:sz w:val="22"/>
          <w:szCs w:val="22"/>
        </w:rPr>
      </w:pPr>
      <w:r w:rsidRPr="00DD78BA">
        <w:rPr>
          <w:rFonts w:ascii="Calibri" w:hAnsi="Calibri" w:cs="Arial"/>
          <w:sz w:val="22"/>
          <w:szCs w:val="22"/>
        </w:rPr>
        <w:t>Registry may be paper or electronic</w:t>
      </w:r>
      <w:r w:rsidR="00DF570C">
        <w:rPr>
          <w:rFonts w:ascii="Calibri" w:hAnsi="Calibri" w:cs="Arial"/>
          <w:sz w:val="22"/>
          <w:szCs w:val="22"/>
        </w:rPr>
        <w:t>.</w:t>
      </w:r>
    </w:p>
    <w:p w14:paraId="26A25464" w14:textId="1DFB4CC5" w:rsidR="00092BE4" w:rsidRDefault="00092BE4"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p w14:paraId="6BF86433" w14:textId="4CBCDA5D" w:rsidR="000A0FFA" w:rsidRDefault="00BB3908"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 xml:space="preserve">An example of </w:t>
      </w:r>
      <w:r w:rsidR="005012B2">
        <w:rPr>
          <w:rFonts w:ascii="Calibri" w:hAnsi="Calibri" w:cs="Arial"/>
          <w:sz w:val="22"/>
          <w:szCs w:val="22"/>
        </w:rPr>
        <w:t xml:space="preserve">a </w:t>
      </w:r>
      <w:r>
        <w:rPr>
          <w:rFonts w:ascii="Calibri" w:hAnsi="Calibri" w:cs="Arial"/>
          <w:sz w:val="22"/>
          <w:szCs w:val="22"/>
        </w:rPr>
        <w:t xml:space="preserve">diabetes prevention program is </w:t>
      </w:r>
      <w:hyperlink r:id="rId17" w:history="1">
        <w:r w:rsidRPr="00FB0CDA">
          <w:rPr>
            <w:rStyle w:val="Hyperlink"/>
            <w:rFonts w:ascii="Calibri" w:hAnsi="Calibri" w:cs="Arial"/>
            <w:b/>
            <w:sz w:val="22"/>
            <w:szCs w:val="22"/>
          </w:rPr>
          <w:t>available here</w:t>
        </w:r>
      </w:hyperlink>
      <w:r>
        <w:rPr>
          <w:rFonts w:ascii="Calibri" w:hAnsi="Calibri" w:cs="Arial"/>
          <w:sz w:val="22"/>
          <w:szCs w:val="22"/>
        </w:rPr>
        <w:t xml:space="preserve"> from the CDC</w:t>
      </w:r>
      <w:r w:rsidR="00DF570C">
        <w:rPr>
          <w:rFonts w:ascii="Calibri" w:hAnsi="Calibri" w:cs="Arial"/>
          <w:sz w:val="22"/>
          <w:szCs w:val="22"/>
        </w:rPr>
        <w:t>.</w:t>
      </w:r>
    </w:p>
    <w:p w14:paraId="5E1C4EF5" w14:textId="1195D21E" w:rsidR="005A53A1" w:rsidRDefault="00FA729F" w:rsidP="007470DF">
      <w:pPr>
        <w:pStyle w:val="ListParagraph"/>
        <w:numPr>
          <w:ilvl w:val="0"/>
          <w:numId w:val="176"/>
        </w:numPr>
        <w:tabs>
          <w:tab w:val="left" w:pos="376"/>
          <w:tab w:val="left" w:pos="1432"/>
        </w:tabs>
        <w:ind w:left="1080"/>
        <w:rPr>
          <w:rFonts w:ascii="Calibri" w:hAnsi="Calibri" w:cs="Arial"/>
          <w:sz w:val="22"/>
          <w:szCs w:val="22"/>
        </w:rPr>
      </w:pPr>
      <w:r>
        <w:rPr>
          <w:rFonts w:ascii="Calibri" w:hAnsi="Calibri" w:cs="Arial"/>
          <w:sz w:val="22"/>
          <w:szCs w:val="22"/>
        </w:rPr>
        <w:t>An example</w:t>
      </w:r>
      <w:r w:rsidR="005A53A1">
        <w:rPr>
          <w:rFonts w:ascii="Calibri" w:hAnsi="Calibri" w:cs="Arial"/>
          <w:sz w:val="22"/>
          <w:szCs w:val="22"/>
        </w:rPr>
        <w:t xml:space="preserve"> </w:t>
      </w:r>
      <w:r w:rsidR="003444EC">
        <w:rPr>
          <w:rFonts w:ascii="Calibri" w:hAnsi="Calibri" w:cs="Arial"/>
          <w:sz w:val="22"/>
          <w:szCs w:val="22"/>
        </w:rPr>
        <w:t xml:space="preserve">of cardiovascular disease risk calculator - </w:t>
      </w:r>
      <w:r w:rsidR="005A5572" w:rsidRPr="00F36866">
        <w:rPr>
          <w:rStyle w:val="Hyperlink"/>
          <w:rFonts w:ascii="Calibri" w:hAnsi="Calibri" w:cs="Calibri"/>
          <w:sz w:val="22"/>
          <w:szCs w:val="22"/>
        </w:rPr>
        <w:t>https://www.ahrq.gov/sites/default/files/wysiwyg/evidencenow/heart-health/cvd-risk-calculator.pdf</w:t>
      </w:r>
    </w:p>
    <w:p w14:paraId="28232A37" w14:textId="38182311" w:rsidR="00DD78BA" w:rsidRDefault="00DD78BA"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8BA" w14:paraId="63E3B9AC"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2F01A2"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A5E6F62"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D78BA" w14:paraId="4B2B2154"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56E8BB"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D78BA" w14:paraId="21BEB56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AA73B9"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362662BD" w14:textId="23FFD84D" w:rsidR="00DD78BA" w:rsidRPr="004C6237" w:rsidRDefault="00DD78BA"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 xml:space="preserve">Registry should contain relevant clinical info such as which screening tool was used to identify </w:t>
            </w:r>
            <w:r w:rsidR="006C4DB5">
              <w:rPr>
                <w:rFonts w:asciiTheme="minorHAnsi" w:hAnsiTheme="minorHAnsi"/>
                <w:sz w:val="22"/>
                <w:szCs w:val="22"/>
              </w:rPr>
              <w:t xml:space="preserve">future chronic </w:t>
            </w:r>
            <w:r w:rsidRPr="004C6237">
              <w:rPr>
                <w:rFonts w:asciiTheme="minorHAnsi" w:hAnsiTheme="minorHAnsi"/>
                <w:sz w:val="22"/>
                <w:szCs w:val="22"/>
              </w:rPr>
              <w:t>condition</w:t>
            </w:r>
            <w:r w:rsidR="00572EA8">
              <w:rPr>
                <w:rFonts w:asciiTheme="minorHAnsi" w:hAnsiTheme="minorHAnsi"/>
                <w:sz w:val="22"/>
                <w:szCs w:val="22"/>
              </w:rPr>
              <w:t>s</w:t>
            </w:r>
            <w:r w:rsidRPr="004C6237">
              <w:rPr>
                <w:rFonts w:asciiTheme="minorHAnsi" w:hAnsiTheme="minorHAnsi"/>
                <w:sz w:val="22"/>
                <w:szCs w:val="22"/>
              </w:rPr>
              <w:t xml:space="preserve"> and related results from screening, along with next steps/treatment plan</w:t>
            </w:r>
          </w:p>
          <w:p w14:paraId="79A6C107"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0D48179E" w14:textId="77777777" w:rsidR="00DD78BA" w:rsidRPr="005C7E2F" w:rsidRDefault="00DD78BA"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tbl>
    <w:p w14:paraId="110627BC" w14:textId="77777777" w:rsidR="00DD78BA" w:rsidRPr="00DD78BA" w:rsidRDefault="00DD78BA" w:rsidP="00F65172">
      <w:pPr>
        <w:tabs>
          <w:tab w:val="left" w:pos="376"/>
          <w:tab w:val="left" w:pos="1432"/>
        </w:tabs>
        <w:rPr>
          <w:rFonts w:ascii="Calibri" w:hAnsi="Calibri" w:cs="Arial"/>
          <w:sz w:val="22"/>
          <w:szCs w:val="22"/>
        </w:rPr>
      </w:pPr>
    </w:p>
    <w:p w14:paraId="5379FF31" w14:textId="77777777" w:rsidR="004B672F" w:rsidRPr="00DD78BA" w:rsidRDefault="004B672F" w:rsidP="00F65172">
      <w:pPr>
        <w:widowControl w:val="0"/>
        <w:tabs>
          <w:tab w:val="left" w:pos="1540"/>
        </w:tabs>
        <w:rPr>
          <w:rFonts w:ascii="Calibri" w:eastAsia="Arial" w:hAnsi="Calibri" w:cs="Arial"/>
        </w:rPr>
      </w:pPr>
    </w:p>
    <w:p w14:paraId="4C150204" w14:textId="46660782" w:rsidR="00092BE4" w:rsidRDefault="00092BE4" w:rsidP="00146454">
      <w:pPr>
        <w:widowControl w:val="0"/>
        <w:tabs>
          <w:tab w:val="left" w:pos="1540"/>
        </w:tabs>
        <w:jc w:val="center"/>
        <w:rPr>
          <w:rFonts w:ascii="Calibri" w:eastAsia="Arial" w:hAnsi="Calibri" w:cs="Arial"/>
          <w:b/>
          <w:i/>
        </w:rPr>
      </w:pPr>
      <w:r>
        <w:rPr>
          <w:rFonts w:ascii="Calibri" w:eastAsia="Arial" w:hAnsi="Calibri" w:cs="Arial"/>
          <w:b/>
          <w:i/>
        </w:rPr>
        <w:t>2.25</w:t>
      </w:r>
    </w:p>
    <w:p w14:paraId="533AEC47" w14:textId="42D6E213" w:rsidR="00092BE4" w:rsidRPr="002F4D83" w:rsidRDefault="00092BE4" w:rsidP="00146454">
      <w:pPr>
        <w:widowControl w:val="0"/>
        <w:tabs>
          <w:tab w:val="left" w:pos="1540"/>
        </w:tabs>
        <w:jc w:val="center"/>
        <w:rPr>
          <w:rFonts w:ascii="Calibri" w:eastAsia="Arial" w:hAnsi="Calibri" w:cs="Arial"/>
          <w:b/>
          <w:i/>
        </w:rPr>
      </w:pPr>
      <w:r>
        <w:rPr>
          <w:rFonts w:ascii="Calibri" w:eastAsia="Arial" w:hAnsi="Calibri" w:cs="Arial"/>
          <w:b/>
          <w:i/>
        </w:rPr>
        <w:t xml:space="preserve">Registry is being used to identify patients with </w:t>
      </w:r>
      <w:bookmarkStart w:id="358" w:name="_Hlk14685034"/>
      <w:r>
        <w:rPr>
          <w:rFonts w:ascii="Calibri" w:eastAsia="Arial" w:hAnsi="Calibri" w:cs="Arial"/>
          <w:b/>
          <w:i/>
        </w:rPr>
        <w:t xml:space="preserve">concerns related to social determinants of health, such as transportation limitations, housing instability, </w:t>
      </w:r>
      <w:r w:rsidR="00023F04">
        <w:rPr>
          <w:rFonts w:ascii="Calibri" w:eastAsia="Arial" w:hAnsi="Calibri" w:cs="Arial"/>
          <w:b/>
          <w:i/>
        </w:rPr>
        <w:t xml:space="preserve">interpersonal violence, </w:t>
      </w:r>
      <w:r>
        <w:rPr>
          <w:rFonts w:ascii="Calibri" w:eastAsia="Arial" w:hAnsi="Calibri" w:cs="Arial"/>
          <w:b/>
          <w:i/>
        </w:rPr>
        <w:t>or food insecurity</w:t>
      </w:r>
    </w:p>
    <w:bookmarkEnd w:id="358"/>
    <w:p w14:paraId="0F05E8CD" w14:textId="3377115C" w:rsidR="00AD65F1" w:rsidRDefault="00AD65F1" w:rsidP="00F65172">
      <w:pPr>
        <w:pStyle w:val="ListParagraph"/>
        <w:widowControl w:val="0"/>
        <w:tabs>
          <w:tab w:val="left" w:pos="1540"/>
        </w:tabs>
        <w:ind w:left="0"/>
        <w:jc w:val="center"/>
        <w:rPr>
          <w:rFonts w:ascii="Calibri" w:eastAsia="Arial" w:hAnsi="Calibri" w:cs="Arial"/>
        </w:rPr>
      </w:pPr>
    </w:p>
    <w:p w14:paraId="78A5EEC1" w14:textId="77777777" w:rsidR="00DD78BA" w:rsidRDefault="00DD78BA" w:rsidP="00146454">
      <w:pPr>
        <w:tabs>
          <w:tab w:val="left" w:pos="376"/>
          <w:tab w:val="left" w:pos="1432"/>
        </w:tabs>
        <w:rPr>
          <w:rFonts w:ascii="Calibri" w:hAnsi="Calibri" w:cs="Arial"/>
          <w:bCs/>
          <w:i/>
          <w:u w:val="single"/>
        </w:rPr>
      </w:pPr>
      <w:bookmarkStart w:id="359" w:name="_Hlk14682312"/>
      <w:r>
        <w:rPr>
          <w:rFonts w:ascii="Calibri" w:hAnsi="Calibri" w:cs="Arial"/>
          <w:bCs/>
          <w:i/>
          <w:u w:val="single"/>
        </w:rPr>
        <w:t>PCP and Specialist Guidelines:</w:t>
      </w:r>
    </w:p>
    <w:p w14:paraId="10C55309" w14:textId="0411EF7D" w:rsidR="00DD78BA" w:rsidRDefault="00DD78BA" w:rsidP="007470DF">
      <w:pPr>
        <w:pStyle w:val="ListParagraph"/>
        <w:numPr>
          <w:ilvl w:val="0"/>
          <w:numId w:val="177"/>
        </w:numPr>
        <w:tabs>
          <w:tab w:val="left" w:pos="376"/>
          <w:tab w:val="left" w:pos="1432"/>
        </w:tabs>
        <w:rPr>
          <w:rFonts w:ascii="Calibri" w:hAnsi="Calibri" w:cs="Arial"/>
          <w:sz w:val="22"/>
          <w:szCs w:val="22"/>
        </w:rPr>
      </w:pPr>
      <w:r w:rsidRPr="00B572A8">
        <w:rPr>
          <w:rFonts w:ascii="Calibri" w:hAnsi="Calibri" w:cs="Arial"/>
          <w:sz w:val="22"/>
          <w:szCs w:val="22"/>
        </w:rPr>
        <w:t>Registry may be paper or electronic</w:t>
      </w:r>
      <w:r w:rsidR="00DF570C">
        <w:rPr>
          <w:rFonts w:ascii="Calibri" w:hAnsi="Calibri" w:cs="Arial"/>
          <w:sz w:val="22"/>
          <w:szCs w:val="22"/>
        </w:rPr>
        <w:t>.</w:t>
      </w:r>
    </w:p>
    <w:p w14:paraId="2E171858" w14:textId="050501DA" w:rsidR="00AD4C35" w:rsidRPr="00235346" w:rsidRDefault="00DD78BA" w:rsidP="007470DF">
      <w:pPr>
        <w:pStyle w:val="ListParagraph"/>
        <w:numPr>
          <w:ilvl w:val="0"/>
          <w:numId w:val="177"/>
        </w:numPr>
        <w:tabs>
          <w:tab w:val="left" w:pos="376"/>
          <w:tab w:val="left" w:pos="1432"/>
        </w:tabs>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bookmarkEnd w:id="359"/>
    <w:p w14:paraId="49BA09A6" w14:textId="77777777" w:rsidR="00DD78BA" w:rsidRDefault="00DD78BA"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8BA" w14:paraId="6E09D03A"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10EFDD" w14:textId="77777777" w:rsidR="00DD78BA" w:rsidRPr="000433C5" w:rsidRDefault="00DD78BA" w:rsidP="00B35A9A">
            <w:pPr>
              <w:jc w:val="center"/>
              <w:rPr>
                <w:rFonts w:asciiTheme="minorHAnsi" w:hAnsiTheme="minorHAnsi"/>
                <w:b/>
                <w:bCs/>
                <w:sz w:val="22"/>
                <w:szCs w:val="22"/>
              </w:rPr>
            </w:pPr>
            <w:bookmarkStart w:id="360" w:name="_Hlk14426098"/>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1CE9A80"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D78BA" w14:paraId="7E8A04E2"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64176" w14:textId="77777777" w:rsidR="00DD78BA" w:rsidRPr="000433C5" w:rsidRDefault="00DD78BA" w:rsidP="00B35A9A">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D78BA" w14:paraId="2E01508D"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EA5B13"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p>
          <w:p w14:paraId="2CB49CE1" w14:textId="77777777" w:rsidR="00DD78BA" w:rsidRPr="004C6237" w:rsidRDefault="00DD78BA"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 such as which screening tool was used to identify condition and related results from screening, along with next steps/treatment plan</w:t>
            </w:r>
          </w:p>
          <w:p w14:paraId="27F32753" w14:textId="77777777" w:rsidR="00DD78BA" w:rsidRPr="005C7E2F" w:rsidRDefault="00DD78BA"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36386ED9" w14:textId="77777777" w:rsidR="00DD78BA" w:rsidRPr="005C7E2F" w:rsidRDefault="00DD78BA"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how do you address gaps in care?</w:t>
            </w:r>
          </w:p>
        </w:tc>
      </w:tr>
      <w:bookmarkEnd w:id="360"/>
    </w:tbl>
    <w:p w14:paraId="79E1C132" w14:textId="3D790CD9" w:rsidR="00DD78BA" w:rsidRDefault="00DD78BA" w:rsidP="00F65172">
      <w:pPr>
        <w:widowControl w:val="0"/>
        <w:tabs>
          <w:tab w:val="left" w:pos="1540"/>
        </w:tabs>
        <w:jc w:val="both"/>
        <w:rPr>
          <w:rFonts w:ascii="Calibri" w:eastAsia="Arial" w:hAnsi="Calibri" w:cs="Arial"/>
        </w:rPr>
      </w:pPr>
    </w:p>
    <w:p w14:paraId="67EEA6BD" w14:textId="45869043" w:rsidR="00235346" w:rsidRDefault="00235346" w:rsidP="00146454">
      <w:pPr>
        <w:widowControl w:val="0"/>
        <w:tabs>
          <w:tab w:val="left" w:pos="1540"/>
        </w:tabs>
        <w:jc w:val="center"/>
        <w:rPr>
          <w:rFonts w:ascii="Calibri" w:eastAsia="Arial" w:hAnsi="Calibri" w:cs="Arial"/>
          <w:b/>
          <w:i/>
        </w:rPr>
      </w:pPr>
      <w:bookmarkStart w:id="361" w:name="_Hlk55130208"/>
      <w:r w:rsidRPr="00235346">
        <w:rPr>
          <w:rFonts w:ascii="Calibri" w:eastAsia="Arial" w:hAnsi="Calibri" w:cs="Arial"/>
          <w:b/>
          <w:i/>
        </w:rPr>
        <w:t>2.26</w:t>
      </w:r>
    </w:p>
    <w:p w14:paraId="56593A52" w14:textId="13B09B10" w:rsidR="00235346" w:rsidRDefault="00235346" w:rsidP="00146454">
      <w:pPr>
        <w:widowControl w:val="0"/>
        <w:tabs>
          <w:tab w:val="left" w:pos="1540"/>
        </w:tabs>
        <w:jc w:val="center"/>
        <w:rPr>
          <w:rFonts w:ascii="Calibri" w:eastAsia="Arial" w:hAnsi="Calibri" w:cs="Arial"/>
          <w:b/>
          <w:i/>
        </w:rPr>
      </w:pPr>
      <w:r>
        <w:rPr>
          <w:rFonts w:ascii="Calibri" w:eastAsia="Arial" w:hAnsi="Calibri" w:cs="Arial"/>
          <w:b/>
          <w:i/>
        </w:rPr>
        <w:t>Social determinants of health data collected as part of 2.25 is shared routinely and elec</w:t>
      </w:r>
      <w:r w:rsidR="00DA22A4">
        <w:rPr>
          <w:rFonts w:ascii="Calibri" w:eastAsia="Arial" w:hAnsi="Calibri" w:cs="Arial"/>
          <w:b/>
          <w:i/>
        </w:rPr>
        <w:t>tro</w:t>
      </w:r>
      <w:r>
        <w:rPr>
          <w:rFonts w:ascii="Calibri" w:eastAsia="Arial" w:hAnsi="Calibri" w:cs="Arial"/>
          <w:b/>
          <w:i/>
        </w:rPr>
        <w:t xml:space="preserve">nically with the </w:t>
      </w:r>
      <w:r w:rsidR="005977BB" w:rsidRPr="005977BB">
        <w:rPr>
          <w:rFonts w:ascii="Calibri" w:eastAsia="Arial" w:hAnsi="Calibri" w:cs="Arial"/>
          <w:b/>
          <w:i/>
        </w:rPr>
        <w:t>Michigan Health Information Network</w:t>
      </w:r>
    </w:p>
    <w:p w14:paraId="457CED46" w14:textId="0C30CB1B" w:rsidR="00235346" w:rsidRDefault="00235346" w:rsidP="00F65172">
      <w:pPr>
        <w:widowControl w:val="0"/>
        <w:tabs>
          <w:tab w:val="left" w:pos="1540"/>
        </w:tabs>
        <w:jc w:val="center"/>
        <w:rPr>
          <w:rFonts w:ascii="Calibri" w:eastAsia="Arial" w:hAnsi="Calibri" w:cs="Arial"/>
          <w:b/>
          <w:i/>
        </w:rPr>
      </w:pPr>
    </w:p>
    <w:p w14:paraId="46EC8D92" w14:textId="5714CC52" w:rsidR="00235346" w:rsidRPr="003012C4" w:rsidRDefault="00235346" w:rsidP="003012C4">
      <w:pPr>
        <w:tabs>
          <w:tab w:val="left" w:pos="376"/>
          <w:tab w:val="left" w:pos="1432"/>
        </w:tabs>
        <w:rPr>
          <w:rFonts w:ascii="Calibri" w:hAnsi="Calibri" w:cs="Arial"/>
          <w:bCs/>
          <w:i/>
          <w:u w:val="single"/>
        </w:rPr>
      </w:pPr>
      <w:r w:rsidRPr="003012C4">
        <w:rPr>
          <w:rFonts w:ascii="Calibri" w:hAnsi="Calibri" w:cs="Arial"/>
          <w:bCs/>
          <w:i/>
          <w:u w:val="single"/>
        </w:rPr>
        <w:t>PCP and Specialist Guidelines:</w:t>
      </w:r>
    </w:p>
    <w:p w14:paraId="53EF3FED" w14:textId="2C24C3FD" w:rsidR="00235346" w:rsidRDefault="00235346" w:rsidP="007470DF">
      <w:pPr>
        <w:pStyle w:val="ListParagraph"/>
        <w:widowControl w:val="0"/>
        <w:numPr>
          <w:ilvl w:val="0"/>
          <w:numId w:val="178"/>
        </w:numPr>
        <w:tabs>
          <w:tab w:val="left" w:pos="1540"/>
        </w:tabs>
        <w:ind w:left="1080"/>
        <w:rPr>
          <w:rFonts w:ascii="Calibri" w:eastAsia="Arial" w:hAnsi="Calibri" w:cs="Arial"/>
          <w:sz w:val="22"/>
          <w:szCs w:val="22"/>
        </w:rPr>
      </w:pPr>
      <w:r w:rsidRPr="00235346">
        <w:rPr>
          <w:rFonts w:ascii="Calibri" w:eastAsia="Arial" w:hAnsi="Calibri" w:cs="Arial"/>
          <w:sz w:val="22"/>
          <w:szCs w:val="22"/>
        </w:rPr>
        <w:t xml:space="preserve">Data sharing must be consistent with the guidelines set forth by </w:t>
      </w:r>
      <w:r w:rsidR="005977BB" w:rsidRPr="005977BB">
        <w:rPr>
          <w:rFonts w:ascii="Calibri" w:eastAsia="Arial" w:hAnsi="Calibri" w:cs="Arial"/>
          <w:sz w:val="22"/>
          <w:szCs w:val="22"/>
        </w:rPr>
        <w:t xml:space="preserve">Michigan Health Information Network </w:t>
      </w:r>
      <w:r w:rsidRPr="00235346">
        <w:rPr>
          <w:rFonts w:ascii="Calibri" w:eastAsia="Arial" w:hAnsi="Calibri" w:cs="Arial"/>
          <w:sz w:val="22"/>
          <w:szCs w:val="22"/>
        </w:rPr>
        <w:t xml:space="preserve"> (</w:t>
      </w:r>
      <w:r w:rsidR="005977BB">
        <w:rPr>
          <w:rFonts w:ascii="Calibri" w:eastAsia="Arial" w:hAnsi="Calibri" w:cs="Arial"/>
          <w:sz w:val="22"/>
          <w:szCs w:val="22"/>
        </w:rPr>
        <w:t>MiHIN</w:t>
      </w:r>
      <w:r w:rsidRPr="00235346">
        <w:rPr>
          <w:rFonts w:ascii="Calibri" w:eastAsia="Arial" w:hAnsi="Calibri" w:cs="Arial"/>
          <w:sz w:val="22"/>
          <w:szCs w:val="22"/>
        </w:rPr>
        <w:t>)</w:t>
      </w:r>
      <w:r w:rsidR="00DF570C">
        <w:rPr>
          <w:rFonts w:ascii="Calibri" w:eastAsia="Arial" w:hAnsi="Calibri" w:cs="Arial"/>
          <w:sz w:val="22"/>
          <w:szCs w:val="22"/>
        </w:rPr>
        <w:t>.</w:t>
      </w:r>
      <w:r>
        <w:rPr>
          <w:rFonts w:ascii="Calibri" w:eastAsia="Arial" w:hAnsi="Calibri" w:cs="Arial"/>
          <w:sz w:val="22"/>
          <w:szCs w:val="22"/>
        </w:rPr>
        <w:t xml:space="preserve"> </w:t>
      </w:r>
    </w:p>
    <w:p w14:paraId="18FE6244" w14:textId="197F98CE" w:rsidR="00FF185F" w:rsidRDefault="00FF185F" w:rsidP="007470DF">
      <w:pPr>
        <w:pStyle w:val="ListParagraph"/>
        <w:widowControl w:val="0"/>
        <w:numPr>
          <w:ilvl w:val="0"/>
          <w:numId w:val="178"/>
        </w:numPr>
        <w:tabs>
          <w:tab w:val="left" w:pos="1540"/>
        </w:tabs>
        <w:ind w:left="1080"/>
        <w:rPr>
          <w:rFonts w:ascii="Calibri" w:eastAsia="Arial" w:hAnsi="Calibri" w:cs="Arial"/>
          <w:sz w:val="22"/>
          <w:szCs w:val="22"/>
        </w:rPr>
      </w:pPr>
      <w:r>
        <w:rPr>
          <w:rFonts w:ascii="Calibri" w:eastAsia="Arial" w:hAnsi="Calibri" w:cs="Arial"/>
          <w:sz w:val="22"/>
          <w:szCs w:val="22"/>
        </w:rPr>
        <w:t xml:space="preserve">Visit the </w:t>
      </w:r>
      <w:r w:rsidR="005977BB">
        <w:rPr>
          <w:rFonts w:ascii="Calibri" w:eastAsia="Arial" w:hAnsi="Calibri" w:cs="Arial"/>
          <w:sz w:val="22"/>
          <w:szCs w:val="22"/>
        </w:rPr>
        <w:t>MiHIN website</w:t>
      </w:r>
      <w:r>
        <w:rPr>
          <w:rFonts w:ascii="Calibri" w:eastAsia="Arial" w:hAnsi="Calibri" w:cs="Arial"/>
          <w:sz w:val="22"/>
          <w:szCs w:val="22"/>
        </w:rPr>
        <w:t xml:space="preserve"> </w:t>
      </w:r>
      <w:r w:rsidR="005977BB">
        <w:rPr>
          <w:rFonts w:ascii="Calibri" w:eastAsia="Arial" w:hAnsi="Calibri" w:cs="Arial"/>
          <w:sz w:val="22"/>
          <w:szCs w:val="22"/>
        </w:rPr>
        <w:t>(</w:t>
      </w:r>
      <w:hyperlink r:id="rId18" w:history="1">
        <w:r w:rsidR="005977BB" w:rsidRPr="00A27B5B">
          <w:rPr>
            <w:rStyle w:val="Hyperlink"/>
            <w:rFonts w:ascii="Calibri" w:eastAsia="Arial" w:hAnsi="Calibri" w:cs="Arial"/>
            <w:sz w:val="22"/>
            <w:szCs w:val="22"/>
          </w:rPr>
          <w:t>https://mihin.org/wp-content/uploads/2020/01/MiHIN-Exchange-SDOH-Implementation-Guide-v11-010820.pdf</w:t>
        </w:r>
      </w:hyperlink>
      <w:r w:rsidR="005977BB">
        <w:rPr>
          <w:rFonts w:ascii="Calibri" w:eastAsia="Arial" w:hAnsi="Calibri" w:cs="Arial"/>
          <w:sz w:val="22"/>
          <w:szCs w:val="22"/>
        </w:rPr>
        <w:t xml:space="preserve">) </w:t>
      </w:r>
      <w:r>
        <w:rPr>
          <w:rFonts w:ascii="Calibri" w:eastAsia="Arial" w:hAnsi="Calibri" w:cs="Arial"/>
          <w:sz w:val="22"/>
          <w:szCs w:val="22"/>
        </w:rPr>
        <w:t>for more information about data sharing</w:t>
      </w:r>
      <w:r w:rsidR="00615A65">
        <w:rPr>
          <w:rFonts w:ascii="Calibri" w:eastAsia="Arial" w:hAnsi="Calibri" w:cs="Arial"/>
          <w:sz w:val="22"/>
          <w:szCs w:val="22"/>
        </w:rPr>
        <w:t xml:space="preserve"> guidelines</w:t>
      </w:r>
      <w:r w:rsidR="00DF570C">
        <w:rPr>
          <w:rFonts w:ascii="Calibri" w:eastAsia="Arial" w:hAnsi="Calibri" w:cs="Arial"/>
          <w:sz w:val="22"/>
          <w:szCs w:val="22"/>
        </w:rPr>
        <w:t>.</w:t>
      </w:r>
    </w:p>
    <w:p w14:paraId="7D46CB5C" w14:textId="77777777" w:rsidR="00235346" w:rsidRDefault="00235346" w:rsidP="00F65172">
      <w:pPr>
        <w:pStyle w:val="ListParagraph"/>
        <w:widowControl w:val="0"/>
        <w:tabs>
          <w:tab w:val="left" w:pos="1540"/>
        </w:tabs>
        <w:ind w:left="0"/>
        <w:rPr>
          <w:rFonts w:ascii="Calibri" w:eastAsia="Arial"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35346" w14:paraId="628EE2AB"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9C3B44" w14:textId="77777777" w:rsidR="00235346" w:rsidRPr="000433C5" w:rsidRDefault="00235346" w:rsidP="00C2078C">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A9A7533" w14:textId="7A142BD6" w:rsidR="00235346" w:rsidRPr="000433C5" w:rsidRDefault="00235346" w:rsidP="00C2078C">
            <w:pPr>
              <w:jc w:val="center"/>
              <w:rPr>
                <w:rFonts w:asciiTheme="minorHAnsi" w:hAnsiTheme="minorHAnsi"/>
                <w:b/>
                <w:bCs/>
                <w:sz w:val="22"/>
                <w:szCs w:val="22"/>
              </w:rPr>
            </w:pPr>
            <w:r w:rsidRPr="00615A65">
              <w:rPr>
                <w:rFonts w:asciiTheme="minorHAnsi" w:hAnsiTheme="minorHAnsi"/>
                <w:b/>
                <w:bCs/>
                <w:sz w:val="22"/>
                <w:szCs w:val="22"/>
              </w:rPr>
              <w:t>Predicate Logic: 2.25</w:t>
            </w:r>
          </w:p>
        </w:tc>
      </w:tr>
      <w:tr w:rsidR="00235346" w14:paraId="2C6D078E"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A9C5B" w14:textId="77777777" w:rsidR="00235346" w:rsidRPr="000433C5" w:rsidRDefault="00235346" w:rsidP="00C2078C">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35346" w14:paraId="01056C9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10DD44" w14:textId="4F15CCC9" w:rsidR="00235346" w:rsidRPr="005C7E2F" w:rsidRDefault="005977BB" w:rsidP="007470DF">
            <w:pPr>
              <w:numPr>
                <w:ilvl w:val="0"/>
                <w:numId w:val="166"/>
              </w:numPr>
              <w:contextualSpacing/>
              <w:rPr>
                <w:rFonts w:asciiTheme="minorHAnsi" w:hAnsiTheme="minorHAnsi"/>
                <w:sz w:val="22"/>
                <w:szCs w:val="22"/>
              </w:rPr>
            </w:pPr>
            <w:r>
              <w:rPr>
                <w:rFonts w:asciiTheme="minorHAnsi" w:hAnsiTheme="minorHAnsi"/>
                <w:sz w:val="22"/>
                <w:szCs w:val="22"/>
              </w:rPr>
              <w:t xml:space="preserve">MiHIN </w:t>
            </w:r>
            <w:r w:rsidR="00235346">
              <w:rPr>
                <w:rFonts w:asciiTheme="minorHAnsi" w:hAnsiTheme="minorHAnsi"/>
                <w:sz w:val="22"/>
                <w:szCs w:val="22"/>
              </w:rPr>
              <w:t>is able to verify that they receive actionable, properly formatted data from the practice</w:t>
            </w:r>
            <w:r w:rsidR="005012B2">
              <w:rPr>
                <w:rFonts w:asciiTheme="minorHAnsi" w:hAnsiTheme="minorHAnsi"/>
                <w:sz w:val="22"/>
                <w:szCs w:val="22"/>
              </w:rPr>
              <w:t>; practice demonstrates the</w:t>
            </w:r>
            <w:r w:rsidR="001E439E">
              <w:rPr>
                <w:rFonts w:asciiTheme="minorHAnsi" w:hAnsiTheme="minorHAnsi"/>
                <w:sz w:val="22"/>
                <w:szCs w:val="22"/>
              </w:rPr>
              <w:t>y</w:t>
            </w:r>
            <w:r w:rsidR="005012B2">
              <w:rPr>
                <w:rFonts w:asciiTheme="minorHAnsi" w:hAnsiTheme="minorHAnsi"/>
                <w:sz w:val="22"/>
                <w:szCs w:val="22"/>
              </w:rPr>
              <w:t xml:space="preserve"> can send data to </w:t>
            </w:r>
            <w:r w:rsidR="00B948C0">
              <w:rPr>
                <w:rFonts w:asciiTheme="minorHAnsi" w:hAnsiTheme="minorHAnsi"/>
                <w:sz w:val="22"/>
                <w:szCs w:val="22"/>
              </w:rPr>
              <w:t>MiHIN</w:t>
            </w:r>
          </w:p>
        </w:tc>
      </w:tr>
    </w:tbl>
    <w:p w14:paraId="7AFC01B1" w14:textId="77777777" w:rsidR="00235346" w:rsidRPr="00087ED7" w:rsidRDefault="00235346" w:rsidP="00F65172">
      <w:pPr>
        <w:widowControl w:val="0"/>
        <w:tabs>
          <w:tab w:val="left" w:pos="1540"/>
        </w:tabs>
        <w:rPr>
          <w:rFonts w:ascii="Calibri" w:eastAsia="Arial" w:hAnsi="Calibri" w:cs="Arial"/>
          <w:sz w:val="22"/>
          <w:szCs w:val="22"/>
        </w:rPr>
      </w:pPr>
    </w:p>
    <w:bookmarkEnd w:id="361"/>
    <w:p w14:paraId="3A2CD720" w14:textId="3B295443" w:rsidR="00235346" w:rsidRPr="006A2BB9" w:rsidRDefault="006A2BB9" w:rsidP="00146454">
      <w:pPr>
        <w:pStyle w:val="ListParagraph"/>
        <w:widowControl w:val="0"/>
        <w:tabs>
          <w:tab w:val="left" w:pos="1540"/>
        </w:tabs>
        <w:ind w:left="0"/>
        <w:jc w:val="center"/>
        <w:rPr>
          <w:rFonts w:ascii="Calibri" w:eastAsia="Arial" w:hAnsi="Calibri" w:cs="Arial"/>
          <w:b/>
          <w:i/>
        </w:rPr>
      </w:pPr>
      <w:r w:rsidRPr="006A2BB9">
        <w:rPr>
          <w:rFonts w:ascii="Calibri" w:eastAsia="Arial" w:hAnsi="Calibri" w:cs="Arial"/>
          <w:b/>
          <w:i/>
        </w:rPr>
        <w:t>2.27</w:t>
      </w:r>
    </w:p>
    <w:p w14:paraId="3B9253E0" w14:textId="32DD11B0" w:rsidR="006A2BB9" w:rsidRDefault="006A2BB9" w:rsidP="00146454">
      <w:pPr>
        <w:widowControl w:val="0"/>
        <w:tabs>
          <w:tab w:val="left" w:pos="1540"/>
        </w:tabs>
        <w:jc w:val="center"/>
        <w:rPr>
          <w:rFonts w:ascii="Calibri" w:eastAsia="Arial" w:hAnsi="Calibri" w:cs="Arial"/>
          <w:b/>
          <w:i/>
        </w:rPr>
      </w:pPr>
      <w:r>
        <w:rPr>
          <w:rFonts w:ascii="Calibri" w:eastAsia="Arial" w:hAnsi="Calibri" w:cs="Arial"/>
          <w:b/>
          <w:i/>
        </w:rPr>
        <w:t>Registry is being used to identify patients in need of advance care planning, to ensure conversations are tracked appropriately</w:t>
      </w:r>
    </w:p>
    <w:p w14:paraId="65FC54F1" w14:textId="1C5390BF" w:rsidR="006A2BB9" w:rsidRDefault="006A2BB9" w:rsidP="00F65172">
      <w:pPr>
        <w:pStyle w:val="ListParagraph"/>
        <w:widowControl w:val="0"/>
        <w:tabs>
          <w:tab w:val="left" w:pos="1540"/>
        </w:tabs>
        <w:ind w:left="0"/>
        <w:jc w:val="center"/>
        <w:rPr>
          <w:rFonts w:ascii="Calibri" w:eastAsia="Arial" w:hAnsi="Calibri" w:cs="Arial"/>
          <w:b/>
          <w:i/>
        </w:rPr>
      </w:pPr>
    </w:p>
    <w:p w14:paraId="179FA9C3" w14:textId="77777777" w:rsidR="006A2BB9" w:rsidRDefault="006A2BB9" w:rsidP="00146454">
      <w:pPr>
        <w:tabs>
          <w:tab w:val="left" w:pos="376"/>
          <w:tab w:val="left" w:pos="1432"/>
        </w:tabs>
        <w:rPr>
          <w:rFonts w:ascii="Calibri" w:hAnsi="Calibri" w:cs="Arial"/>
          <w:bCs/>
          <w:i/>
          <w:u w:val="single"/>
        </w:rPr>
      </w:pPr>
      <w:r>
        <w:rPr>
          <w:rFonts w:ascii="Calibri" w:hAnsi="Calibri" w:cs="Arial"/>
          <w:bCs/>
          <w:i/>
          <w:u w:val="single"/>
        </w:rPr>
        <w:t>PCP and Specialist Guidelines:</w:t>
      </w:r>
    </w:p>
    <w:p w14:paraId="63404926" w14:textId="125E0C78" w:rsidR="006A2BB9" w:rsidRDefault="006A2BB9" w:rsidP="007470DF">
      <w:pPr>
        <w:pStyle w:val="ListParagraph"/>
        <w:numPr>
          <w:ilvl w:val="0"/>
          <w:numId w:val="186"/>
        </w:numPr>
        <w:tabs>
          <w:tab w:val="left" w:pos="376"/>
          <w:tab w:val="left" w:pos="1432"/>
        </w:tabs>
        <w:ind w:left="1080"/>
        <w:rPr>
          <w:rFonts w:ascii="Calibri" w:hAnsi="Calibri" w:cs="Arial"/>
          <w:sz w:val="22"/>
          <w:szCs w:val="22"/>
        </w:rPr>
      </w:pPr>
      <w:r w:rsidRPr="00B572A8">
        <w:rPr>
          <w:rFonts w:ascii="Calibri" w:hAnsi="Calibri" w:cs="Arial"/>
          <w:sz w:val="22"/>
          <w:szCs w:val="22"/>
        </w:rPr>
        <w:t>Registry may be paper or electronic</w:t>
      </w:r>
      <w:r w:rsidR="00DF570C">
        <w:rPr>
          <w:rFonts w:ascii="Calibri" w:hAnsi="Calibri" w:cs="Arial"/>
          <w:sz w:val="22"/>
          <w:szCs w:val="22"/>
        </w:rPr>
        <w:t>.</w:t>
      </w:r>
    </w:p>
    <w:p w14:paraId="34431032" w14:textId="3D111C14" w:rsidR="006A2BB9" w:rsidRDefault="006A2BB9" w:rsidP="007470DF">
      <w:pPr>
        <w:pStyle w:val="ListParagraph"/>
        <w:numPr>
          <w:ilvl w:val="0"/>
          <w:numId w:val="186"/>
        </w:numPr>
        <w:tabs>
          <w:tab w:val="left" w:pos="376"/>
          <w:tab w:val="left" w:pos="1432"/>
        </w:tabs>
        <w:ind w:left="1080"/>
        <w:rPr>
          <w:rFonts w:ascii="Calibri" w:hAnsi="Calibri" w:cs="Arial"/>
          <w:sz w:val="22"/>
          <w:szCs w:val="22"/>
        </w:rPr>
      </w:pPr>
      <w:r>
        <w:rPr>
          <w:rFonts w:ascii="Calibri" w:hAnsi="Calibri" w:cs="Arial"/>
          <w:sz w:val="22"/>
          <w:szCs w:val="22"/>
        </w:rPr>
        <w:t>Reference 2.1(a)-(g)</w:t>
      </w:r>
      <w:r w:rsidR="00DF570C">
        <w:rPr>
          <w:rFonts w:ascii="Calibri" w:hAnsi="Calibri" w:cs="Arial"/>
          <w:sz w:val="22"/>
          <w:szCs w:val="22"/>
        </w:rPr>
        <w:t>.</w:t>
      </w:r>
    </w:p>
    <w:p w14:paraId="50A6D26A" w14:textId="70F51A47" w:rsidR="006A2BB9" w:rsidRDefault="006A2BB9" w:rsidP="00F651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A2BB9" w14:paraId="18E1647E"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1E7C35" w14:textId="77777777"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8FFCC7" w14:textId="5D7B77B2"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 xml:space="preserve">Predicate Logic: </w:t>
            </w:r>
            <w:r w:rsidR="005E3839" w:rsidRPr="000433C5">
              <w:rPr>
                <w:rFonts w:asciiTheme="minorHAnsi" w:hAnsiTheme="minorHAnsi"/>
                <w:b/>
                <w:bCs/>
                <w:sz w:val="22"/>
                <w:szCs w:val="22"/>
              </w:rPr>
              <w:t>n/a</w:t>
            </w:r>
          </w:p>
        </w:tc>
      </w:tr>
      <w:tr w:rsidR="006A2BB9" w14:paraId="335078B7"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8F58A" w14:textId="77777777" w:rsidR="006A2BB9" w:rsidRPr="000433C5" w:rsidRDefault="006A2BB9"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A2BB9" w14:paraId="7710E8D3"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3C632" w14:textId="4C5ACBC4" w:rsidR="006A2BB9" w:rsidRPr="006A2BB9" w:rsidRDefault="006A2BB9" w:rsidP="007470DF">
            <w:pPr>
              <w:numPr>
                <w:ilvl w:val="0"/>
                <w:numId w:val="166"/>
              </w:numPr>
              <w:contextualSpacing/>
              <w:rPr>
                <w:rFonts w:asciiTheme="minorHAnsi" w:hAnsiTheme="minorHAnsi"/>
                <w:sz w:val="22"/>
                <w:szCs w:val="22"/>
              </w:rPr>
            </w:pPr>
            <w:r>
              <w:rPr>
                <w:rFonts w:asciiTheme="minorHAnsi" w:hAnsiTheme="minorHAnsi"/>
                <w:sz w:val="22"/>
                <w:szCs w:val="22"/>
              </w:rPr>
              <w:t>Demo</w:t>
            </w:r>
            <w:r w:rsidRPr="005C7E2F">
              <w:rPr>
                <w:rFonts w:asciiTheme="minorHAnsi" w:hAnsiTheme="minorHAnsi"/>
                <w:sz w:val="22"/>
                <w:szCs w:val="22"/>
              </w:rPr>
              <w:t xml:space="preserve"> the process of using the registry tool to identify the patient population</w:t>
            </w:r>
            <w:r>
              <w:rPr>
                <w:rFonts w:asciiTheme="minorHAnsi" w:hAnsiTheme="minorHAnsi"/>
                <w:sz w:val="22"/>
                <w:szCs w:val="22"/>
              </w:rPr>
              <w:t>.</w:t>
            </w:r>
            <w:r w:rsidRPr="00BA6099">
              <w:rPr>
                <w:rFonts w:asciiTheme="minorHAnsi" w:hAnsiTheme="minorHAnsi" w:cstheme="minorHAnsi"/>
              </w:rPr>
              <w:t xml:space="preserve"> </w:t>
            </w:r>
            <w:r w:rsidRPr="00D06E73">
              <w:rPr>
                <w:rFonts w:asciiTheme="minorHAnsi" w:hAnsiTheme="minorHAnsi" w:cstheme="minorHAnsi"/>
                <w:sz w:val="22"/>
                <w:szCs w:val="22"/>
              </w:rPr>
              <w:t>How do you define pop</w:t>
            </w:r>
            <w:r>
              <w:rPr>
                <w:rFonts w:asciiTheme="minorHAnsi" w:hAnsiTheme="minorHAnsi" w:cstheme="minorHAnsi"/>
                <w:sz w:val="22"/>
                <w:szCs w:val="22"/>
              </w:rPr>
              <w:t>ulation</w:t>
            </w:r>
            <w:r w:rsidRPr="00D06E73">
              <w:rPr>
                <w:rFonts w:asciiTheme="minorHAnsi" w:hAnsiTheme="minorHAnsi" w:cstheme="minorHAnsi"/>
                <w:sz w:val="22"/>
                <w:szCs w:val="22"/>
              </w:rPr>
              <w:t xml:space="preserve"> that needs advance care planning? What are parameters</w:t>
            </w:r>
            <w:r w:rsidR="00D06E73">
              <w:rPr>
                <w:rFonts w:asciiTheme="minorHAnsi" w:hAnsiTheme="minorHAnsi" w:cstheme="minorHAnsi"/>
                <w:sz w:val="22"/>
                <w:szCs w:val="22"/>
              </w:rPr>
              <w:t xml:space="preserve"> (e.g.,</w:t>
            </w:r>
            <w:r w:rsidR="00615A65">
              <w:rPr>
                <w:rFonts w:asciiTheme="minorHAnsi" w:hAnsiTheme="minorHAnsi" w:cstheme="minorHAnsi"/>
                <w:sz w:val="22"/>
                <w:szCs w:val="22"/>
              </w:rPr>
              <w:t xml:space="preserve"> what is your target population for discussion about ACP? Why is that meaningful to your patient population</w:t>
            </w:r>
            <w:r w:rsidR="00D06E73">
              <w:rPr>
                <w:rFonts w:asciiTheme="minorHAnsi" w:hAnsiTheme="minorHAnsi" w:cstheme="minorHAnsi"/>
                <w:sz w:val="22"/>
                <w:szCs w:val="22"/>
              </w:rPr>
              <w:t>?)</w:t>
            </w:r>
          </w:p>
          <w:p w14:paraId="2A472B1B" w14:textId="52480035" w:rsidR="006A2BB9" w:rsidRPr="004C6237" w:rsidRDefault="006A2BB9" w:rsidP="007470DF">
            <w:pPr>
              <w:numPr>
                <w:ilvl w:val="0"/>
                <w:numId w:val="166"/>
              </w:numPr>
              <w:contextualSpacing/>
              <w:rPr>
                <w:rFonts w:asciiTheme="minorHAnsi" w:hAnsiTheme="minorHAnsi"/>
                <w:sz w:val="22"/>
                <w:szCs w:val="22"/>
              </w:rPr>
            </w:pPr>
            <w:r w:rsidRPr="004C6237">
              <w:rPr>
                <w:rFonts w:asciiTheme="minorHAnsi" w:hAnsiTheme="minorHAnsi"/>
                <w:sz w:val="22"/>
                <w:szCs w:val="22"/>
              </w:rPr>
              <w:t>Registry should contain relevant clinical info such as which screening tool was used to identify condition and related results from screening, along with next steps</w:t>
            </w:r>
          </w:p>
          <w:p w14:paraId="074D7478" w14:textId="77777777" w:rsidR="006A2BB9" w:rsidRPr="005C7E2F" w:rsidRDefault="006A2BB9" w:rsidP="007470DF">
            <w:pPr>
              <w:numPr>
                <w:ilvl w:val="0"/>
                <w:numId w:val="166"/>
              </w:numPr>
              <w:contextualSpacing/>
              <w:rPr>
                <w:rFonts w:asciiTheme="minorHAnsi" w:hAnsiTheme="minorHAnsi"/>
                <w:sz w:val="22"/>
                <w:szCs w:val="22"/>
              </w:rPr>
            </w:pPr>
            <w:r>
              <w:rPr>
                <w:rFonts w:asciiTheme="minorHAnsi" w:hAnsiTheme="minorHAnsi"/>
                <w:sz w:val="22"/>
                <w:szCs w:val="22"/>
              </w:rPr>
              <w:t>How is the info entered in</w:t>
            </w:r>
            <w:r w:rsidRPr="005C7E2F">
              <w:rPr>
                <w:rFonts w:asciiTheme="minorHAnsi" w:hAnsiTheme="minorHAnsi"/>
                <w:sz w:val="22"/>
                <w:szCs w:val="22"/>
              </w:rPr>
              <w:t xml:space="preserve"> the registry?</w:t>
            </w:r>
          </w:p>
          <w:p w14:paraId="4179C1E9" w14:textId="2F3CE193" w:rsidR="006A2BB9" w:rsidRPr="005C7E2F" w:rsidRDefault="006A2BB9" w:rsidP="007470DF">
            <w:pPr>
              <w:numPr>
                <w:ilvl w:val="0"/>
                <w:numId w:val="166"/>
              </w:numPr>
              <w:contextualSpacing/>
              <w:rPr>
                <w:rFonts w:asciiTheme="minorHAnsi" w:hAnsiTheme="minorHAnsi"/>
                <w:sz w:val="22"/>
                <w:szCs w:val="22"/>
              </w:rPr>
            </w:pPr>
            <w:r w:rsidRPr="005C7E2F">
              <w:rPr>
                <w:rFonts w:asciiTheme="minorHAnsi" w:hAnsiTheme="minorHAnsi"/>
                <w:sz w:val="22"/>
                <w:szCs w:val="22"/>
              </w:rPr>
              <w:t>What do you do with it when you receive it,</w:t>
            </w:r>
            <w:r>
              <w:rPr>
                <w:rFonts w:asciiTheme="minorHAnsi" w:hAnsiTheme="minorHAnsi"/>
                <w:sz w:val="22"/>
                <w:szCs w:val="22"/>
              </w:rPr>
              <w:t xml:space="preserve"> </w:t>
            </w:r>
            <w:r w:rsidRPr="005C7E2F">
              <w:rPr>
                <w:rFonts w:asciiTheme="minorHAnsi" w:hAnsiTheme="minorHAnsi"/>
                <w:sz w:val="22"/>
                <w:szCs w:val="22"/>
              </w:rPr>
              <w:t xml:space="preserve">how do you address </w:t>
            </w:r>
            <w:r w:rsidR="00F46161">
              <w:rPr>
                <w:rFonts w:asciiTheme="minorHAnsi" w:hAnsiTheme="minorHAnsi"/>
                <w:sz w:val="22"/>
                <w:szCs w:val="22"/>
              </w:rPr>
              <w:t>patients that have no completed advance care planning documentation</w:t>
            </w:r>
            <w:r w:rsidRPr="005C7E2F">
              <w:rPr>
                <w:rFonts w:asciiTheme="minorHAnsi" w:hAnsiTheme="minorHAnsi"/>
                <w:sz w:val="22"/>
                <w:szCs w:val="22"/>
              </w:rPr>
              <w:t>?</w:t>
            </w:r>
          </w:p>
        </w:tc>
      </w:tr>
    </w:tbl>
    <w:p w14:paraId="2DC62ADA" w14:textId="5EF23BBE" w:rsidR="004F2763" w:rsidRDefault="004F2763" w:rsidP="00F65172">
      <w:pPr>
        <w:pStyle w:val="ListParagraph"/>
        <w:widowControl w:val="0"/>
        <w:tabs>
          <w:tab w:val="left" w:pos="1540"/>
        </w:tabs>
        <w:ind w:left="0"/>
        <w:jc w:val="center"/>
        <w:rPr>
          <w:rFonts w:ascii="Calibri" w:eastAsia="Arial" w:hAnsi="Calibri" w:cs="Arial"/>
          <w:b/>
          <w:i/>
        </w:rPr>
      </w:pPr>
    </w:p>
    <w:p w14:paraId="66AEBFC5" w14:textId="579807A3" w:rsidR="00800977" w:rsidRPr="008C3F55" w:rsidRDefault="00C340BA" w:rsidP="00146454">
      <w:pPr>
        <w:pStyle w:val="ListParagraph"/>
        <w:widowControl w:val="0"/>
        <w:tabs>
          <w:tab w:val="left" w:pos="1540"/>
        </w:tabs>
        <w:ind w:left="0"/>
        <w:jc w:val="center"/>
        <w:rPr>
          <w:rFonts w:ascii="Calibri" w:eastAsia="Arial" w:hAnsi="Calibri" w:cs="Arial"/>
          <w:b/>
          <w:i/>
        </w:rPr>
      </w:pPr>
      <w:r w:rsidRPr="008C3F55">
        <w:rPr>
          <w:rFonts w:ascii="Calibri" w:eastAsia="Arial" w:hAnsi="Calibri" w:cs="Arial"/>
          <w:b/>
          <w:i/>
        </w:rPr>
        <w:t>2.28</w:t>
      </w:r>
    </w:p>
    <w:p w14:paraId="58FFD643" w14:textId="77777777" w:rsidR="00800977" w:rsidRDefault="00800977" w:rsidP="00146454">
      <w:pPr>
        <w:pStyle w:val="Heading2"/>
        <w:spacing w:before="0" w:after="0"/>
        <w:jc w:val="center"/>
        <w:rPr>
          <w:rFonts w:ascii="Calibri" w:hAnsi="Calibri"/>
          <w:sz w:val="24"/>
          <w:szCs w:val="24"/>
        </w:rPr>
      </w:pPr>
      <w:r>
        <w:rPr>
          <w:rFonts w:ascii="Calibri" w:hAnsi="Calibri"/>
          <w:sz w:val="24"/>
          <w:szCs w:val="24"/>
        </w:rPr>
        <w:t>Registry is being used to manage all patients with: Adult Obesity</w:t>
      </w:r>
    </w:p>
    <w:p w14:paraId="69CB9F2E" w14:textId="77777777" w:rsidR="00800977" w:rsidRDefault="00800977" w:rsidP="00F65172">
      <w:pPr>
        <w:rPr>
          <w:rFonts w:ascii="Calibri" w:hAnsi="Calibri" w:cs="Arial"/>
          <w:sz w:val="22"/>
          <w:szCs w:val="22"/>
        </w:rPr>
      </w:pPr>
    </w:p>
    <w:p w14:paraId="43A6958E" w14:textId="77777777" w:rsidR="00800977" w:rsidRDefault="00800977" w:rsidP="0014645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8C44D5D" w14:textId="77777777" w:rsidR="00800977" w:rsidRDefault="00800977" w:rsidP="007470DF">
      <w:pPr>
        <w:pStyle w:val="ListParagraph"/>
        <w:numPr>
          <w:ilvl w:val="0"/>
          <w:numId w:val="187"/>
        </w:numPr>
        <w:tabs>
          <w:tab w:val="clear" w:pos="1080"/>
          <w:tab w:val="left" w:pos="376"/>
          <w:tab w:val="left" w:pos="1432"/>
          <w:tab w:val="num" w:pos="1620"/>
        </w:tabs>
        <w:rPr>
          <w:rFonts w:ascii="Calibri" w:hAnsi="Calibri" w:cs="Arial"/>
        </w:rPr>
      </w:pPr>
      <w:r>
        <w:rPr>
          <w:rFonts w:ascii="Calibri" w:hAnsi="Calibri" w:cs="Arial"/>
        </w:rPr>
        <w:t>Reference 2.1(a)-(g).</w:t>
      </w:r>
    </w:p>
    <w:p w14:paraId="4DD8CE63" w14:textId="77777777" w:rsidR="00800977" w:rsidRDefault="00800977" w:rsidP="00F65172">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00977" w14:paraId="23233890"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72917F"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73446D55"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Predicate Logic: n/a</w:t>
            </w:r>
          </w:p>
        </w:tc>
      </w:tr>
      <w:tr w:rsidR="00800977" w14:paraId="6D6F8B4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3DA855" w14:textId="77777777" w:rsidR="00800977" w:rsidRPr="00D6318E" w:rsidRDefault="00800977">
            <w:pPr>
              <w:jc w:val="center"/>
              <w:rPr>
                <w:rFonts w:asciiTheme="minorHAnsi" w:hAnsiTheme="minorHAnsi"/>
                <w:b/>
                <w:bCs/>
                <w:sz w:val="22"/>
                <w:szCs w:val="22"/>
              </w:rPr>
            </w:pPr>
            <w:r w:rsidRPr="00D6318E">
              <w:rPr>
                <w:rFonts w:asciiTheme="minorHAnsi" w:hAnsiTheme="minorHAnsi"/>
                <w:b/>
                <w:bCs/>
                <w:sz w:val="22"/>
                <w:szCs w:val="22"/>
              </w:rPr>
              <w:t>PCMH Validation Notes for Site Visits</w:t>
            </w:r>
          </w:p>
        </w:tc>
      </w:tr>
      <w:tr w:rsidR="00800977" w14:paraId="716E0EAC"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404C02"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Demo the process of using the registry tool to identify the patient population</w:t>
            </w:r>
          </w:p>
          <w:p w14:paraId="1CB0E1BD"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Registry should contain relevant clinical info</w:t>
            </w:r>
          </w:p>
          <w:p w14:paraId="48D0D09F" w14:textId="77777777" w:rsidR="00800977" w:rsidRPr="00D6318E" w:rsidRDefault="00800977" w:rsidP="007470DF">
            <w:pPr>
              <w:numPr>
                <w:ilvl w:val="0"/>
                <w:numId w:val="188"/>
              </w:numPr>
              <w:contextualSpacing/>
              <w:rPr>
                <w:rFonts w:asciiTheme="minorHAnsi" w:hAnsiTheme="minorHAnsi" w:cstheme="minorHAnsi"/>
                <w:sz w:val="22"/>
                <w:szCs w:val="22"/>
              </w:rPr>
            </w:pPr>
            <w:r w:rsidRPr="00D6318E">
              <w:rPr>
                <w:rFonts w:asciiTheme="minorHAnsi" w:hAnsiTheme="minorHAnsi" w:cstheme="minorHAnsi"/>
                <w:sz w:val="22"/>
                <w:szCs w:val="22"/>
              </w:rPr>
              <w:t>How is the info entered in the registry?</w:t>
            </w:r>
          </w:p>
          <w:p w14:paraId="0DE0501D" w14:textId="4655A048" w:rsidR="00800977" w:rsidRDefault="00800977" w:rsidP="007470DF">
            <w:pPr>
              <w:numPr>
                <w:ilvl w:val="0"/>
                <w:numId w:val="188"/>
              </w:numPr>
              <w:contextualSpacing/>
            </w:pPr>
            <w:r w:rsidRPr="36E3F608">
              <w:rPr>
                <w:rFonts w:asciiTheme="minorHAnsi" w:hAnsiTheme="minorHAnsi" w:cstheme="minorBidi"/>
                <w:sz w:val="22"/>
                <w:szCs w:val="22"/>
              </w:rPr>
              <w:t>What do you do with it when you receive it</w:t>
            </w:r>
            <w:r w:rsidR="5CF13F34" w:rsidRPr="36E3F608">
              <w:rPr>
                <w:rFonts w:asciiTheme="minorHAnsi" w:hAnsiTheme="minorHAnsi" w:cstheme="minorBidi"/>
                <w:sz w:val="22"/>
                <w:szCs w:val="22"/>
              </w:rPr>
              <w:t>?  H</w:t>
            </w:r>
            <w:r w:rsidRPr="36E3F608">
              <w:rPr>
                <w:rFonts w:asciiTheme="minorHAnsi" w:hAnsiTheme="minorHAnsi" w:cstheme="minorBidi"/>
                <w:sz w:val="22"/>
                <w:szCs w:val="22"/>
              </w:rPr>
              <w:t>ow do you address gaps in care?</w:t>
            </w:r>
          </w:p>
        </w:tc>
      </w:tr>
    </w:tbl>
    <w:p w14:paraId="0DEACC0E" w14:textId="03A2FB5F" w:rsidR="00800977" w:rsidRDefault="00800977" w:rsidP="00F65172">
      <w:pPr>
        <w:pStyle w:val="ListParagraph"/>
        <w:widowControl w:val="0"/>
        <w:tabs>
          <w:tab w:val="left" w:pos="1540"/>
        </w:tabs>
        <w:ind w:left="0"/>
        <w:jc w:val="center"/>
        <w:rPr>
          <w:rFonts w:ascii="Calibri" w:eastAsia="Arial" w:hAnsi="Calibri" w:cs="Arial"/>
          <w:b/>
          <w:i/>
        </w:rPr>
      </w:pPr>
    </w:p>
    <w:p w14:paraId="07B30B15" w14:textId="38CA7CD9" w:rsidR="00A26649" w:rsidRPr="008C3F55" w:rsidRDefault="00A26649" w:rsidP="00A26649">
      <w:pPr>
        <w:pStyle w:val="ListParagraph"/>
        <w:widowControl w:val="0"/>
        <w:tabs>
          <w:tab w:val="left" w:pos="1540"/>
        </w:tabs>
        <w:ind w:left="0"/>
        <w:jc w:val="center"/>
        <w:rPr>
          <w:rFonts w:ascii="Calibri" w:eastAsia="Arial" w:hAnsi="Calibri" w:cs="Arial"/>
          <w:b/>
          <w:i/>
        </w:rPr>
      </w:pPr>
      <w:r w:rsidRPr="008C3F55">
        <w:rPr>
          <w:rFonts w:ascii="Calibri" w:eastAsia="Arial" w:hAnsi="Calibri" w:cs="Arial"/>
          <w:b/>
          <w:i/>
        </w:rPr>
        <w:t>2.2</w:t>
      </w:r>
      <w:r>
        <w:rPr>
          <w:rFonts w:ascii="Calibri" w:eastAsia="Arial" w:hAnsi="Calibri" w:cs="Arial"/>
          <w:b/>
          <w:i/>
        </w:rPr>
        <w:t>9</w:t>
      </w:r>
    </w:p>
    <w:p w14:paraId="7ABCD4A8" w14:textId="52A58636" w:rsidR="00A26649" w:rsidRDefault="00A26649" w:rsidP="00A26649">
      <w:pPr>
        <w:pStyle w:val="Heading2"/>
        <w:spacing w:before="0" w:after="0"/>
        <w:jc w:val="center"/>
        <w:rPr>
          <w:rFonts w:ascii="Calibri" w:hAnsi="Calibri"/>
          <w:sz w:val="24"/>
          <w:szCs w:val="24"/>
        </w:rPr>
      </w:pPr>
      <w:r w:rsidRPr="00A26649">
        <w:rPr>
          <w:rFonts w:ascii="Calibri" w:hAnsi="Calibri"/>
          <w:sz w:val="24"/>
          <w:szCs w:val="24"/>
        </w:rPr>
        <w:t>Registry is being used to manage all patients that are identified as taking one of these 5 oral anticoagulants (warfarin, apixaban, dabigatran, edoxaban, rivaroxaban) for such conditions as atrial fibrillation, venous thrombosis and after a myocardial infarction</w:t>
      </w:r>
    </w:p>
    <w:p w14:paraId="39371B6E" w14:textId="77777777" w:rsidR="00A26649" w:rsidRDefault="00A26649" w:rsidP="00F65172">
      <w:pPr>
        <w:rPr>
          <w:rFonts w:ascii="Calibri" w:hAnsi="Calibri" w:cs="Arial"/>
          <w:sz w:val="22"/>
          <w:szCs w:val="22"/>
        </w:rPr>
      </w:pPr>
    </w:p>
    <w:p w14:paraId="1224221B" w14:textId="77777777" w:rsidR="00A26649" w:rsidRDefault="00A26649" w:rsidP="00A26649">
      <w:pPr>
        <w:tabs>
          <w:tab w:val="left" w:pos="376"/>
          <w:tab w:val="left" w:pos="1432"/>
        </w:tabs>
        <w:rPr>
          <w:rFonts w:ascii="Calibri" w:hAnsi="Calibri" w:cs="Arial"/>
          <w:bCs/>
          <w:i/>
          <w:u w:val="single"/>
        </w:rPr>
      </w:pPr>
      <w:r>
        <w:rPr>
          <w:rFonts w:ascii="Calibri" w:hAnsi="Calibri" w:cs="Arial"/>
          <w:bCs/>
          <w:i/>
          <w:u w:val="single"/>
        </w:rPr>
        <w:t> PCP and Specialist Guidelines:</w:t>
      </w:r>
    </w:p>
    <w:p w14:paraId="1AFC7EFB" w14:textId="546F05DA"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Registry may be paper or electronic</w:t>
      </w:r>
      <w:r w:rsidR="00DF570C">
        <w:rPr>
          <w:rFonts w:ascii="Calibri" w:hAnsi="Calibri" w:cs="Arial"/>
          <w:sz w:val="22"/>
          <w:szCs w:val="22"/>
        </w:rPr>
        <w:t>.</w:t>
      </w:r>
      <w:r w:rsidRPr="00385239">
        <w:rPr>
          <w:rFonts w:ascii="Calibri" w:hAnsi="Calibri" w:cs="Arial"/>
          <w:sz w:val="22"/>
          <w:szCs w:val="22"/>
        </w:rPr>
        <w:t xml:space="preserve">    </w:t>
      </w:r>
    </w:p>
    <w:p w14:paraId="63A02618" w14:textId="42406D30"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Reference 2.1(a)-(g)</w:t>
      </w:r>
      <w:r w:rsidR="00DF570C">
        <w:rPr>
          <w:rFonts w:ascii="Calibri" w:hAnsi="Calibri" w:cs="Arial"/>
          <w:sz w:val="22"/>
          <w:szCs w:val="22"/>
        </w:rPr>
        <w:t>.</w:t>
      </w:r>
    </w:p>
    <w:p w14:paraId="11E2486E" w14:textId="3CA9A0FB"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Practices using anticoagulation clinics are excluded from this capability</w:t>
      </w:r>
      <w:r w:rsidR="00DF570C">
        <w:rPr>
          <w:rFonts w:ascii="Calibri" w:hAnsi="Calibri" w:cs="Arial"/>
          <w:sz w:val="22"/>
          <w:szCs w:val="22"/>
        </w:rPr>
        <w:t>.</w:t>
      </w:r>
    </w:p>
    <w:p w14:paraId="3101520B" w14:textId="1F361F3F" w:rsidR="00A26649" w:rsidRPr="00385239" w:rsidRDefault="00A26649" w:rsidP="007470DF">
      <w:pPr>
        <w:pStyle w:val="ListParagraph"/>
        <w:numPr>
          <w:ilvl w:val="0"/>
          <w:numId w:val="270"/>
        </w:numPr>
        <w:tabs>
          <w:tab w:val="left" w:pos="376"/>
          <w:tab w:val="left" w:pos="1432"/>
        </w:tabs>
        <w:rPr>
          <w:rFonts w:ascii="Calibri" w:hAnsi="Calibri" w:cs="Arial"/>
          <w:sz w:val="22"/>
          <w:szCs w:val="22"/>
        </w:rPr>
      </w:pPr>
      <w:r w:rsidRPr="00385239">
        <w:rPr>
          <w:rFonts w:ascii="Calibri" w:hAnsi="Calibri" w:cs="Arial"/>
          <w:sz w:val="22"/>
          <w:szCs w:val="22"/>
        </w:rPr>
        <w:t>Collection information must include the following 3 components:</w:t>
      </w:r>
    </w:p>
    <w:p w14:paraId="1AB53EAC" w14:textId="6C76651E"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Name of anticoagulation</w:t>
      </w:r>
      <w:r w:rsidR="00F36866">
        <w:rPr>
          <w:rFonts w:ascii="Calibri" w:hAnsi="Calibri" w:cs="Arial"/>
          <w:sz w:val="22"/>
          <w:szCs w:val="22"/>
        </w:rPr>
        <w:t>.</w:t>
      </w:r>
    </w:p>
    <w:p w14:paraId="36321BAF" w14:textId="15122B15"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Date and result of last serum creatinine - Direct Oral Anticoagulant (DOAC) patients</w:t>
      </w:r>
      <w:r w:rsidR="00F36866">
        <w:rPr>
          <w:rFonts w:ascii="Calibri" w:hAnsi="Calibri" w:cs="Arial"/>
          <w:sz w:val="22"/>
          <w:szCs w:val="22"/>
        </w:rPr>
        <w:t>.</w:t>
      </w:r>
    </w:p>
    <w:p w14:paraId="3B5CE230" w14:textId="750B8FC7" w:rsidR="00A26649" w:rsidRPr="00385239" w:rsidRDefault="00A26649" w:rsidP="007470DF">
      <w:pPr>
        <w:pStyle w:val="ListParagraph"/>
        <w:numPr>
          <w:ilvl w:val="1"/>
          <w:numId w:val="271"/>
        </w:numPr>
        <w:tabs>
          <w:tab w:val="left" w:pos="376"/>
          <w:tab w:val="left" w:pos="1432"/>
        </w:tabs>
        <w:rPr>
          <w:rFonts w:ascii="Calibri" w:hAnsi="Calibri" w:cs="Arial"/>
          <w:sz w:val="22"/>
          <w:szCs w:val="22"/>
        </w:rPr>
      </w:pPr>
      <w:r w:rsidRPr="00385239">
        <w:rPr>
          <w:rFonts w:ascii="Calibri" w:hAnsi="Calibri" w:cs="Arial"/>
          <w:sz w:val="22"/>
          <w:szCs w:val="22"/>
        </w:rPr>
        <w:t>Concurrent antiplatelet use</w:t>
      </w:r>
      <w:r w:rsidR="00F36866">
        <w:rPr>
          <w:rFonts w:ascii="Calibri" w:hAnsi="Calibri" w:cs="Arial"/>
          <w:sz w:val="22"/>
          <w:szCs w:val="22"/>
        </w:rPr>
        <w:t>.</w:t>
      </w:r>
    </w:p>
    <w:p w14:paraId="755E2E91" w14:textId="42B2717D" w:rsidR="00A26649" w:rsidRPr="00A61A36" w:rsidRDefault="00A26649" w:rsidP="007470DF">
      <w:pPr>
        <w:pStyle w:val="ListParagraph"/>
        <w:numPr>
          <w:ilvl w:val="0"/>
          <w:numId w:val="270"/>
        </w:numPr>
        <w:tabs>
          <w:tab w:val="left" w:pos="376"/>
          <w:tab w:val="left" w:pos="1432"/>
        </w:tabs>
        <w:rPr>
          <w:rFonts w:ascii="Calibri" w:hAnsi="Calibri" w:cs="Arial"/>
          <w:sz w:val="22"/>
          <w:szCs w:val="22"/>
        </w:rPr>
      </w:pPr>
      <w:r w:rsidRPr="00A61A36">
        <w:rPr>
          <w:rFonts w:ascii="Calibri" w:hAnsi="Calibri" w:cs="Arial"/>
          <w:sz w:val="22"/>
          <w:szCs w:val="22"/>
        </w:rPr>
        <w:t>Other optional collection components:</w:t>
      </w:r>
    </w:p>
    <w:p w14:paraId="392D566E" w14:textId="5797CC9D"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Indication for anticoagulation</w:t>
      </w:r>
      <w:r w:rsidR="00F36866">
        <w:rPr>
          <w:rFonts w:ascii="Calibri" w:hAnsi="Calibri" w:cs="Arial"/>
          <w:sz w:val="22"/>
          <w:szCs w:val="22"/>
        </w:rPr>
        <w:t>.</w:t>
      </w:r>
    </w:p>
    <w:p w14:paraId="1B598737" w14:textId="75917EAB"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Start date of anticoagulant</w:t>
      </w:r>
      <w:r w:rsidR="00F36866">
        <w:rPr>
          <w:rFonts w:ascii="Calibri" w:hAnsi="Calibri" w:cs="Arial"/>
          <w:sz w:val="22"/>
          <w:szCs w:val="22"/>
        </w:rPr>
        <w:t>.</w:t>
      </w:r>
    </w:p>
    <w:p w14:paraId="54A506DF" w14:textId="69B56BF1"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Estimated anticoagulation stop date</w:t>
      </w:r>
      <w:r w:rsidR="00F36866">
        <w:rPr>
          <w:rFonts w:ascii="Calibri" w:hAnsi="Calibri" w:cs="Arial"/>
          <w:sz w:val="22"/>
          <w:szCs w:val="22"/>
        </w:rPr>
        <w:t>.</w:t>
      </w:r>
    </w:p>
    <w:p w14:paraId="5A057433" w14:textId="29C1C0F7" w:rsidR="00A26649" w:rsidRPr="00385239" w:rsidRDefault="00A26649" w:rsidP="007470DF">
      <w:pPr>
        <w:pStyle w:val="ListParagraph"/>
        <w:numPr>
          <w:ilvl w:val="2"/>
          <w:numId w:val="270"/>
        </w:numPr>
        <w:tabs>
          <w:tab w:val="left" w:pos="376"/>
          <w:tab w:val="left" w:pos="1432"/>
        </w:tabs>
        <w:rPr>
          <w:rFonts w:ascii="Calibri" w:hAnsi="Calibri" w:cs="Arial"/>
          <w:sz w:val="22"/>
          <w:szCs w:val="22"/>
        </w:rPr>
      </w:pPr>
      <w:r w:rsidRPr="00385239">
        <w:rPr>
          <w:rFonts w:ascii="Calibri" w:hAnsi="Calibri" w:cs="Arial"/>
          <w:sz w:val="22"/>
          <w:szCs w:val="22"/>
        </w:rPr>
        <w:t>To identify patients that should be taken off anticoagulant</w:t>
      </w:r>
    </w:p>
    <w:p w14:paraId="1E47A48B" w14:textId="6FFAE646"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International Normalized Ratio (INR) target range (warfarin only)</w:t>
      </w:r>
      <w:r w:rsidR="00F36866">
        <w:rPr>
          <w:rFonts w:ascii="Calibri" w:hAnsi="Calibri" w:cs="Arial"/>
          <w:sz w:val="22"/>
          <w:szCs w:val="22"/>
        </w:rPr>
        <w:t>.</w:t>
      </w:r>
    </w:p>
    <w:p w14:paraId="3D801E12" w14:textId="0760F096"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and results of INRs (warfarin only)</w:t>
      </w:r>
      <w:r w:rsidR="00F36866">
        <w:rPr>
          <w:rFonts w:ascii="Calibri" w:hAnsi="Calibri" w:cs="Arial"/>
          <w:sz w:val="22"/>
          <w:szCs w:val="22"/>
        </w:rPr>
        <w:t>.</w:t>
      </w:r>
    </w:p>
    <w:p w14:paraId="770E6D81" w14:textId="2CFA665D"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of emergency department (ED) visits for bleeding</w:t>
      </w:r>
      <w:r w:rsidR="00F36866">
        <w:rPr>
          <w:rFonts w:ascii="Calibri" w:hAnsi="Calibri" w:cs="Arial"/>
          <w:sz w:val="22"/>
          <w:szCs w:val="22"/>
        </w:rPr>
        <w:t>.</w:t>
      </w:r>
    </w:p>
    <w:p w14:paraId="7F8BED50" w14:textId="1D35B649"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Dates of ED visits for ischemic stroke (atrial fibrillation pts) or recurrent venous thromboembolism (VTE) for VTE patients</w:t>
      </w:r>
      <w:r w:rsidR="00F36866">
        <w:rPr>
          <w:rFonts w:ascii="Calibri" w:hAnsi="Calibri" w:cs="Arial"/>
          <w:sz w:val="22"/>
          <w:szCs w:val="22"/>
        </w:rPr>
        <w:t>.</w:t>
      </w:r>
    </w:p>
    <w:p w14:paraId="0F3D22CE" w14:textId="309EC059" w:rsidR="00A26649" w:rsidRPr="00385239" w:rsidRDefault="00A26649" w:rsidP="007470DF">
      <w:pPr>
        <w:pStyle w:val="ListParagraph"/>
        <w:numPr>
          <w:ilvl w:val="1"/>
          <w:numId w:val="272"/>
        </w:numPr>
        <w:tabs>
          <w:tab w:val="left" w:pos="376"/>
          <w:tab w:val="left" w:pos="1432"/>
        </w:tabs>
        <w:rPr>
          <w:rFonts w:ascii="Calibri" w:hAnsi="Calibri" w:cs="Arial"/>
          <w:sz w:val="22"/>
          <w:szCs w:val="22"/>
        </w:rPr>
      </w:pPr>
      <w:r w:rsidRPr="00385239">
        <w:rPr>
          <w:rFonts w:ascii="Calibri" w:hAnsi="Calibri" w:cs="Arial"/>
          <w:sz w:val="22"/>
          <w:szCs w:val="22"/>
        </w:rPr>
        <w:t>Date of last clinic visit assessing anticoagulation (adverse events, need for continued anticoagulation, dose, etc.)</w:t>
      </w:r>
      <w:r w:rsidR="00F36866">
        <w:rPr>
          <w:rFonts w:ascii="Calibri" w:hAnsi="Calibri" w:cs="Arial"/>
          <w:sz w:val="22"/>
          <w:szCs w:val="22"/>
        </w:rPr>
        <w:t>.</w:t>
      </w:r>
    </w:p>
    <w:p w14:paraId="376CE6C5" w14:textId="77777777" w:rsidR="00A26649" w:rsidRDefault="00A26649" w:rsidP="00F65172">
      <w:pPr>
        <w:pStyle w:val="ListParagraph"/>
        <w:tabs>
          <w:tab w:val="left" w:pos="376"/>
          <w:tab w:val="left" w:pos="1432"/>
        </w:tabs>
        <w:ind w:left="0"/>
        <w:rPr>
          <w:rFonts w:ascii="Calibri" w:hAnsi="Calibri" w:cs="Arial"/>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6649" w14:paraId="15CD2A29"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DDD44D"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4268BC7"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Predicate Logic: n/a</w:t>
            </w:r>
          </w:p>
        </w:tc>
      </w:tr>
      <w:tr w:rsidR="00A26649" w14:paraId="2B8E23FE"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D72AB4" w14:textId="77777777" w:rsidR="00A26649" w:rsidRPr="00D6318E" w:rsidRDefault="00A26649" w:rsidP="00AD6806">
            <w:pPr>
              <w:jc w:val="center"/>
              <w:rPr>
                <w:rFonts w:asciiTheme="minorHAnsi" w:hAnsiTheme="minorHAnsi"/>
                <w:b/>
                <w:bCs/>
                <w:sz w:val="22"/>
                <w:szCs w:val="22"/>
              </w:rPr>
            </w:pPr>
            <w:r w:rsidRPr="00D6318E">
              <w:rPr>
                <w:rFonts w:asciiTheme="minorHAnsi" w:hAnsiTheme="minorHAnsi"/>
                <w:b/>
                <w:bCs/>
                <w:sz w:val="22"/>
                <w:szCs w:val="22"/>
              </w:rPr>
              <w:t>PCMH Validation Notes for Site Visits</w:t>
            </w:r>
          </w:p>
        </w:tc>
      </w:tr>
      <w:tr w:rsidR="00A26649" w14:paraId="27486D32"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D04841" w14:textId="7F3E3AC7" w:rsidR="00385239" w:rsidRPr="00385239" w:rsidRDefault="00385239" w:rsidP="007470DF">
            <w:pPr>
              <w:numPr>
                <w:ilvl w:val="0"/>
                <w:numId w:val="188"/>
              </w:numPr>
              <w:contextualSpacing/>
              <w:rPr>
                <w:rFonts w:asciiTheme="minorHAnsi" w:hAnsiTheme="minorHAnsi" w:cstheme="minorHAnsi"/>
                <w:sz w:val="22"/>
                <w:szCs w:val="22"/>
              </w:rPr>
            </w:pPr>
            <w:r w:rsidRPr="00385239">
              <w:rPr>
                <w:rFonts w:asciiTheme="minorHAnsi" w:hAnsiTheme="minorHAnsi" w:cstheme="minorHAnsi"/>
                <w:sz w:val="22"/>
                <w:szCs w:val="22"/>
              </w:rPr>
              <w:t>Demo the process of using the registry tool to identify the patient population</w:t>
            </w:r>
          </w:p>
          <w:p w14:paraId="43709CB0" w14:textId="74D51EE1" w:rsidR="00385239" w:rsidRPr="00385239" w:rsidRDefault="00385239" w:rsidP="007470DF">
            <w:pPr>
              <w:numPr>
                <w:ilvl w:val="0"/>
                <w:numId w:val="188"/>
              </w:numPr>
              <w:contextualSpacing/>
              <w:rPr>
                <w:rFonts w:asciiTheme="minorHAnsi" w:hAnsiTheme="minorHAnsi" w:cstheme="minorHAnsi"/>
                <w:sz w:val="22"/>
                <w:szCs w:val="22"/>
              </w:rPr>
            </w:pPr>
            <w:r w:rsidRPr="00385239">
              <w:rPr>
                <w:rFonts w:asciiTheme="minorHAnsi" w:hAnsiTheme="minorHAnsi" w:cstheme="minorHAnsi"/>
                <w:sz w:val="22"/>
                <w:szCs w:val="22"/>
              </w:rPr>
              <w:t>Registry should contain relevant clinical info</w:t>
            </w:r>
          </w:p>
          <w:p w14:paraId="40841C8F" w14:textId="1E6EC6AB" w:rsidR="00A26649" w:rsidRDefault="00385239" w:rsidP="007470DF">
            <w:pPr>
              <w:numPr>
                <w:ilvl w:val="0"/>
                <w:numId w:val="188"/>
              </w:numPr>
              <w:contextualSpacing/>
            </w:pPr>
            <w:r w:rsidRPr="00385239">
              <w:rPr>
                <w:rFonts w:asciiTheme="minorHAnsi" w:hAnsiTheme="minorHAnsi" w:cstheme="minorHAnsi"/>
                <w:sz w:val="22"/>
                <w:szCs w:val="22"/>
              </w:rPr>
              <w:t>How is the info entered in the registry?</w:t>
            </w:r>
          </w:p>
        </w:tc>
      </w:tr>
    </w:tbl>
    <w:p w14:paraId="13486D58" w14:textId="77777777" w:rsidR="005763F8" w:rsidRDefault="005763F8" w:rsidP="005763F8">
      <w:pPr>
        <w:pStyle w:val="paragraph"/>
        <w:spacing w:before="0" w:beforeAutospacing="0" w:after="0" w:afterAutospacing="0"/>
        <w:jc w:val="center"/>
        <w:textAlignment w:val="baseline"/>
        <w:rPr>
          <w:ins w:id="362" w:author="Niksic, Lora" w:date="2023-09-05T12:02:00Z"/>
          <w:rStyle w:val="normaltextrun"/>
          <w:rFonts w:ascii="Calibri" w:hAnsi="Calibri" w:cs="Calibri"/>
          <w:b/>
          <w:bCs/>
          <w:i/>
          <w:iCs/>
        </w:rPr>
      </w:pPr>
    </w:p>
    <w:p w14:paraId="5F56B9EB" w14:textId="6B3E7516" w:rsidR="005763F8" w:rsidRDefault="005763F8" w:rsidP="005763F8">
      <w:pPr>
        <w:pStyle w:val="paragraph"/>
        <w:spacing w:before="0" w:beforeAutospacing="0" w:after="0" w:afterAutospacing="0"/>
        <w:jc w:val="center"/>
        <w:textAlignment w:val="baseline"/>
        <w:rPr>
          <w:ins w:id="363" w:author="Niksic, Lora" w:date="2023-09-05T12:02:00Z"/>
          <w:rFonts w:ascii="Segoe UI" w:hAnsi="Segoe UI" w:cs="Segoe UI"/>
          <w:sz w:val="18"/>
          <w:szCs w:val="18"/>
        </w:rPr>
      </w:pPr>
      <w:ins w:id="364" w:author="Niksic, Lora" w:date="2023-09-05T12:02:00Z">
        <w:r>
          <w:rPr>
            <w:rStyle w:val="normaltextrun"/>
            <w:rFonts w:ascii="Calibri" w:hAnsi="Calibri" w:cs="Calibri"/>
            <w:b/>
            <w:bCs/>
            <w:i/>
            <w:iCs/>
          </w:rPr>
          <w:t>2.</w:t>
        </w:r>
      </w:ins>
      <w:ins w:id="365" w:author="Niksic, Lora" w:date="2023-09-05T12:04:00Z">
        <w:r>
          <w:rPr>
            <w:rStyle w:val="normaltextrun"/>
            <w:rFonts w:ascii="Calibri" w:hAnsi="Calibri" w:cs="Calibri"/>
            <w:b/>
            <w:bCs/>
            <w:i/>
            <w:iCs/>
          </w:rPr>
          <w:t>30</w:t>
        </w:r>
      </w:ins>
      <w:ins w:id="366" w:author="Niksic, Lora" w:date="2023-09-05T12:02:00Z">
        <w:r>
          <w:rPr>
            <w:rStyle w:val="eop"/>
            <w:rFonts w:ascii="Calibri" w:hAnsi="Calibri" w:cs="Calibri"/>
          </w:rPr>
          <w:t> </w:t>
        </w:r>
      </w:ins>
    </w:p>
    <w:p w14:paraId="1D274F0E" w14:textId="77777777" w:rsidR="005763F8" w:rsidRDefault="005763F8" w:rsidP="005763F8">
      <w:pPr>
        <w:pStyle w:val="paragraph"/>
        <w:spacing w:before="0" w:beforeAutospacing="0" w:after="0" w:afterAutospacing="0"/>
        <w:jc w:val="center"/>
        <w:textAlignment w:val="baseline"/>
        <w:rPr>
          <w:ins w:id="367" w:author="Niksic, Lora" w:date="2023-09-05T12:02:00Z"/>
          <w:rFonts w:ascii="Segoe UI" w:hAnsi="Segoe UI" w:cs="Segoe UI"/>
          <w:sz w:val="18"/>
          <w:szCs w:val="18"/>
        </w:rPr>
      </w:pPr>
      <w:ins w:id="368" w:author="Niksic, Lora" w:date="2023-09-05T12:02:00Z">
        <w:r>
          <w:rPr>
            <w:rStyle w:val="normaltextrun"/>
            <w:rFonts w:ascii="Calibri" w:hAnsi="Calibri" w:cs="Calibri"/>
            <w:b/>
            <w:bCs/>
            <w:i/>
            <w:iCs/>
          </w:rPr>
          <w:t xml:space="preserve">Registry is being used to manage all patients with: Chronic Obstructive Pulmonary Disease (COPD) </w:t>
        </w:r>
        <w:r>
          <w:rPr>
            <w:rStyle w:val="eop"/>
            <w:rFonts w:ascii="Calibri" w:hAnsi="Calibri" w:cs="Calibri"/>
          </w:rPr>
          <w:t> </w:t>
        </w:r>
      </w:ins>
    </w:p>
    <w:p w14:paraId="08108808" w14:textId="77777777" w:rsidR="005763F8" w:rsidRDefault="005763F8" w:rsidP="005763F8">
      <w:pPr>
        <w:pStyle w:val="paragraph"/>
        <w:spacing w:before="0" w:beforeAutospacing="0" w:after="0" w:afterAutospacing="0"/>
        <w:ind w:left="540"/>
        <w:textAlignment w:val="baseline"/>
        <w:rPr>
          <w:ins w:id="369" w:author="Niksic, Lora" w:date="2023-09-05T12:02:00Z"/>
          <w:rFonts w:ascii="Segoe UI" w:hAnsi="Segoe UI" w:cs="Segoe UI"/>
          <w:sz w:val="18"/>
          <w:szCs w:val="18"/>
        </w:rPr>
      </w:pPr>
      <w:ins w:id="370" w:author="Niksic, Lora" w:date="2023-09-05T12:02:00Z">
        <w:r>
          <w:rPr>
            <w:rStyle w:val="normaltextrun"/>
            <w:rFonts w:ascii="Calibri" w:hAnsi="Calibri" w:cs="Calibri"/>
            <w:b/>
            <w:bCs/>
          </w:rPr>
          <w:t> </w:t>
        </w:r>
        <w:r>
          <w:rPr>
            <w:rStyle w:val="eop"/>
            <w:rFonts w:ascii="Calibri" w:hAnsi="Calibri" w:cs="Calibri"/>
          </w:rPr>
          <w:t> </w:t>
        </w:r>
      </w:ins>
    </w:p>
    <w:p w14:paraId="7D3F5A5E" w14:textId="77777777" w:rsidR="005763F8" w:rsidRDefault="005763F8" w:rsidP="005763F8">
      <w:pPr>
        <w:pStyle w:val="paragraph"/>
        <w:spacing w:before="0" w:beforeAutospacing="0" w:after="0" w:afterAutospacing="0"/>
        <w:textAlignment w:val="baseline"/>
        <w:rPr>
          <w:ins w:id="371" w:author="Niksic, Lora" w:date="2023-09-05T12:02:00Z"/>
          <w:rFonts w:ascii="Segoe UI" w:hAnsi="Segoe UI" w:cs="Segoe UI"/>
          <w:sz w:val="18"/>
          <w:szCs w:val="18"/>
        </w:rPr>
      </w:pPr>
      <w:ins w:id="372" w:author="Niksic, Lora" w:date="2023-09-05T12:02:00Z">
        <w:r>
          <w:rPr>
            <w:rStyle w:val="normaltextrun"/>
            <w:rFonts w:ascii="Calibri" w:hAnsi="Calibri" w:cs="Calibri"/>
            <w:i/>
            <w:iCs/>
            <w:u w:val="single"/>
          </w:rPr>
          <w:t> PCP and Specialist Guidelines:</w:t>
        </w:r>
        <w:r>
          <w:rPr>
            <w:rStyle w:val="eop"/>
            <w:rFonts w:ascii="Calibri" w:hAnsi="Calibri" w:cs="Calibri"/>
          </w:rPr>
          <w:t> </w:t>
        </w:r>
      </w:ins>
    </w:p>
    <w:p w14:paraId="027AC296" w14:textId="77777777" w:rsidR="005763F8" w:rsidRDefault="005763F8" w:rsidP="007470DF">
      <w:pPr>
        <w:pStyle w:val="paragraph"/>
        <w:numPr>
          <w:ilvl w:val="0"/>
          <w:numId w:val="283"/>
        </w:numPr>
        <w:spacing w:before="0" w:beforeAutospacing="0" w:after="0" w:afterAutospacing="0"/>
        <w:ind w:left="1440" w:firstLine="0"/>
        <w:textAlignment w:val="baseline"/>
        <w:rPr>
          <w:ins w:id="373" w:author="Niksic, Lora" w:date="2023-09-05T12:02:00Z"/>
          <w:rFonts w:ascii="Calibri" w:hAnsi="Calibri" w:cs="Calibri"/>
          <w:sz w:val="22"/>
          <w:szCs w:val="22"/>
        </w:rPr>
      </w:pPr>
      <w:ins w:id="374" w:author="Niksic, Lora" w:date="2023-09-05T12:02:00Z">
        <w:r>
          <w:rPr>
            <w:rStyle w:val="normaltextrun"/>
            <w:rFonts w:ascii="Calibri" w:hAnsi="Calibri" w:cs="Calibri"/>
            <w:sz w:val="22"/>
            <w:szCs w:val="22"/>
          </w:rPr>
          <w:t>Reference 2.1(a)-(g).</w:t>
        </w:r>
        <w:r>
          <w:rPr>
            <w:rStyle w:val="eop"/>
            <w:rFonts w:ascii="Calibri" w:hAnsi="Calibri" w:cs="Calibri"/>
            <w:sz w:val="22"/>
            <w:szCs w:val="22"/>
          </w:rPr>
          <w:t> </w:t>
        </w:r>
      </w:ins>
    </w:p>
    <w:p w14:paraId="3A87A07A" w14:textId="77777777" w:rsidR="005763F8" w:rsidRDefault="005763F8" w:rsidP="005763F8">
      <w:pPr>
        <w:pStyle w:val="paragraph"/>
        <w:spacing w:before="0" w:beforeAutospacing="0" w:after="0" w:afterAutospacing="0"/>
        <w:ind w:left="1620"/>
        <w:textAlignment w:val="baseline"/>
        <w:rPr>
          <w:ins w:id="375" w:author="Niksic, Lora" w:date="2023-09-05T12:02:00Z"/>
          <w:rFonts w:ascii="Segoe UI" w:hAnsi="Segoe UI" w:cs="Segoe UI"/>
          <w:sz w:val="18"/>
          <w:szCs w:val="18"/>
        </w:rPr>
      </w:pPr>
      <w:ins w:id="376" w:author="Niksic, Lora" w:date="2023-09-05T12:02:00Z">
        <w:r>
          <w:rPr>
            <w:rStyle w:val="eop"/>
            <w:rFonts w:ascii="Calibri" w:hAnsi="Calibri" w:cs="Calibri"/>
            <w:sz w:val="22"/>
            <w:szCs w:val="22"/>
          </w:rPr>
          <w:t> </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Change w:id="377" w:author="Niksic, Lora" w:date="2023-09-05T12:10:00Z">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PrChange>
      </w:tblPr>
      <w:tblGrid>
        <w:gridCol w:w="4230"/>
        <w:gridCol w:w="3510"/>
        <w:tblGridChange w:id="378">
          <w:tblGrid>
            <w:gridCol w:w="4230"/>
            <w:gridCol w:w="3510"/>
          </w:tblGrid>
        </w:tblGridChange>
      </w:tblGrid>
      <w:tr w:rsidR="005763F8" w14:paraId="41186777" w14:textId="77777777" w:rsidTr="00995F35">
        <w:trPr>
          <w:trHeight w:val="300"/>
          <w:jc w:val="center"/>
          <w:ins w:id="379" w:author="Niksic, Lora" w:date="2023-09-05T12:02:00Z"/>
          <w:trPrChange w:id="380" w:author="Niksic, Lora" w:date="2023-09-05T12:10:00Z">
            <w:trPr>
              <w:trHeight w:val="300"/>
            </w:trPr>
          </w:trPrChange>
        </w:trPr>
        <w:tc>
          <w:tcPr>
            <w:tcW w:w="4230" w:type="dxa"/>
            <w:tcBorders>
              <w:top w:val="single" w:sz="6" w:space="0" w:color="auto"/>
              <w:left w:val="single" w:sz="6" w:space="0" w:color="auto"/>
              <w:bottom w:val="single" w:sz="6" w:space="0" w:color="auto"/>
              <w:right w:val="single" w:sz="6" w:space="0" w:color="auto"/>
            </w:tcBorders>
            <w:shd w:val="clear" w:color="auto" w:fill="auto"/>
            <w:hideMark/>
            <w:tcPrChange w:id="381" w:author="Niksic, Lora" w:date="2023-09-05T12:10:00Z">
              <w:tcPr>
                <w:tcW w:w="423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02433B4" w14:textId="77777777" w:rsidR="005763F8" w:rsidRDefault="005763F8" w:rsidP="005763F8">
            <w:pPr>
              <w:pStyle w:val="paragraph"/>
              <w:spacing w:before="0" w:beforeAutospacing="0" w:after="0" w:afterAutospacing="0"/>
              <w:jc w:val="center"/>
              <w:textAlignment w:val="baseline"/>
              <w:rPr>
                <w:ins w:id="382" w:author="Niksic, Lora" w:date="2023-09-05T12:02:00Z"/>
              </w:rPr>
            </w:pPr>
            <w:ins w:id="383" w:author="Niksic, Lora" w:date="2023-09-05T12:02:00Z">
              <w:r>
                <w:rPr>
                  <w:rStyle w:val="normaltextrun"/>
                  <w:rFonts w:ascii="Calibri" w:hAnsi="Calibri" w:cs="Calibri"/>
                  <w:b/>
                  <w:bCs/>
                  <w:sz w:val="22"/>
                  <w:szCs w:val="22"/>
                </w:rPr>
                <w:t>Required for PCMH Designation: NO</w:t>
              </w:r>
              <w:r>
                <w:rPr>
                  <w:rStyle w:val="eop"/>
                  <w:rFonts w:ascii="Calibri" w:hAnsi="Calibri" w:cs="Calibri"/>
                  <w:sz w:val="22"/>
                  <w:szCs w:val="22"/>
                </w:rPr>
                <w:t> </w:t>
              </w:r>
            </w:ins>
          </w:p>
        </w:tc>
        <w:tc>
          <w:tcPr>
            <w:tcW w:w="3495" w:type="dxa"/>
            <w:tcBorders>
              <w:top w:val="single" w:sz="6" w:space="0" w:color="auto"/>
              <w:left w:val="nil"/>
              <w:bottom w:val="single" w:sz="6" w:space="0" w:color="auto"/>
              <w:right w:val="single" w:sz="6" w:space="0" w:color="auto"/>
            </w:tcBorders>
            <w:shd w:val="clear" w:color="auto" w:fill="auto"/>
            <w:hideMark/>
            <w:tcPrChange w:id="384" w:author="Niksic, Lora" w:date="2023-09-05T12:10:00Z">
              <w:tcPr>
                <w:tcW w:w="3495" w:type="dxa"/>
                <w:tcBorders>
                  <w:top w:val="single" w:sz="6" w:space="0" w:color="auto"/>
                  <w:left w:val="nil"/>
                  <w:bottom w:val="single" w:sz="6" w:space="0" w:color="auto"/>
                  <w:right w:val="single" w:sz="6" w:space="0" w:color="auto"/>
                </w:tcBorders>
                <w:shd w:val="clear" w:color="auto" w:fill="auto"/>
                <w:hideMark/>
              </w:tcPr>
            </w:tcPrChange>
          </w:tcPr>
          <w:p w14:paraId="07E04088" w14:textId="77777777" w:rsidR="005763F8" w:rsidRDefault="005763F8" w:rsidP="005763F8">
            <w:pPr>
              <w:pStyle w:val="paragraph"/>
              <w:spacing w:before="0" w:beforeAutospacing="0" w:after="0" w:afterAutospacing="0"/>
              <w:jc w:val="center"/>
              <w:textAlignment w:val="baseline"/>
              <w:rPr>
                <w:ins w:id="385" w:author="Niksic, Lora" w:date="2023-09-05T12:02:00Z"/>
              </w:rPr>
            </w:pPr>
            <w:ins w:id="386" w:author="Niksic, Lora" w:date="2023-09-05T12:02:00Z">
              <w:r>
                <w:rPr>
                  <w:rStyle w:val="normaltextrun"/>
                  <w:rFonts w:ascii="Calibri" w:hAnsi="Calibri" w:cs="Calibri"/>
                  <w:b/>
                  <w:bCs/>
                  <w:sz w:val="22"/>
                  <w:szCs w:val="22"/>
                </w:rPr>
                <w:t>Predicate Logic: n/a</w:t>
              </w:r>
              <w:r>
                <w:rPr>
                  <w:rStyle w:val="eop"/>
                  <w:rFonts w:ascii="Calibri" w:hAnsi="Calibri" w:cs="Calibri"/>
                  <w:sz w:val="22"/>
                  <w:szCs w:val="22"/>
                </w:rPr>
                <w:t> </w:t>
              </w:r>
            </w:ins>
          </w:p>
        </w:tc>
      </w:tr>
      <w:tr w:rsidR="005763F8" w14:paraId="7D962C5C" w14:textId="77777777" w:rsidTr="00995F35">
        <w:trPr>
          <w:trHeight w:val="300"/>
          <w:jc w:val="center"/>
          <w:ins w:id="387" w:author="Niksic, Lora" w:date="2023-09-05T12:02:00Z"/>
          <w:trPrChange w:id="388" w:author="Niksic, Lora" w:date="2023-09-05T12:10: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389" w:author="Niksic, Lora" w:date="2023-09-05T12:10: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60462213" w14:textId="77777777" w:rsidR="005763F8" w:rsidRDefault="005763F8" w:rsidP="005763F8">
            <w:pPr>
              <w:pStyle w:val="paragraph"/>
              <w:spacing w:before="0" w:beforeAutospacing="0" w:after="0" w:afterAutospacing="0"/>
              <w:jc w:val="center"/>
              <w:textAlignment w:val="baseline"/>
              <w:rPr>
                <w:ins w:id="390" w:author="Niksic, Lora" w:date="2023-09-05T12:02:00Z"/>
              </w:rPr>
            </w:pPr>
            <w:ins w:id="391" w:author="Niksic, Lora" w:date="2023-09-05T12:02:00Z">
              <w:r>
                <w:rPr>
                  <w:rStyle w:val="normaltextrun"/>
                  <w:rFonts w:ascii="Calibri" w:hAnsi="Calibri" w:cs="Calibri"/>
                  <w:b/>
                  <w:bCs/>
                  <w:sz w:val="22"/>
                  <w:szCs w:val="22"/>
                </w:rPr>
                <w:t>PCMH Validation Notes for Site Visits</w:t>
              </w:r>
              <w:r>
                <w:rPr>
                  <w:rStyle w:val="eop"/>
                  <w:rFonts w:ascii="Calibri" w:hAnsi="Calibri" w:cs="Calibri"/>
                  <w:sz w:val="22"/>
                  <w:szCs w:val="22"/>
                </w:rPr>
                <w:t> </w:t>
              </w:r>
            </w:ins>
          </w:p>
        </w:tc>
      </w:tr>
      <w:tr w:rsidR="005763F8" w14:paraId="1257936D" w14:textId="77777777" w:rsidTr="00995F35">
        <w:trPr>
          <w:trHeight w:val="300"/>
          <w:jc w:val="center"/>
          <w:ins w:id="392" w:author="Niksic, Lora" w:date="2023-09-05T12:02:00Z"/>
          <w:trPrChange w:id="393" w:author="Niksic, Lora" w:date="2023-09-05T12:10: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394" w:author="Niksic, Lora" w:date="2023-09-05T12:10: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0530B020" w14:textId="77777777" w:rsidR="005763F8" w:rsidRDefault="005763F8" w:rsidP="007470DF">
            <w:pPr>
              <w:pStyle w:val="paragraph"/>
              <w:numPr>
                <w:ilvl w:val="0"/>
                <w:numId w:val="284"/>
              </w:numPr>
              <w:spacing w:before="0" w:beforeAutospacing="0" w:after="0" w:afterAutospacing="0"/>
              <w:ind w:firstLine="0"/>
              <w:textAlignment w:val="baseline"/>
              <w:rPr>
                <w:ins w:id="395" w:author="Niksic, Lora" w:date="2023-09-05T12:02:00Z"/>
                <w:rFonts w:ascii="Calibri" w:hAnsi="Calibri" w:cs="Calibri"/>
                <w:sz w:val="22"/>
                <w:szCs w:val="22"/>
              </w:rPr>
            </w:pPr>
            <w:ins w:id="396" w:author="Niksic, Lora" w:date="2023-09-05T12:02:00Z">
              <w:r>
                <w:rPr>
                  <w:rStyle w:val="normaltextrun"/>
                  <w:rFonts w:ascii="Calibri" w:hAnsi="Calibri" w:cs="Calibri"/>
                  <w:sz w:val="22"/>
                  <w:szCs w:val="22"/>
                </w:rPr>
                <w:t>Demo the process of using the registry tool to identify the patient population.</w:t>
              </w:r>
              <w:r>
                <w:rPr>
                  <w:rStyle w:val="eop"/>
                  <w:rFonts w:ascii="Calibri" w:hAnsi="Calibri" w:cs="Calibri"/>
                  <w:sz w:val="22"/>
                  <w:szCs w:val="22"/>
                </w:rPr>
                <w:t> </w:t>
              </w:r>
            </w:ins>
          </w:p>
          <w:p w14:paraId="37E161EA" w14:textId="77777777" w:rsidR="005763F8" w:rsidRDefault="005763F8" w:rsidP="007470DF">
            <w:pPr>
              <w:pStyle w:val="paragraph"/>
              <w:numPr>
                <w:ilvl w:val="0"/>
                <w:numId w:val="284"/>
              </w:numPr>
              <w:spacing w:before="0" w:beforeAutospacing="0" w:after="0" w:afterAutospacing="0"/>
              <w:ind w:firstLine="0"/>
              <w:textAlignment w:val="baseline"/>
              <w:rPr>
                <w:ins w:id="397" w:author="Niksic, Lora" w:date="2023-09-05T12:02:00Z"/>
                <w:rFonts w:ascii="Calibri" w:hAnsi="Calibri" w:cs="Calibri"/>
                <w:sz w:val="22"/>
                <w:szCs w:val="22"/>
              </w:rPr>
            </w:pPr>
            <w:ins w:id="398" w:author="Niksic, Lora" w:date="2023-09-05T12:02:00Z">
              <w:r>
                <w:rPr>
                  <w:rStyle w:val="normaltextrun"/>
                  <w:rFonts w:ascii="Calibri" w:hAnsi="Calibri" w:cs="Calibri"/>
                  <w:sz w:val="22"/>
                  <w:szCs w:val="22"/>
                </w:rPr>
                <w:t>Registry should contain relevant clinical information.</w:t>
              </w:r>
              <w:r>
                <w:rPr>
                  <w:rStyle w:val="eop"/>
                  <w:rFonts w:ascii="Calibri" w:hAnsi="Calibri" w:cs="Calibri"/>
                  <w:sz w:val="22"/>
                  <w:szCs w:val="22"/>
                </w:rPr>
                <w:t> </w:t>
              </w:r>
            </w:ins>
          </w:p>
          <w:p w14:paraId="5C7620E1" w14:textId="77777777" w:rsidR="005763F8" w:rsidRDefault="005763F8" w:rsidP="007470DF">
            <w:pPr>
              <w:pStyle w:val="paragraph"/>
              <w:numPr>
                <w:ilvl w:val="0"/>
                <w:numId w:val="284"/>
              </w:numPr>
              <w:spacing w:before="0" w:beforeAutospacing="0" w:after="0" w:afterAutospacing="0"/>
              <w:ind w:firstLine="0"/>
              <w:textAlignment w:val="baseline"/>
              <w:rPr>
                <w:ins w:id="399" w:author="Niksic, Lora" w:date="2023-09-05T12:02:00Z"/>
                <w:rFonts w:ascii="Calibri" w:hAnsi="Calibri" w:cs="Calibri"/>
                <w:sz w:val="22"/>
                <w:szCs w:val="22"/>
              </w:rPr>
            </w:pPr>
            <w:ins w:id="400" w:author="Niksic, Lora" w:date="2023-09-05T12:02:00Z">
              <w:r>
                <w:rPr>
                  <w:rStyle w:val="normaltextrun"/>
                  <w:rFonts w:ascii="Calibri" w:hAnsi="Calibri" w:cs="Calibri"/>
                  <w:sz w:val="22"/>
                  <w:szCs w:val="22"/>
                </w:rPr>
                <w:t>How is the information entered in the registry?</w:t>
              </w:r>
              <w:r>
                <w:rPr>
                  <w:rStyle w:val="eop"/>
                  <w:rFonts w:ascii="Calibri" w:hAnsi="Calibri" w:cs="Calibri"/>
                  <w:sz w:val="22"/>
                  <w:szCs w:val="22"/>
                </w:rPr>
                <w:t> </w:t>
              </w:r>
            </w:ins>
          </w:p>
          <w:p w14:paraId="3AD82D88" w14:textId="77777777" w:rsidR="005763F8" w:rsidRDefault="005763F8" w:rsidP="007470DF">
            <w:pPr>
              <w:pStyle w:val="paragraph"/>
              <w:numPr>
                <w:ilvl w:val="0"/>
                <w:numId w:val="284"/>
              </w:numPr>
              <w:spacing w:before="0" w:beforeAutospacing="0" w:after="0" w:afterAutospacing="0"/>
              <w:ind w:firstLine="0"/>
              <w:textAlignment w:val="baseline"/>
              <w:rPr>
                <w:ins w:id="401" w:author="Niksic, Lora" w:date="2023-09-05T12:02:00Z"/>
                <w:rFonts w:ascii="Calibri" w:hAnsi="Calibri" w:cs="Calibri"/>
                <w:sz w:val="22"/>
                <w:szCs w:val="22"/>
              </w:rPr>
            </w:pPr>
            <w:ins w:id="402" w:author="Niksic, Lora" w:date="2023-09-05T12:02:00Z">
              <w:r>
                <w:rPr>
                  <w:rStyle w:val="normaltextrun"/>
                  <w:rFonts w:ascii="Calibri" w:hAnsi="Calibri" w:cs="Calibri"/>
                  <w:sz w:val="22"/>
                  <w:szCs w:val="22"/>
                </w:rPr>
                <w:t>How is the registry list used to address gaps in care for patients with COPD? </w:t>
              </w:r>
              <w:r>
                <w:rPr>
                  <w:rStyle w:val="eop"/>
                  <w:rFonts w:ascii="Calibri" w:hAnsi="Calibri" w:cs="Calibri"/>
                  <w:sz w:val="22"/>
                  <w:szCs w:val="22"/>
                </w:rPr>
                <w:t> </w:t>
              </w:r>
            </w:ins>
          </w:p>
        </w:tc>
      </w:tr>
    </w:tbl>
    <w:p w14:paraId="2091E970" w14:textId="77777777" w:rsidR="00A26649" w:rsidRDefault="00A26649" w:rsidP="00F65172">
      <w:pPr>
        <w:rPr>
          <w:rFonts w:ascii="Calibri" w:hAnsi="Calibri" w:cs="Arial"/>
          <w:b/>
          <w:bCs/>
          <w:sz w:val="22"/>
          <w:szCs w:val="22"/>
        </w:rPr>
      </w:pPr>
    </w:p>
    <w:p w14:paraId="1E922D87" w14:textId="77777777" w:rsidR="00800977" w:rsidRPr="006A2BB9" w:rsidRDefault="00800977" w:rsidP="00F65172">
      <w:pPr>
        <w:pStyle w:val="ListParagraph"/>
        <w:widowControl w:val="0"/>
        <w:tabs>
          <w:tab w:val="left" w:pos="1540"/>
        </w:tabs>
        <w:ind w:left="0"/>
        <w:rPr>
          <w:rFonts w:ascii="Calibri" w:eastAsia="Arial" w:hAnsi="Calibri" w:cs="Arial"/>
          <w:b/>
          <w:i/>
        </w:rPr>
      </w:pPr>
    </w:p>
    <w:p w14:paraId="4DD28A23" w14:textId="77777777" w:rsidR="0097199B" w:rsidRPr="00C10BA4" w:rsidRDefault="00A24EB1" w:rsidP="00146454">
      <w:pPr>
        <w:pStyle w:val="Heading1"/>
        <w:spacing w:before="0" w:after="0"/>
        <w:jc w:val="center"/>
        <w:rPr>
          <w:rFonts w:ascii="Calibri" w:hAnsi="Calibri"/>
          <w:sz w:val="28"/>
          <w:szCs w:val="28"/>
          <w:u w:val="single"/>
        </w:rPr>
      </w:pPr>
      <w:bookmarkStart w:id="403" w:name="_Toc458507921"/>
      <w:bookmarkStart w:id="404" w:name="_Toc118897878"/>
      <w:r w:rsidRPr="00A24EB1">
        <w:rPr>
          <w:rFonts w:ascii="Calibri" w:hAnsi="Calibri"/>
          <w:sz w:val="28"/>
          <w:szCs w:val="28"/>
          <w:u w:val="single"/>
        </w:rPr>
        <w:t>3.0 Performance Reporting</w:t>
      </w:r>
      <w:bookmarkEnd w:id="354"/>
      <w:bookmarkEnd w:id="355"/>
      <w:bookmarkEnd w:id="356"/>
      <w:bookmarkEnd w:id="357"/>
      <w:bookmarkEnd w:id="403"/>
      <w:bookmarkEnd w:id="404"/>
    </w:p>
    <w:p w14:paraId="210A4B57" w14:textId="77777777" w:rsidR="0097199B" w:rsidRPr="00C10BA4" w:rsidRDefault="0097199B" w:rsidP="00F65172">
      <w:pPr>
        <w:pStyle w:val="Heading1"/>
        <w:keepLines/>
        <w:spacing w:before="0" w:after="0"/>
        <w:jc w:val="center"/>
        <w:rPr>
          <w:rFonts w:ascii="Calibri" w:hAnsi="Calibri"/>
          <w:sz w:val="28"/>
          <w:szCs w:val="28"/>
          <w:u w:val="single"/>
        </w:rPr>
      </w:pPr>
    </w:p>
    <w:p w14:paraId="22F90E4A" w14:textId="77777777" w:rsidR="00E57BE4" w:rsidRDefault="00A24EB1" w:rsidP="00146454">
      <w:pPr>
        <w:jc w:val="center"/>
        <w:rPr>
          <w:rFonts w:ascii="Calibri" w:hAnsi="Calibri" w:cs="Arial"/>
          <w:sz w:val="22"/>
        </w:rPr>
      </w:pPr>
      <w:r w:rsidRPr="00A24EB1">
        <w:rPr>
          <w:rFonts w:ascii="Calibri" w:hAnsi="Calibri" w:cs="Arial"/>
          <w:sz w:val="22"/>
        </w:rPr>
        <w:t xml:space="preserve">Goal: Generate </w:t>
      </w:r>
      <w:r w:rsidR="00131510">
        <w:rPr>
          <w:rFonts w:ascii="Calibri" w:hAnsi="Calibri" w:cs="Arial"/>
          <w:sz w:val="22"/>
        </w:rPr>
        <w:t>all-patient/</w:t>
      </w:r>
      <w:r w:rsidR="00BC77FA">
        <w:rPr>
          <w:rFonts w:ascii="Calibri" w:hAnsi="Calibri" w:cs="Arial"/>
          <w:sz w:val="22"/>
        </w:rPr>
        <w:t>payer reports</w:t>
      </w:r>
      <w:r w:rsidRPr="00A24EB1">
        <w:rPr>
          <w:rFonts w:ascii="Calibri" w:hAnsi="Calibri" w:cs="Arial"/>
          <w:sz w:val="22"/>
        </w:rPr>
        <w:t xml:space="preserve"> enabling POs and providers to monitor their population level performance over time, close gaps in care, and improve patient outcomes.</w:t>
      </w:r>
    </w:p>
    <w:p w14:paraId="47A603E0" w14:textId="77777777" w:rsidR="00454D56" w:rsidRDefault="00454D56" w:rsidP="00146454">
      <w:pPr>
        <w:jc w:val="center"/>
        <w:rPr>
          <w:rFonts w:ascii="Calibri" w:hAnsi="Calibri" w:cs="Arial"/>
          <w:sz w:val="22"/>
        </w:rPr>
      </w:pPr>
    </w:p>
    <w:p w14:paraId="46EF7DCB" w14:textId="1CBD9929" w:rsidR="00454D56" w:rsidRDefault="00385239" w:rsidP="00146454">
      <w:pPr>
        <w:jc w:val="center"/>
        <w:rPr>
          <w:rFonts w:ascii="Calibri" w:hAnsi="Calibri" w:cs="Arial"/>
          <w:sz w:val="22"/>
          <w:szCs w:val="22"/>
        </w:rPr>
      </w:pPr>
      <w:del w:id="405" w:author="Niksic, Lora" w:date="2023-09-15T17:39:00Z">
        <w:r w:rsidRPr="07B779A2">
          <w:rPr>
            <w:rFonts w:ascii="Calibri" w:hAnsi="Calibri" w:cs="Arial"/>
            <w:sz w:val="22"/>
            <w:szCs w:val="22"/>
          </w:rPr>
          <w:delText>23</w:delText>
        </w:r>
      </w:del>
      <w:ins w:id="406" w:author="Niksic, Lora" w:date="2023-09-15T17:39:00Z">
        <w:r w:rsidR="4F7488E5" w:rsidRPr="2F3DAA32">
          <w:rPr>
            <w:rFonts w:ascii="Calibri" w:hAnsi="Calibri" w:cs="Arial"/>
            <w:sz w:val="22"/>
            <w:szCs w:val="22"/>
          </w:rPr>
          <w:t>24</w:t>
        </w:r>
      </w:ins>
      <w:r w:rsidRPr="07B779A2">
        <w:rPr>
          <w:rFonts w:ascii="Calibri" w:hAnsi="Calibri" w:cs="Arial"/>
          <w:sz w:val="22"/>
          <w:szCs w:val="22"/>
        </w:rPr>
        <w:t xml:space="preserve"> </w:t>
      </w:r>
      <w:r w:rsidR="00454D56" w:rsidRPr="07B779A2">
        <w:rPr>
          <w:rFonts w:ascii="Calibri" w:hAnsi="Calibri" w:cs="Arial"/>
          <w:sz w:val="22"/>
          <w:szCs w:val="22"/>
        </w:rPr>
        <w:t>total capabilities</w:t>
      </w:r>
    </w:p>
    <w:p w14:paraId="6CB9B148" w14:textId="0FB8535E" w:rsidR="00454D56" w:rsidRDefault="00454D56" w:rsidP="00146454">
      <w:pPr>
        <w:jc w:val="center"/>
        <w:rPr>
          <w:rFonts w:ascii="Calibri" w:hAnsi="Calibri" w:cs="Arial"/>
          <w:sz w:val="22"/>
          <w:szCs w:val="22"/>
        </w:rPr>
      </w:pPr>
      <w:r w:rsidRPr="31CBDBC5">
        <w:rPr>
          <w:rFonts w:ascii="Calibri" w:hAnsi="Calibri" w:cs="Arial"/>
          <w:sz w:val="22"/>
          <w:szCs w:val="22"/>
        </w:rPr>
        <w:t xml:space="preserve">Capabilities </w:t>
      </w:r>
      <w:r w:rsidR="006D6873" w:rsidRPr="31CBDBC5">
        <w:rPr>
          <w:rFonts w:ascii="Calibri" w:hAnsi="Calibri" w:cs="Arial"/>
          <w:sz w:val="22"/>
          <w:szCs w:val="22"/>
        </w:rPr>
        <w:t>3.11</w:t>
      </w:r>
      <w:r w:rsidR="00F563AF" w:rsidRPr="31CBDBC5">
        <w:rPr>
          <w:rFonts w:ascii="Calibri" w:hAnsi="Calibri" w:cs="Arial"/>
          <w:sz w:val="22"/>
          <w:szCs w:val="22"/>
        </w:rPr>
        <w:t>,</w:t>
      </w:r>
      <w:del w:id="407" w:author="Niksic, Lora" w:date="2023-09-15T17:37:00Z">
        <w:r w:rsidR="00F563AF" w:rsidRPr="31CBDBC5">
          <w:rPr>
            <w:rFonts w:ascii="Calibri" w:hAnsi="Calibri" w:cs="Arial"/>
            <w:sz w:val="22"/>
            <w:szCs w:val="22"/>
          </w:rPr>
          <w:delText xml:space="preserve"> </w:delText>
        </w:r>
      </w:del>
      <w:r w:rsidR="006D6873" w:rsidRPr="31CBDBC5">
        <w:rPr>
          <w:rFonts w:ascii="Calibri" w:hAnsi="Calibri" w:cs="Arial"/>
          <w:sz w:val="22"/>
          <w:szCs w:val="22"/>
        </w:rPr>
        <w:t xml:space="preserve"> 3.12</w:t>
      </w:r>
      <w:r w:rsidR="00F563AF" w:rsidRPr="31CBDBC5">
        <w:rPr>
          <w:rFonts w:ascii="Calibri" w:hAnsi="Calibri" w:cs="Arial"/>
          <w:sz w:val="22"/>
          <w:szCs w:val="22"/>
        </w:rPr>
        <w:t xml:space="preserve">, </w:t>
      </w:r>
      <w:del w:id="408" w:author="Niksic, Lora" w:date="2023-09-15T15:48:00Z">
        <w:r w:rsidR="00F563AF" w:rsidRPr="31CBDBC5" w:rsidDel="00DF648C">
          <w:rPr>
            <w:rFonts w:ascii="Calibri" w:hAnsi="Calibri" w:cs="Arial"/>
            <w:sz w:val="22"/>
            <w:szCs w:val="22"/>
          </w:rPr>
          <w:delText>and 3.22</w:delText>
        </w:r>
      </w:del>
      <w:ins w:id="409" w:author="Niksic, Lora" w:date="2023-09-15T15:48:00Z">
        <w:r w:rsidR="00C906AD">
          <w:rPr>
            <w:rFonts w:ascii="Calibri" w:hAnsi="Calibri" w:cs="Arial"/>
            <w:sz w:val="22"/>
            <w:szCs w:val="22"/>
          </w:rPr>
          <w:t>3.22 an</w:t>
        </w:r>
      </w:ins>
      <w:ins w:id="410" w:author="Niksic, Lora" w:date="2023-09-15T15:49:00Z">
        <w:r w:rsidR="00C906AD">
          <w:rPr>
            <w:rFonts w:ascii="Calibri" w:hAnsi="Calibri" w:cs="Arial"/>
            <w:sz w:val="22"/>
            <w:szCs w:val="22"/>
          </w:rPr>
          <w:t>d 3.24</w:t>
        </w:r>
      </w:ins>
      <w:r w:rsidRPr="31CBDBC5">
        <w:rPr>
          <w:rFonts w:ascii="Calibri" w:hAnsi="Calibri" w:cs="Arial"/>
          <w:sz w:val="22"/>
          <w:szCs w:val="22"/>
        </w:rPr>
        <w:t xml:space="preserve"> applicabl</w:t>
      </w:r>
      <w:r w:rsidR="00EA72DF" w:rsidRPr="31CBDBC5">
        <w:rPr>
          <w:rFonts w:ascii="Calibri" w:hAnsi="Calibri" w:cs="Arial"/>
          <w:sz w:val="22"/>
          <w:szCs w:val="22"/>
        </w:rPr>
        <w:t>e to: Adult p</w:t>
      </w:r>
      <w:r w:rsidRPr="31CBDBC5">
        <w:rPr>
          <w:rFonts w:ascii="Calibri" w:hAnsi="Calibri" w:cs="Arial"/>
          <w:sz w:val="22"/>
          <w:szCs w:val="22"/>
        </w:rPr>
        <w:t>atients only</w:t>
      </w:r>
    </w:p>
    <w:p w14:paraId="2AD2FD83" w14:textId="385CA58E" w:rsidR="00454D56" w:rsidRDefault="006D6873" w:rsidP="00146454">
      <w:pPr>
        <w:jc w:val="center"/>
        <w:rPr>
          <w:rFonts w:ascii="Calibri" w:hAnsi="Calibri" w:cs="Arial"/>
          <w:sz w:val="22"/>
        </w:rPr>
      </w:pPr>
      <w:r>
        <w:rPr>
          <w:rFonts w:ascii="Calibri" w:hAnsi="Calibri" w:cs="Arial"/>
          <w:sz w:val="22"/>
        </w:rPr>
        <w:t xml:space="preserve">Capabilities </w:t>
      </w:r>
      <w:r w:rsidR="00EE2166">
        <w:rPr>
          <w:rFonts w:ascii="Calibri" w:hAnsi="Calibri" w:cs="Arial"/>
          <w:sz w:val="22"/>
        </w:rPr>
        <w:t>3.6,</w:t>
      </w:r>
      <w:r>
        <w:rPr>
          <w:rFonts w:ascii="Calibri" w:hAnsi="Calibri" w:cs="Arial"/>
          <w:sz w:val="22"/>
        </w:rPr>
        <w:t xml:space="preserve"> 3.13</w:t>
      </w:r>
      <w:r w:rsidR="00215967">
        <w:rPr>
          <w:rFonts w:ascii="Calibri" w:hAnsi="Calibri" w:cs="Arial"/>
          <w:sz w:val="22"/>
        </w:rPr>
        <w:t>, 3.17,</w:t>
      </w:r>
      <w:r w:rsidR="0073186F">
        <w:rPr>
          <w:rFonts w:ascii="Calibri" w:hAnsi="Calibri" w:cs="Arial"/>
          <w:sz w:val="22"/>
        </w:rPr>
        <w:t xml:space="preserve"> and 3.18</w:t>
      </w:r>
      <w:r w:rsidR="00454D56">
        <w:rPr>
          <w:rFonts w:ascii="Calibri" w:hAnsi="Calibri" w:cs="Arial"/>
          <w:sz w:val="22"/>
        </w:rPr>
        <w:t xml:space="preserve"> applicable to: Peds </w:t>
      </w:r>
      <w:r w:rsidR="00EA72DF">
        <w:rPr>
          <w:rFonts w:ascii="Calibri" w:hAnsi="Calibri" w:cs="Arial"/>
          <w:sz w:val="22"/>
        </w:rPr>
        <w:t>p</w:t>
      </w:r>
      <w:r w:rsidR="00454D56">
        <w:rPr>
          <w:rFonts w:ascii="Calibri" w:hAnsi="Calibri" w:cs="Arial"/>
          <w:sz w:val="22"/>
        </w:rPr>
        <w:t>atients only</w:t>
      </w:r>
    </w:p>
    <w:p w14:paraId="7B5442DC" w14:textId="77777777" w:rsidR="00E57BE4" w:rsidRDefault="00E57BE4" w:rsidP="00146454">
      <w:pPr>
        <w:rPr>
          <w:rFonts w:ascii="Calibri" w:hAnsi="Calibri"/>
        </w:rPr>
      </w:pPr>
    </w:p>
    <w:p w14:paraId="6A95DB92" w14:textId="77777777" w:rsidR="00D53D59" w:rsidRPr="00C10BA4" w:rsidRDefault="00A24EB1" w:rsidP="00146454">
      <w:pPr>
        <w:tabs>
          <w:tab w:val="left" w:pos="376"/>
          <w:tab w:val="left" w:pos="1432"/>
        </w:tabs>
        <w:jc w:val="center"/>
        <w:rPr>
          <w:rFonts w:ascii="Calibri" w:hAnsi="Calibri" w:cs="Arial"/>
          <w:sz w:val="22"/>
          <w:szCs w:val="22"/>
        </w:rPr>
      </w:pPr>
      <w:r w:rsidRPr="00A24EB1">
        <w:rPr>
          <w:rFonts w:ascii="Calibri" w:hAnsi="Calibri" w:cs="Arial"/>
          <w:i/>
          <w:sz w:val="22"/>
          <w:szCs w:val="22"/>
        </w:rPr>
        <w:t xml:space="preserve">Applicable to PCPs; and to specialists for the patients for whom they have primary or co-management responsibility </w:t>
      </w:r>
      <w:r w:rsidR="008F79CA" w:rsidRPr="008F79CA">
        <w:rPr>
          <w:rFonts w:ascii="Calibri" w:hAnsi="Calibri" w:cs="Arial"/>
          <w:i/>
          <w:sz w:val="22"/>
          <w:szCs w:val="22"/>
        </w:rPr>
        <w:t>regardless of insurance coverage and including Medicare patients.</w:t>
      </w:r>
    </w:p>
    <w:p w14:paraId="12154E60" w14:textId="77777777" w:rsidR="0097199B" w:rsidRPr="00C10BA4" w:rsidRDefault="0097199B" w:rsidP="00146454">
      <w:pPr>
        <w:jc w:val="center"/>
        <w:rPr>
          <w:rFonts w:ascii="Calibri" w:hAnsi="Calibri" w:cs="Arial"/>
          <w:i/>
          <w:sz w:val="22"/>
          <w:szCs w:val="22"/>
        </w:rPr>
      </w:pPr>
    </w:p>
    <w:p w14:paraId="566C86A6" w14:textId="693F6387" w:rsidR="00D9134B" w:rsidRPr="00C10BA4" w:rsidRDefault="00F563AF" w:rsidP="00146454">
      <w:pPr>
        <w:jc w:val="center"/>
        <w:rPr>
          <w:rFonts w:ascii="Calibri" w:hAnsi="Calibri" w:cs="Arial"/>
          <w:i/>
          <w:sz w:val="22"/>
          <w:szCs w:val="22"/>
        </w:rPr>
      </w:pPr>
      <w:r>
        <w:rPr>
          <w:rFonts w:ascii="Calibri" w:hAnsi="Calibri" w:cs="Arial"/>
          <w:i/>
          <w:sz w:val="22"/>
          <w:szCs w:val="22"/>
        </w:rPr>
        <w:t>Th</w:t>
      </w:r>
      <w:r w:rsidR="00A24EB1" w:rsidRPr="00A24EB1">
        <w:rPr>
          <w:rFonts w:ascii="Calibri" w:hAnsi="Calibri" w:cs="Arial"/>
          <w:i/>
          <w:sz w:val="22"/>
          <w:szCs w:val="22"/>
        </w:rPr>
        <w:t>e</w:t>
      </w:r>
      <w:r w:rsidR="00A742EF">
        <w:rPr>
          <w:rFonts w:ascii="Calibri" w:hAnsi="Calibri" w:cs="Arial"/>
          <w:i/>
          <w:sz w:val="22"/>
          <w:szCs w:val="22"/>
        </w:rPr>
        <w:t>se</w:t>
      </w:r>
      <w:r w:rsidR="00A24EB1" w:rsidRPr="00A24EB1">
        <w:rPr>
          <w:rFonts w:ascii="Calibri" w:hAnsi="Calibri" w:cs="Arial"/>
          <w:i/>
          <w:sz w:val="22"/>
          <w:szCs w:val="22"/>
        </w:rPr>
        <w:t xml:space="preserve"> Performance Reporting capabilities identify the population(s) of patients included in the reports (3.1, 3.3, 3.6, 3.10, 3.11, 3.12, 3.13</w:t>
      </w:r>
      <w:r>
        <w:rPr>
          <w:rFonts w:ascii="Calibri" w:hAnsi="Calibri" w:cs="Arial"/>
          <w:i/>
          <w:sz w:val="22"/>
          <w:szCs w:val="22"/>
        </w:rPr>
        <w:t>, 3.17, 3.18, 3.19, 3.20, 3.21</w:t>
      </w:r>
      <w:r w:rsidR="00385239">
        <w:rPr>
          <w:rFonts w:ascii="Calibri" w:hAnsi="Calibri" w:cs="Arial"/>
          <w:i/>
          <w:sz w:val="22"/>
          <w:szCs w:val="22"/>
        </w:rPr>
        <w:t>, 3.22</w:t>
      </w:r>
      <w:ins w:id="411" w:author="Sibai, Kaitlyn" w:date="2023-09-15T10:46:00Z">
        <w:r w:rsidR="000617E1">
          <w:rPr>
            <w:rFonts w:ascii="Calibri" w:hAnsi="Calibri" w:cs="Arial"/>
            <w:i/>
            <w:sz w:val="22"/>
            <w:szCs w:val="22"/>
          </w:rPr>
          <w:t>,</w:t>
        </w:r>
      </w:ins>
      <w:r>
        <w:rPr>
          <w:rFonts w:ascii="Calibri" w:hAnsi="Calibri" w:cs="Arial"/>
          <w:i/>
          <w:sz w:val="22"/>
          <w:szCs w:val="22"/>
        </w:rPr>
        <w:t xml:space="preserve"> </w:t>
      </w:r>
      <w:del w:id="412" w:author="Sibai, Kaitlyn" w:date="2023-09-15T10:46:00Z">
        <w:r w:rsidDel="000617E1">
          <w:rPr>
            <w:rFonts w:ascii="Calibri" w:hAnsi="Calibri" w:cs="Arial"/>
            <w:i/>
            <w:sz w:val="22"/>
            <w:szCs w:val="22"/>
          </w:rPr>
          <w:delText xml:space="preserve">and </w:delText>
        </w:r>
      </w:del>
      <w:r>
        <w:rPr>
          <w:rFonts w:ascii="Calibri" w:hAnsi="Calibri" w:cs="Arial"/>
          <w:i/>
          <w:sz w:val="22"/>
          <w:szCs w:val="22"/>
        </w:rPr>
        <w:t>3.</w:t>
      </w:r>
      <w:r w:rsidR="00385239">
        <w:rPr>
          <w:rFonts w:ascii="Calibri" w:hAnsi="Calibri" w:cs="Arial"/>
          <w:i/>
          <w:sz w:val="22"/>
          <w:szCs w:val="22"/>
        </w:rPr>
        <w:t>23</w:t>
      </w:r>
      <w:ins w:id="413" w:author="Sibai, Kaitlyn" w:date="2023-09-15T10:46:00Z">
        <w:r w:rsidR="000617E1">
          <w:rPr>
            <w:rFonts w:ascii="Calibri" w:hAnsi="Calibri" w:cs="Arial"/>
            <w:i/>
            <w:sz w:val="22"/>
            <w:szCs w:val="22"/>
          </w:rPr>
          <w:t>, and 3.</w:t>
        </w:r>
        <w:r w:rsidR="00CC7463">
          <w:rPr>
            <w:rFonts w:ascii="Calibri" w:hAnsi="Calibri" w:cs="Arial"/>
            <w:i/>
            <w:sz w:val="22"/>
            <w:szCs w:val="22"/>
          </w:rPr>
          <w:t>24</w:t>
        </w:r>
      </w:ins>
      <w:r w:rsidR="00A24EB1" w:rsidRPr="00A24EB1">
        <w:rPr>
          <w:rFonts w:ascii="Calibri" w:hAnsi="Calibri" w:cs="Arial"/>
          <w:i/>
          <w:sz w:val="22"/>
          <w:szCs w:val="22"/>
        </w:rPr>
        <w:t>).  The other Performance Reporting capabilities pertain to report attributes (3.2, 3.4, 3.5, 3.7, 3.8, 3.9, 3.14, 3.15</w:t>
      </w:r>
      <w:r w:rsidR="00163DD3">
        <w:rPr>
          <w:rFonts w:ascii="Calibri" w:hAnsi="Calibri" w:cs="Arial"/>
          <w:i/>
          <w:sz w:val="22"/>
          <w:szCs w:val="22"/>
        </w:rPr>
        <w:t>, and 3.16</w:t>
      </w:r>
      <w:r w:rsidR="00A24EB1" w:rsidRPr="00A24EB1">
        <w:rPr>
          <w:rFonts w:ascii="Calibri" w:hAnsi="Calibri" w:cs="Arial"/>
          <w:i/>
          <w:sz w:val="22"/>
          <w:szCs w:val="22"/>
        </w:rPr>
        <w:t>).  All capabilities pertaining to report attributes that are marked as in place must be in place for each population of patients marked as included in the reports.</w:t>
      </w:r>
    </w:p>
    <w:p w14:paraId="1C767CFA" w14:textId="77777777" w:rsidR="0097199B" w:rsidRPr="00C10BA4" w:rsidRDefault="0097199B" w:rsidP="00D87485">
      <w:pPr>
        <w:tabs>
          <w:tab w:val="left" w:pos="376"/>
          <w:tab w:val="left" w:pos="1432"/>
        </w:tabs>
        <w:rPr>
          <w:rFonts w:ascii="Calibri" w:hAnsi="Calibri" w:cs="Arial"/>
          <w:sz w:val="22"/>
          <w:szCs w:val="22"/>
        </w:rPr>
      </w:pPr>
    </w:p>
    <w:p w14:paraId="08A5412A" w14:textId="77777777" w:rsidR="00D9134B" w:rsidRPr="00C10BA4" w:rsidRDefault="00A24EB1" w:rsidP="00146454">
      <w:pPr>
        <w:pStyle w:val="Heading2"/>
        <w:spacing w:before="0" w:after="0"/>
        <w:jc w:val="center"/>
        <w:rPr>
          <w:rFonts w:ascii="Calibri" w:hAnsi="Calibri"/>
          <w:sz w:val="24"/>
          <w:szCs w:val="24"/>
        </w:rPr>
      </w:pPr>
      <w:bookmarkStart w:id="414" w:name="_Toc243438059"/>
      <w:bookmarkStart w:id="415" w:name="_Toc243438159"/>
      <w:bookmarkStart w:id="416" w:name="_Toc243438259"/>
      <w:bookmarkStart w:id="417" w:name="_Toc243438359"/>
      <w:r w:rsidRPr="00A24EB1">
        <w:rPr>
          <w:rFonts w:ascii="Calibri" w:hAnsi="Calibri"/>
          <w:sz w:val="24"/>
          <w:szCs w:val="24"/>
        </w:rPr>
        <w:t>3.1</w:t>
      </w:r>
      <w:bookmarkEnd w:id="414"/>
      <w:bookmarkEnd w:id="415"/>
      <w:bookmarkEnd w:id="416"/>
      <w:bookmarkEnd w:id="417"/>
    </w:p>
    <w:p w14:paraId="46C1A087" w14:textId="77777777" w:rsidR="00496849" w:rsidRPr="00BD0408" w:rsidRDefault="00A24EB1" w:rsidP="00146454">
      <w:pPr>
        <w:pStyle w:val="Heading2"/>
        <w:spacing w:before="0" w:after="0"/>
        <w:jc w:val="center"/>
        <w:rPr>
          <w:rFonts w:ascii="Calibri" w:hAnsi="Calibri"/>
          <w:sz w:val="24"/>
          <w:szCs w:val="24"/>
        </w:rPr>
      </w:pPr>
      <w:bookmarkStart w:id="418" w:name="_Toc243438060"/>
      <w:bookmarkStart w:id="419" w:name="_Toc243438160"/>
      <w:bookmarkStart w:id="420" w:name="_Toc243438260"/>
      <w:bookmarkStart w:id="421" w:name="_Toc243438360"/>
      <w:r w:rsidRPr="00A24EB1">
        <w:rPr>
          <w:rFonts w:ascii="Calibri" w:hAnsi="Calibri"/>
          <w:sz w:val="24"/>
          <w:szCs w:val="24"/>
        </w:rPr>
        <w:t xml:space="preserve">Performance reports that allow tracking and comparison of results at a specific point in time </w:t>
      </w:r>
      <w:r w:rsidRPr="00BD0408">
        <w:rPr>
          <w:rFonts w:ascii="Calibri" w:hAnsi="Calibri"/>
          <w:sz w:val="24"/>
          <w:szCs w:val="24"/>
        </w:rPr>
        <w:t>across the population of patients are generated for: Diabetes</w:t>
      </w:r>
      <w:bookmarkEnd w:id="418"/>
      <w:bookmarkEnd w:id="419"/>
      <w:bookmarkEnd w:id="420"/>
      <w:bookmarkEnd w:id="421"/>
      <w:r w:rsidRPr="00BD0408">
        <w:rPr>
          <w:rFonts w:ascii="Calibri" w:hAnsi="Calibri"/>
          <w:sz w:val="24"/>
          <w:szCs w:val="24"/>
        </w:rPr>
        <w:t xml:space="preserve"> (or, for specialists, relevant patient population</w:t>
      </w:r>
      <w:r w:rsidR="00A118D3">
        <w:rPr>
          <w:rFonts w:ascii="Calibri" w:hAnsi="Calibri"/>
          <w:sz w:val="24"/>
          <w:szCs w:val="24"/>
        </w:rPr>
        <w:t xml:space="preserve"> selected for initial focus and not addressed in other 3.0 capabilities</w:t>
      </w:r>
      <w:r w:rsidRPr="00BD0408">
        <w:rPr>
          <w:rFonts w:ascii="Calibri" w:hAnsi="Calibri"/>
          <w:sz w:val="24"/>
          <w:szCs w:val="24"/>
        </w:rPr>
        <w:t>)</w:t>
      </w:r>
    </w:p>
    <w:p w14:paraId="0D3844B2" w14:textId="77777777" w:rsidR="00385EE3" w:rsidRPr="00BD0408" w:rsidRDefault="00496849" w:rsidP="00D87485">
      <w:pPr>
        <w:pStyle w:val="Heading2"/>
        <w:spacing w:before="0" w:after="0"/>
        <w:jc w:val="center"/>
        <w:rPr>
          <w:rFonts w:ascii="Calibri" w:hAnsi="Calibri"/>
        </w:rPr>
      </w:pPr>
      <w:r w:rsidRPr="00BD0408">
        <w:rPr>
          <w:rFonts w:ascii="Calibri" w:hAnsi="Calibri"/>
        </w:rPr>
        <w:t xml:space="preserve"> </w:t>
      </w:r>
    </w:p>
    <w:p w14:paraId="42B0187C" w14:textId="77777777" w:rsidR="00180D2E" w:rsidRPr="00BD0408" w:rsidRDefault="00A24EB1" w:rsidP="00146454">
      <w:pPr>
        <w:tabs>
          <w:tab w:val="left" w:pos="376"/>
          <w:tab w:val="left" w:pos="1432"/>
        </w:tabs>
        <w:rPr>
          <w:rFonts w:ascii="Calibri" w:hAnsi="Calibri" w:cs="Arial"/>
          <w:bCs/>
          <w:i/>
          <w:u w:val="single"/>
        </w:rPr>
      </w:pPr>
      <w:r w:rsidRPr="00BD0408">
        <w:rPr>
          <w:rFonts w:ascii="Calibri" w:hAnsi="Calibri" w:cs="Arial"/>
          <w:bCs/>
          <w:i/>
          <w:u w:val="single"/>
        </w:rPr>
        <w:t> PCP Guidelines: </w:t>
      </w:r>
    </w:p>
    <w:p w14:paraId="78A8333F" w14:textId="77777777"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Performance reports are systematic, routine, aggregate-level reports that provide current, clinically meaningful health care information on the entire population of patients of all ages that are included in the registry (e.g., all diabetics, regardless of payor and including Medicare patients), allowing comparison across the population of patients, at a single point in time.</w:t>
      </w:r>
    </w:p>
    <w:p w14:paraId="67C2EECC" w14:textId="58BBAEDA"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performance reports must be actively analyzed and used in self-assessment of provider performance</w:t>
      </w:r>
      <w:r w:rsidR="003B18A6">
        <w:rPr>
          <w:rFonts w:ascii="Calibri" w:hAnsi="Calibri" w:cs="Arial"/>
          <w:sz w:val="22"/>
          <w:szCs w:val="22"/>
        </w:rPr>
        <w:t>.</w:t>
      </w:r>
    </w:p>
    <w:p w14:paraId="3C4FEC24" w14:textId="1D7BB609" w:rsidR="00D9134B" w:rsidRPr="00BD0408"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reports must contain several dimensions of clinical data on patients to enable providers to manage their population of patients.  Relevant clinical information that is the focus of attention in established, generally accepted guidelines, and is incorporated in common quality measures pertinent to the chronic illness, must be incorporated in the reports (i.e., physiologic parameters, lab results, medication use, physical findings, and patient behaviors such as peak flow meter use or daily salt intake)</w:t>
      </w:r>
      <w:r w:rsidR="003B18A6">
        <w:rPr>
          <w:rFonts w:ascii="Calibri" w:hAnsi="Calibri" w:cs="Arial"/>
          <w:sz w:val="22"/>
          <w:szCs w:val="22"/>
        </w:rPr>
        <w:t>.</w:t>
      </w:r>
    </w:p>
    <w:p w14:paraId="6122E75C" w14:textId="77777777" w:rsidR="00D9134B" w:rsidRPr="00C10BA4" w:rsidRDefault="00A24EB1" w:rsidP="007470DF">
      <w:pPr>
        <w:pStyle w:val="ListParagraph"/>
        <w:numPr>
          <w:ilvl w:val="0"/>
          <w:numId w:val="24"/>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It is acceptable for the performance reports to be produced and distributed on a regular</w:t>
      </w:r>
      <w:r w:rsidRPr="00A24EB1">
        <w:rPr>
          <w:rFonts w:ascii="Calibri" w:hAnsi="Calibri" w:cs="Arial"/>
          <w:sz w:val="22"/>
          <w:szCs w:val="22"/>
        </w:rPr>
        <w:t xml:space="preserve"> basis by the PO or sub-PO, as long as the practice units have the capability to request and receive reports on a timely basis.</w:t>
      </w:r>
    </w:p>
    <w:p w14:paraId="13129CCD" w14:textId="77777777" w:rsidR="00385EE3" w:rsidRPr="00C10BA4" w:rsidRDefault="00385EE3" w:rsidP="00D87485">
      <w:pPr>
        <w:pStyle w:val="ListParagraph"/>
        <w:tabs>
          <w:tab w:val="left" w:pos="376"/>
          <w:tab w:val="left" w:pos="1432"/>
        </w:tabs>
        <w:ind w:left="0"/>
        <w:rPr>
          <w:rFonts w:ascii="Calibri" w:hAnsi="Calibri" w:cs="Arial"/>
          <w:sz w:val="22"/>
          <w:szCs w:val="22"/>
        </w:rPr>
      </w:pPr>
    </w:p>
    <w:p w14:paraId="4C1618EC" w14:textId="77777777" w:rsidR="006059A2" w:rsidRPr="00C10BA4" w:rsidRDefault="00A24EB1" w:rsidP="00146454">
      <w:pPr>
        <w:tabs>
          <w:tab w:val="left" w:pos="376"/>
          <w:tab w:val="left" w:pos="1432"/>
        </w:tabs>
        <w:rPr>
          <w:rFonts w:ascii="Calibri" w:hAnsi="Calibri" w:cs="Arial"/>
          <w:bCs/>
          <w:i/>
          <w:u w:val="single"/>
        </w:rPr>
      </w:pPr>
      <w:r w:rsidRPr="00A24EB1">
        <w:rPr>
          <w:rFonts w:ascii="Calibri" w:hAnsi="Calibri" w:cs="Arial"/>
          <w:bCs/>
          <w:i/>
          <w:u w:val="single"/>
        </w:rPr>
        <w:t> Specialist Guidelines: </w:t>
      </w:r>
    </w:p>
    <w:p w14:paraId="06C6F546" w14:textId="70038E6C" w:rsidR="006059A2" w:rsidRPr="00C10BA4" w:rsidRDefault="00A24EB1" w:rsidP="007470DF">
      <w:pPr>
        <w:pStyle w:val="ListParagraph"/>
        <w:numPr>
          <w:ilvl w:val="0"/>
          <w:numId w:val="149"/>
        </w:numPr>
        <w:tabs>
          <w:tab w:val="clear" w:pos="1080"/>
          <w:tab w:val="left" w:pos="376"/>
          <w:tab w:val="left" w:pos="1432"/>
          <w:tab w:val="num" w:pos="1620"/>
        </w:tabs>
        <w:ind w:right="720"/>
        <w:rPr>
          <w:rFonts w:ascii="Calibri" w:hAnsi="Calibri" w:cs="Arial"/>
          <w:sz w:val="22"/>
          <w:szCs w:val="22"/>
        </w:rPr>
      </w:pPr>
      <w:r w:rsidRPr="00A24EB1">
        <w:rPr>
          <w:rFonts w:ascii="Calibri" w:hAnsi="Calibri" w:cs="Arial"/>
          <w:sz w:val="22"/>
          <w:szCs w:val="22"/>
        </w:rPr>
        <w:t>Performance reports are systematic, routine, aggregate-level reports that provide current, clinically meaningful health care information on the population of patients that are included in the relevant registry, allowing comparison of a population of patients at a single point in time</w:t>
      </w:r>
      <w:r w:rsidR="003B18A6">
        <w:rPr>
          <w:rFonts w:ascii="Calibri" w:hAnsi="Calibri" w:cs="Arial"/>
          <w:sz w:val="22"/>
          <w:szCs w:val="22"/>
        </w:rPr>
        <w:t>.</w:t>
      </w:r>
    </w:p>
    <w:p w14:paraId="19BC2240" w14:textId="5545E827" w:rsidR="00E57BE4" w:rsidRDefault="00A24EB1" w:rsidP="007470DF">
      <w:pPr>
        <w:pStyle w:val="ListParagraph"/>
        <w:numPr>
          <w:ilvl w:val="1"/>
          <w:numId w:val="14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The registry may be a population registry, or a clinical registry, such as the ones surgical specialties use to track and address complications</w:t>
      </w:r>
      <w:r w:rsidR="00F36866">
        <w:rPr>
          <w:rFonts w:ascii="Calibri" w:hAnsi="Calibri" w:cs="Arial"/>
          <w:sz w:val="22"/>
          <w:szCs w:val="22"/>
        </w:rPr>
        <w:t>.</w:t>
      </w:r>
    </w:p>
    <w:p w14:paraId="617A9DFB" w14:textId="537BC4B0" w:rsidR="006059A2" w:rsidRPr="00C10BA4"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The performance reports must be actively analyzed and used in self-assessment of provider performance</w:t>
      </w:r>
      <w:r w:rsidR="003B18A6">
        <w:rPr>
          <w:rFonts w:ascii="Calibri" w:hAnsi="Calibri" w:cs="Arial"/>
          <w:sz w:val="22"/>
          <w:szCs w:val="22"/>
        </w:rPr>
        <w:t>.</w:t>
      </w:r>
    </w:p>
    <w:p w14:paraId="380B90E2" w14:textId="4E356CBA" w:rsidR="006059A2" w:rsidRPr="00BD0408"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BD0408">
        <w:rPr>
          <w:rFonts w:ascii="Calibri" w:hAnsi="Calibri" w:cs="Arial"/>
          <w:sz w:val="22"/>
          <w:szCs w:val="22"/>
        </w:rPr>
        <w:t>The reports must contain several dimensions of clinical data on patients to enable providers to manage their population of patients.  Relevant clinical information that is the focus of attention in established, generally accepted guidelines, and is incorporated in common quality measures pertinent to the chronic illness, must be incorporated in the reports (i.e., physiologic parameters, lab results, medication use, physical findings, and patient behaviors such as peak flow meter use or daily salt intake)</w:t>
      </w:r>
      <w:r w:rsidR="003B18A6">
        <w:rPr>
          <w:rFonts w:ascii="Calibri" w:hAnsi="Calibri" w:cs="Arial"/>
          <w:sz w:val="22"/>
          <w:szCs w:val="22"/>
        </w:rPr>
        <w:t>.</w:t>
      </w:r>
      <w:r w:rsidRPr="00BD0408">
        <w:rPr>
          <w:rFonts w:ascii="Calibri" w:hAnsi="Calibri" w:cs="Arial"/>
          <w:sz w:val="22"/>
          <w:szCs w:val="22"/>
        </w:rPr>
        <w:t xml:space="preserve"> </w:t>
      </w:r>
    </w:p>
    <w:p w14:paraId="2EC1FAC1" w14:textId="77777777" w:rsidR="006059A2" w:rsidRDefault="00A24EB1" w:rsidP="007470DF">
      <w:pPr>
        <w:pStyle w:val="ListParagraph"/>
        <w:numPr>
          <w:ilvl w:val="0"/>
          <w:numId w:val="14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It is acceptable for the performance reports to be produced and distributed on a regular basis by the PO or sub-PO, as long as the practice units have the capability to request and receive reports on a timely basis.</w:t>
      </w:r>
    </w:p>
    <w:p w14:paraId="2E7BC322" w14:textId="77777777" w:rsidR="00E564A3" w:rsidRDefault="00E564A3"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20C46" w14:paraId="5DFAB082"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6FE958" w14:textId="77777777" w:rsidR="00720C46" w:rsidRPr="000433C5" w:rsidRDefault="00720C46" w:rsidP="004A789F">
            <w:pPr>
              <w:jc w:val="center"/>
              <w:rPr>
                <w:rFonts w:asciiTheme="minorHAnsi" w:hAnsiTheme="minorHAnsi"/>
                <w:b/>
                <w:bCs/>
                <w:sz w:val="22"/>
                <w:szCs w:val="22"/>
              </w:rPr>
            </w:pPr>
            <w:bookmarkStart w:id="422" w:name="_Hlk495390022"/>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57879E" w14:textId="77777777" w:rsidR="00720C46" w:rsidRPr="000433C5" w:rsidRDefault="00720C46" w:rsidP="004A789F">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720C46" w14:paraId="712A839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24B95" w14:textId="77777777" w:rsidR="00720C46" w:rsidRPr="000433C5" w:rsidRDefault="00720C46" w:rsidP="004A789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20C46" w14:paraId="6FDDD54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0750CA" w14:textId="7298FEC6" w:rsidR="002A2078" w:rsidRPr="002A2078" w:rsidRDefault="002A2078"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3EB2FE85" w14:textId="77777777" w:rsidR="002A2078" w:rsidRPr="002A2078" w:rsidRDefault="002A2078" w:rsidP="002A2078">
            <w:pPr>
              <w:contextualSpacing/>
              <w:rPr>
                <w:rFonts w:asciiTheme="minorHAnsi" w:hAnsiTheme="minorHAnsi"/>
                <w:sz w:val="22"/>
                <w:szCs w:val="22"/>
              </w:rPr>
            </w:pPr>
            <w:r w:rsidRPr="002A2078">
              <w:rPr>
                <w:rFonts w:asciiTheme="minorHAnsi" w:hAnsiTheme="minorHAnsi"/>
                <w:sz w:val="22"/>
                <w:szCs w:val="22"/>
              </w:rPr>
              <w:t>•    Steps:</w:t>
            </w:r>
          </w:p>
          <w:p w14:paraId="73DB0370" w14:textId="12878E24" w:rsidR="002A2078" w:rsidRPr="002A2078" w:rsidRDefault="002A2078" w:rsidP="007C4731">
            <w:pPr>
              <w:tabs>
                <w:tab w:val="left" w:pos="867"/>
              </w:tabs>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 the</w:t>
            </w:r>
            <w:r w:rsidRPr="002A2078">
              <w:rPr>
                <w:rFonts w:asciiTheme="minorHAnsi" w:hAnsiTheme="minorHAnsi"/>
                <w:sz w:val="22"/>
                <w:szCs w:val="22"/>
              </w:rPr>
              <w:t xml:space="preserve"> performance</w:t>
            </w:r>
            <w:r>
              <w:rPr>
                <w:rFonts w:asciiTheme="minorHAnsi" w:hAnsiTheme="minorHAnsi"/>
                <w:sz w:val="22"/>
                <w:szCs w:val="22"/>
              </w:rPr>
              <w:t xml:space="preserve"> </w:t>
            </w:r>
            <w:r w:rsidRPr="002A2078">
              <w:rPr>
                <w:rFonts w:asciiTheme="minorHAnsi" w:hAnsiTheme="minorHAnsi"/>
                <w:sz w:val="22"/>
                <w:szCs w:val="22"/>
              </w:rPr>
              <w:t>reports?</w:t>
            </w:r>
          </w:p>
          <w:p w14:paraId="341FD8B3" w14:textId="77777777" w:rsidR="002A2078" w:rsidRPr="002A2078" w:rsidRDefault="002A2078" w:rsidP="002A2078">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4C90BFD" w14:textId="77777777" w:rsidR="00720C46" w:rsidRPr="003D094D" w:rsidRDefault="002A2078" w:rsidP="002A2078">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422"/>
    </w:tbl>
    <w:p w14:paraId="56EA60B1" w14:textId="77777777" w:rsidR="00D9134B" w:rsidRPr="00C10BA4" w:rsidRDefault="00D9134B" w:rsidP="007C4731">
      <w:pPr>
        <w:ind w:left="540"/>
        <w:rPr>
          <w:rFonts w:ascii="Calibri" w:hAnsi="Calibri" w:cs="Arial"/>
          <w:sz w:val="22"/>
          <w:szCs w:val="22"/>
        </w:rPr>
      </w:pPr>
    </w:p>
    <w:p w14:paraId="788C4B4D" w14:textId="77777777" w:rsidR="00D9134B" w:rsidRPr="00C10BA4" w:rsidRDefault="00A24EB1" w:rsidP="00B238C8">
      <w:pPr>
        <w:pStyle w:val="Heading2"/>
        <w:spacing w:before="0" w:after="0"/>
        <w:jc w:val="center"/>
        <w:rPr>
          <w:rFonts w:ascii="Calibri" w:hAnsi="Calibri"/>
          <w:sz w:val="24"/>
          <w:szCs w:val="24"/>
        </w:rPr>
      </w:pPr>
      <w:bookmarkStart w:id="423" w:name="_Toc243438061"/>
      <w:bookmarkStart w:id="424" w:name="_Toc243438161"/>
      <w:bookmarkStart w:id="425" w:name="_Toc243438261"/>
      <w:bookmarkStart w:id="426" w:name="_Toc243438361"/>
      <w:r w:rsidRPr="00A24EB1">
        <w:rPr>
          <w:rFonts w:ascii="Calibri" w:hAnsi="Calibri"/>
          <w:sz w:val="24"/>
          <w:szCs w:val="24"/>
        </w:rPr>
        <w:t>3.2</w:t>
      </w:r>
      <w:bookmarkEnd w:id="423"/>
      <w:bookmarkEnd w:id="424"/>
      <w:bookmarkEnd w:id="425"/>
      <w:bookmarkEnd w:id="426"/>
    </w:p>
    <w:p w14:paraId="3931C37B" w14:textId="77777777" w:rsidR="00D9134B" w:rsidRPr="00C10BA4" w:rsidRDefault="00A24EB1" w:rsidP="00B238C8">
      <w:pPr>
        <w:pStyle w:val="Heading2"/>
        <w:spacing w:before="0" w:after="0"/>
        <w:jc w:val="center"/>
        <w:rPr>
          <w:rFonts w:ascii="Calibri" w:hAnsi="Calibri"/>
          <w:sz w:val="24"/>
          <w:szCs w:val="24"/>
        </w:rPr>
      </w:pPr>
      <w:bookmarkStart w:id="427" w:name="_Toc243438062"/>
      <w:bookmarkStart w:id="428" w:name="_Toc243438162"/>
      <w:bookmarkStart w:id="429" w:name="_Toc243438262"/>
      <w:bookmarkStart w:id="430" w:name="_Toc243438362"/>
      <w:r w:rsidRPr="00A24EB1">
        <w:rPr>
          <w:rFonts w:ascii="Calibri" w:hAnsi="Calibri"/>
          <w:sz w:val="24"/>
          <w:szCs w:val="24"/>
        </w:rPr>
        <w:t xml:space="preserve">Performance reports are generated at the population level, Practice Unit, and individual provider level </w:t>
      </w:r>
      <w:bookmarkEnd w:id="427"/>
      <w:bookmarkEnd w:id="428"/>
      <w:bookmarkEnd w:id="429"/>
      <w:bookmarkEnd w:id="430"/>
    </w:p>
    <w:p w14:paraId="45251EEC" w14:textId="77777777" w:rsidR="00D9134B" w:rsidRPr="00C10BA4" w:rsidRDefault="00D9134B" w:rsidP="00D87485">
      <w:pPr>
        <w:rPr>
          <w:rFonts w:ascii="Calibri" w:hAnsi="Calibri" w:cs="Arial"/>
          <w:sz w:val="22"/>
          <w:szCs w:val="22"/>
        </w:rPr>
      </w:pPr>
    </w:p>
    <w:p w14:paraId="3C202A63" w14:textId="77777777" w:rsidR="00180D2E"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 PCP Guidelines: </w:t>
      </w:r>
    </w:p>
    <w:p w14:paraId="3906EBF6" w14:textId="7272DEA6" w:rsidR="00D9134B" w:rsidRPr="00C10BA4" w:rsidRDefault="00A24EB1" w:rsidP="007470DF">
      <w:pPr>
        <w:pStyle w:val="ListParagraph"/>
        <w:numPr>
          <w:ilvl w:val="0"/>
          <w:numId w:val="2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Population level optimally consists of PO and/or sub-PO population, but alternatively, as the PO works toward implementing registry capabilities across all practice units, the population level</w:t>
      </w:r>
      <w:r w:rsidR="003B18A6">
        <w:rPr>
          <w:rFonts w:ascii="Calibri" w:hAnsi="Calibri" w:cs="Arial"/>
          <w:sz w:val="22"/>
          <w:szCs w:val="22"/>
        </w:rPr>
        <w:t>.</w:t>
      </w:r>
      <w:r w:rsidRPr="00A24EB1">
        <w:rPr>
          <w:rFonts w:ascii="Calibri" w:hAnsi="Calibri" w:cs="Arial"/>
          <w:sz w:val="22"/>
          <w:szCs w:val="22"/>
        </w:rPr>
        <w:t xml:space="preserve"> report may be based on a meaningful subset of relevant aggregated practice unit performance</w:t>
      </w:r>
    </w:p>
    <w:p w14:paraId="59970798" w14:textId="3BD475B9" w:rsidR="00D9134B" w:rsidRPr="00C10BA4" w:rsidRDefault="00A24EB1" w:rsidP="007470DF">
      <w:pPr>
        <w:pStyle w:val="ListParagraph"/>
        <w:numPr>
          <w:ilvl w:val="0"/>
          <w:numId w:val="2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provide information and allow comparison at the population, practice unit, and individual provider level for all patients currently in the registry, regardless of insurance coverage and including Medicare patients</w:t>
      </w:r>
      <w:r w:rsidR="003B18A6">
        <w:rPr>
          <w:rFonts w:ascii="Calibri" w:hAnsi="Calibri" w:cs="Arial"/>
          <w:sz w:val="22"/>
          <w:szCs w:val="22"/>
        </w:rPr>
        <w:t>.</w:t>
      </w:r>
    </w:p>
    <w:p w14:paraId="120B3A26" w14:textId="77777777" w:rsidR="00E57BE4" w:rsidRDefault="00E57BE4" w:rsidP="00D87485">
      <w:pPr>
        <w:pStyle w:val="ListParagraph"/>
        <w:tabs>
          <w:tab w:val="left" w:pos="376"/>
          <w:tab w:val="left" w:pos="1432"/>
        </w:tabs>
        <w:ind w:left="0"/>
        <w:rPr>
          <w:rFonts w:ascii="Calibri" w:hAnsi="Calibri" w:cs="Arial"/>
          <w:sz w:val="22"/>
          <w:szCs w:val="22"/>
        </w:rPr>
      </w:pPr>
    </w:p>
    <w:p w14:paraId="53C274CF" w14:textId="77777777" w:rsidR="00425D77"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Specialist Guidelines: </w:t>
      </w:r>
    </w:p>
    <w:p w14:paraId="6607FB18" w14:textId="60B517F1" w:rsidR="00425D77" w:rsidRPr="00C10BA4" w:rsidRDefault="00A24EB1" w:rsidP="007470DF">
      <w:pPr>
        <w:pStyle w:val="ListParagraph"/>
        <w:numPr>
          <w:ilvl w:val="0"/>
          <w:numId w:val="13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Population level optimally consists of PO and/or sub-PO population, but alternatively, as the PO works toward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5B38B603" w14:textId="1E645B4F" w:rsidR="00425D77" w:rsidRDefault="00A24EB1" w:rsidP="007470DF">
      <w:pPr>
        <w:pStyle w:val="ListParagraph"/>
        <w:numPr>
          <w:ilvl w:val="0"/>
          <w:numId w:val="13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Performance reports provide information and allow comparison at the population, practice </w:t>
      </w:r>
      <w:r w:rsidRPr="00547813">
        <w:rPr>
          <w:rFonts w:ascii="Calibri" w:hAnsi="Calibri" w:cs="Arial"/>
          <w:sz w:val="22"/>
          <w:szCs w:val="22"/>
        </w:rPr>
        <w:t>unit, and individual provider level where feasible (i.e., PO has multiple specialist practices of same type) for all patients currently in the registry, regardless of insurance coverage and including Medicare patients</w:t>
      </w:r>
      <w:r w:rsidR="003B18A6">
        <w:rPr>
          <w:rFonts w:ascii="Calibri" w:hAnsi="Calibri" w:cs="Arial"/>
          <w:sz w:val="22"/>
          <w:szCs w:val="22"/>
        </w:rPr>
        <w:t>.</w:t>
      </w:r>
    </w:p>
    <w:p w14:paraId="29AB7951"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5576692E"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59E54E"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DBEA2C0"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3C0AE961"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ADE3DA"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097C2D4A"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C1162B" w14:textId="2454D162" w:rsidR="00D45CC7" w:rsidRPr="0029544D"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How ha</w:t>
            </w:r>
            <w:r w:rsidR="00672AD6">
              <w:rPr>
                <w:rFonts w:asciiTheme="minorHAnsi" w:hAnsiTheme="minorHAnsi"/>
                <w:sz w:val="22"/>
                <w:szCs w:val="22"/>
              </w:rPr>
              <w:t>s the practice</w:t>
            </w:r>
            <w:r w:rsidRPr="00D45CC7">
              <w:rPr>
                <w:rFonts w:asciiTheme="minorHAnsi" w:hAnsiTheme="minorHAnsi"/>
                <w:sz w:val="22"/>
                <w:szCs w:val="22"/>
              </w:rPr>
              <w:t xml:space="preserve"> used these reports to identify a</w:t>
            </w:r>
            <w:r>
              <w:rPr>
                <w:rFonts w:asciiTheme="minorHAnsi" w:hAnsiTheme="minorHAnsi"/>
                <w:sz w:val="22"/>
                <w:szCs w:val="22"/>
              </w:rPr>
              <w:t xml:space="preserve">n </w:t>
            </w:r>
            <w:r w:rsidRPr="00D45CC7">
              <w:rPr>
                <w:rFonts w:asciiTheme="minorHAnsi" w:hAnsiTheme="minorHAnsi"/>
                <w:sz w:val="22"/>
                <w:szCs w:val="22"/>
              </w:rPr>
              <w:t>opportunity for improvement?</w:t>
            </w:r>
          </w:p>
        </w:tc>
      </w:tr>
    </w:tbl>
    <w:p w14:paraId="3044D1A2" w14:textId="77777777" w:rsidR="00D9134B" w:rsidRPr="00C10BA4" w:rsidRDefault="00D9134B" w:rsidP="00D87485">
      <w:pPr>
        <w:rPr>
          <w:rFonts w:ascii="Calibri" w:hAnsi="Calibri" w:cs="Arial"/>
          <w:b/>
          <w:bCs/>
        </w:rPr>
      </w:pPr>
    </w:p>
    <w:p w14:paraId="5B2B0EBD" w14:textId="77777777" w:rsidR="00D9134B" w:rsidRPr="00C10BA4" w:rsidRDefault="00A24EB1" w:rsidP="00B238C8">
      <w:pPr>
        <w:pStyle w:val="Heading2"/>
        <w:spacing w:before="0" w:after="0"/>
        <w:jc w:val="center"/>
        <w:rPr>
          <w:rFonts w:ascii="Calibri" w:hAnsi="Calibri"/>
          <w:sz w:val="24"/>
          <w:szCs w:val="24"/>
        </w:rPr>
      </w:pPr>
      <w:bookmarkStart w:id="431" w:name="_Toc243438063"/>
      <w:bookmarkStart w:id="432" w:name="_Toc243438163"/>
      <w:bookmarkStart w:id="433" w:name="_Toc243438263"/>
      <w:bookmarkStart w:id="434" w:name="_Toc243438363"/>
      <w:r w:rsidRPr="00A24EB1">
        <w:rPr>
          <w:rFonts w:ascii="Calibri" w:hAnsi="Calibri"/>
          <w:sz w:val="24"/>
          <w:szCs w:val="24"/>
        </w:rPr>
        <w:t>3.3</w:t>
      </w:r>
      <w:bookmarkEnd w:id="431"/>
      <w:bookmarkEnd w:id="432"/>
      <w:bookmarkEnd w:id="433"/>
      <w:bookmarkEnd w:id="434"/>
    </w:p>
    <w:p w14:paraId="1DE14F2A" w14:textId="77777777" w:rsidR="00D9134B" w:rsidRPr="00C10BA4" w:rsidRDefault="00A24EB1" w:rsidP="00B238C8">
      <w:pPr>
        <w:pStyle w:val="Heading2"/>
        <w:spacing w:before="0" w:after="0"/>
        <w:jc w:val="center"/>
        <w:rPr>
          <w:rFonts w:ascii="Calibri" w:hAnsi="Calibri"/>
          <w:sz w:val="24"/>
          <w:szCs w:val="24"/>
        </w:rPr>
      </w:pPr>
      <w:bookmarkStart w:id="435" w:name="_Toc243438064"/>
      <w:bookmarkStart w:id="436" w:name="_Toc243438164"/>
      <w:bookmarkStart w:id="437" w:name="_Toc243438264"/>
      <w:bookmarkStart w:id="438" w:name="_Toc243438364"/>
      <w:r w:rsidRPr="00A24EB1">
        <w:rPr>
          <w:rFonts w:ascii="Calibri" w:hAnsi="Calibri"/>
          <w:sz w:val="24"/>
          <w:szCs w:val="24"/>
        </w:rPr>
        <w:t>Performance reports include at least 2 other conditions</w:t>
      </w:r>
    </w:p>
    <w:bookmarkEnd w:id="435"/>
    <w:bookmarkEnd w:id="436"/>
    <w:bookmarkEnd w:id="437"/>
    <w:bookmarkEnd w:id="438"/>
    <w:p w14:paraId="67A6C450" w14:textId="77777777" w:rsidR="00797965" w:rsidRPr="00C10BA4" w:rsidRDefault="00797965" w:rsidP="00D87485">
      <w:pPr>
        <w:tabs>
          <w:tab w:val="left" w:pos="376"/>
          <w:tab w:val="left" w:pos="1432"/>
        </w:tabs>
        <w:rPr>
          <w:rFonts w:ascii="Calibri" w:hAnsi="Calibri" w:cs="Arial"/>
          <w:bCs/>
          <w:i/>
          <w:u w:val="single"/>
        </w:rPr>
      </w:pPr>
    </w:p>
    <w:p w14:paraId="03C62AE6" w14:textId="77777777" w:rsidR="00BE4269" w:rsidRPr="00C10BA4" w:rsidRDefault="00A24EB1" w:rsidP="00B238C8">
      <w:pPr>
        <w:tabs>
          <w:tab w:val="left" w:pos="376"/>
          <w:tab w:val="left" w:pos="1432"/>
        </w:tabs>
        <w:rPr>
          <w:rFonts w:ascii="Calibri" w:hAnsi="Calibri" w:cs="Arial"/>
          <w:bCs/>
          <w:i/>
          <w:u w:val="single"/>
        </w:rPr>
      </w:pPr>
      <w:r w:rsidRPr="00A24EB1">
        <w:rPr>
          <w:rFonts w:ascii="Calibri" w:hAnsi="Calibri" w:cs="Arial"/>
          <w:bCs/>
          <w:i/>
          <w:u w:val="single"/>
        </w:rPr>
        <w:t xml:space="preserve">PCP </w:t>
      </w:r>
      <w:r w:rsidR="00F10B58">
        <w:rPr>
          <w:rFonts w:ascii="Calibri" w:hAnsi="Calibri" w:cs="Arial"/>
          <w:bCs/>
          <w:i/>
          <w:u w:val="single"/>
        </w:rPr>
        <w:t xml:space="preserve">and Specialist </w:t>
      </w:r>
      <w:r w:rsidRPr="00A24EB1">
        <w:rPr>
          <w:rFonts w:ascii="Calibri" w:hAnsi="Calibri" w:cs="Arial"/>
          <w:bCs/>
          <w:i/>
          <w:u w:val="single"/>
        </w:rPr>
        <w:t>Guidelines:</w:t>
      </w:r>
    </w:p>
    <w:p w14:paraId="64687A5E" w14:textId="0B0FA89D" w:rsidR="00180D2E" w:rsidRPr="00C10BA4" w:rsidRDefault="00A24EB1" w:rsidP="007470DF">
      <w:pPr>
        <w:pStyle w:val="ListParagraph"/>
        <w:numPr>
          <w:ilvl w:val="0"/>
          <w:numId w:val="2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2.13</w:t>
      </w:r>
      <w:r w:rsidR="003B18A6">
        <w:rPr>
          <w:rFonts w:ascii="Calibri" w:hAnsi="Calibri" w:cs="Arial"/>
          <w:sz w:val="22"/>
          <w:szCs w:val="22"/>
        </w:rPr>
        <w:t>.</w:t>
      </w:r>
    </w:p>
    <w:p w14:paraId="172B4690" w14:textId="77777777" w:rsidR="00D9134B" w:rsidRDefault="00A24EB1" w:rsidP="007470DF">
      <w:pPr>
        <w:pStyle w:val="ListParagraph"/>
        <w:numPr>
          <w:ilvl w:val="0"/>
          <w:numId w:val="2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Performance reports are being generated for at least 2 other </w:t>
      </w:r>
      <w:r w:rsidRPr="00A24EB1">
        <w:rPr>
          <w:rFonts w:ascii="Calibri" w:hAnsi="Calibri" w:cs="Arial"/>
          <w:b/>
          <w:sz w:val="22"/>
          <w:szCs w:val="22"/>
        </w:rPr>
        <w:t>chronic</w:t>
      </w:r>
      <w:r w:rsidRPr="00A24EB1">
        <w:rPr>
          <w:rFonts w:ascii="Calibri" w:hAnsi="Calibri" w:cs="Arial"/>
          <w:sz w:val="22"/>
          <w:szCs w:val="22"/>
        </w:rPr>
        <w:t xml:space="preserve"> </w:t>
      </w:r>
      <w:r w:rsidRPr="00A24EB1">
        <w:rPr>
          <w:rFonts w:ascii="Calibri" w:hAnsi="Calibri" w:cs="Arial"/>
          <w:b/>
          <w:sz w:val="22"/>
          <w:szCs w:val="22"/>
        </w:rPr>
        <w:t>conditions</w:t>
      </w:r>
      <w:r w:rsidRPr="00A24EB1">
        <w:rPr>
          <w:rFonts w:ascii="Calibri" w:hAnsi="Calibri" w:cs="Arial"/>
          <w:sz w:val="22"/>
          <w:szCs w:val="22"/>
        </w:rPr>
        <w:t xml:space="preserve"> (or for specialists, 2 other conditions relevant to the specialist’s practice)</w:t>
      </w:r>
      <w:r w:rsidR="005D5653">
        <w:rPr>
          <w:rFonts w:ascii="Calibri" w:hAnsi="Calibri" w:cs="Arial"/>
          <w:sz w:val="22"/>
          <w:szCs w:val="22"/>
        </w:rPr>
        <w:t xml:space="preserve"> not addressed in other 3.0 capabilities</w:t>
      </w:r>
      <w:r w:rsidRPr="00A24EB1">
        <w:rPr>
          <w:rFonts w:ascii="Calibri" w:hAnsi="Calibri" w:cs="Arial"/>
          <w:sz w:val="22"/>
          <w:szCs w:val="22"/>
        </w:rPr>
        <w:t xml:space="preserve"> for which there are evidence-based guidelines and the need for ongoing population and patient management, and which are sufficiently prevalent in the practice to warrant inclusion in the registry based on the judgment of the practice leaders (regardless of insurance coverage and including Medicare patients).</w:t>
      </w:r>
    </w:p>
    <w:p w14:paraId="723EB0B1"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7CAB0A7F"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0D60D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E494A10"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53A573DB"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BE9D4D"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61176DE8"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A6D15" w14:textId="77777777" w:rsidR="00D45CC7" w:rsidRPr="00D45CC7"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Performance reports are generated for 2 other</w:t>
            </w:r>
            <w:r>
              <w:rPr>
                <w:rFonts w:asciiTheme="minorHAnsi" w:hAnsiTheme="minorHAnsi"/>
                <w:sz w:val="22"/>
                <w:szCs w:val="22"/>
              </w:rPr>
              <w:t xml:space="preserve"> </w:t>
            </w:r>
            <w:r w:rsidRPr="00D45CC7">
              <w:rPr>
                <w:rFonts w:asciiTheme="minorHAnsi" w:hAnsiTheme="minorHAnsi"/>
                <w:sz w:val="22"/>
                <w:szCs w:val="22"/>
              </w:rPr>
              <w:t xml:space="preserve">conditions that are </w:t>
            </w:r>
            <w:r w:rsidR="00672A45">
              <w:rPr>
                <w:rFonts w:asciiTheme="minorHAnsi" w:hAnsiTheme="minorHAnsi"/>
                <w:sz w:val="22"/>
                <w:szCs w:val="22"/>
              </w:rPr>
              <w:t>relevant to the office,</w:t>
            </w:r>
            <w:r>
              <w:rPr>
                <w:rFonts w:asciiTheme="minorHAnsi" w:hAnsiTheme="minorHAnsi"/>
                <w:sz w:val="22"/>
                <w:szCs w:val="22"/>
              </w:rPr>
              <w:t xml:space="preserve"> there</w:t>
            </w:r>
            <w:r w:rsidRPr="00D45CC7">
              <w:rPr>
                <w:rFonts w:asciiTheme="minorHAnsi" w:hAnsiTheme="minorHAnsi"/>
                <w:sz w:val="22"/>
                <w:szCs w:val="22"/>
              </w:rPr>
              <w:t xml:space="preserve"> are evidence-based guidelines in place</w:t>
            </w:r>
            <w:r w:rsidR="00672A45">
              <w:rPr>
                <w:rFonts w:asciiTheme="minorHAnsi" w:hAnsiTheme="minorHAnsi"/>
                <w:sz w:val="22"/>
                <w:szCs w:val="22"/>
              </w:rPr>
              <w:t>,</w:t>
            </w:r>
            <w:r w:rsidRPr="00D45CC7">
              <w:rPr>
                <w:rFonts w:asciiTheme="minorHAnsi" w:hAnsiTheme="minorHAnsi"/>
                <w:sz w:val="22"/>
                <w:szCs w:val="22"/>
              </w:rPr>
              <w:t xml:space="preserve"> and the</w:t>
            </w:r>
            <w:r w:rsidR="00672A45">
              <w:rPr>
                <w:rFonts w:asciiTheme="minorHAnsi" w:hAnsiTheme="minorHAnsi"/>
                <w:sz w:val="22"/>
                <w:szCs w:val="22"/>
              </w:rPr>
              <w:t>re is a</w:t>
            </w:r>
            <w:r w:rsidRPr="00D45CC7">
              <w:rPr>
                <w:rFonts w:asciiTheme="minorHAnsi" w:hAnsiTheme="minorHAnsi"/>
                <w:sz w:val="22"/>
                <w:szCs w:val="22"/>
              </w:rPr>
              <w:t xml:space="preserve"> need</w:t>
            </w:r>
            <w:r>
              <w:rPr>
                <w:rFonts w:asciiTheme="minorHAnsi" w:hAnsiTheme="minorHAnsi"/>
                <w:sz w:val="22"/>
                <w:szCs w:val="22"/>
              </w:rPr>
              <w:t xml:space="preserve"> </w:t>
            </w:r>
            <w:r w:rsidRPr="00D45CC7">
              <w:rPr>
                <w:rFonts w:asciiTheme="minorHAnsi" w:hAnsiTheme="minorHAnsi"/>
                <w:sz w:val="22"/>
                <w:szCs w:val="22"/>
              </w:rPr>
              <w:t>for ongoing population management.</w:t>
            </w:r>
          </w:p>
        </w:tc>
      </w:tr>
    </w:tbl>
    <w:p w14:paraId="6A38E932" w14:textId="77777777" w:rsidR="00D9134B" w:rsidRPr="00C10BA4" w:rsidRDefault="00D9134B" w:rsidP="00D87485">
      <w:pPr>
        <w:rPr>
          <w:rFonts w:ascii="Calibri" w:hAnsi="Calibri" w:cs="Arial"/>
          <w:b/>
          <w:bCs/>
        </w:rPr>
      </w:pPr>
    </w:p>
    <w:p w14:paraId="245702C6" w14:textId="77777777" w:rsidR="00D9134B" w:rsidRPr="00C10BA4" w:rsidRDefault="00A24EB1" w:rsidP="00B238C8">
      <w:pPr>
        <w:pStyle w:val="Heading2"/>
        <w:spacing w:before="0" w:after="0"/>
        <w:jc w:val="center"/>
        <w:rPr>
          <w:rFonts w:ascii="Calibri" w:hAnsi="Calibri"/>
          <w:sz w:val="24"/>
          <w:szCs w:val="24"/>
        </w:rPr>
      </w:pPr>
      <w:bookmarkStart w:id="439" w:name="_Toc243438065"/>
      <w:bookmarkStart w:id="440" w:name="_Toc243438165"/>
      <w:bookmarkStart w:id="441" w:name="_Toc243438265"/>
      <w:bookmarkStart w:id="442" w:name="_Toc243438365"/>
      <w:r w:rsidRPr="00A24EB1">
        <w:rPr>
          <w:rFonts w:ascii="Calibri" w:hAnsi="Calibri"/>
          <w:sz w:val="24"/>
          <w:szCs w:val="24"/>
        </w:rPr>
        <w:t>3.4</w:t>
      </w:r>
      <w:bookmarkEnd w:id="439"/>
      <w:bookmarkEnd w:id="440"/>
      <w:bookmarkEnd w:id="441"/>
      <w:bookmarkEnd w:id="442"/>
    </w:p>
    <w:p w14:paraId="39123714" w14:textId="77777777" w:rsidR="00D9134B" w:rsidRPr="00C10BA4" w:rsidRDefault="00A24EB1" w:rsidP="00B238C8">
      <w:pPr>
        <w:pStyle w:val="Heading2"/>
        <w:spacing w:before="0" w:after="0"/>
        <w:jc w:val="center"/>
        <w:rPr>
          <w:rFonts w:ascii="Calibri" w:hAnsi="Calibri"/>
          <w:sz w:val="24"/>
          <w:szCs w:val="24"/>
        </w:rPr>
      </w:pPr>
      <w:bookmarkStart w:id="443" w:name="_Toc243438066"/>
      <w:bookmarkStart w:id="444" w:name="_Toc243438166"/>
      <w:bookmarkStart w:id="445" w:name="_Toc243438266"/>
      <w:bookmarkStart w:id="446" w:name="_Toc243438366"/>
      <w:r w:rsidRPr="00A24EB1">
        <w:rPr>
          <w:rFonts w:ascii="Calibri" w:hAnsi="Calibri"/>
          <w:sz w:val="24"/>
          <w:szCs w:val="24"/>
        </w:rPr>
        <w:t>Data contained in performance reports has been fully validated and reconciled to ensure accuracy</w:t>
      </w:r>
      <w:bookmarkEnd w:id="443"/>
      <w:bookmarkEnd w:id="444"/>
      <w:bookmarkEnd w:id="445"/>
      <w:bookmarkEnd w:id="446"/>
    </w:p>
    <w:p w14:paraId="0AD7C93E" w14:textId="77777777" w:rsidR="00CA019D" w:rsidRPr="00C10BA4" w:rsidRDefault="00CA019D" w:rsidP="00D87485">
      <w:pPr>
        <w:keepNext/>
        <w:tabs>
          <w:tab w:val="left" w:pos="376"/>
          <w:tab w:val="left" w:pos="1432"/>
        </w:tabs>
        <w:rPr>
          <w:rFonts w:ascii="Calibri" w:hAnsi="Calibri" w:cs="Arial"/>
          <w:b/>
          <w:bCs/>
        </w:rPr>
      </w:pPr>
    </w:p>
    <w:p w14:paraId="1350143C" w14:textId="77777777" w:rsidR="00CA019D" w:rsidRPr="00C10BA4" w:rsidRDefault="00A24EB1" w:rsidP="00B238C8">
      <w:pPr>
        <w:keepNext/>
        <w:tabs>
          <w:tab w:val="left" w:pos="376"/>
          <w:tab w:val="left" w:pos="1432"/>
        </w:tabs>
        <w:rPr>
          <w:rFonts w:ascii="Calibri" w:hAnsi="Calibri" w:cs="Arial"/>
          <w:bCs/>
          <w:i/>
          <w:u w:val="single"/>
        </w:rPr>
      </w:pPr>
      <w:r w:rsidRPr="00A24EB1">
        <w:rPr>
          <w:rFonts w:ascii="Calibri" w:hAnsi="Calibri" w:cs="Arial"/>
          <w:b/>
          <w:bCs/>
        </w:rPr>
        <w:t> </w:t>
      </w:r>
      <w:r w:rsidRPr="00A24EB1">
        <w:rPr>
          <w:rFonts w:ascii="Calibri" w:hAnsi="Calibri" w:cs="Arial"/>
          <w:bCs/>
          <w:i/>
          <w:u w:val="single"/>
        </w:rPr>
        <w:t>PCP and Specialist Guidelines:</w:t>
      </w:r>
    </w:p>
    <w:p w14:paraId="02250AEE" w14:textId="72C44A60" w:rsidR="00E57BE4" w:rsidRDefault="00A24EB1" w:rsidP="007470DF">
      <w:pPr>
        <w:pStyle w:val="ListParagraph"/>
        <w:numPr>
          <w:ilvl w:val="0"/>
          <w:numId w:val="2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The practice and PO have process to ensure that data in the registry are representative of the data in the patient’s medical record</w:t>
      </w:r>
      <w:r w:rsidR="003B18A6">
        <w:rPr>
          <w:rFonts w:ascii="Calibri" w:hAnsi="Calibri" w:cs="Arial"/>
          <w:sz w:val="22"/>
          <w:szCs w:val="22"/>
        </w:rPr>
        <w:t>.</w:t>
      </w:r>
    </w:p>
    <w:p w14:paraId="62210AB9" w14:textId="75E8077E" w:rsidR="00E57BE4" w:rsidRDefault="00A24EB1" w:rsidP="007470DF">
      <w:pPr>
        <w:pStyle w:val="ListParagraph"/>
        <w:numPr>
          <w:ilvl w:val="1"/>
          <w:numId w:val="27"/>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For example, where a test result is needed for management, evidence of the test being ordered should not be used as evidence that test was conducted, absent a test result report being received and entered in the record</w:t>
      </w:r>
      <w:r w:rsidR="00F36866">
        <w:rPr>
          <w:rFonts w:ascii="Calibri" w:hAnsi="Calibri" w:cs="Arial"/>
          <w:sz w:val="22"/>
          <w:szCs w:val="22"/>
        </w:rPr>
        <w:t>.</w:t>
      </w:r>
    </w:p>
    <w:p w14:paraId="28A5593E" w14:textId="77777777" w:rsidR="00D45CC7" w:rsidRDefault="00D45CC7" w:rsidP="00D87485">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7328F334" w14:textId="77777777" w:rsidTr="007C4731">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5D5791"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F550C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773D6347"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06F6F9"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4398568F" w14:textId="77777777" w:rsidTr="007C4731">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69D2C" w14:textId="77777777" w:rsidR="00D45CC7" w:rsidRPr="00D45CC7" w:rsidRDefault="00D45CC7" w:rsidP="007470DF">
            <w:pPr>
              <w:pStyle w:val="ListParagraph"/>
              <w:numPr>
                <w:ilvl w:val="0"/>
                <w:numId w:val="166"/>
              </w:numPr>
              <w:rPr>
                <w:rFonts w:asciiTheme="minorHAnsi" w:hAnsiTheme="minorHAnsi"/>
                <w:sz w:val="22"/>
                <w:szCs w:val="22"/>
              </w:rPr>
            </w:pPr>
            <w:r w:rsidRPr="00D45CC7">
              <w:rPr>
                <w:rFonts w:asciiTheme="minorHAnsi" w:hAnsiTheme="minorHAnsi"/>
                <w:sz w:val="22"/>
                <w:szCs w:val="22"/>
              </w:rPr>
              <w:t>The practice and PO have process to ensure tha</w:t>
            </w:r>
            <w:r>
              <w:rPr>
                <w:rFonts w:asciiTheme="minorHAnsi" w:hAnsiTheme="minorHAnsi"/>
                <w:sz w:val="22"/>
                <w:szCs w:val="22"/>
              </w:rPr>
              <w:t>t data</w:t>
            </w:r>
            <w:r w:rsidRPr="00D45CC7">
              <w:rPr>
                <w:rFonts w:asciiTheme="minorHAnsi" w:hAnsiTheme="minorHAnsi"/>
                <w:sz w:val="22"/>
                <w:szCs w:val="22"/>
              </w:rPr>
              <w:t xml:space="preserve"> in the registry are r</w:t>
            </w:r>
            <w:r>
              <w:rPr>
                <w:rFonts w:asciiTheme="minorHAnsi" w:hAnsiTheme="minorHAnsi"/>
                <w:sz w:val="22"/>
                <w:szCs w:val="22"/>
              </w:rPr>
              <w:t>epresentative of the data in the</w:t>
            </w:r>
            <w:r w:rsidRPr="00D45CC7">
              <w:rPr>
                <w:rFonts w:asciiTheme="minorHAnsi" w:hAnsiTheme="minorHAnsi"/>
                <w:sz w:val="22"/>
                <w:szCs w:val="22"/>
              </w:rPr>
              <w:t xml:space="preserve"> patient’s medical record</w:t>
            </w:r>
          </w:p>
        </w:tc>
      </w:tr>
    </w:tbl>
    <w:p w14:paraId="463D80EB" w14:textId="77777777" w:rsidR="00D45CC7" w:rsidRDefault="00D45CC7" w:rsidP="00D87485">
      <w:pPr>
        <w:pStyle w:val="ListParagraph"/>
        <w:tabs>
          <w:tab w:val="left" w:pos="376"/>
          <w:tab w:val="left" w:pos="1432"/>
        </w:tabs>
        <w:ind w:left="0"/>
        <w:rPr>
          <w:rFonts w:ascii="Calibri" w:hAnsi="Calibri" w:cs="Arial"/>
          <w:sz w:val="22"/>
          <w:szCs w:val="22"/>
        </w:rPr>
      </w:pPr>
    </w:p>
    <w:p w14:paraId="2BBDD795" w14:textId="77777777" w:rsidR="00D9134B" w:rsidRPr="00C10BA4" w:rsidRDefault="00A24EB1" w:rsidP="00B238C8">
      <w:pPr>
        <w:pStyle w:val="Heading2"/>
        <w:spacing w:before="0" w:after="0"/>
        <w:jc w:val="center"/>
        <w:rPr>
          <w:rFonts w:ascii="Calibri" w:hAnsi="Calibri"/>
          <w:sz w:val="24"/>
          <w:szCs w:val="24"/>
        </w:rPr>
      </w:pPr>
      <w:bookmarkStart w:id="447" w:name="_Toc243438067"/>
      <w:bookmarkStart w:id="448" w:name="_Toc243438167"/>
      <w:bookmarkStart w:id="449" w:name="_Toc243438267"/>
      <w:bookmarkStart w:id="450" w:name="_Toc243438367"/>
      <w:r w:rsidRPr="00A24EB1">
        <w:rPr>
          <w:rFonts w:ascii="Calibri" w:hAnsi="Calibri"/>
          <w:sz w:val="24"/>
          <w:szCs w:val="24"/>
        </w:rPr>
        <w:t>3.5</w:t>
      </w:r>
      <w:bookmarkEnd w:id="447"/>
      <w:bookmarkEnd w:id="448"/>
      <w:bookmarkEnd w:id="449"/>
      <w:bookmarkEnd w:id="450"/>
    </w:p>
    <w:p w14:paraId="2D044B5E" w14:textId="77777777" w:rsidR="00D9134B" w:rsidRDefault="00A24EB1" w:rsidP="00B238C8">
      <w:pPr>
        <w:pStyle w:val="Heading2"/>
        <w:spacing w:before="0" w:after="0"/>
        <w:jc w:val="center"/>
        <w:rPr>
          <w:rFonts w:ascii="Calibri" w:hAnsi="Calibri"/>
          <w:sz w:val="24"/>
          <w:szCs w:val="24"/>
        </w:rPr>
      </w:pPr>
      <w:bookmarkStart w:id="451" w:name="_Toc243438068"/>
      <w:bookmarkStart w:id="452" w:name="_Toc243438168"/>
      <w:bookmarkStart w:id="453" w:name="_Toc243438268"/>
      <w:bookmarkStart w:id="454" w:name="_Toc243438368"/>
      <w:r w:rsidRPr="00A24EB1">
        <w:rPr>
          <w:rFonts w:ascii="Calibri" w:hAnsi="Calibri"/>
          <w:sz w:val="24"/>
          <w:szCs w:val="24"/>
        </w:rPr>
        <w:t>Trend reports are generated, enabling physicians and their POs/sub-POs to track, compare and manage performance results for their population of patients over time</w:t>
      </w:r>
      <w:bookmarkEnd w:id="451"/>
      <w:bookmarkEnd w:id="452"/>
      <w:bookmarkEnd w:id="453"/>
      <w:bookmarkEnd w:id="454"/>
    </w:p>
    <w:p w14:paraId="18CC1FA1" w14:textId="77777777" w:rsidR="00150BB2" w:rsidRDefault="00150BB2" w:rsidP="00D87485">
      <w:pPr>
        <w:keepNext/>
        <w:tabs>
          <w:tab w:val="left" w:pos="376"/>
          <w:tab w:val="left" w:pos="1432"/>
        </w:tabs>
        <w:rPr>
          <w:rFonts w:ascii="Calibri" w:hAnsi="Calibri" w:cs="Arial"/>
          <w:bCs/>
          <w:i/>
          <w:u w:val="single"/>
        </w:rPr>
      </w:pPr>
    </w:p>
    <w:p w14:paraId="69E62C17" w14:textId="77777777" w:rsidR="00D9134B" w:rsidRPr="00C10BA4" w:rsidRDefault="00A24EB1" w:rsidP="00B238C8">
      <w:pPr>
        <w:keepNext/>
        <w:tabs>
          <w:tab w:val="left" w:pos="376"/>
          <w:tab w:val="left" w:pos="1432"/>
        </w:tabs>
        <w:rPr>
          <w:rFonts w:ascii="Calibri" w:hAnsi="Calibri" w:cs="Arial"/>
          <w:bCs/>
          <w:i/>
          <w:u w:val="single"/>
        </w:rPr>
      </w:pPr>
      <w:r w:rsidRPr="00A24EB1">
        <w:rPr>
          <w:rFonts w:ascii="Calibri" w:hAnsi="Calibri" w:cs="Arial"/>
          <w:bCs/>
          <w:i/>
          <w:u w:val="single"/>
        </w:rPr>
        <w:t>PCP Guidelines:</w:t>
      </w:r>
    </w:p>
    <w:p w14:paraId="3E366EEF" w14:textId="77777777"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Performance reports include both current and past health care information for the population of patients currently in the registry (regardless of insurance coverage and including Medicare patients), allowing analysis and comparison of results across time (e.g., quarter to quarter, year to year).</w:t>
      </w:r>
    </w:p>
    <w:p w14:paraId="494A94F9" w14:textId="40A5EB53"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Trend reports must be generated by the PO/sub-PO at the individual provider, practice unit, and population level</w:t>
      </w:r>
      <w:r w:rsidR="003B18A6">
        <w:rPr>
          <w:rFonts w:ascii="Calibri" w:hAnsi="Calibri" w:cs="Arial"/>
          <w:sz w:val="22"/>
          <w:szCs w:val="22"/>
        </w:rPr>
        <w:t>.</w:t>
      </w:r>
    </w:p>
    <w:p w14:paraId="4D41FF9B" w14:textId="3841A565" w:rsidR="00D9134B" w:rsidRPr="00C10BA4" w:rsidRDefault="00A24EB1" w:rsidP="007470DF">
      <w:pPr>
        <w:pStyle w:val="ListParagraph"/>
        <w:numPr>
          <w:ilvl w:val="0"/>
          <w:numId w:val="210"/>
        </w:numPr>
        <w:tabs>
          <w:tab w:val="left" w:pos="376"/>
          <w:tab w:val="left" w:pos="1432"/>
        </w:tabs>
        <w:rPr>
          <w:rFonts w:ascii="Calibri" w:hAnsi="Calibri" w:cs="Arial"/>
          <w:sz w:val="22"/>
          <w:szCs w:val="22"/>
        </w:rPr>
      </w:pPr>
      <w:r w:rsidRPr="00A24EB1">
        <w:rPr>
          <w:rFonts w:ascii="Calibri" w:hAnsi="Calibri" w:cs="Arial"/>
          <w:sz w:val="22"/>
          <w:szCs w:val="22"/>
        </w:rPr>
        <w:t>Population level optimally consists of PO and/or sub-PO population, but alternatively, as the PO works towards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77F7AD67" w14:textId="77777777" w:rsidR="00E57BE4" w:rsidRDefault="00E57BE4" w:rsidP="002C5D5E">
      <w:pPr>
        <w:keepNext/>
        <w:tabs>
          <w:tab w:val="left" w:pos="376"/>
          <w:tab w:val="left" w:pos="1432"/>
        </w:tabs>
        <w:rPr>
          <w:rFonts w:ascii="Calibri" w:hAnsi="Calibri" w:cs="Arial"/>
          <w:bCs/>
          <w:i/>
          <w:u w:val="single"/>
        </w:rPr>
      </w:pPr>
    </w:p>
    <w:p w14:paraId="73C44F49" w14:textId="77777777" w:rsidR="00E57BE4" w:rsidRDefault="00A24EB1" w:rsidP="00B238C8">
      <w:pPr>
        <w:keepNext/>
        <w:tabs>
          <w:tab w:val="left" w:pos="376"/>
          <w:tab w:val="left" w:pos="1432"/>
        </w:tabs>
        <w:rPr>
          <w:rFonts w:ascii="Calibri" w:hAnsi="Calibri" w:cs="Arial"/>
          <w:bCs/>
          <w:i/>
          <w:u w:val="single"/>
        </w:rPr>
      </w:pPr>
      <w:r w:rsidRPr="00A24EB1">
        <w:rPr>
          <w:rFonts w:ascii="Calibri" w:hAnsi="Calibri" w:cs="Arial"/>
          <w:bCs/>
          <w:i/>
          <w:u w:val="single"/>
        </w:rPr>
        <w:t>Specialist Guidelines:</w:t>
      </w:r>
    </w:p>
    <w:p w14:paraId="4D22A1EC" w14:textId="231A6C4D" w:rsidR="00646B4D" w:rsidRPr="00C10BA4" w:rsidRDefault="00A24EB1" w:rsidP="007470DF">
      <w:pPr>
        <w:pStyle w:val="ListParagraph"/>
        <w:numPr>
          <w:ilvl w:val="0"/>
          <w:numId w:val="127"/>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include both current and past health care information for the</w:t>
      </w:r>
      <w:r w:rsidR="00FF218A">
        <w:rPr>
          <w:rFonts w:ascii="Calibri" w:hAnsi="Calibri" w:cs="Arial"/>
          <w:sz w:val="22"/>
          <w:szCs w:val="22"/>
        </w:rPr>
        <w:t xml:space="preserve"> </w:t>
      </w:r>
      <w:r w:rsidRPr="00A24EB1">
        <w:rPr>
          <w:rFonts w:ascii="Calibri" w:hAnsi="Calibri" w:cs="Arial"/>
          <w:sz w:val="22"/>
          <w:szCs w:val="22"/>
        </w:rPr>
        <w:t>population of patients currently in the registry (regardless of insurance coverage and including Medicare patients), allowing analysis and comparison of results across time (e.g., quarter to quarter, year to year).</w:t>
      </w:r>
    </w:p>
    <w:p w14:paraId="44AAC50F" w14:textId="239CE1A3" w:rsidR="0046767F" w:rsidRDefault="00A24EB1" w:rsidP="007470DF">
      <w:pPr>
        <w:pStyle w:val="ListParagraph"/>
        <w:numPr>
          <w:ilvl w:val="0"/>
          <w:numId w:val="127"/>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Population level optimally consists of PO and/or sub-PO population where feasible (i.e., PO has multiple specialist practices of same type) but alternatively, as the PO works towards implementing registry capabilities across all practice units, the population level report may be based on a meaningful subset of relevant aggregated practice unit performance</w:t>
      </w:r>
      <w:r w:rsidR="003B18A6">
        <w:rPr>
          <w:rFonts w:ascii="Calibri" w:hAnsi="Calibri" w:cs="Arial"/>
          <w:sz w:val="22"/>
          <w:szCs w:val="22"/>
        </w:rPr>
        <w:t>.</w:t>
      </w:r>
    </w:p>
    <w:p w14:paraId="6656A09F" w14:textId="77777777" w:rsidR="00D45CC7" w:rsidRDefault="00D45CC7"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45CC7" w14:paraId="3471F4E4"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5CDB3D"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538715"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45CC7" w14:paraId="4D6A3C95"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CC9484" w14:textId="77777777" w:rsidR="00D45CC7" w:rsidRPr="000433C5" w:rsidRDefault="00D45CC7"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45CC7" w14:paraId="4D24811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2F58B" w14:textId="787F19F8"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Trend reports</w:t>
            </w:r>
            <w:r w:rsidR="004D30B2">
              <w:rPr>
                <w:rFonts w:asciiTheme="minorHAnsi" w:hAnsiTheme="minorHAnsi"/>
                <w:sz w:val="22"/>
                <w:szCs w:val="22"/>
              </w:rPr>
              <w:t xml:space="preserve"> </w:t>
            </w:r>
            <w:r>
              <w:rPr>
                <w:rFonts w:asciiTheme="minorHAnsi" w:hAnsiTheme="minorHAnsi"/>
                <w:sz w:val="22"/>
                <w:szCs w:val="22"/>
              </w:rPr>
              <w:t>- PO aggregate data (quarterly, annually</w:t>
            </w:r>
            <w:r w:rsidRPr="00B576D4">
              <w:rPr>
                <w:rFonts w:asciiTheme="minorHAnsi" w:hAnsiTheme="minorHAnsi"/>
                <w:sz w:val="22"/>
                <w:szCs w:val="22"/>
              </w:rPr>
              <w:t>)</w:t>
            </w:r>
          </w:p>
          <w:p w14:paraId="29B2D866" w14:textId="64F16F18" w:rsidR="00D45CC7"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How ha</w:t>
            </w:r>
            <w:r w:rsidR="004D30B2">
              <w:rPr>
                <w:rFonts w:asciiTheme="minorHAnsi" w:hAnsiTheme="minorHAnsi"/>
                <w:sz w:val="22"/>
                <w:szCs w:val="22"/>
              </w:rPr>
              <w:t>s the practice</w:t>
            </w:r>
            <w:r w:rsidRPr="00B576D4">
              <w:rPr>
                <w:rFonts w:asciiTheme="minorHAnsi" w:hAnsiTheme="minorHAnsi"/>
                <w:sz w:val="22"/>
                <w:szCs w:val="22"/>
              </w:rPr>
              <w:t xml:space="preserve"> used these reports to identify a</w:t>
            </w:r>
            <w:r>
              <w:rPr>
                <w:rFonts w:asciiTheme="minorHAnsi" w:hAnsiTheme="minorHAnsi"/>
                <w:sz w:val="22"/>
                <w:szCs w:val="22"/>
              </w:rPr>
              <w:t>n</w:t>
            </w:r>
            <w:r w:rsidRPr="00B576D4">
              <w:rPr>
                <w:rFonts w:asciiTheme="minorHAnsi" w:hAnsiTheme="minorHAnsi"/>
                <w:sz w:val="22"/>
                <w:szCs w:val="22"/>
              </w:rPr>
              <w:t xml:space="preserve"> opportunity for improvement?</w:t>
            </w:r>
          </w:p>
        </w:tc>
      </w:tr>
    </w:tbl>
    <w:p w14:paraId="0C7A415B" w14:textId="77777777" w:rsidR="00D45CC7" w:rsidRPr="00D45CC7" w:rsidRDefault="00D45CC7" w:rsidP="002C5D5E">
      <w:pPr>
        <w:tabs>
          <w:tab w:val="left" w:pos="376"/>
          <w:tab w:val="left" w:pos="1432"/>
        </w:tabs>
        <w:rPr>
          <w:rFonts w:ascii="Calibri" w:hAnsi="Calibri" w:cs="Arial"/>
          <w:sz w:val="22"/>
          <w:szCs w:val="22"/>
        </w:rPr>
      </w:pPr>
    </w:p>
    <w:p w14:paraId="691A6452" w14:textId="77777777" w:rsidR="00D9134B" w:rsidRPr="00133795" w:rsidRDefault="00A24EB1" w:rsidP="00E00A42">
      <w:pPr>
        <w:pStyle w:val="Heading2"/>
        <w:spacing w:before="0" w:after="0"/>
        <w:jc w:val="center"/>
        <w:rPr>
          <w:rFonts w:ascii="Calibri" w:hAnsi="Calibri"/>
          <w:sz w:val="24"/>
          <w:szCs w:val="24"/>
        </w:rPr>
      </w:pPr>
      <w:bookmarkStart w:id="455" w:name="_Toc243438069"/>
      <w:bookmarkStart w:id="456" w:name="_Toc243438169"/>
      <w:bookmarkStart w:id="457" w:name="_Toc243438269"/>
      <w:bookmarkStart w:id="458" w:name="_Toc243438369"/>
      <w:r w:rsidRPr="00133795">
        <w:rPr>
          <w:rFonts w:ascii="Calibri" w:hAnsi="Calibri"/>
          <w:sz w:val="24"/>
          <w:szCs w:val="24"/>
        </w:rPr>
        <w:t>3.6</w:t>
      </w:r>
      <w:bookmarkEnd w:id="455"/>
      <w:bookmarkEnd w:id="456"/>
      <w:bookmarkEnd w:id="457"/>
      <w:bookmarkEnd w:id="458"/>
    </w:p>
    <w:p w14:paraId="34877FB9" w14:textId="77777777" w:rsidR="00D9134B" w:rsidRPr="00133795" w:rsidRDefault="00A24EB1" w:rsidP="00E00A42">
      <w:pPr>
        <w:pStyle w:val="Heading2"/>
        <w:spacing w:before="0" w:after="0"/>
        <w:jc w:val="center"/>
        <w:rPr>
          <w:rFonts w:ascii="Calibri" w:hAnsi="Calibri"/>
          <w:sz w:val="24"/>
          <w:szCs w:val="24"/>
        </w:rPr>
      </w:pPr>
      <w:bookmarkStart w:id="459" w:name="_Toc243438070"/>
      <w:bookmarkStart w:id="460" w:name="_Toc243438170"/>
      <w:bookmarkStart w:id="461" w:name="_Toc243438270"/>
      <w:bookmarkStart w:id="462" w:name="_Toc243438370"/>
      <w:r w:rsidRPr="00133795">
        <w:rPr>
          <w:rFonts w:ascii="Calibri" w:hAnsi="Calibri"/>
          <w:sz w:val="24"/>
          <w:szCs w:val="24"/>
        </w:rPr>
        <w:t>Performance reports are generated for the population of patients with: Pediatric Obesity</w:t>
      </w:r>
    </w:p>
    <w:p w14:paraId="4D3B9F31" w14:textId="77777777" w:rsidR="00D9134B" w:rsidRPr="00133795" w:rsidRDefault="00D9134B" w:rsidP="002C5D5E">
      <w:pPr>
        <w:rPr>
          <w:rFonts w:ascii="Calibri" w:hAnsi="Calibri" w:cs="Arial"/>
          <w:i/>
          <w:iCs/>
          <w:sz w:val="22"/>
          <w:szCs w:val="22"/>
        </w:rPr>
      </w:pPr>
    </w:p>
    <w:p w14:paraId="0357037B" w14:textId="77777777" w:rsidR="00D9134B" w:rsidRPr="00133795" w:rsidRDefault="00133795" w:rsidP="00E00A42">
      <w:pPr>
        <w:tabs>
          <w:tab w:val="left" w:pos="376"/>
          <w:tab w:val="left" w:pos="1432"/>
        </w:tabs>
        <w:rPr>
          <w:rFonts w:ascii="Calibri" w:hAnsi="Calibri" w:cs="Arial"/>
          <w:bCs/>
          <w:i/>
          <w:u w:val="single"/>
        </w:rPr>
      </w:pPr>
      <w:r>
        <w:rPr>
          <w:rFonts w:ascii="Calibri" w:hAnsi="Calibri" w:cs="Arial"/>
          <w:bCs/>
          <w:i/>
          <w:u w:val="single"/>
        </w:rPr>
        <w:t> PCP and Specialist Guidelines:</w:t>
      </w:r>
    </w:p>
    <w:p w14:paraId="3C2D2FA5" w14:textId="54890002" w:rsidR="00D9134B" w:rsidRDefault="00A24EB1" w:rsidP="007470DF">
      <w:pPr>
        <w:pStyle w:val="ListParagraph"/>
        <w:numPr>
          <w:ilvl w:val="0"/>
          <w:numId w:val="28"/>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Reference 3.1</w:t>
      </w:r>
      <w:r w:rsidR="003B18A6">
        <w:rPr>
          <w:rFonts w:ascii="Calibri" w:hAnsi="Calibri" w:cs="Arial"/>
          <w:sz w:val="22"/>
          <w:szCs w:val="22"/>
        </w:rPr>
        <w:t>.</w:t>
      </w:r>
    </w:p>
    <w:p w14:paraId="2C899BFE"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3B14A04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322AF4"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DA697A6"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19B099A3"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6CAD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76C28891"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E14EE3" w14:textId="089C76AB" w:rsidR="00B576D4" w:rsidRPr="00EA239E"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149C2552" w14:textId="72E93702" w:rsidR="00B576D4" w:rsidRPr="002A2078" w:rsidRDefault="00B576D4" w:rsidP="00EA239E">
            <w:pPr>
              <w:ind w:left="877" w:hanging="87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2973CD">
              <w:rPr>
                <w:rFonts w:asciiTheme="minorHAnsi" w:hAnsiTheme="minorHAnsi"/>
                <w:sz w:val="22"/>
                <w:szCs w:val="22"/>
              </w:rPr>
              <w:t>c</w:t>
            </w:r>
            <w:r>
              <w:rPr>
                <w:rFonts w:asciiTheme="minorHAnsi" w:hAnsiTheme="minorHAnsi"/>
                <w:sz w:val="22"/>
                <w:szCs w:val="22"/>
              </w:rPr>
              <w:t xml:space="preserve">hronic </w:t>
            </w:r>
            <w:r w:rsidR="002973CD">
              <w:rPr>
                <w:rFonts w:asciiTheme="minorHAnsi" w:hAnsiTheme="minorHAnsi"/>
                <w:sz w:val="22"/>
                <w:szCs w:val="22"/>
              </w:rPr>
              <w:t>c</w:t>
            </w:r>
            <w:r>
              <w:rPr>
                <w:rFonts w:asciiTheme="minorHAnsi" w:hAnsiTheme="minorHAnsi"/>
                <w:sz w:val="22"/>
                <w:szCs w:val="22"/>
              </w:rPr>
              <w:t xml:space="preserve">ondition, </w:t>
            </w:r>
            <w:r w:rsidR="002973CD">
              <w:rPr>
                <w:rFonts w:asciiTheme="minorHAnsi" w:hAnsiTheme="minorHAnsi"/>
                <w:sz w:val="22"/>
                <w:szCs w:val="22"/>
              </w:rPr>
              <w:t>are</w:t>
            </w:r>
            <w:r w:rsidR="008020B5">
              <w:rPr>
                <w:rFonts w:asciiTheme="minorHAnsi" w:hAnsiTheme="minorHAnsi"/>
                <w:sz w:val="22"/>
                <w:szCs w:val="22"/>
              </w:rPr>
              <w:t xml:space="preserve"> </w:t>
            </w:r>
            <w:r w:rsidRPr="002A2078">
              <w:rPr>
                <w:rFonts w:asciiTheme="minorHAnsi" w:hAnsiTheme="minorHAnsi"/>
                <w:sz w:val="22"/>
                <w:szCs w:val="22"/>
              </w:rPr>
              <w:t>the relevant measures in</w:t>
            </w:r>
            <w:r w:rsidR="002973CD">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5507FDF"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3C4679FC"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6FD3F565" w14:textId="77777777" w:rsidR="008020B5" w:rsidRDefault="008020B5" w:rsidP="002C5D5E">
      <w:pPr>
        <w:pStyle w:val="Heading2"/>
        <w:spacing w:before="0" w:after="0"/>
        <w:jc w:val="center"/>
        <w:rPr>
          <w:rFonts w:ascii="Calibri" w:hAnsi="Calibri"/>
          <w:sz w:val="24"/>
          <w:szCs w:val="24"/>
        </w:rPr>
      </w:pPr>
      <w:bookmarkStart w:id="463" w:name="_Toc243438071"/>
      <w:bookmarkStart w:id="464" w:name="_Toc243438171"/>
      <w:bookmarkStart w:id="465" w:name="_Toc243438271"/>
      <w:bookmarkStart w:id="466" w:name="_Toc243438371"/>
      <w:bookmarkEnd w:id="459"/>
      <w:bookmarkEnd w:id="460"/>
      <w:bookmarkEnd w:id="461"/>
      <w:bookmarkEnd w:id="462"/>
    </w:p>
    <w:p w14:paraId="45E644D8" w14:textId="22714E42" w:rsidR="00D9134B" w:rsidRPr="00133795" w:rsidRDefault="00A24EB1" w:rsidP="00E00A42">
      <w:pPr>
        <w:pStyle w:val="Heading2"/>
        <w:spacing w:before="0" w:after="0"/>
        <w:jc w:val="center"/>
        <w:rPr>
          <w:rFonts w:ascii="Calibri" w:hAnsi="Calibri"/>
          <w:sz w:val="24"/>
          <w:szCs w:val="24"/>
        </w:rPr>
      </w:pPr>
      <w:r w:rsidRPr="00133795">
        <w:rPr>
          <w:rFonts w:ascii="Calibri" w:hAnsi="Calibri"/>
          <w:sz w:val="24"/>
          <w:szCs w:val="24"/>
        </w:rPr>
        <w:t>3.7</w:t>
      </w:r>
      <w:bookmarkEnd w:id="463"/>
      <w:bookmarkEnd w:id="464"/>
      <w:bookmarkEnd w:id="465"/>
      <w:bookmarkEnd w:id="466"/>
    </w:p>
    <w:p w14:paraId="2DEBDB3A" w14:textId="77777777" w:rsidR="00D9134B" w:rsidRDefault="00A24EB1" w:rsidP="00E00A42">
      <w:pPr>
        <w:pStyle w:val="Heading2"/>
        <w:spacing w:before="0" w:after="0"/>
        <w:jc w:val="center"/>
        <w:rPr>
          <w:rFonts w:ascii="Calibri" w:hAnsi="Calibri"/>
          <w:sz w:val="24"/>
          <w:szCs w:val="24"/>
        </w:rPr>
      </w:pPr>
      <w:bookmarkStart w:id="467" w:name="_Toc243438072"/>
      <w:bookmarkStart w:id="468" w:name="_Toc243438172"/>
      <w:bookmarkStart w:id="469" w:name="_Toc243438272"/>
      <w:bookmarkStart w:id="470" w:name="_Toc243438372"/>
      <w:r w:rsidRPr="00133795">
        <w:rPr>
          <w:rFonts w:ascii="Calibri" w:hAnsi="Calibri"/>
          <w:sz w:val="24"/>
          <w:szCs w:val="24"/>
        </w:rPr>
        <w:t>Performance reports include all current patients in the practice, including well patients, and include data on preventive services</w:t>
      </w:r>
      <w:bookmarkEnd w:id="467"/>
      <w:bookmarkEnd w:id="468"/>
      <w:bookmarkEnd w:id="469"/>
      <w:bookmarkEnd w:id="470"/>
    </w:p>
    <w:p w14:paraId="4C4601DB" w14:textId="77777777" w:rsidR="00150BB2" w:rsidRDefault="00150BB2" w:rsidP="002C5D5E"/>
    <w:p w14:paraId="34C21AD5" w14:textId="2F51893A" w:rsidR="00D9134B" w:rsidRPr="00C10BA4" w:rsidRDefault="0087126C" w:rsidP="00E00A42">
      <w:pPr>
        <w:tabs>
          <w:tab w:val="left" w:pos="376"/>
          <w:tab w:val="left" w:pos="1432"/>
        </w:tabs>
        <w:rPr>
          <w:rFonts w:ascii="Calibri" w:hAnsi="Calibri" w:cs="Arial"/>
          <w:bCs/>
          <w:i/>
          <w:u w:val="single"/>
        </w:rPr>
      </w:pPr>
      <w:r>
        <w:rPr>
          <w:rFonts w:ascii="Calibri" w:hAnsi="Calibri" w:cs="Arial"/>
          <w:bCs/>
          <w:i/>
          <w:u w:val="single"/>
        </w:rPr>
        <w:t xml:space="preserve">PCP </w:t>
      </w:r>
      <w:r w:rsidR="00E42482">
        <w:rPr>
          <w:rFonts w:ascii="Calibri" w:hAnsi="Calibri" w:cs="Arial"/>
          <w:bCs/>
          <w:i/>
          <w:u w:val="single"/>
        </w:rPr>
        <w:t xml:space="preserve">and Specialist </w:t>
      </w:r>
      <w:r w:rsidR="00133795">
        <w:rPr>
          <w:rFonts w:ascii="Calibri" w:hAnsi="Calibri" w:cs="Arial"/>
          <w:bCs/>
          <w:i/>
          <w:u w:val="single"/>
        </w:rPr>
        <w:t>Guidelines:</w:t>
      </w:r>
    </w:p>
    <w:p w14:paraId="158C22EA" w14:textId="26D225BE" w:rsidR="00D9134B" w:rsidRPr="00C10BA4" w:rsidRDefault="00A24EB1" w:rsidP="007470DF">
      <w:pPr>
        <w:pStyle w:val="ListParagraph"/>
        <w:numPr>
          <w:ilvl w:val="0"/>
          <w:numId w:val="2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Performance reports include all current patients in the practice, including well patients, as defined in 2.14 and 3.1</w:t>
      </w:r>
      <w:r w:rsidR="003B18A6">
        <w:rPr>
          <w:rFonts w:ascii="Calibri" w:hAnsi="Calibri" w:cs="Arial"/>
          <w:sz w:val="22"/>
          <w:szCs w:val="22"/>
        </w:rPr>
        <w:t>.</w:t>
      </w:r>
    </w:p>
    <w:p w14:paraId="3C243410" w14:textId="37A4D234" w:rsidR="00D9134B" w:rsidRDefault="00A24EB1" w:rsidP="007470DF">
      <w:pPr>
        <w:pStyle w:val="ListParagraph"/>
        <w:numPr>
          <w:ilvl w:val="0"/>
          <w:numId w:val="29"/>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Reports include preventive services information</w:t>
      </w:r>
      <w:r w:rsidR="003B18A6">
        <w:rPr>
          <w:rFonts w:ascii="Calibri" w:hAnsi="Calibri" w:cs="Arial"/>
          <w:sz w:val="22"/>
          <w:szCs w:val="22"/>
        </w:rPr>
        <w:t>.</w:t>
      </w:r>
      <w:r w:rsidRPr="00A24EB1">
        <w:rPr>
          <w:rFonts w:ascii="Calibri" w:hAnsi="Calibri" w:cs="Arial"/>
          <w:sz w:val="22"/>
          <w:szCs w:val="22"/>
        </w:rPr>
        <w:t xml:space="preserve"> </w:t>
      </w:r>
    </w:p>
    <w:p w14:paraId="53EE2779"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6487603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6D28B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0C0EE6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01E2EED8"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8282D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2B3A19C3"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F17B6E" w14:textId="77777777" w:rsidR="00B576D4" w:rsidRDefault="00672A45" w:rsidP="007470DF">
            <w:pPr>
              <w:pStyle w:val="ListParagraph"/>
              <w:numPr>
                <w:ilvl w:val="0"/>
                <w:numId w:val="166"/>
              </w:numPr>
              <w:rPr>
                <w:rFonts w:asciiTheme="minorHAnsi" w:hAnsiTheme="minorHAnsi"/>
                <w:sz w:val="22"/>
                <w:szCs w:val="22"/>
              </w:rPr>
            </w:pPr>
            <w:r>
              <w:rPr>
                <w:rFonts w:asciiTheme="minorHAnsi" w:hAnsiTheme="minorHAnsi"/>
                <w:sz w:val="22"/>
                <w:szCs w:val="22"/>
              </w:rPr>
              <w:t>Reports include ALL patients</w:t>
            </w:r>
            <w:r w:rsidR="00B576D4" w:rsidRPr="00B576D4">
              <w:rPr>
                <w:rFonts w:asciiTheme="minorHAnsi" w:hAnsiTheme="minorHAnsi"/>
                <w:sz w:val="22"/>
                <w:szCs w:val="22"/>
              </w:rPr>
              <w:t xml:space="preserve"> &amp; preventive services</w:t>
            </w:r>
          </w:p>
          <w:p w14:paraId="40191630" w14:textId="77777777"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Reference 2.14 and 3.1</w:t>
            </w:r>
          </w:p>
          <w:p w14:paraId="1D74F725" w14:textId="77777777" w:rsidR="00B576D4" w:rsidRPr="003D094D" w:rsidRDefault="00B576D4" w:rsidP="004E4860">
            <w:pPr>
              <w:contextualSpacing/>
              <w:rPr>
                <w:rFonts w:asciiTheme="minorHAnsi" w:hAnsiTheme="minorHAnsi"/>
                <w:sz w:val="22"/>
                <w:szCs w:val="22"/>
              </w:rPr>
            </w:pPr>
          </w:p>
        </w:tc>
      </w:tr>
    </w:tbl>
    <w:p w14:paraId="341710EB" w14:textId="77777777" w:rsidR="00D9134B" w:rsidRPr="00C10BA4" w:rsidRDefault="00D9134B" w:rsidP="002C5D5E">
      <w:pPr>
        <w:rPr>
          <w:rFonts w:ascii="Calibri" w:hAnsi="Calibri" w:cs="Arial"/>
          <w:b/>
          <w:bCs/>
        </w:rPr>
      </w:pPr>
    </w:p>
    <w:p w14:paraId="73F0DB83" w14:textId="77777777" w:rsidR="00D9134B" w:rsidRPr="00C10BA4" w:rsidRDefault="00A24EB1" w:rsidP="00E00A42">
      <w:pPr>
        <w:pStyle w:val="Heading2"/>
        <w:spacing w:before="0" w:after="0"/>
        <w:jc w:val="center"/>
        <w:rPr>
          <w:rFonts w:ascii="Calibri" w:hAnsi="Calibri"/>
          <w:sz w:val="24"/>
          <w:szCs w:val="24"/>
        </w:rPr>
      </w:pPr>
      <w:bookmarkStart w:id="471" w:name="_Toc243438073"/>
      <w:bookmarkStart w:id="472" w:name="_Toc243438173"/>
      <w:bookmarkStart w:id="473" w:name="_Toc243438273"/>
      <w:bookmarkStart w:id="474" w:name="_Toc243438373"/>
      <w:r w:rsidRPr="00A24EB1">
        <w:rPr>
          <w:rFonts w:ascii="Calibri" w:hAnsi="Calibri"/>
          <w:sz w:val="24"/>
          <w:szCs w:val="24"/>
        </w:rPr>
        <w:t>3.8</w:t>
      </w:r>
      <w:bookmarkEnd w:id="471"/>
      <w:bookmarkEnd w:id="472"/>
      <w:bookmarkEnd w:id="473"/>
      <w:bookmarkEnd w:id="474"/>
    </w:p>
    <w:p w14:paraId="7A22301D" w14:textId="77777777" w:rsidR="00D9134B" w:rsidRPr="00C10BA4" w:rsidRDefault="00A24EB1" w:rsidP="00E00A42">
      <w:pPr>
        <w:pStyle w:val="Heading2"/>
        <w:spacing w:before="0" w:after="0"/>
        <w:jc w:val="center"/>
        <w:rPr>
          <w:rFonts w:ascii="Calibri" w:hAnsi="Calibri"/>
          <w:sz w:val="24"/>
          <w:szCs w:val="24"/>
        </w:rPr>
      </w:pPr>
      <w:bookmarkStart w:id="475" w:name="_Toc243438074"/>
      <w:bookmarkStart w:id="476" w:name="_Toc243438174"/>
      <w:bookmarkStart w:id="477" w:name="_Toc243438274"/>
      <w:bookmarkStart w:id="478" w:name="_Toc243438374"/>
      <w:r w:rsidRPr="00A24EB1">
        <w:rPr>
          <w:rFonts w:ascii="Calibri" w:hAnsi="Calibri"/>
          <w:sz w:val="24"/>
          <w:szCs w:val="24"/>
        </w:rPr>
        <w:t xml:space="preserve">Performance reports include patient clinical information for a substantial majority of health care services received at other sites that are necessary to manage the patient population </w:t>
      </w:r>
    </w:p>
    <w:bookmarkEnd w:id="475"/>
    <w:bookmarkEnd w:id="476"/>
    <w:bookmarkEnd w:id="477"/>
    <w:bookmarkEnd w:id="478"/>
    <w:p w14:paraId="0C9CCEBC" w14:textId="77777777" w:rsidR="0043642E" w:rsidRDefault="0043642E" w:rsidP="002C5D5E">
      <w:pPr>
        <w:tabs>
          <w:tab w:val="left" w:pos="376"/>
          <w:tab w:val="left" w:pos="1432"/>
        </w:tabs>
        <w:rPr>
          <w:rFonts w:ascii="Calibri" w:hAnsi="Calibri" w:cs="Arial"/>
          <w:bCs/>
          <w:i/>
          <w:u w:val="single"/>
        </w:rPr>
      </w:pPr>
    </w:p>
    <w:p w14:paraId="76B3C20F" w14:textId="77777777" w:rsidR="00D9134B" w:rsidRPr="00C10BA4" w:rsidRDefault="00133795" w:rsidP="00E00A42">
      <w:pPr>
        <w:tabs>
          <w:tab w:val="left" w:pos="376"/>
          <w:tab w:val="left" w:pos="1432"/>
        </w:tabs>
        <w:rPr>
          <w:rFonts w:ascii="Calibri" w:hAnsi="Calibri" w:cs="Arial"/>
          <w:bCs/>
          <w:i/>
          <w:u w:val="single"/>
        </w:rPr>
      </w:pPr>
      <w:r>
        <w:rPr>
          <w:rFonts w:ascii="Calibri" w:hAnsi="Calibri" w:cs="Arial"/>
          <w:bCs/>
          <w:i/>
          <w:u w:val="single"/>
        </w:rPr>
        <w:t>PCP and Specialist Guidelines:</w:t>
      </w:r>
    </w:p>
    <w:p w14:paraId="57F7498D" w14:textId="77777777" w:rsidR="00D9134B" w:rsidRPr="00C10BA4" w:rsidRDefault="00A24EB1" w:rsidP="007470DF">
      <w:pPr>
        <w:pStyle w:val="ListParagraph"/>
        <w:numPr>
          <w:ilvl w:val="0"/>
          <w:numId w:val="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For all established patients in the registry, the performance reports are expected to include treatment information pertinent to standard quality metrics (e.g., use of beta blockers following AMI), but are not expected to contain comprehensive treatment information as this level of information is often contained in detailed narrative text in clinical notes.</w:t>
      </w:r>
    </w:p>
    <w:p w14:paraId="44CD9976" w14:textId="77777777" w:rsidR="00D9134B" w:rsidRDefault="00A24EB1" w:rsidP="007470DF">
      <w:pPr>
        <w:pStyle w:val="ListParagraph"/>
        <w:numPr>
          <w:ilvl w:val="0"/>
          <w:numId w:val="30"/>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Reportable items could </w:t>
      </w:r>
      <w:r w:rsidR="00BF7D8C" w:rsidRPr="00A24EB1">
        <w:rPr>
          <w:rFonts w:ascii="Calibri" w:hAnsi="Calibri" w:cs="Arial"/>
          <w:sz w:val="22"/>
          <w:szCs w:val="22"/>
        </w:rPr>
        <w:t>include</w:t>
      </w:r>
      <w:r w:rsidR="006C208E">
        <w:rPr>
          <w:rFonts w:ascii="Calibri" w:hAnsi="Calibri" w:cs="Arial"/>
          <w:sz w:val="22"/>
          <w:szCs w:val="22"/>
        </w:rPr>
        <w:t xml:space="preserve"> information about encounters (</w:t>
      </w:r>
      <w:r w:rsidR="00BF7D8C">
        <w:rPr>
          <w:rFonts w:ascii="Calibri" w:hAnsi="Calibri" w:cs="Arial"/>
          <w:sz w:val="22"/>
          <w:szCs w:val="22"/>
        </w:rPr>
        <w:t>including observation bed stays, frequent ED visits</w:t>
      </w:r>
      <w:r w:rsidR="006C208E">
        <w:rPr>
          <w:rFonts w:ascii="Calibri" w:hAnsi="Calibri" w:cs="Arial"/>
          <w:sz w:val="22"/>
          <w:szCs w:val="22"/>
        </w:rPr>
        <w:t>)</w:t>
      </w:r>
      <w:r w:rsidR="00BF7D8C">
        <w:rPr>
          <w:rFonts w:ascii="Calibri" w:hAnsi="Calibri" w:cs="Arial"/>
          <w:sz w:val="22"/>
          <w:szCs w:val="22"/>
        </w:rPr>
        <w:t xml:space="preserve">, </w:t>
      </w:r>
      <w:r w:rsidRPr="00A24EB1">
        <w:rPr>
          <w:rFonts w:ascii="Calibri" w:hAnsi="Calibri" w:cs="Arial"/>
          <w:sz w:val="22"/>
          <w:szCs w:val="22"/>
        </w:rPr>
        <w:t>diagnosis and associated labs, physiologic parameters such as blood pressure, medications, or diagnostic services provided during the encounter.</w:t>
      </w:r>
    </w:p>
    <w:p w14:paraId="1E852BA5"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B9D7DED"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E8225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7B70A6" w14:textId="54469844" w:rsidR="00B576D4" w:rsidRPr="000433C5" w:rsidRDefault="00B576D4" w:rsidP="004E4860">
            <w:pPr>
              <w:jc w:val="center"/>
              <w:rPr>
                <w:rFonts w:asciiTheme="minorHAnsi" w:hAnsiTheme="minorHAnsi"/>
                <w:b/>
                <w:bCs/>
                <w:sz w:val="22"/>
                <w:szCs w:val="22"/>
              </w:rPr>
            </w:pPr>
            <w:r>
              <w:rPr>
                <w:rFonts w:asciiTheme="minorHAnsi" w:hAnsiTheme="minorHAnsi"/>
                <w:b/>
                <w:bCs/>
                <w:sz w:val="22"/>
                <w:szCs w:val="22"/>
              </w:rPr>
              <w:t xml:space="preserve">Predicate Logic: </w:t>
            </w:r>
            <w:r w:rsidR="007A6DE0">
              <w:rPr>
                <w:rFonts w:asciiTheme="minorHAnsi" w:hAnsiTheme="minorHAnsi"/>
                <w:b/>
                <w:bCs/>
                <w:sz w:val="22"/>
                <w:szCs w:val="22"/>
              </w:rPr>
              <w:t>n/a</w:t>
            </w:r>
          </w:p>
        </w:tc>
      </w:tr>
      <w:tr w:rsidR="00B576D4" w14:paraId="0F026810"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F4BCF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568DD330"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EEBED" w14:textId="38366F50" w:rsidR="00B576D4" w:rsidRPr="00B576D4" w:rsidRDefault="00B576D4" w:rsidP="007470DF">
            <w:pPr>
              <w:pStyle w:val="ListParagraph"/>
              <w:numPr>
                <w:ilvl w:val="0"/>
                <w:numId w:val="166"/>
              </w:numPr>
              <w:rPr>
                <w:rFonts w:asciiTheme="minorHAnsi" w:hAnsiTheme="minorHAnsi"/>
                <w:sz w:val="22"/>
                <w:szCs w:val="22"/>
              </w:rPr>
            </w:pPr>
            <w:r w:rsidRPr="00B576D4">
              <w:rPr>
                <w:rFonts w:asciiTheme="minorHAnsi" w:hAnsiTheme="minorHAnsi"/>
                <w:sz w:val="22"/>
                <w:szCs w:val="22"/>
              </w:rPr>
              <w:t>Reports include clinical info from other sources (labs, IP, ED, UC, Meds) to manage chronic care &amp;</w:t>
            </w:r>
            <w:r>
              <w:rPr>
                <w:rFonts w:asciiTheme="minorHAnsi" w:hAnsiTheme="minorHAnsi"/>
                <w:sz w:val="22"/>
                <w:szCs w:val="22"/>
              </w:rPr>
              <w:t xml:space="preserve"> </w:t>
            </w:r>
            <w:r w:rsidRPr="00B576D4">
              <w:rPr>
                <w:rFonts w:asciiTheme="minorHAnsi" w:hAnsiTheme="minorHAnsi"/>
                <w:sz w:val="22"/>
                <w:szCs w:val="22"/>
              </w:rPr>
              <w:t xml:space="preserve">preventive services </w:t>
            </w:r>
          </w:p>
        </w:tc>
      </w:tr>
    </w:tbl>
    <w:p w14:paraId="065BEED8" w14:textId="77777777" w:rsidR="00D9134B" w:rsidRPr="00C10BA4" w:rsidRDefault="00D9134B" w:rsidP="002C5D5E">
      <w:pPr>
        <w:rPr>
          <w:rFonts w:ascii="Calibri" w:hAnsi="Calibri" w:cs="Arial"/>
          <w:b/>
          <w:bCs/>
          <w:color w:val="FF0000"/>
        </w:rPr>
      </w:pPr>
    </w:p>
    <w:p w14:paraId="0FE67883" w14:textId="77777777" w:rsidR="00D9134B" w:rsidRPr="00C10BA4" w:rsidRDefault="00A24EB1" w:rsidP="00E00A42">
      <w:pPr>
        <w:pStyle w:val="Heading2"/>
        <w:spacing w:before="0" w:after="0"/>
        <w:jc w:val="center"/>
        <w:rPr>
          <w:rFonts w:ascii="Calibri" w:hAnsi="Calibri"/>
          <w:sz w:val="24"/>
          <w:szCs w:val="24"/>
        </w:rPr>
      </w:pPr>
      <w:bookmarkStart w:id="479" w:name="_Toc243438075"/>
      <w:bookmarkStart w:id="480" w:name="_Toc243438175"/>
      <w:bookmarkStart w:id="481" w:name="_Toc243438275"/>
      <w:bookmarkStart w:id="482" w:name="_Toc243438375"/>
      <w:r w:rsidRPr="00A24EB1">
        <w:rPr>
          <w:rFonts w:ascii="Calibri" w:hAnsi="Calibri"/>
          <w:sz w:val="24"/>
          <w:szCs w:val="24"/>
        </w:rPr>
        <w:t>3.9</w:t>
      </w:r>
      <w:bookmarkEnd w:id="479"/>
      <w:bookmarkEnd w:id="480"/>
      <w:bookmarkEnd w:id="481"/>
      <w:bookmarkEnd w:id="482"/>
    </w:p>
    <w:p w14:paraId="17A9FB3B" w14:textId="77777777" w:rsidR="00D9134B" w:rsidRPr="00C10BA4" w:rsidRDefault="00A24EB1" w:rsidP="00E00A42">
      <w:pPr>
        <w:pStyle w:val="Heading2"/>
        <w:spacing w:before="0" w:after="0"/>
        <w:jc w:val="center"/>
        <w:rPr>
          <w:rFonts w:ascii="Calibri" w:hAnsi="Calibri"/>
          <w:sz w:val="24"/>
          <w:szCs w:val="24"/>
        </w:rPr>
      </w:pPr>
      <w:bookmarkStart w:id="483" w:name="_Toc243438076"/>
      <w:bookmarkStart w:id="484" w:name="_Toc243438176"/>
      <w:bookmarkStart w:id="485" w:name="_Toc243438276"/>
      <w:bookmarkStart w:id="486" w:name="_Toc243438376"/>
      <w:r w:rsidRPr="00A24EB1">
        <w:rPr>
          <w:rFonts w:ascii="Calibri" w:hAnsi="Calibri"/>
          <w:sz w:val="24"/>
          <w:szCs w:val="24"/>
        </w:rPr>
        <w:t>Performance reports include information on services provided by specialists</w:t>
      </w:r>
      <w:bookmarkEnd w:id="483"/>
      <w:bookmarkEnd w:id="484"/>
      <w:bookmarkEnd w:id="485"/>
      <w:bookmarkEnd w:id="486"/>
      <w:r w:rsidRPr="00A24EB1">
        <w:rPr>
          <w:rFonts w:ascii="Calibri" w:hAnsi="Calibri"/>
          <w:sz w:val="24"/>
          <w:szCs w:val="24"/>
        </w:rPr>
        <w:t xml:space="preserve"> or sub-specialists</w:t>
      </w:r>
    </w:p>
    <w:p w14:paraId="6F17BE67" w14:textId="77777777" w:rsidR="00D9134B" w:rsidRPr="00C10BA4" w:rsidRDefault="00D9134B" w:rsidP="002C5D5E">
      <w:pPr>
        <w:rPr>
          <w:rFonts w:ascii="Calibri" w:hAnsi="Calibri" w:cs="Arial"/>
          <w:sz w:val="22"/>
          <w:szCs w:val="22"/>
        </w:rPr>
      </w:pPr>
    </w:p>
    <w:p w14:paraId="7CF0698E" w14:textId="77777777" w:rsidR="00D9134B" w:rsidRPr="00C10BA4" w:rsidRDefault="00133795" w:rsidP="00E00A42">
      <w:pPr>
        <w:tabs>
          <w:tab w:val="left" w:pos="376"/>
          <w:tab w:val="left" w:pos="1432"/>
        </w:tabs>
        <w:rPr>
          <w:rFonts w:ascii="Calibri" w:hAnsi="Calibri" w:cs="Arial"/>
          <w:bCs/>
          <w:i/>
          <w:u w:val="single"/>
        </w:rPr>
      </w:pPr>
      <w:r>
        <w:rPr>
          <w:rFonts w:ascii="Calibri" w:hAnsi="Calibri" w:cs="Arial"/>
          <w:bCs/>
          <w:i/>
          <w:u w:val="single"/>
        </w:rPr>
        <w:t> PCP and Specialist Guidelines:</w:t>
      </w:r>
    </w:p>
    <w:p w14:paraId="2E0E5B68" w14:textId="4920E104" w:rsidR="00D9134B" w:rsidRPr="00C10BA4" w:rsidRDefault="00A24EB1" w:rsidP="007470DF">
      <w:pPr>
        <w:pStyle w:val="ListParagraph"/>
        <w:numPr>
          <w:ilvl w:val="0"/>
          <w:numId w:val="31"/>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06873FAA" w14:textId="10343993" w:rsidR="00EA239E" w:rsidRDefault="00A24EB1" w:rsidP="007470DF">
      <w:pPr>
        <w:pStyle w:val="ListParagraph"/>
        <w:numPr>
          <w:ilvl w:val="0"/>
          <w:numId w:val="31"/>
        </w:numPr>
        <w:tabs>
          <w:tab w:val="clear" w:pos="1080"/>
          <w:tab w:val="left" w:pos="376"/>
          <w:tab w:val="left" w:pos="1432"/>
          <w:tab w:val="num" w:pos="1620"/>
        </w:tabs>
      </w:pPr>
      <w:r w:rsidRPr="00A24EB1">
        <w:rPr>
          <w:rFonts w:ascii="Calibri" w:hAnsi="Calibri" w:cs="Arial"/>
          <w:sz w:val="22"/>
          <w:szCs w:val="22"/>
        </w:rPr>
        <w:t>Information on key preventive or disease specific services provided by specialists or su</w:t>
      </w:r>
      <w:r w:rsidR="0043642E">
        <w:rPr>
          <w:rFonts w:ascii="Calibri" w:hAnsi="Calibri" w:cs="Arial"/>
          <w:sz w:val="22"/>
          <w:szCs w:val="22"/>
        </w:rPr>
        <w:t xml:space="preserve">b-specialists </w:t>
      </w:r>
      <w:r w:rsidRPr="00A24EB1">
        <w:rPr>
          <w:rFonts w:ascii="Calibri" w:hAnsi="Calibri" w:cs="Arial"/>
          <w:sz w:val="22"/>
          <w:szCs w:val="22"/>
        </w:rPr>
        <w:t>is incorporated into performance reports.</w:t>
      </w:r>
    </w:p>
    <w:p w14:paraId="526202B6"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1A680CD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0EE68C"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7AF47F2"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55D60894"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C28787"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29D8555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13FAFF" w14:textId="1B591FF0"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0C90CB54"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29D4FBF5" w14:textId="4DACF811" w:rsidR="00B576D4" w:rsidRPr="002A2078" w:rsidRDefault="00B576D4" w:rsidP="00905A55">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AD2A072"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2D622954"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5D98C052" w14:textId="77777777" w:rsidR="00D9134B" w:rsidRPr="00C10BA4" w:rsidRDefault="00D9134B" w:rsidP="002C5D5E">
      <w:pPr>
        <w:rPr>
          <w:rFonts w:ascii="Calibri" w:hAnsi="Calibri" w:cs="Arial"/>
          <w:b/>
          <w:bCs/>
          <w:sz w:val="22"/>
          <w:szCs w:val="22"/>
        </w:rPr>
      </w:pPr>
    </w:p>
    <w:p w14:paraId="4816FE74" w14:textId="77777777" w:rsidR="00D9134B" w:rsidRPr="00C10BA4" w:rsidRDefault="00A24EB1" w:rsidP="005C10F4">
      <w:pPr>
        <w:pStyle w:val="Heading2"/>
        <w:spacing w:before="0" w:after="0"/>
        <w:jc w:val="center"/>
        <w:rPr>
          <w:rFonts w:ascii="Calibri" w:hAnsi="Calibri"/>
          <w:sz w:val="24"/>
          <w:szCs w:val="24"/>
        </w:rPr>
      </w:pPr>
      <w:bookmarkStart w:id="487" w:name="_Toc243438077"/>
      <w:bookmarkStart w:id="488" w:name="_Toc243438177"/>
      <w:bookmarkStart w:id="489" w:name="_Toc243438277"/>
      <w:bookmarkStart w:id="490" w:name="_Toc243438377"/>
      <w:r w:rsidRPr="00A24EB1">
        <w:rPr>
          <w:rFonts w:ascii="Calibri" w:hAnsi="Calibri"/>
          <w:sz w:val="24"/>
          <w:szCs w:val="24"/>
        </w:rPr>
        <w:t>3.10</w:t>
      </w:r>
      <w:bookmarkEnd w:id="487"/>
      <w:bookmarkEnd w:id="488"/>
      <w:bookmarkEnd w:id="489"/>
      <w:bookmarkEnd w:id="490"/>
    </w:p>
    <w:p w14:paraId="352C7ADD" w14:textId="77777777" w:rsidR="00D9134B" w:rsidRPr="00C10BA4" w:rsidRDefault="00A24EB1" w:rsidP="005C10F4">
      <w:pPr>
        <w:pStyle w:val="Heading2"/>
        <w:spacing w:before="0" w:after="0"/>
        <w:jc w:val="center"/>
        <w:rPr>
          <w:rFonts w:ascii="Calibri" w:hAnsi="Calibri"/>
          <w:sz w:val="24"/>
          <w:szCs w:val="24"/>
        </w:rPr>
      </w:pPr>
      <w:bookmarkStart w:id="491" w:name="_Toc243438078"/>
      <w:bookmarkStart w:id="492" w:name="_Toc243438178"/>
      <w:bookmarkStart w:id="493" w:name="_Toc243438278"/>
      <w:bookmarkStart w:id="494" w:name="_Toc243438378"/>
      <w:r w:rsidRPr="00A24EB1">
        <w:rPr>
          <w:rFonts w:ascii="Calibri" w:hAnsi="Calibri"/>
          <w:sz w:val="24"/>
          <w:szCs w:val="24"/>
        </w:rPr>
        <w:t>Performance reports are generated for the population of patients with: Persistent Asthma</w:t>
      </w:r>
      <w:bookmarkEnd w:id="491"/>
      <w:bookmarkEnd w:id="492"/>
      <w:bookmarkEnd w:id="493"/>
      <w:bookmarkEnd w:id="494"/>
    </w:p>
    <w:p w14:paraId="06723825" w14:textId="77777777" w:rsidR="00D9134B" w:rsidRPr="00C10BA4" w:rsidRDefault="00A24EB1" w:rsidP="002C5D5E">
      <w:pPr>
        <w:rPr>
          <w:rFonts w:ascii="Calibri" w:hAnsi="Calibri" w:cs="Arial"/>
          <w:sz w:val="22"/>
          <w:szCs w:val="22"/>
        </w:rPr>
      </w:pPr>
      <w:r w:rsidRPr="00A24EB1">
        <w:rPr>
          <w:rFonts w:ascii="Calibri" w:hAnsi="Calibri" w:cs="Arial"/>
        </w:rPr>
        <w:t> </w:t>
      </w:r>
    </w:p>
    <w:p w14:paraId="66E09E55" w14:textId="77777777" w:rsidR="00D9134B" w:rsidRPr="00C10BA4" w:rsidRDefault="00133795"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52271A3D" w14:textId="0D654547" w:rsidR="00D9134B" w:rsidRDefault="00A24EB1" w:rsidP="007470DF">
      <w:pPr>
        <w:pStyle w:val="ListParagraph"/>
        <w:numPr>
          <w:ilvl w:val="0"/>
          <w:numId w:val="32"/>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41267D90"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862207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ABCA43"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7B5B15"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150BC6D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3C4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5F269018"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874AE" w14:textId="011F5AB6"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C86A78">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2E012F19"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7E789D88" w14:textId="6B24A579" w:rsidR="00B576D4" w:rsidRPr="002A2078" w:rsidRDefault="00B576D4" w:rsidP="00AA17D0">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7440673C"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5C55A50"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7FE94ABF" w14:textId="77777777" w:rsidR="00D9134B" w:rsidRPr="00C10BA4" w:rsidRDefault="00D9134B" w:rsidP="002C5D5E">
      <w:pPr>
        <w:rPr>
          <w:rFonts w:ascii="Calibri" w:hAnsi="Calibri" w:cs="Arial"/>
          <w:b/>
          <w:bCs/>
          <w:sz w:val="22"/>
          <w:szCs w:val="22"/>
        </w:rPr>
      </w:pPr>
    </w:p>
    <w:p w14:paraId="33E57394" w14:textId="77777777" w:rsidR="00D9134B" w:rsidRPr="00C10BA4" w:rsidRDefault="00A24EB1" w:rsidP="005C10F4">
      <w:pPr>
        <w:pStyle w:val="Heading2"/>
        <w:spacing w:before="0" w:after="0"/>
        <w:jc w:val="center"/>
        <w:rPr>
          <w:rFonts w:ascii="Calibri" w:hAnsi="Calibri"/>
          <w:sz w:val="24"/>
          <w:szCs w:val="24"/>
        </w:rPr>
      </w:pPr>
      <w:bookmarkStart w:id="495" w:name="_Toc243438079"/>
      <w:bookmarkStart w:id="496" w:name="_Toc243438179"/>
      <w:bookmarkStart w:id="497" w:name="_Toc243438279"/>
      <w:bookmarkStart w:id="498" w:name="_Toc243438379"/>
      <w:r w:rsidRPr="00A24EB1">
        <w:rPr>
          <w:rFonts w:ascii="Calibri" w:hAnsi="Calibri"/>
          <w:sz w:val="24"/>
          <w:szCs w:val="24"/>
        </w:rPr>
        <w:t>3.11</w:t>
      </w:r>
      <w:bookmarkEnd w:id="495"/>
      <w:bookmarkEnd w:id="496"/>
      <w:bookmarkEnd w:id="497"/>
      <w:bookmarkEnd w:id="498"/>
    </w:p>
    <w:p w14:paraId="048FC7B7" w14:textId="1E89FACA" w:rsidR="00D9134B" w:rsidRPr="00C10BA4" w:rsidRDefault="00A24EB1" w:rsidP="005C10F4">
      <w:pPr>
        <w:pStyle w:val="Heading2"/>
        <w:spacing w:before="0" w:after="0"/>
        <w:jc w:val="center"/>
        <w:rPr>
          <w:rFonts w:ascii="Calibri" w:hAnsi="Calibri"/>
          <w:sz w:val="24"/>
          <w:szCs w:val="24"/>
        </w:rPr>
      </w:pPr>
      <w:bookmarkStart w:id="499" w:name="_Toc243438080"/>
      <w:bookmarkStart w:id="500" w:name="_Toc243438180"/>
      <w:bookmarkStart w:id="501" w:name="_Toc243438280"/>
      <w:bookmarkStart w:id="502" w:name="_Toc243438380"/>
      <w:r w:rsidRPr="00A24EB1">
        <w:rPr>
          <w:rFonts w:ascii="Calibri" w:hAnsi="Calibri"/>
          <w:sz w:val="24"/>
          <w:szCs w:val="24"/>
        </w:rPr>
        <w:t xml:space="preserve">Performance reports are generated for the population of patients with: Coronary Artery Disease </w:t>
      </w:r>
      <w:bookmarkEnd w:id="499"/>
      <w:bookmarkEnd w:id="500"/>
      <w:bookmarkEnd w:id="501"/>
      <w:bookmarkEnd w:id="502"/>
    </w:p>
    <w:p w14:paraId="1AED6DE2" w14:textId="77777777" w:rsidR="00D9134B" w:rsidRPr="00C10BA4" w:rsidRDefault="00A24EB1" w:rsidP="002C5D5E">
      <w:pPr>
        <w:rPr>
          <w:rFonts w:ascii="Calibri" w:hAnsi="Calibri" w:cs="Arial"/>
          <w:sz w:val="22"/>
          <w:szCs w:val="22"/>
        </w:rPr>
      </w:pPr>
      <w:r w:rsidRPr="00A24EB1">
        <w:rPr>
          <w:rFonts w:ascii="Calibri" w:hAnsi="Calibri" w:cs="Arial"/>
        </w:rPr>
        <w:t> </w:t>
      </w:r>
    </w:p>
    <w:p w14:paraId="219D25A2"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24B989FA" w14:textId="2AE7A826" w:rsidR="00D9134B" w:rsidRDefault="00A24EB1" w:rsidP="007470DF">
      <w:pPr>
        <w:pStyle w:val="ListParagraph"/>
        <w:numPr>
          <w:ilvl w:val="0"/>
          <w:numId w:val="33"/>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7CEEF24A"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41619003"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D2031B"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4CE1753"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34CCCCEB"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DE9A2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44E9548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2BCA" w14:textId="142A7DD8"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6D6873">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942A4BE"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0CB70E5A" w14:textId="5CEA8F6B" w:rsidR="00B576D4" w:rsidRPr="002A2078" w:rsidRDefault="00B576D4" w:rsidP="00905A55">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5AE59F3"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CBDB583"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133845E9" w14:textId="77777777" w:rsidR="00D9134B" w:rsidRPr="00C10BA4" w:rsidRDefault="00D9134B" w:rsidP="002C5D5E">
      <w:pPr>
        <w:rPr>
          <w:rFonts w:ascii="Calibri" w:hAnsi="Calibri" w:cs="Arial"/>
          <w:b/>
          <w:bCs/>
          <w:sz w:val="22"/>
          <w:szCs w:val="22"/>
        </w:rPr>
      </w:pPr>
    </w:p>
    <w:p w14:paraId="70DEA4ED" w14:textId="77777777" w:rsidR="00D9134B" w:rsidRPr="00C10BA4" w:rsidRDefault="00A24EB1" w:rsidP="005C10F4">
      <w:pPr>
        <w:pStyle w:val="Heading2"/>
        <w:spacing w:before="0" w:after="0"/>
        <w:jc w:val="center"/>
        <w:rPr>
          <w:rFonts w:ascii="Calibri" w:hAnsi="Calibri"/>
          <w:sz w:val="24"/>
          <w:szCs w:val="24"/>
        </w:rPr>
      </w:pPr>
      <w:bookmarkStart w:id="503" w:name="_Toc243438081"/>
      <w:bookmarkStart w:id="504" w:name="_Toc243438181"/>
      <w:bookmarkStart w:id="505" w:name="_Toc243438281"/>
      <w:bookmarkStart w:id="506" w:name="_Toc243438381"/>
      <w:r w:rsidRPr="00A24EB1">
        <w:rPr>
          <w:rFonts w:ascii="Calibri" w:hAnsi="Calibri"/>
          <w:sz w:val="24"/>
          <w:szCs w:val="24"/>
        </w:rPr>
        <w:t>3.12</w:t>
      </w:r>
      <w:bookmarkEnd w:id="503"/>
      <w:bookmarkEnd w:id="504"/>
      <w:bookmarkEnd w:id="505"/>
      <w:bookmarkEnd w:id="506"/>
    </w:p>
    <w:p w14:paraId="286A1B86" w14:textId="3ACB9136" w:rsidR="00D9134B" w:rsidRPr="00C10BA4" w:rsidRDefault="00A24EB1" w:rsidP="005C10F4">
      <w:pPr>
        <w:pStyle w:val="Heading2"/>
        <w:spacing w:before="0" w:after="0"/>
        <w:jc w:val="center"/>
        <w:rPr>
          <w:rFonts w:ascii="Calibri" w:hAnsi="Calibri"/>
          <w:sz w:val="24"/>
          <w:szCs w:val="24"/>
        </w:rPr>
      </w:pPr>
      <w:bookmarkStart w:id="507" w:name="_Toc243438082"/>
      <w:bookmarkStart w:id="508" w:name="_Toc243438182"/>
      <w:bookmarkStart w:id="509" w:name="_Toc243438282"/>
      <w:bookmarkStart w:id="510" w:name="_Toc243438382"/>
      <w:r w:rsidRPr="00A24EB1">
        <w:rPr>
          <w:rFonts w:ascii="Calibri" w:hAnsi="Calibri"/>
          <w:sz w:val="24"/>
          <w:szCs w:val="24"/>
        </w:rPr>
        <w:t>Performance reports are generated for the population of patients with: Congestive Heart Failure</w:t>
      </w:r>
      <w:bookmarkEnd w:id="507"/>
      <w:bookmarkEnd w:id="508"/>
      <w:bookmarkEnd w:id="509"/>
      <w:bookmarkEnd w:id="510"/>
    </w:p>
    <w:p w14:paraId="09AEAE3D" w14:textId="77777777" w:rsidR="00D9134B" w:rsidRPr="00C10BA4" w:rsidRDefault="00D9134B" w:rsidP="002C5D5E">
      <w:pPr>
        <w:rPr>
          <w:rFonts w:ascii="Calibri" w:hAnsi="Calibri" w:cs="Arial"/>
          <w:i/>
          <w:iCs/>
          <w:sz w:val="22"/>
          <w:szCs w:val="22"/>
        </w:rPr>
      </w:pPr>
    </w:p>
    <w:p w14:paraId="0D5F0360"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1111299C" w14:textId="3D2A83C0" w:rsidR="00D9134B" w:rsidRDefault="00A24EB1" w:rsidP="007470DF">
      <w:pPr>
        <w:pStyle w:val="ListParagraph"/>
        <w:numPr>
          <w:ilvl w:val="0"/>
          <w:numId w:val="34"/>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5A75EDD5"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756F7ADF"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31EC00"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B37C4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659AE23E"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9B7BE"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61C9432A"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E645C9" w14:textId="230D2864"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B270AB">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A0FDAA7"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4D442012" w14:textId="3BA1748B" w:rsidR="00B576D4" w:rsidRPr="002A2078" w:rsidRDefault="00B576D4" w:rsidP="009D1459">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7A6DE0">
              <w:rPr>
                <w:rFonts w:asciiTheme="minorHAnsi" w:hAnsiTheme="minorHAnsi"/>
                <w:sz w:val="22"/>
                <w:szCs w:val="22"/>
              </w:rPr>
              <w:t>c</w:t>
            </w:r>
            <w:r>
              <w:rPr>
                <w:rFonts w:asciiTheme="minorHAnsi" w:hAnsiTheme="minorHAnsi"/>
                <w:sz w:val="22"/>
                <w:szCs w:val="22"/>
              </w:rPr>
              <w:t xml:space="preserve">hronic </w:t>
            </w:r>
            <w:r w:rsidR="007A6DE0">
              <w:rPr>
                <w:rFonts w:asciiTheme="minorHAnsi" w:hAnsiTheme="minorHAnsi"/>
                <w:sz w:val="22"/>
                <w:szCs w:val="22"/>
              </w:rPr>
              <w:t>c</w:t>
            </w:r>
            <w:r>
              <w:rPr>
                <w:rFonts w:asciiTheme="minorHAnsi" w:hAnsiTheme="minorHAnsi"/>
                <w:sz w:val="22"/>
                <w:szCs w:val="22"/>
              </w:rPr>
              <w:t xml:space="preserve">ondition, </w:t>
            </w:r>
            <w:r w:rsidR="007A6DE0">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7A6DE0">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98F3691"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162D4553"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2324FB13" w14:textId="77777777" w:rsidR="00D9134B" w:rsidRPr="00C10BA4" w:rsidRDefault="00D9134B" w:rsidP="002C5D5E">
      <w:pPr>
        <w:pStyle w:val="Heading2"/>
        <w:spacing w:before="0" w:after="0"/>
        <w:rPr>
          <w:rFonts w:ascii="Calibri" w:hAnsi="Calibri"/>
          <w:sz w:val="24"/>
          <w:szCs w:val="24"/>
        </w:rPr>
      </w:pPr>
    </w:p>
    <w:p w14:paraId="5CC0D215" w14:textId="77777777" w:rsidR="00D9134B" w:rsidRPr="00C10BA4" w:rsidRDefault="00A24EB1" w:rsidP="005C10F4">
      <w:pPr>
        <w:pStyle w:val="Heading2"/>
        <w:spacing w:before="0" w:after="0"/>
        <w:jc w:val="center"/>
        <w:rPr>
          <w:rFonts w:ascii="Calibri" w:hAnsi="Calibri"/>
          <w:sz w:val="24"/>
          <w:szCs w:val="24"/>
        </w:rPr>
      </w:pPr>
      <w:bookmarkStart w:id="511" w:name="_Hlk527366701"/>
      <w:r w:rsidRPr="00A24EB1">
        <w:rPr>
          <w:rFonts w:ascii="Calibri" w:hAnsi="Calibri"/>
          <w:sz w:val="24"/>
          <w:szCs w:val="24"/>
        </w:rPr>
        <w:t>3.13</w:t>
      </w:r>
    </w:p>
    <w:p w14:paraId="6C484E39" w14:textId="77777777" w:rsidR="00D9134B"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Performance reports are generated for the population of patients with: Pediatric ADD/ADHD</w:t>
      </w:r>
    </w:p>
    <w:p w14:paraId="2CEDDA18" w14:textId="77777777" w:rsidR="00D9134B" w:rsidRPr="00C10BA4" w:rsidRDefault="00D9134B" w:rsidP="002C5D5E">
      <w:pPr>
        <w:rPr>
          <w:rFonts w:ascii="Calibri" w:hAnsi="Calibri" w:cs="Arial"/>
          <w:i/>
          <w:iCs/>
          <w:sz w:val="22"/>
          <w:szCs w:val="22"/>
        </w:rPr>
      </w:pPr>
    </w:p>
    <w:p w14:paraId="3BD48816" w14:textId="77777777" w:rsidR="00D9134B"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37584C3" w14:textId="4AD358FF" w:rsidR="00D9134B" w:rsidRDefault="00A24EB1" w:rsidP="007470DF">
      <w:pPr>
        <w:pStyle w:val="ListParagraph"/>
        <w:numPr>
          <w:ilvl w:val="0"/>
          <w:numId w:val="35"/>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Reference 3.1</w:t>
      </w:r>
      <w:r w:rsidR="003B18A6">
        <w:rPr>
          <w:rFonts w:ascii="Calibri" w:hAnsi="Calibri" w:cs="Arial"/>
          <w:sz w:val="22"/>
          <w:szCs w:val="22"/>
        </w:rPr>
        <w:t>.</w:t>
      </w:r>
      <w:r w:rsidRPr="00A24EB1">
        <w:rPr>
          <w:rFonts w:ascii="Calibri" w:hAnsi="Calibri" w:cs="Arial"/>
          <w:sz w:val="22"/>
          <w:szCs w:val="22"/>
        </w:rPr>
        <w:t xml:space="preserve"> </w:t>
      </w:r>
    </w:p>
    <w:p w14:paraId="2E7325B3"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1A7800F2" w14:textId="77777777" w:rsidTr="00AA17D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7A1D58"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C48039"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576D4" w14:paraId="246ADF1A"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C90FAC"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576D4" w14:paraId="4C9B2FB2" w14:textId="77777777" w:rsidTr="00AA17D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FDA2F7" w14:textId="290A1238" w:rsidR="00B576D4" w:rsidRPr="002A2078" w:rsidRDefault="00B576D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B270AB">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4761B240" w14:textId="77777777"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Steps:</w:t>
            </w:r>
          </w:p>
          <w:p w14:paraId="0A0016E6" w14:textId="1A037093" w:rsidR="00B576D4" w:rsidRPr="002A2078" w:rsidRDefault="00B576D4" w:rsidP="00A759F4">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w:t>
            </w:r>
            <w:r w:rsidR="000D5F8E">
              <w:rPr>
                <w:rFonts w:asciiTheme="minorHAnsi" w:hAnsiTheme="minorHAnsi"/>
                <w:sz w:val="22"/>
                <w:szCs w:val="22"/>
              </w:rPr>
              <w:t>c</w:t>
            </w:r>
            <w:r>
              <w:rPr>
                <w:rFonts w:asciiTheme="minorHAnsi" w:hAnsiTheme="minorHAnsi"/>
                <w:sz w:val="22"/>
                <w:szCs w:val="22"/>
              </w:rPr>
              <w:t xml:space="preserve">hronic </w:t>
            </w:r>
            <w:r w:rsidR="000D5F8E">
              <w:rPr>
                <w:rFonts w:asciiTheme="minorHAnsi" w:hAnsiTheme="minorHAnsi"/>
                <w:sz w:val="22"/>
                <w:szCs w:val="22"/>
              </w:rPr>
              <w:t>c</w:t>
            </w:r>
            <w:r>
              <w:rPr>
                <w:rFonts w:asciiTheme="minorHAnsi" w:hAnsiTheme="minorHAnsi"/>
                <w:sz w:val="22"/>
                <w:szCs w:val="22"/>
              </w:rPr>
              <w:t xml:space="preserve">ondition, </w:t>
            </w:r>
            <w:r w:rsidR="000D5F8E">
              <w:rPr>
                <w:rFonts w:asciiTheme="minorHAnsi" w:hAnsiTheme="minorHAnsi"/>
                <w:sz w:val="22"/>
                <w:szCs w:val="22"/>
              </w:rPr>
              <w:t>are</w:t>
            </w:r>
            <w:r>
              <w:rPr>
                <w:rFonts w:asciiTheme="minorHAnsi" w:hAnsiTheme="minorHAnsi"/>
                <w:sz w:val="22"/>
                <w:szCs w:val="22"/>
              </w:rPr>
              <w:t xml:space="preserve"> </w:t>
            </w:r>
            <w:r w:rsidRPr="002A2078">
              <w:rPr>
                <w:rFonts w:asciiTheme="minorHAnsi" w:hAnsiTheme="minorHAnsi"/>
                <w:sz w:val="22"/>
                <w:szCs w:val="22"/>
              </w:rPr>
              <w:t>the relevant measures in</w:t>
            </w:r>
            <w:r w:rsidR="000D5F8E">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407B1A45" w14:textId="3BD32482" w:rsidR="00B576D4" w:rsidRPr="002A2078" w:rsidRDefault="00B576D4" w:rsidP="004E4860">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DABA30E" w14:textId="77777777" w:rsidR="00B576D4" w:rsidRPr="003D094D" w:rsidRDefault="00B576D4" w:rsidP="004E4860">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64154FE" w14:textId="77777777" w:rsidR="00814455" w:rsidRPr="00C10BA4" w:rsidRDefault="00A24EB1" w:rsidP="005C10F4">
      <w:pPr>
        <w:pStyle w:val="Heading2"/>
        <w:spacing w:before="0" w:after="0"/>
        <w:jc w:val="center"/>
        <w:rPr>
          <w:rFonts w:ascii="Calibri" w:hAnsi="Calibri"/>
          <w:sz w:val="24"/>
          <w:szCs w:val="24"/>
        </w:rPr>
      </w:pPr>
      <w:bookmarkStart w:id="512" w:name="_Toc243438083"/>
      <w:bookmarkStart w:id="513" w:name="_Toc243438183"/>
      <w:bookmarkStart w:id="514" w:name="_Toc243438283"/>
      <w:bookmarkStart w:id="515" w:name="_Toc243438383"/>
      <w:bookmarkEnd w:id="511"/>
      <w:r w:rsidRPr="00A24EB1">
        <w:rPr>
          <w:rFonts w:ascii="Calibri" w:hAnsi="Calibri"/>
          <w:sz w:val="24"/>
          <w:szCs w:val="24"/>
        </w:rPr>
        <w:t>3.14</w:t>
      </w:r>
    </w:p>
    <w:p w14:paraId="03666B58" w14:textId="77777777" w:rsidR="00814455"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 xml:space="preserve">Performance reports include care management activity </w:t>
      </w:r>
    </w:p>
    <w:p w14:paraId="0B30C4FF" w14:textId="77777777" w:rsidR="00814455" w:rsidRPr="00C10BA4" w:rsidRDefault="00814455" w:rsidP="002C5D5E">
      <w:pPr>
        <w:rPr>
          <w:rFonts w:ascii="Calibri" w:hAnsi="Calibri" w:cs="Arial"/>
          <w:i/>
          <w:iCs/>
          <w:sz w:val="22"/>
          <w:szCs w:val="22"/>
        </w:rPr>
      </w:pPr>
    </w:p>
    <w:p w14:paraId="69021CB0" w14:textId="77777777" w:rsidR="00814455"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111372AB" w14:textId="77777777" w:rsidR="00F91A71" w:rsidRPr="00C10BA4" w:rsidRDefault="00A24EB1" w:rsidP="007470DF">
      <w:pPr>
        <w:pStyle w:val="ListParagraph"/>
        <w:numPr>
          <w:ilvl w:val="0"/>
          <w:numId w:val="11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Care management activity should include the following information for each member of the care management team:</w:t>
      </w:r>
    </w:p>
    <w:p w14:paraId="3222BEB9" w14:textId="6174591E" w:rsidR="009B0886" w:rsidRPr="00C10BA4"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Patient caseload (number of unique patients)</w:t>
      </w:r>
      <w:r w:rsidR="00F36866">
        <w:rPr>
          <w:rFonts w:ascii="Calibri" w:hAnsi="Calibri" w:cs="Arial"/>
          <w:sz w:val="22"/>
          <w:szCs w:val="22"/>
        </w:rPr>
        <w:t>.</w:t>
      </w:r>
    </w:p>
    <w:p w14:paraId="79FB8650" w14:textId="46F0698B" w:rsidR="009B0886" w:rsidRPr="00C10BA4"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Number of in-person encounters</w:t>
      </w:r>
      <w:r w:rsidR="00F36866">
        <w:rPr>
          <w:rFonts w:ascii="Calibri" w:hAnsi="Calibri" w:cs="Arial"/>
          <w:sz w:val="22"/>
          <w:szCs w:val="22"/>
        </w:rPr>
        <w:t>.</w:t>
      </w:r>
    </w:p>
    <w:p w14:paraId="415C935D" w14:textId="100DC39A" w:rsidR="009B0886" w:rsidRDefault="00A24EB1" w:rsidP="007470DF">
      <w:pPr>
        <w:pStyle w:val="ListParagraph"/>
        <w:numPr>
          <w:ilvl w:val="1"/>
          <w:numId w:val="11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Number of telephonic encounters</w:t>
      </w:r>
      <w:r w:rsidR="00F36866">
        <w:rPr>
          <w:rFonts w:ascii="Calibri" w:hAnsi="Calibri" w:cs="Arial"/>
          <w:sz w:val="22"/>
          <w:szCs w:val="22"/>
        </w:rPr>
        <w:t>.</w:t>
      </w:r>
    </w:p>
    <w:p w14:paraId="178E2AA2" w14:textId="77777777" w:rsidR="00B576D4" w:rsidRDefault="00B576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576D4" w14:paraId="6DF81E80"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064625"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FBDC33F" w14:textId="77777777" w:rsidR="00B576D4" w:rsidRPr="000433C5" w:rsidRDefault="00B576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2629CE8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AD4481"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528BBE76"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2C351" w14:textId="0269B12F" w:rsidR="00472FE3" w:rsidRPr="00272F9C" w:rsidRDefault="00272F9C" w:rsidP="007470DF">
            <w:pPr>
              <w:pStyle w:val="ListParagraph"/>
              <w:numPr>
                <w:ilvl w:val="0"/>
                <w:numId w:val="166"/>
              </w:numPr>
              <w:rPr>
                <w:rFonts w:asciiTheme="minorHAnsi" w:hAnsiTheme="minorHAnsi"/>
                <w:sz w:val="22"/>
                <w:szCs w:val="22"/>
              </w:rPr>
            </w:pPr>
            <w:r w:rsidRPr="00272F9C">
              <w:rPr>
                <w:rFonts w:asciiTheme="minorHAnsi" w:hAnsiTheme="minorHAnsi"/>
                <w:sz w:val="22"/>
                <w:szCs w:val="22"/>
              </w:rPr>
              <w:t xml:space="preserve">The practice must demo how they are using these performance reports to evaluate patient </w:t>
            </w:r>
            <w:r w:rsidR="00C50299">
              <w:rPr>
                <w:rFonts w:asciiTheme="minorHAnsi" w:hAnsiTheme="minorHAnsi"/>
                <w:sz w:val="22"/>
                <w:szCs w:val="22"/>
              </w:rPr>
              <w:t>engagement</w:t>
            </w:r>
            <w:r w:rsidR="00C50299" w:rsidRPr="00272F9C">
              <w:rPr>
                <w:rFonts w:asciiTheme="minorHAnsi" w:hAnsiTheme="minorHAnsi"/>
                <w:sz w:val="22"/>
                <w:szCs w:val="22"/>
              </w:rPr>
              <w:t xml:space="preserve"> </w:t>
            </w:r>
            <w:r w:rsidRPr="00272F9C">
              <w:rPr>
                <w:rFonts w:asciiTheme="minorHAnsi" w:hAnsiTheme="minorHAnsi"/>
                <w:sz w:val="22"/>
                <w:szCs w:val="22"/>
              </w:rPr>
              <w:t>and success of care management program</w:t>
            </w:r>
          </w:p>
        </w:tc>
      </w:tr>
    </w:tbl>
    <w:p w14:paraId="2FBA9914" w14:textId="77777777" w:rsidR="008020B5" w:rsidRDefault="008020B5" w:rsidP="002C5D5E">
      <w:pPr>
        <w:pStyle w:val="Heading2"/>
        <w:spacing w:before="0" w:after="0"/>
        <w:jc w:val="center"/>
        <w:rPr>
          <w:rFonts w:ascii="Calibri" w:hAnsi="Calibri"/>
          <w:sz w:val="24"/>
          <w:szCs w:val="24"/>
        </w:rPr>
      </w:pPr>
    </w:p>
    <w:p w14:paraId="4CDE9B62" w14:textId="11BA361C" w:rsidR="00F20B73"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3.15</w:t>
      </w:r>
    </w:p>
    <w:p w14:paraId="6562D96C" w14:textId="77777777" w:rsidR="00F20B73" w:rsidRPr="00C10BA4" w:rsidRDefault="00A24EB1" w:rsidP="005C10F4">
      <w:pPr>
        <w:pStyle w:val="Heading2"/>
        <w:spacing w:before="0" w:after="0"/>
        <w:jc w:val="center"/>
        <w:rPr>
          <w:rFonts w:ascii="Calibri" w:hAnsi="Calibri"/>
          <w:sz w:val="24"/>
          <w:szCs w:val="24"/>
        </w:rPr>
      </w:pPr>
      <w:r w:rsidRPr="00A24EB1">
        <w:rPr>
          <w:rFonts w:ascii="Calibri" w:hAnsi="Calibri"/>
          <w:sz w:val="24"/>
          <w:szCs w:val="24"/>
        </w:rPr>
        <w:t xml:space="preserve">Key clinical indicators are tracked and reported to external entities to which practices are accountable for quality measurement </w:t>
      </w:r>
    </w:p>
    <w:p w14:paraId="1C3C0424" w14:textId="77777777" w:rsidR="00F20B73" w:rsidRPr="00C10BA4" w:rsidRDefault="00A24EB1" w:rsidP="002C5D5E">
      <w:pPr>
        <w:rPr>
          <w:rFonts w:ascii="Calibri" w:hAnsi="Calibri" w:cs="Arial"/>
          <w:b/>
          <w:bCs/>
        </w:rPr>
      </w:pPr>
      <w:r w:rsidRPr="00A24EB1">
        <w:rPr>
          <w:rFonts w:ascii="Calibri" w:hAnsi="Calibri" w:cs="Arial"/>
          <w:b/>
          <w:bCs/>
        </w:rPr>
        <w:t>   </w:t>
      </w:r>
    </w:p>
    <w:p w14:paraId="45778EE0" w14:textId="77777777" w:rsidR="00F20B73"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 PCP Guidelines:</w:t>
      </w:r>
    </w:p>
    <w:p w14:paraId="16B11140" w14:textId="2BBF0C73" w:rsidR="009B0886" w:rsidRPr="00C10BA4" w:rsidRDefault="00A24EB1" w:rsidP="007470DF">
      <w:pPr>
        <w:pStyle w:val="ListParagraph"/>
        <w:numPr>
          <w:ilvl w:val="0"/>
          <w:numId w:val="226"/>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 key clinical indicators, such as rates of patients with HTN who are well controlled, and patients with DM who have an A1C showing reasonable control, in a manner consistent with standardized, generally accepted specifications for such measures</w:t>
      </w:r>
      <w:r w:rsidR="003B18A6">
        <w:rPr>
          <w:rFonts w:ascii="Calibri" w:hAnsi="Calibri" w:cs="Arial"/>
          <w:sz w:val="22"/>
          <w:szCs w:val="22"/>
        </w:rPr>
        <w:t>.</w:t>
      </w:r>
    </w:p>
    <w:p w14:paraId="21EF90FB" w14:textId="77777777" w:rsidR="00F8015A" w:rsidRDefault="00F8015A" w:rsidP="002C5D5E">
      <w:pPr>
        <w:tabs>
          <w:tab w:val="left" w:pos="376"/>
          <w:tab w:val="left" w:pos="1432"/>
        </w:tabs>
        <w:rPr>
          <w:rFonts w:ascii="Calibri" w:hAnsi="Calibri" w:cs="Arial"/>
          <w:bCs/>
          <w:i/>
          <w:u w:val="single"/>
        </w:rPr>
      </w:pPr>
    </w:p>
    <w:p w14:paraId="7E99A0A8" w14:textId="77777777" w:rsidR="003B1A8A" w:rsidRPr="00C10BA4" w:rsidRDefault="0043642E" w:rsidP="005C10F4">
      <w:pPr>
        <w:tabs>
          <w:tab w:val="left" w:pos="376"/>
          <w:tab w:val="left" w:pos="1432"/>
        </w:tabs>
        <w:rPr>
          <w:rFonts w:ascii="Calibri" w:hAnsi="Calibri" w:cs="Arial"/>
          <w:bCs/>
          <w:i/>
          <w:u w:val="single"/>
        </w:rPr>
      </w:pPr>
      <w:r>
        <w:rPr>
          <w:rFonts w:ascii="Calibri" w:hAnsi="Calibri" w:cs="Arial"/>
          <w:bCs/>
          <w:i/>
          <w:u w:val="single"/>
        </w:rPr>
        <w:t>Specialist Guidelines:</w:t>
      </w:r>
    </w:p>
    <w:p w14:paraId="66B54510" w14:textId="5B4D7058" w:rsidR="00E57BE4" w:rsidRPr="00657E11" w:rsidRDefault="00A24EB1" w:rsidP="007470DF">
      <w:pPr>
        <w:pStyle w:val="ListParagraph"/>
        <w:numPr>
          <w:ilvl w:val="0"/>
          <w:numId w:val="227"/>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 key clinical indicators relevant to their practices, such as those outlined in HEDIS, PQRS and Meaningful Use standards</w:t>
      </w:r>
      <w:r w:rsidR="003B18A6">
        <w:rPr>
          <w:rFonts w:ascii="Calibri" w:hAnsi="Calibri" w:cs="Arial"/>
          <w:sz w:val="22"/>
          <w:szCs w:val="22"/>
        </w:rPr>
        <w:t>.</w:t>
      </w:r>
    </w:p>
    <w:p w14:paraId="532776B7" w14:textId="77777777" w:rsidR="007421D4" w:rsidRPr="007421D4" w:rsidRDefault="007421D4" w:rsidP="002C5D5E">
      <w:pPr>
        <w:pStyle w:val="ListParagraph"/>
        <w:tabs>
          <w:tab w:val="left" w:pos="376"/>
          <w:tab w:val="left" w:pos="1432"/>
        </w:tabs>
        <w:ind w:left="0"/>
        <w:rPr>
          <w:rFonts w:ascii="Calibri" w:hAnsi="Calibri"/>
          <w:sz w:val="28"/>
          <w:szCs w:val="28"/>
          <w:u w:val="single"/>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421D4" w14:paraId="06086DDF"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0226A5"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914B73"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3A060C15"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168C02"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291F6C06"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8025C" w14:textId="47871D4D" w:rsidR="00472FE3" w:rsidRPr="003D094D" w:rsidRDefault="00472FE3"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sidR="001F5791">
              <w:rPr>
                <w:rFonts w:asciiTheme="minorHAnsi" w:hAnsiTheme="minorHAnsi"/>
                <w:sz w:val="22"/>
                <w:szCs w:val="22"/>
              </w:rPr>
              <w:t>demo</w:t>
            </w:r>
            <w:r w:rsidR="009A16FB">
              <w:rPr>
                <w:rFonts w:asciiTheme="minorHAnsi" w:hAnsiTheme="minorHAnsi"/>
                <w:sz w:val="22"/>
                <w:szCs w:val="22"/>
              </w:rPr>
              <w:t xml:space="preserve"> </w:t>
            </w:r>
            <w:r w:rsidR="001F5791">
              <w:rPr>
                <w:rFonts w:asciiTheme="minorHAnsi" w:hAnsiTheme="minorHAnsi"/>
                <w:sz w:val="22"/>
                <w:szCs w:val="22"/>
              </w:rPr>
              <w:t>the</w:t>
            </w:r>
            <w:r w:rsidR="006B0558">
              <w:rPr>
                <w:rFonts w:asciiTheme="minorHAnsi" w:hAnsiTheme="minorHAnsi"/>
                <w:sz w:val="22"/>
                <w:szCs w:val="22"/>
              </w:rPr>
              <w:t xml:space="preserve"> clinical indicators </w:t>
            </w:r>
            <w:r w:rsidR="001F5791">
              <w:rPr>
                <w:rFonts w:asciiTheme="minorHAnsi" w:hAnsiTheme="minorHAnsi"/>
                <w:sz w:val="22"/>
                <w:szCs w:val="22"/>
              </w:rPr>
              <w:t xml:space="preserve">that </w:t>
            </w:r>
            <w:r w:rsidR="006B0558">
              <w:rPr>
                <w:rFonts w:asciiTheme="minorHAnsi" w:hAnsiTheme="minorHAnsi"/>
                <w:sz w:val="22"/>
                <w:szCs w:val="22"/>
              </w:rPr>
              <w:t xml:space="preserve">are being </w:t>
            </w:r>
            <w:r w:rsidR="00852AEA">
              <w:rPr>
                <w:rFonts w:asciiTheme="minorHAnsi" w:hAnsiTheme="minorHAnsi"/>
                <w:sz w:val="22"/>
                <w:szCs w:val="22"/>
              </w:rPr>
              <w:t>tracked</w:t>
            </w:r>
            <w:r w:rsidR="001F5791">
              <w:rPr>
                <w:rFonts w:asciiTheme="minorHAnsi" w:hAnsiTheme="minorHAnsi"/>
                <w:sz w:val="22"/>
                <w:szCs w:val="22"/>
              </w:rPr>
              <w:t xml:space="preserve"> and indicate </w:t>
            </w:r>
            <w:r w:rsidR="00A36E90">
              <w:rPr>
                <w:rFonts w:asciiTheme="minorHAnsi" w:hAnsiTheme="minorHAnsi"/>
                <w:sz w:val="22"/>
                <w:szCs w:val="22"/>
              </w:rPr>
              <w:t>the</w:t>
            </w:r>
            <w:r w:rsidR="001F5791">
              <w:rPr>
                <w:rFonts w:asciiTheme="minorHAnsi" w:hAnsiTheme="minorHAnsi"/>
                <w:sz w:val="22"/>
                <w:szCs w:val="22"/>
              </w:rPr>
              <w:t xml:space="preserve"> entities </w:t>
            </w:r>
            <w:r w:rsidR="00A36E90">
              <w:rPr>
                <w:rFonts w:asciiTheme="minorHAnsi" w:hAnsiTheme="minorHAnsi"/>
                <w:sz w:val="22"/>
                <w:szCs w:val="22"/>
              </w:rPr>
              <w:t xml:space="preserve">to which </w:t>
            </w:r>
            <w:r w:rsidR="001F5791">
              <w:rPr>
                <w:rFonts w:asciiTheme="minorHAnsi" w:hAnsiTheme="minorHAnsi"/>
                <w:sz w:val="22"/>
                <w:szCs w:val="22"/>
              </w:rPr>
              <w:t xml:space="preserve">they </w:t>
            </w:r>
            <w:r w:rsidR="00852AEA">
              <w:rPr>
                <w:rFonts w:asciiTheme="minorHAnsi" w:hAnsiTheme="minorHAnsi"/>
                <w:sz w:val="22"/>
                <w:szCs w:val="22"/>
              </w:rPr>
              <w:t>report</w:t>
            </w:r>
            <w:r w:rsidR="001F5791">
              <w:rPr>
                <w:rFonts w:asciiTheme="minorHAnsi" w:hAnsiTheme="minorHAnsi"/>
                <w:sz w:val="22"/>
                <w:szCs w:val="22"/>
              </w:rPr>
              <w:t xml:space="preserve"> </w:t>
            </w:r>
            <w:r w:rsidR="00A36E90">
              <w:rPr>
                <w:rFonts w:asciiTheme="minorHAnsi" w:hAnsiTheme="minorHAnsi"/>
                <w:sz w:val="22"/>
                <w:szCs w:val="22"/>
              </w:rPr>
              <w:t xml:space="preserve">the </w:t>
            </w:r>
            <w:r w:rsidR="009975EF">
              <w:rPr>
                <w:rFonts w:asciiTheme="minorHAnsi" w:hAnsiTheme="minorHAnsi"/>
                <w:sz w:val="22"/>
                <w:szCs w:val="22"/>
              </w:rPr>
              <w:t xml:space="preserve">measures. </w:t>
            </w:r>
          </w:p>
        </w:tc>
      </w:tr>
    </w:tbl>
    <w:p w14:paraId="6BCA9FBA" w14:textId="77777777" w:rsidR="00851960" w:rsidRDefault="00851960" w:rsidP="002C5D5E">
      <w:pPr>
        <w:tabs>
          <w:tab w:val="left" w:pos="376"/>
          <w:tab w:val="left" w:pos="1432"/>
        </w:tabs>
        <w:rPr>
          <w:rFonts w:ascii="Calibri" w:hAnsi="Calibri"/>
          <w:sz w:val="28"/>
          <w:szCs w:val="28"/>
          <w:u w:val="single"/>
        </w:rPr>
      </w:pPr>
    </w:p>
    <w:p w14:paraId="575E8374" w14:textId="77777777" w:rsidR="00C23204" w:rsidRPr="00C10BA4" w:rsidRDefault="00C23204" w:rsidP="005C10F4">
      <w:pPr>
        <w:pStyle w:val="Heading2"/>
        <w:spacing w:before="0" w:after="0"/>
        <w:jc w:val="center"/>
        <w:rPr>
          <w:rFonts w:ascii="Calibri" w:hAnsi="Calibri"/>
          <w:sz w:val="24"/>
          <w:szCs w:val="24"/>
        </w:rPr>
      </w:pPr>
      <w:r>
        <w:rPr>
          <w:rFonts w:ascii="Calibri" w:hAnsi="Calibri"/>
          <w:sz w:val="24"/>
          <w:szCs w:val="24"/>
        </w:rPr>
        <w:t>3.16</w:t>
      </w:r>
    </w:p>
    <w:p w14:paraId="0FCD2DFF" w14:textId="77777777" w:rsidR="00C23204" w:rsidRPr="00C10BA4" w:rsidRDefault="00C23204" w:rsidP="005C10F4">
      <w:pPr>
        <w:pStyle w:val="Heading2"/>
        <w:spacing w:before="0" w:after="0"/>
        <w:jc w:val="center"/>
        <w:rPr>
          <w:rFonts w:ascii="Calibri" w:hAnsi="Calibri"/>
          <w:sz w:val="24"/>
          <w:szCs w:val="24"/>
        </w:rPr>
      </w:pPr>
      <w:r>
        <w:rPr>
          <w:rFonts w:ascii="Calibri" w:hAnsi="Calibri"/>
          <w:sz w:val="24"/>
          <w:szCs w:val="24"/>
        </w:rPr>
        <w:t>Performance reports are generated to track one or more Choosing Wisely recommendation</w:t>
      </w:r>
      <w:r w:rsidR="00914F74">
        <w:rPr>
          <w:rFonts w:ascii="Calibri" w:hAnsi="Calibri"/>
          <w:sz w:val="24"/>
          <w:szCs w:val="24"/>
        </w:rPr>
        <w:t>s</w:t>
      </w:r>
      <w:r>
        <w:rPr>
          <w:rFonts w:ascii="Calibri" w:hAnsi="Calibri"/>
          <w:sz w:val="24"/>
          <w:szCs w:val="24"/>
        </w:rPr>
        <w:t xml:space="preserve"> relevant to scope of practice</w:t>
      </w:r>
    </w:p>
    <w:p w14:paraId="4D6A41C3" w14:textId="77777777" w:rsidR="00C23204" w:rsidRPr="00C10BA4" w:rsidRDefault="00C23204" w:rsidP="002C5D5E">
      <w:pPr>
        <w:rPr>
          <w:rFonts w:ascii="Calibri" w:hAnsi="Calibri" w:cs="Arial"/>
          <w:b/>
          <w:bCs/>
        </w:rPr>
      </w:pPr>
      <w:r w:rsidRPr="00A24EB1">
        <w:rPr>
          <w:rFonts w:ascii="Calibri" w:hAnsi="Calibri" w:cs="Arial"/>
          <w:b/>
          <w:bCs/>
        </w:rPr>
        <w:t>   </w:t>
      </w:r>
    </w:p>
    <w:p w14:paraId="0069C38A" w14:textId="77777777" w:rsidR="00C23204" w:rsidRPr="00C10BA4" w:rsidRDefault="00C23204"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747F359C" w14:textId="44DBC546" w:rsidR="00C23204" w:rsidRDefault="00C23204" w:rsidP="007470DF">
      <w:pPr>
        <w:pStyle w:val="ListParagraph"/>
        <w:numPr>
          <w:ilvl w:val="0"/>
          <w:numId w:val="228"/>
        </w:numPr>
        <w:tabs>
          <w:tab w:val="left" w:pos="376"/>
          <w:tab w:val="left" w:pos="1432"/>
        </w:tabs>
        <w:rPr>
          <w:rFonts w:ascii="Calibri" w:hAnsi="Calibri" w:cs="Arial"/>
          <w:sz w:val="22"/>
          <w:szCs w:val="22"/>
        </w:rPr>
      </w:pPr>
      <w:r w:rsidRPr="00A24EB1">
        <w:rPr>
          <w:rFonts w:ascii="Calibri" w:hAnsi="Calibri" w:cs="Arial"/>
          <w:sz w:val="22"/>
          <w:szCs w:val="22"/>
        </w:rPr>
        <w:t>Practices or POs are tracking and reporting on</w:t>
      </w:r>
      <w:r>
        <w:rPr>
          <w:rFonts w:ascii="Calibri" w:hAnsi="Calibri" w:cs="Arial"/>
          <w:sz w:val="22"/>
          <w:szCs w:val="22"/>
        </w:rPr>
        <w:t xml:space="preserve"> one or more Choosing Wisely recommendation</w:t>
      </w:r>
      <w:r w:rsidR="00914F74">
        <w:rPr>
          <w:rFonts w:ascii="Calibri" w:hAnsi="Calibri" w:cs="Arial"/>
          <w:sz w:val="22"/>
          <w:szCs w:val="22"/>
        </w:rPr>
        <w:t>s</w:t>
      </w:r>
      <w:r>
        <w:rPr>
          <w:rFonts w:ascii="Calibri" w:hAnsi="Calibri" w:cs="Arial"/>
          <w:sz w:val="22"/>
          <w:szCs w:val="22"/>
        </w:rPr>
        <w:t xml:space="preserve"> relevant to scope of practice for all patients, regardless of payer</w:t>
      </w:r>
      <w:r w:rsidR="003B18A6">
        <w:rPr>
          <w:rFonts w:ascii="Calibri" w:hAnsi="Calibri" w:cs="Arial"/>
          <w:sz w:val="22"/>
          <w:szCs w:val="22"/>
        </w:rPr>
        <w:t>.</w:t>
      </w:r>
    </w:p>
    <w:p w14:paraId="4F388F85" w14:textId="77777777" w:rsidR="007421D4" w:rsidRDefault="007421D4"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421D4" w14:paraId="19260E4F"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E6AE1E"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7B295B4" w14:textId="77777777" w:rsidR="007421D4" w:rsidRPr="000433C5" w:rsidRDefault="007421D4"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72FE3" w:rsidRPr="000433C5" w14:paraId="077BB9F2"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FEB89" w14:textId="77777777" w:rsidR="00472FE3" w:rsidRPr="000433C5" w:rsidRDefault="00472FE3" w:rsidP="00BE1F0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72FE3" w:rsidRPr="003D094D" w14:paraId="7883339F"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1DFC9B" w14:textId="7F4B9AB4" w:rsidR="00472FE3" w:rsidRPr="002253C2" w:rsidRDefault="00126BF2"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 xml:space="preserve">Which choosing Wisely </w:t>
            </w:r>
            <w:r w:rsidR="000D1AE1" w:rsidRPr="002253C2">
              <w:rPr>
                <w:rFonts w:asciiTheme="minorHAnsi" w:hAnsiTheme="minorHAnsi"/>
                <w:sz w:val="22"/>
                <w:szCs w:val="22"/>
              </w:rPr>
              <w:t>recommendation</w:t>
            </w:r>
            <w:r w:rsidR="00D05168" w:rsidRPr="002253C2">
              <w:rPr>
                <w:rFonts w:asciiTheme="minorHAnsi" w:hAnsiTheme="minorHAnsi"/>
                <w:sz w:val="22"/>
                <w:szCs w:val="22"/>
              </w:rPr>
              <w:t xml:space="preserve">(s) </w:t>
            </w:r>
            <w:r w:rsidR="0048422C" w:rsidRPr="002253C2">
              <w:rPr>
                <w:rFonts w:asciiTheme="minorHAnsi" w:hAnsiTheme="minorHAnsi"/>
                <w:sz w:val="22"/>
                <w:szCs w:val="22"/>
              </w:rPr>
              <w:t>is the practice tracking</w:t>
            </w:r>
            <w:r w:rsidR="00277681" w:rsidRPr="002253C2">
              <w:rPr>
                <w:rFonts w:asciiTheme="minorHAnsi" w:hAnsiTheme="minorHAnsi"/>
                <w:sz w:val="22"/>
                <w:szCs w:val="22"/>
              </w:rPr>
              <w:t>?</w:t>
            </w:r>
          </w:p>
          <w:p w14:paraId="3A70724B" w14:textId="09A2228E" w:rsidR="00472FE3" w:rsidRPr="002253C2" w:rsidRDefault="00472FE3"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What sort of review is being done with these reports?</w:t>
            </w:r>
          </w:p>
          <w:p w14:paraId="06DD72A1" w14:textId="13CABDAA" w:rsidR="00472FE3" w:rsidRPr="002253C2" w:rsidRDefault="00472FE3" w:rsidP="007470DF">
            <w:pPr>
              <w:pStyle w:val="ListParagraph"/>
              <w:numPr>
                <w:ilvl w:val="0"/>
                <w:numId w:val="208"/>
              </w:numPr>
              <w:ind w:left="327" w:hanging="327"/>
              <w:rPr>
                <w:rFonts w:asciiTheme="minorHAnsi" w:hAnsiTheme="minorHAnsi"/>
                <w:sz w:val="22"/>
                <w:szCs w:val="22"/>
              </w:rPr>
            </w:pPr>
            <w:r w:rsidRPr="002253C2">
              <w:rPr>
                <w:rFonts w:asciiTheme="minorHAnsi" w:hAnsiTheme="minorHAnsi"/>
                <w:sz w:val="22"/>
                <w:szCs w:val="22"/>
              </w:rPr>
              <w:t>What actions are taken?</w:t>
            </w:r>
          </w:p>
        </w:tc>
      </w:tr>
    </w:tbl>
    <w:p w14:paraId="54F902EB" w14:textId="6CF7BD07" w:rsidR="00692ED5" w:rsidRPr="00C10BA4" w:rsidRDefault="00692ED5" w:rsidP="005C10F4">
      <w:pPr>
        <w:pStyle w:val="Heading2"/>
        <w:spacing w:before="0" w:after="0"/>
        <w:jc w:val="center"/>
        <w:rPr>
          <w:rFonts w:ascii="Calibri" w:hAnsi="Calibri"/>
          <w:sz w:val="24"/>
          <w:szCs w:val="24"/>
        </w:rPr>
      </w:pPr>
      <w:r>
        <w:rPr>
          <w:rFonts w:ascii="Calibri" w:hAnsi="Calibri"/>
          <w:sz w:val="24"/>
          <w:szCs w:val="24"/>
        </w:rPr>
        <w:t>3.17</w:t>
      </w:r>
    </w:p>
    <w:p w14:paraId="6FF1CAAF" w14:textId="4FB0E248" w:rsidR="00692ED5" w:rsidRPr="00C10BA4" w:rsidRDefault="00692ED5" w:rsidP="005C10F4">
      <w:pPr>
        <w:pStyle w:val="Heading2"/>
        <w:spacing w:before="0" w:after="0"/>
        <w:jc w:val="center"/>
        <w:rPr>
          <w:rFonts w:ascii="Calibri" w:hAnsi="Calibri"/>
          <w:sz w:val="24"/>
          <w:szCs w:val="24"/>
        </w:rPr>
      </w:pPr>
      <w:r w:rsidRPr="00A24EB1">
        <w:rPr>
          <w:rFonts w:ascii="Calibri" w:hAnsi="Calibri"/>
          <w:sz w:val="24"/>
          <w:szCs w:val="24"/>
        </w:rPr>
        <w:t>Performance reports are generated for the population of p</w:t>
      </w:r>
      <w:r>
        <w:rPr>
          <w:rFonts w:ascii="Calibri" w:hAnsi="Calibri"/>
          <w:sz w:val="24"/>
          <w:szCs w:val="24"/>
        </w:rPr>
        <w:t xml:space="preserve">atients with: </w:t>
      </w:r>
      <w:r w:rsidR="00215967">
        <w:rPr>
          <w:rFonts w:ascii="Calibri" w:hAnsi="Calibri"/>
          <w:sz w:val="24"/>
          <w:szCs w:val="24"/>
        </w:rPr>
        <w:t>Pediatric a</w:t>
      </w:r>
      <w:r>
        <w:rPr>
          <w:rFonts w:ascii="Calibri" w:hAnsi="Calibri"/>
          <w:sz w:val="24"/>
          <w:szCs w:val="24"/>
        </w:rPr>
        <w:t>utism</w:t>
      </w:r>
    </w:p>
    <w:p w14:paraId="29F98932" w14:textId="77777777" w:rsidR="00692ED5" w:rsidRPr="00C10BA4" w:rsidRDefault="00692ED5" w:rsidP="002C5D5E">
      <w:pPr>
        <w:rPr>
          <w:rFonts w:ascii="Calibri" w:hAnsi="Calibri" w:cs="Arial"/>
          <w:i/>
          <w:iCs/>
          <w:sz w:val="22"/>
          <w:szCs w:val="22"/>
        </w:rPr>
      </w:pPr>
    </w:p>
    <w:p w14:paraId="6511131C" w14:textId="77777777" w:rsidR="00692ED5" w:rsidRPr="00C10BA4" w:rsidRDefault="00692ED5"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5B17121B" w14:textId="392BA59F" w:rsidR="00692ED5" w:rsidRPr="00207F64" w:rsidRDefault="00692ED5" w:rsidP="007470DF">
      <w:pPr>
        <w:pStyle w:val="ListParagraph"/>
        <w:numPr>
          <w:ilvl w:val="0"/>
          <w:numId w:val="229"/>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1F1E7618" w14:textId="77777777" w:rsidR="00692ED5" w:rsidRDefault="00692ED5"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92ED5" w14:paraId="22740B5B"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A539DA" w14:textId="77777777" w:rsidR="00692ED5" w:rsidRPr="000433C5" w:rsidRDefault="00692ED5" w:rsidP="00692ED5">
            <w:pPr>
              <w:jc w:val="center"/>
              <w:rPr>
                <w:rFonts w:asciiTheme="minorHAnsi" w:hAnsiTheme="minorHAnsi"/>
                <w:b/>
                <w:bCs/>
                <w:sz w:val="22"/>
                <w:szCs w:val="22"/>
              </w:rPr>
            </w:pPr>
            <w:bookmarkStart w:id="516" w:name="_Hlk14684238"/>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3A956CE" w14:textId="77777777" w:rsidR="00692ED5" w:rsidRPr="000433C5" w:rsidRDefault="00692ED5" w:rsidP="00692ED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92ED5" w14:paraId="4FFC1D87"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E478D3" w14:textId="77777777" w:rsidR="00692ED5" w:rsidRPr="000433C5" w:rsidRDefault="00692ED5" w:rsidP="00692ED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92ED5" w14:paraId="46F4735B"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05ACF2" w14:textId="5A7D9EC0" w:rsidR="00692ED5" w:rsidRPr="002A2078" w:rsidRDefault="00692ED5"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2C87EC7" w14:textId="77777777" w:rsidR="00692ED5" w:rsidRPr="002A2078" w:rsidRDefault="00692ED5" w:rsidP="00692ED5">
            <w:pPr>
              <w:contextualSpacing/>
              <w:rPr>
                <w:rFonts w:asciiTheme="minorHAnsi" w:hAnsiTheme="minorHAnsi"/>
                <w:sz w:val="22"/>
                <w:szCs w:val="22"/>
              </w:rPr>
            </w:pPr>
            <w:r w:rsidRPr="002A2078">
              <w:rPr>
                <w:rFonts w:asciiTheme="minorHAnsi" w:hAnsiTheme="minorHAnsi"/>
                <w:sz w:val="22"/>
                <w:szCs w:val="22"/>
              </w:rPr>
              <w:t>•    Steps:</w:t>
            </w:r>
          </w:p>
          <w:p w14:paraId="10B48158" w14:textId="77777777" w:rsidR="00692ED5" w:rsidRPr="002A2078" w:rsidRDefault="00692ED5" w:rsidP="00A759F4">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77D2D9EB" w14:textId="1BDD3A5E" w:rsidR="00692ED5" w:rsidRPr="002A2078" w:rsidRDefault="00692ED5" w:rsidP="00692ED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6EFEFB1D" w14:textId="77777777" w:rsidR="00692ED5" w:rsidRPr="003D094D" w:rsidRDefault="00692ED5" w:rsidP="00692ED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516"/>
    </w:tbl>
    <w:p w14:paraId="3BDBF3EA" w14:textId="768E5DF1" w:rsidR="00F006FE" w:rsidRDefault="00F006FE" w:rsidP="002C5D5E">
      <w:pPr>
        <w:pStyle w:val="Heading1"/>
        <w:spacing w:before="0" w:after="0"/>
        <w:rPr>
          <w:rFonts w:ascii="Calibri" w:hAnsi="Calibri"/>
          <w:sz w:val="28"/>
          <w:szCs w:val="28"/>
          <w:u w:val="single"/>
        </w:rPr>
      </w:pPr>
    </w:p>
    <w:p w14:paraId="6A9495D7" w14:textId="38A68D79" w:rsidR="00B86138" w:rsidRPr="00C10BA4" w:rsidRDefault="00B86138" w:rsidP="005C10F4">
      <w:pPr>
        <w:pStyle w:val="Heading2"/>
        <w:spacing w:before="0" w:after="0"/>
        <w:jc w:val="center"/>
        <w:rPr>
          <w:rFonts w:ascii="Calibri" w:hAnsi="Calibri"/>
          <w:sz w:val="24"/>
          <w:szCs w:val="24"/>
        </w:rPr>
      </w:pPr>
      <w:r>
        <w:rPr>
          <w:rFonts w:ascii="Calibri" w:hAnsi="Calibri"/>
          <w:sz w:val="24"/>
          <w:szCs w:val="24"/>
        </w:rPr>
        <w:t>3.18</w:t>
      </w:r>
    </w:p>
    <w:p w14:paraId="5E899AB4" w14:textId="77777777" w:rsidR="00B86138" w:rsidRDefault="00B86138" w:rsidP="002C5D5E">
      <w:pPr>
        <w:widowControl w:val="0"/>
        <w:tabs>
          <w:tab w:val="left" w:pos="1540"/>
        </w:tabs>
        <w:jc w:val="center"/>
        <w:rPr>
          <w:rFonts w:ascii="Calibri" w:hAnsi="Calibri"/>
          <w:b/>
          <w:i/>
        </w:rPr>
      </w:pPr>
      <w:r w:rsidRPr="00456299">
        <w:rPr>
          <w:rFonts w:ascii="Calibri" w:hAnsi="Calibri"/>
          <w:b/>
          <w:i/>
        </w:rPr>
        <w:t>Performance reports are generated for the population of patients with:</w:t>
      </w:r>
      <w:r w:rsidRPr="00A24EB1">
        <w:rPr>
          <w:rFonts w:ascii="Calibri" w:hAnsi="Calibri"/>
        </w:rPr>
        <w:t xml:space="preserve"> </w:t>
      </w:r>
      <w:r w:rsidRPr="002F4D83">
        <w:rPr>
          <w:rFonts w:ascii="Calibri" w:hAnsi="Calibri"/>
          <w:b/>
          <w:i/>
        </w:rPr>
        <w:t>pediatric behavioral health disorders, which may include depression, an</w:t>
      </w:r>
      <w:r w:rsidRPr="001240BD">
        <w:rPr>
          <w:rFonts w:ascii="Calibri" w:hAnsi="Calibri"/>
          <w:b/>
          <w:i/>
        </w:rPr>
        <w:t xml:space="preserve">xiety, </w:t>
      </w:r>
      <w:r>
        <w:rPr>
          <w:rFonts w:ascii="Calibri" w:hAnsi="Calibri"/>
          <w:b/>
          <w:i/>
        </w:rPr>
        <w:t xml:space="preserve">and/or </w:t>
      </w:r>
      <w:r w:rsidRPr="001240BD">
        <w:rPr>
          <w:rFonts w:ascii="Calibri" w:hAnsi="Calibri"/>
          <w:b/>
          <w:i/>
        </w:rPr>
        <w:t>eating disorders</w:t>
      </w:r>
    </w:p>
    <w:p w14:paraId="3A0D5991" w14:textId="77777777" w:rsidR="00B86138" w:rsidRPr="00C10BA4" w:rsidRDefault="00B86138" w:rsidP="002C5D5E">
      <w:pPr>
        <w:rPr>
          <w:rFonts w:ascii="Calibri" w:hAnsi="Calibri" w:cs="Arial"/>
          <w:i/>
          <w:iCs/>
          <w:sz w:val="22"/>
          <w:szCs w:val="22"/>
        </w:rPr>
      </w:pPr>
    </w:p>
    <w:p w14:paraId="2D31D2BD" w14:textId="77777777" w:rsidR="00B86138" w:rsidRPr="00C10BA4" w:rsidRDefault="00B86138" w:rsidP="005C10F4">
      <w:pPr>
        <w:tabs>
          <w:tab w:val="left" w:pos="376"/>
          <w:tab w:val="left" w:pos="1432"/>
        </w:tabs>
        <w:rPr>
          <w:rFonts w:ascii="Calibri" w:hAnsi="Calibri" w:cs="Arial"/>
          <w:bCs/>
          <w:i/>
          <w:u w:val="single"/>
        </w:rPr>
      </w:pPr>
      <w:r>
        <w:rPr>
          <w:rFonts w:ascii="Calibri" w:hAnsi="Calibri" w:cs="Arial"/>
          <w:bCs/>
          <w:i/>
          <w:u w:val="single"/>
        </w:rPr>
        <w:t> PCP and Specialist Guidelines:</w:t>
      </w:r>
    </w:p>
    <w:p w14:paraId="6B6E65F0" w14:textId="5D22ED56" w:rsidR="00B86138" w:rsidRPr="00207F64" w:rsidRDefault="00B86138" w:rsidP="007470DF">
      <w:pPr>
        <w:pStyle w:val="ListParagraph"/>
        <w:numPr>
          <w:ilvl w:val="0"/>
          <w:numId w:val="230"/>
        </w:numPr>
        <w:tabs>
          <w:tab w:val="clear" w:pos="1080"/>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05499AC2" w14:textId="77777777" w:rsidR="00B86138" w:rsidRDefault="00B86138" w:rsidP="002C5D5E">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86138" w14:paraId="0C9D0A8B"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C2AD9C"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E8B2F2A"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86138" w14:paraId="401B8FFB"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3761" w14:textId="77777777" w:rsidR="00B86138" w:rsidRPr="000433C5" w:rsidRDefault="00B86138" w:rsidP="006924B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86138" w14:paraId="77BB61B6" w14:textId="77777777" w:rsidTr="002253C2">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7C6F60E1" w14:textId="1FF7E19F" w:rsidR="00B86138" w:rsidRPr="002A2078" w:rsidRDefault="00B86138"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57E489A1" w14:textId="77777777" w:rsidR="00B86138" w:rsidRPr="002A2078" w:rsidRDefault="00B86138" w:rsidP="006924B8">
            <w:pPr>
              <w:contextualSpacing/>
              <w:rPr>
                <w:rFonts w:asciiTheme="minorHAnsi" w:hAnsiTheme="minorHAnsi"/>
                <w:sz w:val="22"/>
                <w:szCs w:val="22"/>
              </w:rPr>
            </w:pPr>
            <w:r w:rsidRPr="002A2078">
              <w:rPr>
                <w:rFonts w:asciiTheme="minorHAnsi" w:hAnsiTheme="minorHAnsi"/>
                <w:sz w:val="22"/>
                <w:szCs w:val="22"/>
              </w:rPr>
              <w:t>•    Steps:</w:t>
            </w:r>
          </w:p>
          <w:p w14:paraId="7580C2EC" w14:textId="77777777" w:rsidR="00B86138" w:rsidRPr="002A2078" w:rsidRDefault="00B86138"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67C2C4FA" w14:textId="77777777" w:rsidR="00B86138" w:rsidRPr="002A2078" w:rsidRDefault="00B86138" w:rsidP="006924B8">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360BA4BB" w14:textId="77777777" w:rsidR="00B86138" w:rsidRPr="003D094D" w:rsidRDefault="00B86138" w:rsidP="006924B8">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r w:rsidR="00207F64" w14:paraId="79760F69"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574B5FA" w14:textId="77777777" w:rsidR="00207F64" w:rsidRPr="002A2078" w:rsidRDefault="00207F64" w:rsidP="002C5D5E">
            <w:pPr>
              <w:pStyle w:val="ListParagraph"/>
              <w:ind w:left="0"/>
              <w:rPr>
                <w:rFonts w:asciiTheme="minorHAnsi" w:hAnsiTheme="minorHAnsi"/>
                <w:sz w:val="22"/>
                <w:szCs w:val="22"/>
              </w:rPr>
            </w:pPr>
          </w:p>
        </w:tc>
      </w:tr>
    </w:tbl>
    <w:p w14:paraId="4EB6DFEF" w14:textId="77777777" w:rsidR="00692ED5" w:rsidRPr="00692ED5" w:rsidRDefault="00692ED5" w:rsidP="002C5D5E"/>
    <w:p w14:paraId="29BDCD5E" w14:textId="27C9FE17" w:rsidR="00C572C7" w:rsidRPr="00456299" w:rsidRDefault="00C572C7" w:rsidP="005C10F4">
      <w:pPr>
        <w:pStyle w:val="Heading1"/>
        <w:spacing w:before="0" w:after="0"/>
        <w:jc w:val="center"/>
        <w:rPr>
          <w:rFonts w:asciiTheme="minorHAnsi" w:hAnsiTheme="minorHAnsi" w:cstheme="minorHAnsi"/>
          <w:i/>
          <w:sz w:val="24"/>
          <w:szCs w:val="24"/>
        </w:rPr>
      </w:pPr>
      <w:bookmarkStart w:id="517" w:name="_Toc21338781"/>
      <w:bookmarkStart w:id="518" w:name="_Toc118897879"/>
      <w:bookmarkStart w:id="519" w:name="_Toc458507922"/>
      <w:r w:rsidRPr="00456299">
        <w:rPr>
          <w:rFonts w:asciiTheme="minorHAnsi" w:hAnsiTheme="minorHAnsi" w:cstheme="minorHAnsi"/>
          <w:i/>
          <w:sz w:val="24"/>
          <w:szCs w:val="24"/>
        </w:rPr>
        <w:t>3.19</w:t>
      </w:r>
      <w:bookmarkEnd w:id="517"/>
      <w:bookmarkEnd w:id="518"/>
    </w:p>
    <w:p w14:paraId="63F170D0" w14:textId="4BFABDB2" w:rsidR="00B5455F" w:rsidRDefault="00B5455F" w:rsidP="005C10F4">
      <w:pPr>
        <w:jc w:val="center"/>
        <w:rPr>
          <w:rFonts w:asciiTheme="minorHAnsi" w:hAnsiTheme="minorHAnsi" w:cstheme="minorHAnsi"/>
          <w:b/>
          <w:i/>
        </w:rPr>
      </w:pPr>
      <w:r w:rsidRPr="00456299">
        <w:rPr>
          <w:rFonts w:asciiTheme="minorHAnsi" w:hAnsiTheme="minorHAnsi" w:cstheme="minorHAnsi"/>
          <w:b/>
          <w:i/>
        </w:rPr>
        <w:t>Performance reports are generated for the population of patients with</w:t>
      </w:r>
      <w:r w:rsidR="00BE6C08">
        <w:rPr>
          <w:rFonts w:asciiTheme="minorHAnsi" w:hAnsiTheme="minorHAnsi" w:cstheme="minorHAnsi"/>
          <w:b/>
          <w:i/>
        </w:rPr>
        <w:t>:</w:t>
      </w:r>
      <w:r>
        <w:rPr>
          <w:rFonts w:asciiTheme="minorHAnsi" w:hAnsiTheme="minorHAnsi" w:cstheme="minorHAnsi"/>
          <w:b/>
          <w:i/>
        </w:rPr>
        <w:t xml:space="preserve"> advance care planning needs</w:t>
      </w:r>
    </w:p>
    <w:p w14:paraId="3A003BBD" w14:textId="77777777" w:rsidR="00207F64" w:rsidRDefault="00207F64" w:rsidP="002C5D5E">
      <w:pPr>
        <w:tabs>
          <w:tab w:val="left" w:pos="376"/>
          <w:tab w:val="left" w:pos="1432"/>
        </w:tabs>
        <w:rPr>
          <w:rFonts w:asciiTheme="minorHAnsi" w:hAnsiTheme="minorHAnsi" w:cstheme="minorHAnsi"/>
          <w:b/>
          <w:i/>
        </w:rPr>
      </w:pPr>
    </w:p>
    <w:p w14:paraId="7438B735" w14:textId="1F2DC58C" w:rsidR="00456299" w:rsidRPr="00C10BA4" w:rsidRDefault="00456299" w:rsidP="005C10F4">
      <w:pPr>
        <w:tabs>
          <w:tab w:val="left" w:pos="376"/>
          <w:tab w:val="left" w:pos="1432"/>
        </w:tabs>
        <w:rPr>
          <w:rFonts w:ascii="Calibri" w:hAnsi="Calibri" w:cs="Arial"/>
          <w:bCs/>
          <w:i/>
          <w:u w:val="single"/>
        </w:rPr>
      </w:pPr>
      <w:r>
        <w:rPr>
          <w:rFonts w:ascii="Calibri" w:hAnsi="Calibri" w:cs="Arial"/>
          <w:bCs/>
          <w:i/>
          <w:u w:val="single"/>
        </w:rPr>
        <w:t>PCP and Specialist Guidelines:</w:t>
      </w:r>
    </w:p>
    <w:p w14:paraId="3ED9712D" w14:textId="03976163" w:rsidR="00456299" w:rsidRPr="00207F64" w:rsidRDefault="00456299" w:rsidP="007470DF">
      <w:pPr>
        <w:pStyle w:val="ListParagraph"/>
        <w:numPr>
          <w:ilvl w:val="0"/>
          <w:numId w:val="237"/>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Pr="00207F64">
        <w:rPr>
          <w:rFonts w:ascii="Calibri" w:hAnsi="Calibri" w:cs="Arial"/>
          <w:sz w:val="22"/>
          <w:szCs w:val="22"/>
        </w:rPr>
        <w:t xml:space="preserve"> </w:t>
      </w:r>
    </w:p>
    <w:p w14:paraId="44EBA9E6" w14:textId="77777777" w:rsidR="00456299" w:rsidRPr="00456299" w:rsidRDefault="00456299" w:rsidP="00397B28">
      <w:pP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56299" w14:paraId="594DB5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8A5AA4" w14:textId="77777777"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AC3EC51" w14:textId="494D2E0E"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56299" w14:paraId="2470C668"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421D75" w14:textId="77777777" w:rsidR="00456299" w:rsidRPr="000433C5" w:rsidRDefault="00456299"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56299" w14:paraId="57D377B1"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784067" w14:textId="617FD786" w:rsidR="00456299" w:rsidRPr="002A2078" w:rsidRDefault="00456299"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414B60DF" w14:textId="77777777" w:rsidR="00456299" w:rsidRPr="002A2078" w:rsidRDefault="00456299" w:rsidP="003A41C5">
            <w:pPr>
              <w:contextualSpacing/>
              <w:rPr>
                <w:rFonts w:asciiTheme="minorHAnsi" w:hAnsiTheme="minorHAnsi"/>
                <w:sz w:val="22"/>
                <w:szCs w:val="22"/>
              </w:rPr>
            </w:pPr>
            <w:r w:rsidRPr="002A2078">
              <w:rPr>
                <w:rFonts w:asciiTheme="minorHAnsi" w:hAnsiTheme="minorHAnsi"/>
                <w:sz w:val="22"/>
                <w:szCs w:val="22"/>
              </w:rPr>
              <w:t>•    Steps:</w:t>
            </w:r>
          </w:p>
          <w:p w14:paraId="03D0205C" w14:textId="7064C178" w:rsidR="00456299" w:rsidRPr="002A2078" w:rsidRDefault="00456299" w:rsidP="003B742E">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627618A0" w14:textId="158E5F7C" w:rsidR="00456299" w:rsidRDefault="00456299" w:rsidP="003A41C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11F1C887" w14:textId="18FA33F5" w:rsidR="00F46161" w:rsidRDefault="00F46161" w:rsidP="007470DF">
            <w:pPr>
              <w:pStyle w:val="ListParagraph"/>
              <w:numPr>
                <w:ilvl w:val="1"/>
                <w:numId w:val="166"/>
              </w:numPr>
              <w:ind w:left="1530" w:hanging="450"/>
              <w:rPr>
                <w:rFonts w:asciiTheme="minorHAnsi" w:hAnsiTheme="minorHAnsi"/>
                <w:sz w:val="22"/>
                <w:szCs w:val="22"/>
              </w:rPr>
            </w:pPr>
            <w:r>
              <w:rPr>
                <w:rFonts w:asciiTheme="minorHAnsi" w:hAnsiTheme="minorHAnsi"/>
                <w:sz w:val="22"/>
                <w:szCs w:val="22"/>
              </w:rPr>
              <w:t xml:space="preserve">Percent of ACP completed and documented in </w:t>
            </w:r>
            <w:r w:rsidR="00E17653">
              <w:rPr>
                <w:rFonts w:asciiTheme="minorHAnsi" w:hAnsiTheme="minorHAnsi"/>
                <w:sz w:val="22"/>
                <w:szCs w:val="22"/>
              </w:rPr>
              <w:t>EHR</w:t>
            </w:r>
          </w:p>
          <w:p w14:paraId="4B8A6F4E" w14:textId="590AFAF5" w:rsidR="00F46161" w:rsidRPr="00F46161" w:rsidRDefault="00F46161" w:rsidP="007470DF">
            <w:pPr>
              <w:pStyle w:val="ListParagraph"/>
              <w:numPr>
                <w:ilvl w:val="1"/>
                <w:numId w:val="166"/>
              </w:numPr>
              <w:ind w:left="1530" w:hanging="450"/>
              <w:rPr>
                <w:rFonts w:asciiTheme="minorHAnsi" w:hAnsiTheme="minorHAnsi"/>
                <w:sz w:val="22"/>
                <w:szCs w:val="22"/>
              </w:rPr>
            </w:pPr>
            <w:r>
              <w:rPr>
                <w:rFonts w:asciiTheme="minorHAnsi" w:hAnsiTheme="minorHAnsi"/>
                <w:sz w:val="22"/>
                <w:szCs w:val="22"/>
              </w:rPr>
              <w:t>Percent of ACP not completed</w:t>
            </w:r>
          </w:p>
          <w:p w14:paraId="679B9C99" w14:textId="77777777" w:rsidR="00456299" w:rsidRPr="003D094D" w:rsidRDefault="00456299" w:rsidP="003A41C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57CA9000" w14:textId="11032905" w:rsidR="00022B3B" w:rsidRPr="00456299" w:rsidRDefault="00022B3B" w:rsidP="00397B28">
      <w:pPr>
        <w:rPr>
          <w:rFonts w:asciiTheme="minorHAnsi" w:hAnsiTheme="minorHAnsi" w:cstheme="minorHAnsi"/>
        </w:rPr>
      </w:pPr>
    </w:p>
    <w:p w14:paraId="41495033" w14:textId="556CDE5C" w:rsidR="00022B3B" w:rsidRDefault="00022B3B" w:rsidP="005C10F4">
      <w:pPr>
        <w:jc w:val="center"/>
        <w:rPr>
          <w:rFonts w:asciiTheme="minorHAnsi" w:hAnsiTheme="minorHAnsi" w:cstheme="minorHAnsi"/>
          <w:b/>
          <w:i/>
        </w:rPr>
      </w:pPr>
      <w:r w:rsidRPr="00456299">
        <w:rPr>
          <w:rFonts w:asciiTheme="minorHAnsi" w:hAnsiTheme="minorHAnsi" w:cstheme="minorHAnsi"/>
          <w:b/>
          <w:i/>
        </w:rPr>
        <w:t>3.20</w:t>
      </w:r>
    </w:p>
    <w:p w14:paraId="4C9B473D" w14:textId="677F3932" w:rsidR="00BE6C08" w:rsidRDefault="00BE6C08" w:rsidP="000A7831">
      <w:pPr>
        <w:jc w:val="center"/>
        <w:rPr>
          <w:rFonts w:ascii="Calibri" w:hAnsi="Calibri"/>
          <w:b/>
          <w:i/>
        </w:rPr>
      </w:pPr>
      <w:r>
        <w:rPr>
          <w:rFonts w:asciiTheme="minorHAnsi" w:hAnsiTheme="minorHAnsi" w:cstheme="minorHAnsi"/>
          <w:b/>
          <w:i/>
        </w:rPr>
        <w:t>Performance reports are generated for the population of patients w</w:t>
      </w:r>
      <w:r w:rsidR="00207F64">
        <w:rPr>
          <w:rFonts w:asciiTheme="minorHAnsi" w:hAnsiTheme="minorHAnsi" w:cstheme="minorHAnsi"/>
          <w:b/>
          <w:i/>
        </w:rPr>
        <w:t>ho are</w:t>
      </w:r>
      <w:r>
        <w:rPr>
          <w:rFonts w:asciiTheme="minorHAnsi" w:hAnsiTheme="minorHAnsi" w:cstheme="minorHAnsi"/>
          <w:b/>
          <w:i/>
        </w:rPr>
        <w:t xml:space="preserve">: </w:t>
      </w:r>
      <w:r w:rsidR="00207F64">
        <w:rPr>
          <w:rFonts w:ascii="Calibri" w:hAnsi="Calibri"/>
          <w:b/>
          <w:i/>
        </w:rPr>
        <w:t>at-risk for future chronic condition</w:t>
      </w:r>
      <w:r w:rsidR="008678E4">
        <w:rPr>
          <w:rFonts w:ascii="Calibri" w:hAnsi="Calibri"/>
          <w:b/>
          <w:i/>
        </w:rPr>
        <w:t>(</w:t>
      </w:r>
      <w:r w:rsidR="00207F64">
        <w:rPr>
          <w:rFonts w:ascii="Calibri" w:hAnsi="Calibri"/>
          <w:b/>
          <w:i/>
        </w:rPr>
        <w:t>s</w:t>
      </w:r>
      <w:r w:rsidR="008678E4">
        <w:rPr>
          <w:rFonts w:ascii="Calibri" w:hAnsi="Calibri"/>
          <w:b/>
          <w:i/>
        </w:rPr>
        <w:t>)</w:t>
      </w:r>
      <w:r w:rsidR="00207F64">
        <w:rPr>
          <w:rFonts w:ascii="Calibri" w:hAnsi="Calibri"/>
          <w:b/>
          <w:i/>
        </w:rPr>
        <w:t xml:space="preserve"> (e.g., pre-diabetes as evidenced by rising BMIs, rising hemoglobin A1c,</w:t>
      </w:r>
      <w:r w:rsidR="00077CC1">
        <w:rPr>
          <w:rFonts w:ascii="Calibri" w:hAnsi="Calibri"/>
          <w:b/>
          <w:i/>
        </w:rPr>
        <w:t xml:space="preserve"> cardiovascular disease</w:t>
      </w:r>
      <w:r w:rsidR="003444EC">
        <w:rPr>
          <w:rFonts w:ascii="Calibri" w:hAnsi="Calibri"/>
          <w:b/>
          <w:i/>
        </w:rPr>
        <w:t xml:space="preserve"> risk</w:t>
      </w:r>
      <w:r w:rsidR="00077CC1">
        <w:rPr>
          <w:rFonts w:ascii="Calibri" w:hAnsi="Calibri"/>
          <w:b/>
          <w:i/>
        </w:rPr>
        <w:t>,</w:t>
      </w:r>
      <w:r w:rsidR="00207F64">
        <w:rPr>
          <w:rFonts w:ascii="Calibri" w:hAnsi="Calibri"/>
          <w:b/>
          <w:i/>
        </w:rPr>
        <w:t xml:space="preserve"> etc.)</w:t>
      </w:r>
    </w:p>
    <w:p w14:paraId="574F435D" w14:textId="77777777" w:rsidR="00207F64" w:rsidRDefault="00207F64" w:rsidP="00397B28">
      <w:pPr>
        <w:tabs>
          <w:tab w:val="left" w:pos="376"/>
          <w:tab w:val="left" w:pos="1432"/>
        </w:tabs>
        <w:rPr>
          <w:rFonts w:ascii="Calibri" w:hAnsi="Calibri" w:cs="Arial"/>
          <w:bCs/>
          <w:i/>
          <w:u w:val="single"/>
        </w:rPr>
      </w:pPr>
    </w:p>
    <w:p w14:paraId="65191061" w14:textId="2B8CE58E" w:rsidR="00207F64" w:rsidRPr="00C10BA4" w:rsidRDefault="00207F64" w:rsidP="005C10F4">
      <w:pPr>
        <w:tabs>
          <w:tab w:val="left" w:pos="376"/>
          <w:tab w:val="left" w:pos="1432"/>
        </w:tabs>
        <w:rPr>
          <w:rFonts w:ascii="Calibri" w:hAnsi="Calibri" w:cs="Arial"/>
          <w:bCs/>
          <w:i/>
          <w:u w:val="single"/>
        </w:rPr>
      </w:pPr>
      <w:bookmarkStart w:id="520" w:name="_Hlk14685086"/>
      <w:r>
        <w:rPr>
          <w:rFonts w:ascii="Calibri" w:hAnsi="Calibri" w:cs="Arial"/>
          <w:bCs/>
          <w:i/>
          <w:u w:val="single"/>
        </w:rPr>
        <w:t>PCP and Specialist Guidelines:</w:t>
      </w:r>
    </w:p>
    <w:p w14:paraId="0D963CE5" w14:textId="007C113E" w:rsidR="00207F64" w:rsidRPr="00207F64" w:rsidRDefault="00207F64" w:rsidP="007470DF">
      <w:pPr>
        <w:pStyle w:val="ListParagraph"/>
        <w:numPr>
          <w:ilvl w:val="0"/>
          <w:numId w:val="179"/>
        </w:numPr>
        <w:tabs>
          <w:tab w:val="left" w:pos="376"/>
          <w:tab w:val="left" w:pos="1432"/>
        </w:tabs>
        <w:rPr>
          <w:rFonts w:ascii="Calibri" w:hAnsi="Calibri" w:cs="Arial"/>
          <w:sz w:val="22"/>
          <w:szCs w:val="22"/>
        </w:rPr>
      </w:pPr>
      <w:r w:rsidRPr="00207F64">
        <w:rPr>
          <w:rFonts w:ascii="Calibri" w:hAnsi="Calibri" w:cs="Arial"/>
          <w:sz w:val="22"/>
          <w:szCs w:val="22"/>
        </w:rPr>
        <w:t>Reference 3.1</w:t>
      </w:r>
      <w:r w:rsidR="000A7831">
        <w:rPr>
          <w:rFonts w:ascii="Calibri" w:hAnsi="Calibri" w:cs="Arial"/>
          <w:sz w:val="22"/>
          <w:szCs w:val="22"/>
        </w:rPr>
        <w:t>.</w:t>
      </w:r>
      <w:r w:rsidR="005A53A1">
        <w:rPr>
          <w:rFonts w:ascii="Calibri" w:hAnsi="Calibri" w:cs="Arial"/>
          <w:sz w:val="22"/>
          <w:szCs w:val="22"/>
        </w:rPr>
        <w:t xml:space="preserve"> </w:t>
      </w:r>
      <w:r w:rsidRPr="00207F64">
        <w:rPr>
          <w:rFonts w:ascii="Calibri" w:hAnsi="Calibri" w:cs="Arial"/>
          <w:sz w:val="22"/>
          <w:szCs w:val="22"/>
        </w:rPr>
        <w:t xml:space="preserve"> </w:t>
      </w:r>
    </w:p>
    <w:bookmarkEnd w:id="520"/>
    <w:p w14:paraId="0D61341E" w14:textId="77777777" w:rsidR="00207F64" w:rsidRPr="00456299" w:rsidRDefault="00207F64" w:rsidP="00397B28">
      <w:pPr>
        <w:jc w:val="cente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07F64" w14:paraId="0CEF15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0B9345" w14:textId="77777777" w:rsidR="00207F64" w:rsidRPr="000433C5" w:rsidRDefault="00207F64" w:rsidP="003A41C5">
            <w:pPr>
              <w:jc w:val="center"/>
              <w:rPr>
                <w:rFonts w:asciiTheme="minorHAnsi" w:hAnsiTheme="minorHAnsi"/>
                <w:b/>
                <w:bCs/>
                <w:sz w:val="22"/>
                <w:szCs w:val="22"/>
              </w:rPr>
            </w:pPr>
            <w:bookmarkStart w:id="521" w:name="_Hlk14954099"/>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F1D9522" w14:textId="77777777" w:rsidR="00207F64" w:rsidRPr="000433C5" w:rsidRDefault="00207F64" w:rsidP="003A41C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07F64" w14:paraId="6A9EDBA0"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21CC13" w14:textId="77777777" w:rsidR="00207F64" w:rsidRPr="000433C5" w:rsidRDefault="00207F64" w:rsidP="003A41C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07F64" w14:paraId="23431A91"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5C8A73" w14:textId="5BCED20A" w:rsidR="00207F64" w:rsidRDefault="00207F64"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6123911F" w14:textId="51A7ED22" w:rsidR="00F46161" w:rsidRPr="002A2078" w:rsidRDefault="00F46161" w:rsidP="007470DF">
            <w:pPr>
              <w:pStyle w:val="ListParagraph"/>
              <w:numPr>
                <w:ilvl w:val="1"/>
                <w:numId w:val="166"/>
              </w:numPr>
              <w:rPr>
                <w:rFonts w:asciiTheme="minorHAnsi" w:hAnsiTheme="minorHAnsi"/>
                <w:sz w:val="22"/>
                <w:szCs w:val="22"/>
              </w:rPr>
            </w:pPr>
            <w:r>
              <w:rPr>
                <w:rFonts w:asciiTheme="minorHAnsi" w:hAnsiTheme="minorHAnsi"/>
                <w:sz w:val="22"/>
                <w:szCs w:val="22"/>
              </w:rPr>
              <w:t>What condition</w:t>
            </w:r>
            <w:r w:rsidR="00801483">
              <w:rPr>
                <w:rFonts w:asciiTheme="minorHAnsi" w:hAnsiTheme="minorHAnsi"/>
                <w:sz w:val="22"/>
                <w:szCs w:val="22"/>
              </w:rPr>
              <w:t xml:space="preserve"> or conditions have</w:t>
            </w:r>
            <w:r>
              <w:rPr>
                <w:rFonts w:asciiTheme="minorHAnsi" w:hAnsiTheme="minorHAnsi"/>
                <w:sz w:val="22"/>
                <w:szCs w:val="22"/>
              </w:rPr>
              <w:t xml:space="preserve"> been chosen?</w:t>
            </w:r>
          </w:p>
          <w:p w14:paraId="58384B3F" w14:textId="77777777" w:rsidR="00207F64" w:rsidRPr="002A2078" w:rsidRDefault="00207F64" w:rsidP="003A41C5">
            <w:pPr>
              <w:contextualSpacing/>
              <w:rPr>
                <w:rFonts w:asciiTheme="minorHAnsi" w:hAnsiTheme="minorHAnsi"/>
                <w:sz w:val="22"/>
                <w:szCs w:val="22"/>
              </w:rPr>
            </w:pPr>
            <w:r w:rsidRPr="002A2078">
              <w:rPr>
                <w:rFonts w:asciiTheme="minorHAnsi" w:hAnsiTheme="minorHAnsi"/>
                <w:sz w:val="22"/>
                <w:szCs w:val="22"/>
              </w:rPr>
              <w:t>•    Steps:</w:t>
            </w:r>
          </w:p>
          <w:p w14:paraId="02AB9844" w14:textId="77777777" w:rsidR="00207F64" w:rsidRPr="002A2078" w:rsidRDefault="00207F64"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0BFD1D28" w14:textId="39EF1648" w:rsidR="00207F64" w:rsidRPr="002A2078" w:rsidRDefault="00207F64" w:rsidP="003A41C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085440B5" w14:textId="77777777" w:rsidR="00207F64" w:rsidRPr="003D094D" w:rsidRDefault="00207F64" w:rsidP="003A41C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bookmarkEnd w:id="521"/>
    </w:tbl>
    <w:p w14:paraId="49706AA3" w14:textId="605EE772" w:rsidR="00C572C7" w:rsidRDefault="00C572C7" w:rsidP="00397B28">
      <w:pPr>
        <w:pStyle w:val="Heading1"/>
        <w:spacing w:before="0" w:after="0"/>
        <w:rPr>
          <w:rFonts w:ascii="Calibri" w:hAnsi="Calibri"/>
          <w:sz w:val="28"/>
          <w:szCs w:val="28"/>
          <w:u w:val="single"/>
        </w:rPr>
      </w:pPr>
    </w:p>
    <w:p w14:paraId="33E1F142" w14:textId="29956626" w:rsidR="00207F64" w:rsidRDefault="00207F64" w:rsidP="005C10F4">
      <w:pPr>
        <w:jc w:val="center"/>
        <w:rPr>
          <w:rFonts w:asciiTheme="minorHAnsi" w:hAnsiTheme="minorHAnsi" w:cstheme="minorHAnsi"/>
          <w:b/>
          <w:i/>
        </w:rPr>
      </w:pPr>
      <w:r w:rsidRPr="001968D0">
        <w:rPr>
          <w:rFonts w:asciiTheme="minorHAnsi" w:hAnsiTheme="minorHAnsi" w:cstheme="minorHAnsi"/>
          <w:b/>
          <w:i/>
        </w:rPr>
        <w:t>3.21</w:t>
      </w:r>
    </w:p>
    <w:p w14:paraId="1E8F8F42" w14:textId="159B3498" w:rsidR="00E058F3" w:rsidRDefault="00207F64" w:rsidP="000A7831">
      <w:pPr>
        <w:tabs>
          <w:tab w:val="left" w:pos="376"/>
          <w:tab w:val="left" w:pos="1432"/>
        </w:tabs>
        <w:jc w:val="center"/>
        <w:rPr>
          <w:rFonts w:ascii="Calibri" w:eastAsia="Arial" w:hAnsi="Calibri" w:cs="Arial"/>
          <w:b/>
          <w:i/>
        </w:rPr>
      </w:pPr>
      <w:r>
        <w:rPr>
          <w:rFonts w:asciiTheme="minorHAnsi" w:hAnsiTheme="minorHAnsi" w:cstheme="minorHAnsi"/>
          <w:b/>
          <w:i/>
        </w:rPr>
        <w:t xml:space="preserve">Performance reports are generated for the population of patients with: </w:t>
      </w:r>
      <w:r>
        <w:rPr>
          <w:rFonts w:ascii="Calibri" w:eastAsia="Arial" w:hAnsi="Calibri" w:cs="Arial"/>
          <w:b/>
          <w:i/>
        </w:rPr>
        <w:t xml:space="preserve">concerns related to social determinants of health, such as transportation limitations, housing instability, </w:t>
      </w:r>
      <w:r w:rsidR="00023F04">
        <w:rPr>
          <w:rFonts w:ascii="Calibri" w:eastAsia="Arial" w:hAnsi="Calibri" w:cs="Arial"/>
          <w:b/>
          <w:i/>
        </w:rPr>
        <w:t xml:space="preserve">interpersonal violence, </w:t>
      </w:r>
      <w:r>
        <w:rPr>
          <w:rFonts w:ascii="Calibri" w:eastAsia="Arial" w:hAnsi="Calibri" w:cs="Arial"/>
          <w:b/>
          <w:i/>
        </w:rPr>
        <w:t>or food insecurity</w:t>
      </w:r>
    </w:p>
    <w:p w14:paraId="18685A18" w14:textId="5F9CD476" w:rsidR="00E058F3" w:rsidRPr="00C10BA4" w:rsidRDefault="00E058F3" w:rsidP="00536350">
      <w:pPr>
        <w:tabs>
          <w:tab w:val="left" w:pos="376"/>
          <w:tab w:val="left" w:pos="1432"/>
        </w:tabs>
        <w:rPr>
          <w:rFonts w:ascii="Calibri" w:hAnsi="Calibri" w:cs="Arial"/>
          <w:bCs/>
          <w:i/>
          <w:u w:val="single"/>
        </w:rPr>
      </w:pPr>
      <w:r>
        <w:rPr>
          <w:rFonts w:ascii="Calibri" w:eastAsia="Arial" w:hAnsi="Calibri" w:cs="Arial"/>
          <w:b/>
          <w:i/>
        </w:rPr>
        <w:br/>
      </w:r>
      <w:r>
        <w:rPr>
          <w:rFonts w:ascii="Calibri" w:hAnsi="Calibri" w:cs="Arial"/>
          <w:bCs/>
          <w:i/>
          <w:u w:val="single"/>
        </w:rPr>
        <w:t>PCP and Specialist Guidelines:</w:t>
      </w:r>
    </w:p>
    <w:p w14:paraId="7654FC9E" w14:textId="285CA396" w:rsidR="00E058F3" w:rsidRDefault="00E058F3" w:rsidP="007470DF">
      <w:pPr>
        <w:pStyle w:val="ListParagraph"/>
        <w:numPr>
          <w:ilvl w:val="0"/>
          <w:numId w:val="238"/>
        </w:numPr>
        <w:tabs>
          <w:tab w:val="left" w:pos="376"/>
          <w:tab w:val="left" w:pos="1432"/>
        </w:tabs>
        <w:rPr>
          <w:rFonts w:ascii="Calibri" w:hAnsi="Calibri" w:cs="Arial"/>
          <w:sz w:val="22"/>
          <w:szCs w:val="22"/>
        </w:rPr>
      </w:pPr>
      <w:r w:rsidRPr="001968D0">
        <w:rPr>
          <w:rFonts w:ascii="Calibri" w:hAnsi="Calibri" w:cs="Arial"/>
          <w:sz w:val="22"/>
          <w:szCs w:val="22"/>
        </w:rPr>
        <w:t>Reference 3.1</w:t>
      </w:r>
      <w:r w:rsidR="000A7831">
        <w:rPr>
          <w:rFonts w:ascii="Calibri" w:hAnsi="Calibri" w:cs="Arial"/>
          <w:sz w:val="22"/>
          <w:szCs w:val="22"/>
        </w:rPr>
        <w:t>.</w:t>
      </w:r>
      <w:r w:rsidRPr="001968D0">
        <w:rPr>
          <w:rFonts w:ascii="Calibri" w:hAnsi="Calibri" w:cs="Arial"/>
          <w:sz w:val="22"/>
          <w:szCs w:val="22"/>
        </w:rPr>
        <w:t xml:space="preserve"> </w:t>
      </w:r>
    </w:p>
    <w:p w14:paraId="09C6236F" w14:textId="04FC7A7A" w:rsidR="00F94F0F" w:rsidRDefault="00D007CD" w:rsidP="007470DF">
      <w:pPr>
        <w:pStyle w:val="ListParagraph"/>
        <w:numPr>
          <w:ilvl w:val="0"/>
          <w:numId w:val="238"/>
        </w:numPr>
        <w:tabs>
          <w:tab w:val="left" w:pos="376"/>
          <w:tab w:val="left" w:pos="1432"/>
        </w:tabs>
        <w:rPr>
          <w:rFonts w:ascii="Calibri" w:hAnsi="Calibri" w:cs="Arial"/>
          <w:sz w:val="22"/>
          <w:szCs w:val="22"/>
        </w:rPr>
      </w:pPr>
      <w:r w:rsidRPr="00D007CD">
        <w:rPr>
          <w:rFonts w:ascii="Calibri" w:hAnsi="Calibri" w:cs="Arial"/>
          <w:sz w:val="22"/>
          <w:szCs w:val="22"/>
        </w:rPr>
        <w:t xml:space="preserve">The SDOH components that are present in performance reports should be those that are most relevant to the </w:t>
      </w:r>
      <w:r w:rsidR="009D2F47">
        <w:rPr>
          <w:rFonts w:ascii="Calibri" w:hAnsi="Calibri" w:cs="Arial"/>
          <w:sz w:val="22"/>
          <w:szCs w:val="22"/>
        </w:rPr>
        <w:t xml:space="preserve">practice’s </w:t>
      </w:r>
      <w:r w:rsidRPr="00D007CD">
        <w:rPr>
          <w:rFonts w:ascii="Calibri" w:hAnsi="Calibri" w:cs="Arial"/>
          <w:sz w:val="22"/>
          <w:szCs w:val="22"/>
        </w:rPr>
        <w:t>patient population</w:t>
      </w:r>
      <w:r w:rsidR="000A7831">
        <w:rPr>
          <w:rFonts w:ascii="Calibri" w:hAnsi="Calibri" w:cs="Arial"/>
          <w:sz w:val="22"/>
          <w:szCs w:val="22"/>
        </w:rPr>
        <w:t>.</w:t>
      </w:r>
    </w:p>
    <w:p w14:paraId="25272486" w14:textId="77777777" w:rsidR="002C38B1" w:rsidRDefault="002C38B1"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C38B1" w14:paraId="58DF0EC1"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371EC6"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BA44B07"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C38B1" w14:paraId="12AF55D8"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45D956" w14:textId="77777777" w:rsidR="002C38B1" w:rsidRPr="000433C5" w:rsidRDefault="002C38B1" w:rsidP="007A3FF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C38B1" w14:paraId="1133452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7CE947" w14:textId="64F34AA6" w:rsidR="002C38B1" w:rsidRPr="002A2078" w:rsidRDefault="002C38B1"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320E3EA3" w14:textId="77777777" w:rsidR="002C38B1" w:rsidRPr="002A2078" w:rsidRDefault="002C38B1" w:rsidP="007A3FF5">
            <w:pPr>
              <w:contextualSpacing/>
              <w:rPr>
                <w:rFonts w:asciiTheme="minorHAnsi" w:hAnsiTheme="minorHAnsi"/>
                <w:sz w:val="22"/>
                <w:szCs w:val="22"/>
              </w:rPr>
            </w:pPr>
            <w:r w:rsidRPr="002A2078">
              <w:rPr>
                <w:rFonts w:asciiTheme="minorHAnsi" w:hAnsiTheme="minorHAnsi"/>
                <w:sz w:val="22"/>
                <w:szCs w:val="22"/>
              </w:rPr>
              <w:t>•    Steps:</w:t>
            </w:r>
          </w:p>
          <w:p w14:paraId="6785CA34" w14:textId="77777777" w:rsidR="002C38B1" w:rsidRPr="002A2078" w:rsidRDefault="002C38B1" w:rsidP="002253C2">
            <w:pPr>
              <w:ind w:left="867" w:hanging="867"/>
              <w:contextualSpacing/>
              <w:rPr>
                <w:rFonts w:asciiTheme="minorHAnsi" w:hAnsiTheme="minorHAnsi"/>
                <w:sz w:val="22"/>
                <w:szCs w:val="22"/>
              </w:rPr>
            </w:pPr>
            <w:r w:rsidRPr="002A2078">
              <w:rPr>
                <w:rFonts w:asciiTheme="minorHAnsi" w:hAnsiTheme="minorHAnsi"/>
                <w:sz w:val="22"/>
                <w:szCs w:val="22"/>
              </w:rPr>
              <w:t xml:space="preserve">            1) </w:t>
            </w:r>
            <w:r>
              <w:rPr>
                <w:rFonts w:asciiTheme="minorHAnsi" w:hAnsiTheme="minorHAnsi"/>
                <w:sz w:val="22"/>
                <w:szCs w:val="22"/>
              </w:rPr>
              <w:t xml:space="preserve">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r>
              <w:rPr>
                <w:rFonts w:asciiTheme="minorHAnsi" w:hAnsiTheme="minorHAnsi"/>
                <w:sz w:val="22"/>
                <w:szCs w:val="22"/>
              </w:rPr>
              <w:t xml:space="preserve"> What is the patient population?</w:t>
            </w:r>
          </w:p>
          <w:p w14:paraId="12AB28AD" w14:textId="77777777" w:rsidR="002C38B1" w:rsidRPr="002A2078" w:rsidRDefault="002C38B1" w:rsidP="007A3FF5">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4B442B05" w14:textId="77777777" w:rsidR="002C38B1" w:rsidRPr="003D094D" w:rsidRDefault="002C38B1" w:rsidP="007A3FF5">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84A3964" w14:textId="77777777" w:rsidR="002C38B1" w:rsidRPr="002C38B1" w:rsidRDefault="002C38B1" w:rsidP="00397B28">
      <w:pPr>
        <w:tabs>
          <w:tab w:val="left" w:pos="376"/>
          <w:tab w:val="left" w:pos="1432"/>
        </w:tabs>
        <w:rPr>
          <w:rFonts w:ascii="Calibri" w:hAnsi="Calibri" w:cs="Arial"/>
          <w:sz w:val="22"/>
          <w:szCs w:val="22"/>
        </w:rPr>
      </w:pPr>
    </w:p>
    <w:p w14:paraId="22221538" w14:textId="18B5AFBF" w:rsidR="00207F64" w:rsidRDefault="00207F64" w:rsidP="00397B28">
      <w:pPr>
        <w:widowControl w:val="0"/>
        <w:tabs>
          <w:tab w:val="left" w:pos="1540"/>
        </w:tabs>
        <w:jc w:val="center"/>
        <w:rPr>
          <w:rFonts w:ascii="Calibri" w:eastAsia="Arial" w:hAnsi="Calibri" w:cs="Arial"/>
          <w:b/>
          <w:i/>
        </w:rPr>
      </w:pPr>
    </w:p>
    <w:p w14:paraId="52113C83" w14:textId="6333E233" w:rsidR="00350073" w:rsidRPr="00133795" w:rsidRDefault="00350073" w:rsidP="00536350">
      <w:pPr>
        <w:pStyle w:val="Heading2"/>
        <w:spacing w:before="0" w:after="0"/>
        <w:jc w:val="center"/>
        <w:rPr>
          <w:rFonts w:ascii="Calibri" w:hAnsi="Calibri"/>
          <w:sz w:val="24"/>
          <w:szCs w:val="24"/>
        </w:rPr>
      </w:pPr>
      <w:r w:rsidRPr="00133795">
        <w:rPr>
          <w:rFonts w:ascii="Calibri" w:hAnsi="Calibri"/>
          <w:sz w:val="24"/>
          <w:szCs w:val="24"/>
        </w:rPr>
        <w:t>3.</w:t>
      </w:r>
      <w:r>
        <w:rPr>
          <w:rFonts w:ascii="Calibri" w:hAnsi="Calibri"/>
          <w:sz w:val="24"/>
          <w:szCs w:val="24"/>
        </w:rPr>
        <w:t>22</w:t>
      </w:r>
    </w:p>
    <w:p w14:paraId="7A4B45B4" w14:textId="038EEDE7" w:rsidR="00350073" w:rsidRPr="00133795" w:rsidRDefault="00350073" w:rsidP="00536350">
      <w:pPr>
        <w:pStyle w:val="Heading2"/>
        <w:spacing w:before="0" w:after="0"/>
        <w:jc w:val="center"/>
        <w:rPr>
          <w:rFonts w:ascii="Calibri" w:hAnsi="Calibri"/>
          <w:sz w:val="24"/>
          <w:szCs w:val="24"/>
        </w:rPr>
      </w:pPr>
      <w:r w:rsidRPr="00133795">
        <w:rPr>
          <w:rFonts w:ascii="Calibri" w:hAnsi="Calibri"/>
          <w:sz w:val="24"/>
          <w:szCs w:val="24"/>
        </w:rPr>
        <w:t xml:space="preserve">Performance reports are generated for the population of patients with: </w:t>
      </w:r>
      <w:r>
        <w:rPr>
          <w:rFonts w:ascii="Calibri" w:hAnsi="Calibri"/>
          <w:sz w:val="24"/>
          <w:szCs w:val="24"/>
        </w:rPr>
        <w:t>Adult</w:t>
      </w:r>
      <w:r w:rsidRPr="00133795">
        <w:rPr>
          <w:rFonts w:ascii="Calibri" w:hAnsi="Calibri"/>
          <w:sz w:val="24"/>
          <w:szCs w:val="24"/>
        </w:rPr>
        <w:t xml:space="preserve"> Obesity</w:t>
      </w:r>
    </w:p>
    <w:p w14:paraId="34BDFB9C" w14:textId="77777777" w:rsidR="00350073" w:rsidRPr="00133795" w:rsidRDefault="00350073" w:rsidP="00536350">
      <w:pPr>
        <w:rPr>
          <w:rFonts w:ascii="Calibri" w:hAnsi="Calibri" w:cs="Arial"/>
          <w:i/>
          <w:iCs/>
          <w:sz w:val="22"/>
          <w:szCs w:val="22"/>
        </w:rPr>
      </w:pPr>
    </w:p>
    <w:p w14:paraId="776A54D4" w14:textId="77777777" w:rsidR="00350073" w:rsidRPr="00133795" w:rsidRDefault="00350073" w:rsidP="00536350">
      <w:pPr>
        <w:tabs>
          <w:tab w:val="left" w:pos="376"/>
          <w:tab w:val="left" w:pos="1432"/>
        </w:tabs>
        <w:rPr>
          <w:rFonts w:ascii="Calibri" w:hAnsi="Calibri" w:cs="Arial"/>
          <w:bCs/>
          <w:i/>
          <w:u w:val="single"/>
        </w:rPr>
      </w:pPr>
      <w:r>
        <w:rPr>
          <w:rFonts w:ascii="Calibri" w:hAnsi="Calibri" w:cs="Arial"/>
          <w:bCs/>
          <w:i/>
          <w:u w:val="single"/>
        </w:rPr>
        <w:t> PCP and Specialist Guidelines:</w:t>
      </w:r>
    </w:p>
    <w:p w14:paraId="45453BF5" w14:textId="6483A236" w:rsidR="00350073" w:rsidRDefault="00350073" w:rsidP="007470DF">
      <w:pPr>
        <w:pStyle w:val="ListParagraph"/>
        <w:numPr>
          <w:ilvl w:val="0"/>
          <w:numId w:val="198"/>
        </w:numPr>
        <w:tabs>
          <w:tab w:val="clear" w:pos="1080"/>
          <w:tab w:val="left" w:pos="376"/>
          <w:tab w:val="left" w:pos="1432"/>
          <w:tab w:val="num" w:pos="1620"/>
        </w:tabs>
        <w:rPr>
          <w:rFonts w:ascii="Calibri" w:hAnsi="Calibri" w:cs="Arial"/>
          <w:sz w:val="22"/>
          <w:szCs w:val="22"/>
        </w:rPr>
      </w:pPr>
      <w:r w:rsidRPr="00133795">
        <w:rPr>
          <w:rFonts w:ascii="Calibri" w:hAnsi="Calibri" w:cs="Arial"/>
          <w:sz w:val="22"/>
          <w:szCs w:val="22"/>
        </w:rPr>
        <w:t>Reference 3.1</w:t>
      </w:r>
      <w:r w:rsidR="000A7831">
        <w:rPr>
          <w:rFonts w:ascii="Calibri" w:hAnsi="Calibri" w:cs="Arial"/>
          <w:sz w:val="22"/>
          <w:szCs w:val="22"/>
        </w:rPr>
        <w:t>.</w:t>
      </w:r>
    </w:p>
    <w:p w14:paraId="0C19F20F" w14:textId="77777777" w:rsidR="00350073" w:rsidRDefault="00350073"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50073" w14:paraId="02BE5584"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67EAEF"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FACC995"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350073" w14:paraId="5CA05930"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34A25" w14:textId="77777777" w:rsidR="00350073" w:rsidRPr="000433C5" w:rsidRDefault="00350073" w:rsidP="00C85887">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350073" w14:paraId="17674F5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A7EED" w14:textId="77777777" w:rsidR="00350073" w:rsidRPr="00EA239E" w:rsidRDefault="00350073" w:rsidP="007470DF">
            <w:pPr>
              <w:pStyle w:val="ListParagraph"/>
              <w:numPr>
                <w:ilvl w:val="0"/>
                <w:numId w:val="166"/>
              </w:numPr>
              <w:rPr>
                <w:rFonts w:asciiTheme="minorHAnsi" w:hAnsiTheme="minorHAnsi"/>
                <w:sz w:val="22"/>
                <w:szCs w:val="22"/>
              </w:rPr>
            </w:pPr>
            <w:r w:rsidRPr="002A2078">
              <w:rPr>
                <w:rFonts w:asciiTheme="minorHAnsi" w:hAnsiTheme="minorHAnsi"/>
                <w:sz w:val="22"/>
                <w:szCs w:val="22"/>
              </w:rPr>
              <w:t xml:space="preserve">The practice must </w:t>
            </w:r>
            <w:r>
              <w:rPr>
                <w:rFonts w:asciiTheme="minorHAnsi" w:hAnsiTheme="minorHAnsi"/>
                <w:sz w:val="22"/>
                <w:szCs w:val="22"/>
              </w:rPr>
              <w:t>d</w:t>
            </w:r>
            <w:r w:rsidRPr="002A2078">
              <w:rPr>
                <w:rFonts w:asciiTheme="minorHAnsi" w:hAnsiTheme="minorHAnsi"/>
                <w:sz w:val="22"/>
                <w:szCs w:val="22"/>
              </w:rPr>
              <w:t>emo how they are using these</w:t>
            </w:r>
            <w:r>
              <w:rPr>
                <w:rFonts w:asciiTheme="minorHAnsi" w:hAnsiTheme="minorHAnsi"/>
                <w:sz w:val="22"/>
                <w:szCs w:val="22"/>
              </w:rPr>
              <w:t xml:space="preserve"> </w:t>
            </w:r>
            <w:r w:rsidRPr="002A2078">
              <w:rPr>
                <w:rFonts w:asciiTheme="minorHAnsi" w:hAnsiTheme="minorHAnsi"/>
                <w:sz w:val="22"/>
                <w:szCs w:val="22"/>
              </w:rPr>
              <w:t>performance reports to improve population</w:t>
            </w:r>
            <w:r>
              <w:rPr>
                <w:rFonts w:asciiTheme="minorHAnsi" w:hAnsiTheme="minorHAnsi"/>
                <w:sz w:val="22"/>
                <w:szCs w:val="22"/>
              </w:rPr>
              <w:t xml:space="preserve"> </w:t>
            </w:r>
            <w:r w:rsidRPr="002A2078">
              <w:rPr>
                <w:rFonts w:asciiTheme="minorHAnsi" w:hAnsiTheme="minorHAnsi"/>
                <w:sz w:val="22"/>
                <w:szCs w:val="22"/>
              </w:rPr>
              <w:t>management</w:t>
            </w:r>
          </w:p>
          <w:p w14:paraId="72340091" w14:textId="77777777" w:rsidR="00350073" w:rsidRPr="002A2078" w:rsidRDefault="00350073" w:rsidP="00C85887">
            <w:pPr>
              <w:ind w:left="877" w:hanging="877"/>
              <w:contextualSpacing/>
              <w:rPr>
                <w:rFonts w:asciiTheme="minorHAnsi" w:hAnsiTheme="minorHAnsi"/>
                <w:sz w:val="22"/>
                <w:szCs w:val="22"/>
              </w:rPr>
            </w:pPr>
            <w:r w:rsidRPr="002A2078">
              <w:rPr>
                <w:rFonts w:asciiTheme="minorHAnsi" w:hAnsiTheme="minorHAnsi"/>
                <w:sz w:val="22"/>
                <w:szCs w:val="22"/>
              </w:rPr>
              <w:t xml:space="preserve">            1) For each</w:t>
            </w:r>
            <w:r>
              <w:rPr>
                <w:rFonts w:asciiTheme="minorHAnsi" w:hAnsiTheme="minorHAnsi"/>
                <w:sz w:val="22"/>
                <w:szCs w:val="22"/>
              </w:rPr>
              <w:t xml:space="preserve"> chronic condition, are </w:t>
            </w:r>
            <w:r w:rsidRPr="002A2078">
              <w:rPr>
                <w:rFonts w:asciiTheme="minorHAnsi" w:hAnsiTheme="minorHAnsi"/>
                <w:sz w:val="22"/>
                <w:szCs w:val="22"/>
              </w:rPr>
              <w:t>the relevant measures in</w:t>
            </w:r>
            <w:r>
              <w:rPr>
                <w:rFonts w:asciiTheme="minorHAnsi" w:hAnsiTheme="minorHAnsi"/>
                <w:sz w:val="22"/>
                <w:szCs w:val="22"/>
              </w:rPr>
              <w:t>cluded in</w:t>
            </w:r>
            <w:r w:rsidRPr="002A2078">
              <w:rPr>
                <w:rFonts w:asciiTheme="minorHAnsi" w:hAnsiTheme="minorHAnsi"/>
                <w:sz w:val="22"/>
                <w:szCs w:val="22"/>
              </w:rPr>
              <w:t xml:space="preserve"> the performance</w:t>
            </w:r>
            <w:r>
              <w:rPr>
                <w:rFonts w:asciiTheme="minorHAnsi" w:hAnsiTheme="minorHAnsi"/>
                <w:sz w:val="22"/>
                <w:szCs w:val="22"/>
              </w:rPr>
              <w:t xml:space="preserve"> </w:t>
            </w:r>
            <w:r w:rsidRPr="002A2078">
              <w:rPr>
                <w:rFonts w:asciiTheme="minorHAnsi" w:hAnsiTheme="minorHAnsi"/>
                <w:sz w:val="22"/>
                <w:szCs w:val="22"/>
              </w:rPr>
              <w:t>reports?</w:t>
            </w:r>
          </w:p>
          <w:p w14:paraId="5006BCE7" w14:textId="77777777" w:rsidR="00350073" w:rsidRPr="002A2078" w:rsidRDefault="00350073" w:rsidP="00C85887">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2D89B812" w14:textId="77777777" w:rsidR="00350073" w:rsidRPr="003D094D" w:rsidRDefault="00350073" w:rsidP="00C85887">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0D23E8B7" w14:textId="053B2551" w:rsidR="00350073" w:rsidRDefault="00350073" w:rsidP="00397B28">
      <w:pPr>
        <w:widowControl w:val="0"/>
        <w:tabs>
          <w:tab w:val="left" w:pos="1540"/>
        </w:tabs>
        <w:jc w:val="center"/>
        <w:rPr>
          <w:rFonts w:ascii="Calibri" w:eastAsia="Arial" w:hAnsi="Calibri" w:cs="Arial"/>
          <w:b/>
          <w:i/>
        </w:rPr>
      </w:pPr>
    </w:p>
    <w:p w14:paraId="49135743" w14:textId="77777777" w:rsidR="00385239" w:rsidRDefault="00385239" w:rsidP="00397B28">
      <w:pPr>
        <w:widowControl w:val="0"/>
        <w:tabs>
          <w:tab w:val="left" w:pos="1540"/>
        </w:tabs>
        <w:jc w:val="center"/>
        <w:rPr>
          <w:rFonts w:ascii="Calibri" w:eastAsia="Arial" w:hAnsi="Calibri" w:cs="Arial"/>
          <w:b/>
          <w:i/>
        </w:rPr>
      </w:pPr>
    </w:p>
    <w:p w14:paraId="18495AA5" w14:textId="0F3B54AF" w:rsidR="00385239" w:rsidRPr="00133795" w:rsidRDefault="00385239" w:rsidP="00385239">
      <w:pPr>
        <w:pStyle w:val="Heading2"/>
        <w:spacing w:before="0" w:after="0"/>
        <w:jc w:val="center"/>
        <w:rPr>
          <w:rFonts w:ascii="Calibri" w:hAnsi="Calibri"/>
          <w:sz w:val="24"/>
          <w:szCs w:val="24"/>
        </w:rPr>
      </w:pPr>
      <w:r w:rsidRPr="00133795">
        <w:rPr>
          <w:rFonts w:ascii="Calibri" w:hAnsi="Calibri"/>
          <w:sz w:val="24"/>
          <w:szCs w:val="24"/>
        </w:rPr>
        <w:t>3.</w:t>
      </w:r>
      <w:r>
        <w:rPr>
          <w:rFonts w:ascii="Calibri" w:hAnsi="Calibri"/>
          <w:sz w:val="24"/>
          <w:szCs w:val="24"/>
        </w:rPr>
        <w:t>23</w:t>
      </w:r>
    </w:p>
    <w:p w14:paraId="51271DC5" w14:textId="56EFBDA4" w:rsidR="00385239" w:rsidRPr="00133795" w:rsidRDefault="00385239" w:rsidP="00385239">
      <w:pPr>
        <w:pStyle w:val="Heading2"/>
        <w:spacing w:before="0" w:after="0"/>
        <w:jc w:val="center"/>
        <w:rPr>
          <w:rFonts w:ascii="Calibri" w:hAnsi="Calibri"/>
          <w:sz w:val="24"/>
          <w:szCs w:val="24"/>
        </w:rPr>
      </w:pPr>
      <w:r w:rsidRPr="00385239">
        <w:rPr>
          <w:rFonts w:ascii="Calibri" w:hAnsi="Calibri"/>
          <w:sz w:val="24"/>
          <w:szCs w:val="24"/>
        </w:rPr>
        <w:t>Performance reports are generated for the population of patients taking one of these 5 oral anticoagulants (warfarin, apixaban, dabigatran, edoxaban, rivaroxaban)</w:t>
      </w:r>
    </w:p>
    <w:p w14:paraId="64ADE063" w14:textId="77777777" w:rsidR="00385239" w:rsidRPr="00133795" w:rsidRDefault="00385239" w:rsidP="00385239">
      <w:pPr>
        <w:rPr>
          <w:rFonts w:ascii="Calibri" w:hAnsi="Calibri" w:cs="Arial"/>
          <w:i/>
          <w:iCs/>
          <w:sz w:val="22"/>
          <w:szCs w:val="22"/>
        </w:rPr>
      </w:pPr>
    </w:p>
    <w:p w14:paraId="7D861D4A" w14:textId="77777777" w:rsidR="00385239" w:rsidRPr="00133795" w:rsidRDefault="00385239" w:rsidP="00385239">
      <w:pPr>
        <w:tabs>
          <w:tab w:val="left" w:pos="376"/>
          <w:tab w:val="left" w:pos="1432"/>
        </w:tabs>
        <w:rPr>
          <w:rFonts w:ascii="Calibri" w:hAnsi="Calibri" w:cs="Arial"/>
          <w:bCs/>
          <w:i/>
          <w:u w:val="single"/>
        </w:rPr>
      </w:pPr>
      <w:r>
        <w:rPr>
          <w:rFonts w:ascii="Calibri" w:hAnsi="Calibri" w:cs="Arial"/>
          <w:bCs/>
          <w:i/>
          <w:u w:val="single"/>
        </w:rPr>
        <w:t> PCP and Specialist Guidelines:</w:t>
      </w:r>
    </w:p>
    <w:p w14:paraId="1D1E8C3B" w14:textId="28F2DEA4" w:rsidR="00385239" w:rsidRDefault="00385239" w:rsidP="007470DF">
      <w:pPr>
        <w:pStyle w:val="ListParagraph"/>
        <w:numPr>
          <w:ilvl w:val="0"/>
          <w:numId w:val="273"/>
        </w:numPr>
        <w:tabs>
          <w:tab w:val="left" w:pos="376"/>
          <w:tab w:val="left" w:pos="1432"/>
        </w:tabs>
        <w:rPr>
          <w:rFonts w:ascii="Calibri" w:hAnsi="Calibri" w:cs="Arial"/>
          <w:sz w:val="22"/>
          <w:szCs w:val="22"/>
        </w:rPr>
      </w:pPr>
      <w:r w:rsidRPr="00133795">
        <w:rPr>
          <w:rFonts w:ascii="Calibri" w:hAnsi="Calibri" w:cs="Arial"/>
          <w:sz w:val="22"/>
          <w:szCs w:val="22"/>
        </w:rPr>
        <w:t>Reference 3.1</w:t>
      </w:r>
      <w:r w:rsidR="000A7831">
        <w:rPr>
          <w:rFonts w:ascii="Calibri" w:hAnsi="Calibri" w:cs="Arial"/>
          <w:sz w:val="22"/>
          <w:szCs w:val="22"/>
        </w:rPr>
        <w:t>.</w:t>
      </w:r>
    </w:p>
    <w:p w14:paraId="753C899D" w14:textId="5B2B30A4" w:rsidR="008F4975" w:rsidRPr="008F4975" w:rsidRDefault="008F4975" w:rsidP="007470DF">
      <w:pPr>
        <w:pStyle w:val="ListParagraph"/>
        <w:numPr>
          <w:ilvl w:val="0"/>
          <w:numId w:val="273"/>
        </w:numPr>
        <w:tabs>
          <w:tab w:val="left" w:pos="376"/>
          <w:tab w:val="left" w:pos="1432"/>
        </w:tabs>
        <w:rPr>
          <w:rFonts w:ascii="Calibri" w:hAnsi="Calibri" w:cs="Arial"/>
          <w:sz w:val="22"/>
          <w:szCs w:val="22"/>
        </w:rPr>
      </w:pPr>
      <w:r w:rsidRPr="008F4975">
        <w:rPr>
          <w:rFonts w:ascii="Calibri" w:hAnsi="Calibri" w:cs="Arial"/>
          <w:sz w:val="22"/>
          <w:szCs w:val="22"/>
        </w:rPr>
        <w:t>Required anticoagulants metrics:</w:t>
      </w:r>
    </w:p>
    <w:p w14:paraId="2E783F80" w14:textId="309BEA39" w:rsidR="008F4975" w:rsidRPr="008F4975" w:rsidRDefault="008F4975" w:rsidP="007470DF">
      <w:pPr>
        <w:pStyle w:val="ListParagraph"/>
        <w:numPr>
          <w:ilvl w:val="1"/>
          <w:numId w:val="274"/>
        </w:numPr>
        <w:tabs>
          <w:tab w:val="left" w:pos="376"/>
          <w:tab w:val="left" w:pos="1432"/>
        </w:tabs>
        <w:rPr>
          <w:rFonts w:ascii="Calibri" w:hAnsi="Calibri" w:cs="Arial"/>
          <w:sz w:val="22"/>
          <w:szCs w:val="22"/>
        </w:rPr>
      </w:pPr>
      <w:r w:rsidRPr="008F4975">
        <w:rPr>
          <w:rFonts w:ascii="Calibri" w:hAnsi="Calibri" w:cs="Arial"/>
          <w:sz w:val="22"/>
          <w:szCs w:val="22"/>
        </w:rPr>
        <w:t>% of patients on DOACs with last serum creatinine test &gt; 1 year ago</w:t>
      </w:r>
      <w:r w:rsidR="003258DC">
        <w:rPr>
          <w:rFonts w:ascii="Calibri" w:hAnsi="Calibri" w:cs="Arial"/>
          <w:sz w:val="22"/>
          <w:szCs w:val="22"/>
        </w:rPr>
        <w:t>.</w:t>
      </w:r>
    </w:p>
    <w:p w14:paraId="5628E7E4" w14:textId="68756B7D" w:rsidR="008F4975" w:rsidRPr="008F4975" w:rsidRDefault="008F4975" w:rsidP="007470DF">
      <w:pPr>
        <w:pStyle w:val="ListParagraph"/>
        <w:numPr>
          <w:ilvl w:val="1"/>
          <w:numId w:val="274"/>
        </w:numPr>
        <w:tabs>
          <w:tab w:val="left" w:pos="376"/>
          <w:tab w:val="left" w:pos="1432"/>
        </w:tabs>
        <w:rPr>
          <w:rFonts w:ascii="Calibri" w:hAnsi="Calibri" w:cs="Arial"/>
          <w:sz w:val="22"/>
          <w:szCs w:val="22"/>
        </w:rPr>
      </w:pPr>
      <w:r w:rsidRPr="008F4975">
        <w:rPr>
          <w:rFonts w:ascii="Calibri" w:hAnsi="Calibri" w:cs="Arial"/>
          <w:sz w:val="22"/>
          <w:szCs w:val="22"/>
        </w:rPr>
        <w:t>% of patients on combination anticoagulant-antiplatelet therapy without history of heart valve replacement, recent myocardial infarction, CABG, or PCI (within past year), or other clear indication for combination therapy</w:t>
      </w:r>
      <w:r w:rsidR="003258DC">
        <w:rPr>
          <w:rFonts w:ascii="Calibri" w:hAnsi="Calibri" w:cs="Arial"/>
          <w:sz w:val="22"/>
          <w:szCs w:val="22"/>
        </w:rPr>
        <w:t>.</w:t>
      </w:r>
    </w:p>
    <w:p w14:paraId="7A550039" w14:textId="6F1712D3" w:rsidR="008F4975" w:rsidRPr="008F4975" w:rsidRDefault="008F4975" w:rsidP="007470DF">
      <w:pPr>
        <w:pStyle w:val="ListParagraph"/>
        <w:numPr>
          <w:ilvl w:val="0"/>
          <w:numId w:val="273"/>
        </w:numPr>
        <w:tabs>
          <w:tab w:val="left" w:pos="376"/>
          <w:tab w:val="left" w:pos="1432"/>
        </w:tabs>
        <w:rPr>
          <w:rFonts w:ascii="Calibri" w:hAnsi="Calibri" w:cs="Arial"/>
          <w:sz w:val="22"/>
          <w:szCs w:val="22"/>
        </w:rPr>
      </w:pPr>
      <w:r w:rsidRPr="008F4975">
        <w:rPr>
          <w:rFonts w:ascii="Calibri" w:hAnsi="Calibri" w:cs="Arial"/>
          <w:sz w:val="22"/>
          <w:szCs w:val="22"/>
        </w:rPr>
        <w:t xml:space="preserve">Optional anticoagulants metrics:   </w:t>
      </w:r>
    </w:p>
    <w:p w14:paraId="29F68837" w14:textId="7BA991FE"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in which &lt;50% of International Normalized Ratio (INR) were in-range over the past 6 months</w:t>
      </w:r>
      <w:r w:rsidR="003258DC">
        <w:rPr>
          <w:rFonts w:ascii="Calibri" w:hAnsi="Calibri" w:cs="Arial"/>
          <w:sz w:val="22"/>
          <w:szCs w:val="22"/>
        </w:rPr>
        <w:t>.</w:t>
      </w:r>
    </w:p>
    <w:p w14:paraId="71D4630B" w14:textId="3352B995"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patients with 2 or more ED visits for bleeds in the past 6 months</w:t>
      </w:r>
      <w:r w:rsidR="003258DC">
        <w:rPr>
          <w:rFonts w:ascii="Calibri" w:hAnsi="Calibri" w:cs="Arial"/>
          <w:sz w:val="22"/>
          <w:szCs w:val="22"/>
        </w:rPr>
        <w:t>.</w:t>
      </w:r>
    </w:p>
    <w:p w14:paraId="7BE89E9E" w14:textId="07A649CC" w:rsidR="008F4975" w:rsidRP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with 1 or more ischemic strokes (atrial fibrillation patients) or recurrent venous thromboembolism (VTE) for VTE patients within the past year</w:t>
      </w:r>
      <w:r w:rsidR="003258DC">
        <w:rPr>
          <w:rFonts w:ascii="Calibri" w:hAnsi="Calibri" w:cs="Arial"/>
          <w:sz w:val="22"/>
          <w:szCs w:val="22"/>
        </w:rPr>
        <w:t>.</w:t>
      </w:r>
    </w:p>
    <w:p w14:paraId="5DAB2A8F" w14:textId="1169C139" w:rsidR="008F4975" w:rsidRDefault="008F4975" w:rsidP="007470DF">
      <w:pPr>
        <w:pStyle w:val="ListParagraph"/>
        <w:numPr>
          <w:ilvl w:val="1"/>
          <w:numId w:val="275"/>
        </w:numPr>
        <w:tabs>
          <w:tab w:val="left" w:pos="376"/>
          <w:tab w:val="left" w:pos="1432"/>
        </w:tabs>
        <w:rPr>
          <w:rFonts w:ascii="Calibri" w:hAnsi="Calibri" w:cs="Arial"/>
          <w:sz w:val="22"/>
          <w:szCs w:val="22"/>
        </w:rPr>
      </w:pPr>
      <w:r w:rsidRPr="008F4975">
        <w:rPr>
          <w:rFonts w:ascii="Calibri" w:hAnsi="Calibri" w:cs="Arial"/>
          <w:sz w:val="22"/>
          <w:szCs w:val="22"/>
        </w:rPr>
        <w:t>% of patients in which last clinic visit assessing anticoagulation was &gt; 6 months ago</w:t>
      </w:r>
      <w:r w:rsidR="003258DC">
        <w:rPr>
          <w:rFonts w:ascii="Calibri" w:hAnsi="Calibri" w:cs="Arial"/>
          <w:sz w:val="22"/>
          <w:szCs w:val="22"/>
        </w:rPr>
        <w:t>.</w:t>
      </w:r>
    </w:p>
    <w:p w14:paraId="37F68016" w14:textId="77777777" w:rsidR="00385239" w:rsidRDefault="00385239"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5239" w14:paraId="00978A49"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9C9EDE"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875A14"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385239" w14:paraId="41A22747"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A0BDE7" w14:textId="77777777" w:rsidR="00385239" w:rsidRPr="000433C5" w:rsidRDefault="00385239"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385239" w14:paraId="474034EC"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9A45D" w14:textId="7469280D" w:rsidR="00385239" w:rsidRPr="00EA239E" w:rsidRDefault="008F4975" w:rsidP="007470DF">
            <w:pPr>
              <w:pStyle w:val="ListParagraph"/>
              <w:numPr>
                <w:ilvl w:val="0"/>
                <w:numId w:val="166"/>
              </w:numPr>
              <w:rPr>
                <w:rFonts w:asciiTheme="minorHAnsi" w:hAnsiTheme="minorHAnsi"/>
                <w:sz w:val="22"/>
                <w:szCs w:val="22"/>
              </w:rPr>
            </w:pPr>
            <w:r w:rsidRPr="008F4975">
              <w:rPr>
                <w:rFonts w:asciiTheme="minorHAnsi" w:hAnsiTheme="minorHAnsi"/>
                <w:sz w:val="22"/>
                <w:szCs w:val="22"/>
              </w:rPr>
              <w:t>The practice must demo how they are using these performance reports to improve population management</w:t>
            </w:r>
          </w:p>
          <w:p w14:paraId="46B347E5" w14:textId="5CCD90E3" w:rsidR="00385239" w:rsidRPr="002A2078" w:rsidRDefault="00385239" w:rsidP="00AD6806">
            <w:pPr>
              <w:ind w:left="877" w:hanging="877"/>
              <w:contextualSpacing/>
              <w:rPr>
                <w:rFonts w:asciiTheme="minorHAnsi" w:hAnsiTheme="minorHAnsi"/>
                <w:sz w:val="22"/>
                <w:szCs w:val="22"/>
              </w:rPr>
            </w:pPr>
            <w:r w:rsidRPr="002A2078">
              <w:rPr>
                <w:rFonts w:asciiTheme="minorHAnsi" w:hAnsiTheme="minorHAnsi"/>
                <w:sz w:val="22"/>
                <w:szCs w:val="22"/>
              </w:rPr>
              <w:t xml:space="preserve">            1) </w:t>
            </w:r>
            <w:r w:rsidR="008F4975" w:rsidRPr="008F4975">
              <w:rPr>
                <w:rFonts w:asciiTheme="minorHAnsi" w:hAnsiTheme="minorHAnsi"/>
                <w:sz w:val="22"/>
                <w:szCs w:val="22"/>
              </w:rPr>
              <w:t>Are the relevant measures included in the performance reports? What is the patient population?</w:t>
            </w:r>
          </w:p>
          <w:p w14:paraId="66D9FA4D" w14:textId="77777777" w:rsidR="00385239" w:rsidRPr="002A2078" w:rsidRDefault="00385239" w:rsidP="00AD6806">
            <w:pPr>
              <w:contextualSpacing/>
              <w:rPr>
                <w:rFonts w:asciiTheme="minorHAnsi" w:hAnsiTheme="minorHAnsi"/>
                <w:sz w:val="22"/>
                <w:szCs w:val="22"/>
              </w:rPr>
            </w:pPr>
            <w:r w:rsidRPr="002A2078">
              <w:rPr>
                <w:rFonts w:asciiTheme="minorHAnsi" w:hAnsiTheme="minorHAnsi"/>
                <w:sz w:val="22"/>
                <w:szCs w:val="22"/>
              </w:rPr>
              <w:t xml:space="preserve">            2) What sort of review is being done with</w:t>
            </w:r>
            <w:r>
              <w:rPr>
                <w:rFonts w:asciiTheme="minorHAnsi" w:hAnsiTheme="minorHAnsi"/>
                <w:sz w:val="22"/>
                <w:szCs w:val="22"/>
              </w:rPr>
              <w:t xml:space="preserve"> </w:t>
            </w:r>
            <w:r w:rsidRPr="002A2078">
              <w:rPr>
                <w:rFonts w:asciiTheme="minorHAnsi" w:hAnsiTheme="minorHAnsi"/>
                <w:sz w:val="22"/>
                <w:szCs w:val="22"/>
              </w:rPr>
              <w:t>these reports?</w:t>
            </w:r>
          </w:p>
          <w:p w14:paraId="53643B35" w14:textId="77777777" w:rsidR="00385239" w:rsidRPr="003D094D" w:rsidRDefault="00385239" w:rsidP="00AD6806">
            <w:pPr>
              <w:contextualSpacing/>
              <w:rPr>
                <w:rFonts w:asciiTheme="minorHAnsi" w:hAnsiTheme="minorHAnsi"/>
                <w:sz w:val="22"/>
                <w:szCs w:val="22"/>
              </w:rPr>
            </w:pPr>
            <w:r w:rsidRPr="002A2078">
              <w:rPr>
                <w:rFonts w:asciiTheme="minorHAnsi" w:hAnsiTheme="minorHAnsi"/>
                <w:sz w:val="22"/>
                <w:szCs w:val="22"/>
              </w:rPr>
              <w:t xml:space="preserve">            3) What actions are taken?</w:t>
            </w:r>
          </w:p>
        </w:tc>
      </w:tr>
    </w:tbl>
    <w:p w14:paraId="3315D7DB" w14:textId="77777777" w:rsidR="005763F8" w:rsidRDefault="005763F8" w:rsidP="005763F8">
      <w:pPr>
        <w:pStyle w:val="paragraph"/>
        <w:spacing w:before="0" w:beforeAutospacing="0" w:after="0" w:afterAutospacing="0"/>
        <w:jc w:val="center"/>
        <w:textAlignment w:val="baseline"/>
        <w:rPr>
          <w:ins w:id="522" w:author="Niksic, Lora" w:date="2023-09-05T12:05:00Z"/>
          <w:rStyle w:val="normaltextrun"/>
          <w:rFonts w:ascii="Calibri" w:hAnsi="Calibri" w:cs="Calibri"/>
          <w:b/>
          <w:bCs/>
          <w:i/>
          <w:iCs/>
        </w:rPr>
      </w:pPr>
    </w:p>
    <w:p w14:paraId="74DBF44F" w14:textId="4F53DC84" w:rsidR="005763F8" w:rsidRDefault="005763F8" w:rsidP="005763F8">
      <w:pPr>
        <w:pStyle w:val="paragraph"/>
        <w:spacing w:before="0" w:beforeAutospacing="0" w:after="0" w:afterAutospacing="0"/>
        <w:jc w:val="center"/>
        <w:textAlignment w:val="baseline"/>
        <w:rPr>
          <w:ins w:id="523" w:author="Niksic, Lora" w:date="2023-09-05T12:05:00Z"/>
          <w:rFonts w:ascii="Segoe UI" w:hAnsi="Segoe UI" w:cs="Segoe UI"/>
          <w:sz w:val="18"/>
          <w:szCs w:val="18"/>
        </w:rPr>
      </w:pPr>
      <w:ins w:id="524" w:author="Niksic, Lora" w:date="2023-09-05T12:05:00Z">
        <w:r>
          <w:rPr>
            <w:rStyle w:val="normaltextrun"/>
            <w:rFonts w:ascii="Calibri" w:hAnsi="Calibri" w:cs="Calibri"/>
            <w:b/>
            <w:bCs/>
            <w:i/>
            <w:iCs/>
          </w:rPr>
          <w:t>3.</w:t>
        </w:r>
      </w:ins>
      <w:ins w:id="525" w:author="Niksic, Lora" w:date="2023-09-05T12:10:00Z">
        <w:r w:rsidR="00995F35">
          <w:rPr>
            <w:rStyle w:val="normaltextrun"/>
            <w:rFonts w:ascii="Calibri" w:hAnsi="Calibri" w:cs="Calibri"/>
            <w:b/>
            <w:bCs/>
            <w:i/>
            <w:iCs/>
          </w:rPr>
          <w:t>24</w:t>
        </w:r>
      </w:ins>
      <w:ins w:id="526" w:author="Niksic, Lora" w:date="2023-09-05T12:05:00Z">
        <w:r>
          <w:rPr>
            <w:rStyle w:val="eop"/>
            <w:rFonts w:ascii="Calibri" w:hAnsi="Calibri" w:cs="Calibri"/>
          </w:rPr>
          <w:t> </w:t>
        </w:r>
      </w:ins>
    </w:p>
    <w:p w14:paraId="353870DD" w14:textId="77777777" w:rsidR="005763F8" w:rsidRDefault="005763F8" w:rsidP="005763F8">
      <w:pPr>
        <w:pStyle w:val="paragraph"/>
        <w:spacing w:before="0" w:beforeAutospacing="0" w:after="0" w:afterAutospacing="0"/>
        <w:jc w:val="center"/>
        <w:textAlignment w:val="baseline"/>
        <w:rPr>
          <w:ins w:id="527" w:author="Niksic, Lora" w:date="2023-09-05T12:05:00Z"/>
          <w:rFonts w:ascii="Segoe UI" w:hAnsi="Segoe UI" w:cs="Segoe UI"/>
          <w:sz w:val="18"/>
          <w:szCs w:val="18"/>
        </w:rPr>
      </w:pPr>
      <w:ins w:id="528" w:author="Niksic, Lora" w:date="2023-09-05T12:05:00Z">
        <w:r>
          <w:rPr>
            <w:rStyle w:val="normaltextrun"/>
            <w:rFonts w:ascii="Calibri" w:hAnsi="Calibri" w:cs="Calibri"/>
            <w:b/>
            <w:bCs/>
            <w:i/>
            <w:iCs/>
          </w:rPr>
          <w:t>Performance reports are generated for the population of patients with: Chronic Obstructive Pulmonary Disease (COPD)</w:t>
        </w:r>
        <w:r>
          <w:rPr>
            <w:rStyle w:val="eop"/>
            <w:rFonts w:ascii="Calibri" w:hAnsi="Calibri" w:cs="Calibri"/>
          </w:rPr>
          <w:t> </w:t>
        </w:r>
      </w:ins>
    </w:p>
    <w:p w14:paraId="514E92FE" w14:textId="77777777" w:rsidR="005763F8" w:rsidRDefault="005763F8" w:rsidP="005763F8">
      <w:pPr>
        <w:pStyle w:val="paragraph"/>
        <w:spacing w:before="0" w:beforeAutospacing="0" w:after="0" w:afterAutospacing="0"/>
        <w:ind w:left="540"/>
        <w:textAlignment w:val="baseline"/>
        <w:rPr>
          <w:ins w:id="529" w:author="Niksic, Lora" w:date="2023-09-05T12:05:00Z"/>
          <w:rFonts w:ascii="Segoe UI" w:hAnsi="Segoe UI" w:cs="Segoe UI"/>
          <w:sz w:val="18"/>
          <w:szCs w:val="18"/>
        </w:rPr>
      </w:pPr>
      <w:ins w:id="530" w:author="Niksic, Lora" w:date="2023-09-05T12:05:00Z">
        <w:r>
          <w:rPr>
            <w:rStyle w:val="normaltextrun"/>
            <w:rFonts w:ascii="Calibri" w:hAnsi="Calibri" w:cs="Calibri"/>
          </w:rPr>
          <w:t> </w:t>
        </w:r>
        <w:r>
          <w:rPr>
            <w:rStyle w:val="eop"/>
            <w:rFonts w:ascii="Calibri" w:hAnsi="Calibri" w:cs="Calibri"/>
          </w:rPr>
          <w:t> </w:t>
        </w:r>
      </w:ins>
    </w:p>
    <w:p w14:paraId="4E6A09C4" w14:textId="77777777" w:rsidR="005763F8" w:rsidRDefault="005763F8" w:rsidP="005763F8">
      <w:pPr>
        <w:pStyle w:val="paragraph"/>
        <w:spacing w:before="0" w:beforeAutospacing="0" w:after="0" w:afterAutospacing="0"/>
        <w:textAlignment w:val="baseline"/>
        <w:rPr>
          <w:ins w:id="531" w:author="Niksic, Lora" w:date="2023-09-05T12:05:00Z"/>
          <w:rFonts w:ascii="Segoe UI" w:hAnsi="Segoe UI" w:cs="Segoe UI"/>
          <w:sz w:val="18"/>
          <w:szCs w:val="18"/>
        </w:rPr>
      </w:pPr>
      <w:ins w:id="532" w:author="Niksic, Lora" w:date="2023-09-05T12:05:00Z">
        <w:r>
          <w:rPr>
            <w:rStyle w:val="normaltextrun"/>
            <w:rFonts w:ascii="Calibri" w:hAnsi="Calibri" w:cs="Calibri"/>
            <w:i/>
            <w:iCs/>
            <w:u w:val="single"/>
          </w:rPr>
          <w:t> PCP and Specialist Guidelines:</w:t>
        </w:r>
        <w:r>
          <w:rPr>
            <w:rStyle w:val="eop"/>
            <w:rFonts w:ascii="Calibri" w:hAnsi="Calibri" w:cs="Calibri"/>
          </w:rPr>
          <w:t> </w:t>
        </w:r>
      </w:ins>
    </w:p>
    <w:p w14:paraId="550588D5" w14:textId="77777777" w:rsidR="005763F8" w:rsidRDefault="005763F8" w:rsidP="007470DF">
      <w:pPr>
        <w:pStyle w:val="paragraph"/>
        <w:numPr>
          <w:ilvl w:val="0"/>
          <w:numId w:val="285"/>
        </w:numPr>
        <w:spacing w:before="0" w:beforeAutospacing="0" w:after="0" w:afterAutospacing="0"/>
        <w:ind w:left="1440" w:firstLine="0"/>
        <w:textAlignment w:val="baseline"/>
        <w:rPr>
          <w:ins w:id="533" w:author="Niksic, Lora" w:date="2023-09-05T12:05:00Z"/>
          <w:rFonts w:ascii="Calibri" w:hAnsi="Calibri" w:cs="Calibri"/>
          <w:sz w:val="22"/>
          <w:szCs w:val="22"/>
        </w:rPr>
      </w:pPr>
      <w:ins w:id="534" w:author="Niksic, Lora" w:date="2023-09-05T12:05:00Z">
        <w:r>
          <w:rPr>
            <w:rStyle w:val="normaltextrun"/>
            <w:rFonts w:ascii="Calibri" w:hAnsi="Calibri" w:cs="Calibri"/>
            <w:sz w:val="22"/>
            <w:szCs w:val="22"/>
          </w:rPr>
          <w:t>Reference 3.1 </w:t>
        </w:r>
        <w:r>
          <w:rPr>
            <w:rStyle w:val="eop"/>
            <w:rFonts w:ascii="Calibri" w:hAnsi="Calibri" w:cs="Calibri"/>
            <w:sz w:val="22"/>
            <w:szCs w:val="22"/>
          </w:rPr>
          <w:t> </w:t>
        </w:r>
      </w:ins>
    </w:p>
    <w:p w14:paraId="505F2B0B" w14:textId="77777777" w:rsidR="005763F8" w:rsidRDefault="005763F8" w:rsidP="005763F8">
      <w:pPr>
        <w:pStyle w:val="paragraph"/>
        <w:spacing w:before="0" w:beforeAutospacing="0" w:after="0" w:afterAutospacing="0"/>
        <w:ind w:left="1620"/>
        <w:textAlignment w:val="baseline"/>
        <w:rPr>
          <w:ins w:id="535" w:author="Niksic, Lora" w:date="2023-09-05T12:05:00Z"/>
          <w:rFonts w:ascii="Segoe UI" w:hAnsi="Segoe UI" w:cs="Segoe UI"/>
          <w:sz w:val="18"/>
          <w:szCs w:val="18"/>
        </w:rPr>
      </w:pPr>
      <w:ins w:id="536" w:author="Niksic, Lora" w:date="2023-09-05T12:05:00Z">
        <w:r>
          <w:rPr>
            <w:rStyle w:val="eop"/>
            <w:rFonts w:ascii="Calibri" w:hAnsi="Calibri" w:cs="Calibri"/>
            <w:sz w:val="22"/>
            <w:szCs w:val="22"/>
          </w:rPr>
          <w:t> </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Change w:id="537" w:author="Niksic, Lora" w:date="2023-09-05T12:10:00Z">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PrChange>
      </w:tblPr>
      <w:tblGrid>
        <w:gridCol w:w="4230"/>
        <w:gridCol w:w="3510"/>
        <w:tblGridChange w:id="538">
          <w:tblGrid>
            <w:gridCol w:w="4230"/>
            <w:gridCol w:w="3510"/>
          </w:tblGrid>
        </w:tblGridChange>
      </w:tblGrid>
      <w:tr w:rsidR="005763F8" w14:paraId="48DFC7D0" w14:textId="77777777" w:rsidTr="00995F35">
        <w:trPr>
          <w:trHeight w:val="300"/>
          <w:jc w:val="center"/>
          <w:ins w:id="539" w:author="Niksic, Lora" w:date="2023-09-05T12:05:00Z"/>
          <w:trPrChange w:id="540" w:author="Niksic, Lora" w:date="2023-09-05T12:10:00Z">
            <w:trPr>
              <w:trHeight w:val="300"/>
            </w:trPr>
          </w:trPrChange>
        </w:trPr>
        <w:tc>
          <w:tcPr>
            <w:tcW w:w="4230" w:type="dxa"/>
            <w:tcBorders>
              <w:top w:val="single" w:sz="6" w:space="0" w:color="auto"/>
              <w:left w:val="single" w:sz="6" w:space="0" w:color="auto"/>
              <w:bottom w:val="single" w:sz="6" w:space="0" w:color="auto"/>
              <w:right w:val="single" w:sz="6" w:space="0" w:color="auto"/>
            </w:tcBorders>
            <w:shd w:val="clear" w:color="auto" w:fill="auto"/>
            <w:hideMark/>
            <w:tcPrChange w:id="541" w:author="Niksic, Lora" w:date="2023-09-05T12:10:00Z">
              <w:tcPr>
                <w:tcW w:w="423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6E0332C3" w14:textId="77777777" w:rsidR="005763F8" w:rsidRDefault="005763F8" w:rsidP="005763F8">
            <w:pPr>
              <w:pStyle w:val="paragraph"/>
              <w:spacing w:before="0" w:beforeAutospacing="0" w:after="0" w:afterAutospacing="0"/>
              <w:jc w:val="center"/>
              <w:textAlignment w:val="baseline"/>
              <w:rPr>
                <w:ins w:id="542" w:author="Niksic, Lora" w:date="2023-09-05T12:05:00Z"/>
              </w:rPr>
            </w:pPr>
            <w:ins w:id="543" w:author="Niksic, Lora" w:date="2023-09-05T12:05:00Z">
              <w:r>
                <w:rPr>
                  <w:rStyle w:val="normaltextrun"/>
                  <w:rFonts w:ascii="Calibri" w:hAnsi="Calibri" w:cs="Calibri"/>
                  <w:b/>
                  <w:bCs/>
                  <w:sz w:val="22"/>
                  <w:szCs w:val="22"/>
                </w:rPr>
                <w:t>Required for PCMH Designation: NO</w:t>
              </w:r>
              <w:r>
                <w:rPr>
                  <w:rStyle w:val="eop"/>
                  <w:rFonts w:ascii="Calibri" w:hAnsi="Calibri" w:cs="Calibri"/>
                  <w:sz w:val="22"/>
                  <w:szCs w:val="22"/>
                </w:rPr>
                <w:t> </w:t>
              </w:r>
            </w:ins>
          </w:p>
        </w:tc>
        <w:tc>
          <w:tcPr>
            <w:tcW w:w="3495" w:type="dxa"/>
            <w:tcBorders>
              <w:top w:val="single" w:sz="6" w:space="0" w:color="auto"/>
              <w:left w:val="nil"/>
              <w:bottom w:val="single" w:sz="6" w:space="0" w:color="auto"/>
              <w:right w:val="single" w:sz="6" w:space="0" w:color="auto"/>
            </w:tcBorders>
            <w:shd w:val="clear" w:color="auto" w:fill="auto"/>
            <w:hideMark/>
            <w:tcPrChange w:id="544" w:author="Niksic, Lora" w:date="2023-09-05T12:10:00Z">
              <w:tcPr>
                <w:tcW w:w="3495" w:type="dxa"/>
                <w:tcBorders>
                  <w:top w:val="single" w:sz="6" w:space="0" w:color="auto"/>
                  <w:left w:val="nil"/>
                  <w:bottom w:val="single" w:sz="6" w:space="0" w:color="auto"/>
                  <w:right w:val="single" w:sz="6" w:space="0" w:color="auto"/>
                </w:tcBorders>
                <w:shd w:val="clear" w:color="auto" w:fill="auto"/>
                <w:hideMark/>
              </w:tcPr>
            </w:tcPrChange>
          </w:tcPr>
          <w:p w14:paraId="0BBF6704" w14:textId="77777777" w:rsidR="005763F8" w:rsidRDefault="005763F8" w:rsidP="005763F8">
            <w:pPr>
              <w:pStyle w:val="paragraph"/>
              <w:spacing w:before="0" w:beforeAutospacing="0" w:after="0" w:afterAutospacing="0"/>
              <w:jc w:val="center"/>
              <w:textAlignment w:val="baseline"/>
              <w:rPr>
                <w:ins w:id="545" w:author="Niksic, Lora" w:date="2023-09-05T12:05:00Z"/>
              </w:rPr>
            </w:pPr>
            <w:ins w:id="546" w:author="Niksic, Lora" w:date="2023-09-05T12:05:00Z">
              <w:r>
                <w:rPr>
                  <w:rStyle w:val="normaltextrun"/>
                  <w:rFonts w:ascii="Calibri" w:hAnsi="Calibri" w:cs="Calibri"/>
                  <w:b/>
                  <w:bCs/>
                  <w:sz w:val="22"/>
                  <w:szCs w:val="22"/>
                </w:rPr>
                <w:t>Predicate Logic: n/a</w:t>
              </w:r>
              <w:r>
                <w:rPr>
                  <w:rStyle w:val="eop"/>
                  <w:rFonts w:ascii="Calibri" w:hAnsi="Calibri" w:cs="Calibri"/>
                  <w:sz w:val="22"/>
                  <w:szCs w:val="22"/>
                </w:rPr>
                <w:t> </w:t>
              </w:r>
            </w:ins>
          </w:p>
        </w:tc>
      </w:tr>
      <w:tr w:rsidR="005763F8" w14:paraId="6B285D8F" w14:textId="77777777" w:rsidTr="00995F35">
        <w:trPr>
          <w:trHeight w:val="300"/>
          <w:jc w:val="center"/>
          <w:ins w:id="547" w:author="Niksic, Lora" w:date="2023-09-05T12:05:00Z"/>
          <w:trPrChange w:id="548" w:author="Niksic, Lora" w:date="2023-09-05T12:10: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549" w:author="Niksic, Lora" w:date="2023-09-05T12:10: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4C015BB7" w14:textId="77777777" w:rsidR="005763F8" w:rsidRDefault="005763F8" w:rsidP="005763F8">
            <w:pPr>
              <w:pStyle w:val="paragraph"/>
              <w:spacing w:before="0" w:beforeAutospacing="0" w:after="0" w:afterAutospacing="0"/>
              <w:jc w:val="center"/>
              <w:textAlignment w:val="baseline"/>
              <w:rPr>
                <w:ins w:id="550" w:author="Niksic, Lora" w:date="2023-09-05T12:05:00Z"/>
              </w:rPr>
            </w:pPr>
            <w:ins w:id="551" w:author="Niksic, Lora" w:date="2023-09-05T12:05:00Z">
              <w:r>
                <w:rPr>
                  <w:rStyle w:val="normaltextrun"/>
                  <w:rFonts w:ascii="Calibri" w:hAnsi="Calibri" w:cs="Calibri"/>
                  <w:b/>
                  <w:bCs/>
                  <w:sz w:val="22"/>
                  <w:szCs w:val="22"/>
                </w:rPr>
                <w:t>PCMH Validation Notes for Site Visits</w:t>
              </w:r>
              <w:r>
                <w:rPr>
                  <w:rStyle w:val="eop"/>
                  <w:rFonts w:ascii="Calibri" w:hAnsi="Calibri" w:cs="Calibri"/>
                  <w:sz w:val="22"/>
                  <w:szCs w:val="22"/>
                </w:rPr>
                <w:t> </w:t>
              </w:r>
            </w:ins>
          </w:p>
        </w:tc>
      </w:tr>
      <w:tr w:rsidR="005763F8" w14:paraId="1C07E9A1" w14:textId="77777777" w:rsidTr="00995F35">
        <w:trPr>
          <w:trHeight w:val="300"/>
          <w:jc w:val="center"/>
          <w:ins w:id="552" w:author="Niksic, Lora" w:date="2023-09-05T12:05:00Z"/>
          <w:trPrChange w:id="553" w:author="Niksic, Lora" w:date="2023-09-05T12:10: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554" w:author="Niksic, Lora" w:date="2023-09-05T12:10: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069A2E3D" w14:textId="77777777" w:rsidR="005763F8" w:rsidRDefault="005763F8" w:rsidP="005763F8">
            <w:pPr>
              <w:pStyle w:val="paragraph"/>
              <w:spacing w:before="0" w:beforeAutospacing="0" w:after="0" w:afterAutospacing="0"/>
              <w:textAlignment w:val="baseline"/>
              <w:rPr>
                <w:ins w:id="555" w:author="Niksic, Lora" w:date="2023-09-05T12:05:00Z"/>
              </w:rPr>
            </w:pPr>
            <w:ins w:id="556" w:author="Niksic, Lora" w:date="2023-09-05T12:05:00Z">
              <w:r>
                <w:rPr>
                  <w:rStyle w:val="normaltextrun"/>
                  <w:rFonts w:ascii="Calibri" w:hAnsi="Calibri" w:cs="Calibri"/>
                  <w:sz w:val="22"/>
                  <w:szCs w:val="22"/>
                </w:rPr>
                <w:t>The practice must demo how they are using these performance reports to improve population management.</w:t>
              </w:r>
              <w:r>
                <w:rPr>
                  <w:rStyle w:val="eop"/>
                  <w:rFonts w:ascii="Calibri" w:hAnsi="Calibri" w:cs="Calibri"/>
                  <w:sz w:val="22"/>
                  <w:szCs w:val="22"/>
                </w:rPr>
                <w:t> </w:t>
              </w:r>
            </w:ins>
          </w:p>
          <w:p w14:paraId="63EC943A" w14:textId="77777777" w:rsidR="005763F8" w:rsidRDefault="005763F8" w:rsidP="007470DF">
            <w:pPr>
              <w:pStyle w:val="paragraph"/>
              <w:numPr>
                <w:ilvl w:val="0"/>
                <w:numId w:val="286"/>
              </w:numPr>
              <w:spacing w:before="0" w:beforeAutospacing="0" w:after="0" w:afterAutospacing="0"/>
              <w:ind w:firstLine="0"/>
              <w:textAlignment w:val="baseline"/>
              <w:rPr>
                <w:ins w:id="557" w:author="Niksic, Lora" w:date="2023-09-05T12:05:00Z"/>
                <w:rFonts w:ascii="Calibri" w:hAnsi="Calibri" w:cs="Calibri"/>
                <w:sz w:val="22"/>
                <w:szCs w:val="22"/>
              </w:rPr>
            </w:pPr>
            <w:ins w:id="558" w:author="Niksic, Lora" w:date="2023-09-05T12:05:00Z">
              <w:r>
                <w:rPr>
                  <w:rStyle w:val="normaltextrun"/>
                  <w:rFonts w:ascii="Calibri" w:hAnsi="Calibri" w:cs="Calibri"/>
                  <w:sz w:val="22"/>
                  <w:szCs w:val="22"/>
                </w:rPr>
                <w:t>Are the relevant measures included in the performance reports?</w:t>
              </w:r>
              <w:r>
                <w:rPr>
                  <w:rStyle w:val="eop"/>
                  <w:rFonts w:ascii="Calibri" w:hAnsi="Calibri" w:cs="Calibri"/>
                  <w:sz w:val="22"/>
                  <w:szCs w:val="22"/>
                </w:rPr>
                <w:t> </w:t>
              </w:r>
            </w:ins>
          </w:p>
          <w:p w14:paraId="05FF6C83" w14:textId="77777777" w:rsidR="005763F8" w:rsidRDefault="005763F8" w:rsidP="007470DF">
            <w:pPr>
              <w:pStyle w:val="paragraph"/>
              <w:numPr>
                <w:ilvl w:val="0"/>
                <w:numId w:val="286"/>
              </w:numPr>
              <w:spacing w:before="0" w:beforeAutospacing="0" w:after="0" w:afterAutospacing="0"/>
              <w:ind w:firstLine="0"/>
              <w:textAlignment w:val="baseline"/>
              <w:rPr>
                <w:ins w:id="559" w:author="Niksic, Lora" w:date="2023-09-05T12:05:00Z"/>
                <w:rFonts w:ascii="Calibri" w:hAnsi="Calibri" w:cs="Calibri"/>
                <w:sz w:val="22"/>
                <w:szCs w:val="22"/>
              </w:rPr>
            </w:pPr>
            <w:ins w:id="560" w:author="Niksic, Lora" w:date="2023-09-05T12:05:00Z">
              <w:r>
                <w:rPr>
                  <w:rStyle w:val="normaltextrun"/>
                  <w:rFonts w:ascii="Calibri" w:hAnsi="Calibri" w:cs="Calibri"/>
                  <w:sz w:val="22"/>
                  <w:szCs w:val="22"/>
                </w:rPr>
                <w:t>What sort of review is being done with these reports?</w:t>
              </w:r>
              <w:r>
                <w:rPr>
                  <w:rStyle w:val="eop"/>
                  <w:rFonts w:ascii="Calibri" w:hAnsi="Calibri" w:cs="Calibri"/>
                  <w:sz w:val="22"/>
                  <w:szCs w:val="22"/>
                </w:rPr>
                <w:t> </w:t>
              </w:r>
            </w:ins>
          </w:p>
          <w:p w14:paraId="32F27F3C" w14:textId="77777777" w:rsidR="005763F8" w:rsidRDefault="005763F8" w:rsidP="007470DF">
            <w:pPr>
              <w:pStyle w:val="paragraph"/>
              <w:numPr>
                <w:ilvl w:val="0"/>
                <w:numId w:val="286"/>
              </w:numPr>
              <w:spacing w:before="0" w:beforeAutospacing="0" w:after="0" w:afterAutospacing="0"/>
              <w:ind w:firstLine="0"/>
              <w:textAlignment w:val="baseline"/>
              <w:rPr>
                <w:ins w:id="561" w:author="Niksic, Lora" w:date="2023-09-05T12:05:00Z"/>
                <w:rFonts w:ascii="Calibri" w:hAnsi="Calibri" w:cs="Calibri"/>
                <w:sz w:val="22"/>
                <w:szCs w:val="22"/>
              </w:rPr>
            </w:pPr>
            <w:ins w:id="562" w:author="Niksic, Lora" w:date="2023-09-05T12:05:00Z">
              <w:r>
                <w:rPr>
                  <w:rStyle w:val="normaltextrun"/>
                  <w:rFonts w:ascii="Calibri" w:hAnsi="Calibri" w:cs="Calibri"/>
                  <w:sz w:val="22"/>
                  <w:szCs w:val="22"/>
                </w:rPr>
                <w:t>What actions are taken?</w:t>
              </w:r>
              <w:r>
                <w:rPr>
                  <w:rStyle w:val="eop"/>
                  <w:rFonts w:ascii="Calibri" w:hAnsi="Calibri" w:cs="Calibri"/>
                  <w:sz w:val="22"/>
                  <w:szCs w:val="22"/>
                </w:rPr>
                <w:t> </w:t>
              </w:r>
            </w:ins>
          </w:p>
        </w:tc>
      </w:tr>
    </w:tbl>
    <w:p w14:paraId="6C007091" w14:textId="77777777" w:rsidR="00350073" w:rsidRDefault="00350073" w:rsidP="00397B28">
      <w:pPr>
        <w:widowControl w:val="0"/>
        <w:tabs>
          <w:tab w:val="left" w:pos="1540"/>
        </w:tabs>
        <w:jc w:val="center"/>
        <w:rPr>
          <w:ins w:id="563" w:author="Niksic, Lora" w:date="2023-09-05T12:05:00Z"/>
          <w:rFonts w:ascii="Calibri" w:eastAsia="Arial" w:hAnsi="Calibri" w:cs="Arial"/>
          <w:b/>
          <w:i/>
        </w:rPr>
      </w:pPr>
    </w:p>
    <w:p w14:paraId="616EFA33" w14:textId="77777777" w:rsidR="005763F8" w:rsidRPr="002F4D83" w:rsidRDefault="005763F8" w:rsidP="00397B28">
      <w:pPr>
        <w:widowControl w:val="0"/>
        <w:tabs>
          <w:tab w:val="left" w:pos="1540"/>
        </w:tabs>
        <w:jc w:val="center"/>
        <w:rPr>
          <w:rFonts w:ascii="Calibri" w:eastAsia="Arial" w:hAnsi="Calibri" w:cs="Arial"/>
          <w:b/>
          <w:i/>
        </w:rPr>
      </w:pPr>
    </w:p>
    <w:p w14:paraId="00292C62" w14:textId="717C525B" w:rsidR="00D9134B" w:rsidRPr="00C10BA4" w:rsidRDefault="00A24EB1" w:rsidP="00536350">
      <w:pPr>
        <w:pStyle w:val="Heading1"/>
        <w:spacing w:before="0" w:after="0"/>
        <w:jc w:val="center"/>
        <w:rPr>
          <w:rFonts w:ascii="Calibri" w:hAnsi="Calibri"/>
          <w:sz w:val="28"/>
          <w:szCs w:val="28"/>
          <w:u w:val="single"/>
        </w:rPr>
      </w:pPr>
      <w:bookmarkStart w:id="564" w:name="_Toc118897880"/>
      <w:r w:rsidRPr="002606DF">
        <w:rPr>
          <w:rFonts w:ascii="Calibri" w:hAnsi="Calibri"/>
          <w:sz w:val="28"/>
          <w:szCs w:val="28"/>
          <w:u w:val="single"/>
        </w:rPr>
        <w:t>4.0 Individual Care Management</w:t>
      </w:r>
      <w:bookmarkEnd w:id="512"/>
      <w:bookmarkEnd w:id="513"/>
      <w:bookmarkEnd w:id="514"/>
      <w:bookmarkEnd w:id="515"/>
      <w:bookmarkEnd w:id="519"/>
      <w:bookmarkEnd w:id="564"/>
    </w:p>
    <w:p w14:paraId="46984CF2" w14:textId="77777777" w:rsidR="002C4EEB" w:rsidRPr="00C10BA4" w:rsidRDefault="00A24EB1" w:rsidP="00397B28">
      <w:pPr>
        <w:keepNext/>
        <w:rPr>
          <w:rFonts w:ascii="Calibri" w:hAnsi="Calibri"/>
        </w:rPr>
      </w:pPr>
      <w:r w:rsidRPr="00A24EB1">
        <w:rPr>
          <w:rFonts w:ascii="Calibri" w:hAnsi="Calibri"/>
        </w:rPr>
        <w:t> </w:t>
      </w:r>
    </w:p>
    <w:p w14:paraId="5BCCB33C" w14:textId="186090C0" w:rsidR="00CA125A" w:rsidRPr="00C10BA4" w:rsidRDefault="00A24EB1" w:rsidP="00536350">
      <w:pPr>
        <w:jc w:val="center"/>
        <w:rPr>
          <w:rFonts w:ascii="Calibri" w:hAnsi="Calibri" w:cs="Arial"/>
          <w:sz w:val="22"/>
          <w:szCs w:val="22"/>
        </w:rPr>
      </w:pPr>
      <w:bookmarkStart w:id="565" w:name="_Toc243438084"/>
      <w:bookmarkStart w:id="566" w:name="_Toc243438184"/>
      <w:bookmarkStart w:id="567" w:name="_Toc243438284"/>
      <w:bookmarkStart w:id="568" w:name="_Toc243438384"/>
      <w:r w:rsidRPr="00A24EB1">
        <w:rPr>
          <w:rFonts w:ascii="Calibri" w:hAnsi="Calibri" w:cs="Arial"/>
          <w:sz w:val="22"/>
          <w:szCs w:val="22"/>
        </w:rPr>
        <w:t>Goal: Patients receive organized, planned care that empowers them to take greater responsibility for their health</w:t>
      </w:r>
      <w:r w:rsidR="000A7831">
        <w:rPr>
          <w:rFonts w:ascii="Calibri" w:hAnsi="Calibri" w:cs="Arial"/>
          <w:sz w:val="22"/>
          <w:szCs w:val="22"/>
        </w:rPr>
        <w:t>.</w:t>
      </w:r>
    </w:p>
    <w:p w14:paraId="5704EC6C" w14:textId="77777777" w:rsidR="00CA125A" w:rsidRDefault="00CA125A" w:rsidP="00536350">
      <w:pPr>
        <w:jc w:val="center"/>
        <w:rPr>
          <w:rFonts w:ascii="Calibri" w:hAnsi="Calibri" w:cs="Arial"/>
          <w:i/>
          <w:sz w:val="22"/>
          <w:szCs w:val="22"/>
        </w:rPr>
      </w:pPr>
    </w:p>
    <w:p w14:paraId="72EECD17" w14:textId="0BE80D65" w:rsidR="00DD41DA" w:rsidRDefault="00251DEF" w:rsidP="00536350">
      <w:pPr>
        <w:jc w:val="center"/>
        <w:rPr>
          <w:rFonts w:ascii="Calibri" w:hAnsi="Calibri" w:cs="Arial"/>
          <w:sz w:val="22"/>
        </w:rPr>
      </w:pPr>
      <w:bookmarkStart w:id="569" w:name="_Hlk495565637"/>
      <w:r w:rsidRPr="00215967">
        <w:rPr>
          <w:rFonts w:ascii="Calibri" w:hAnsi="Calibri" w:cs="Arial"/>
          <w:sz w:val="22"/>
        </w:rPr>
        <w:t>2</w:t>
      </w:r>
      <w:r w:rsidR="00616AA3">
        <w:rPr>
          <w:rFonts w:ascii="Calibri" w:hAnsi="Calibri" w:cs="Arial"/>
          <w:sz w:val="22"/>
        </w:rPr>
        <w:t>9</w:t>
      </w:r>
      <w:r w:rsidR="00DD41DA" w:rsidRPr="00215967">
        <w:rPr>
          <w:rFonts w:ascii="Calibri" w:hAnsi="Calibri" w:cs="Arial"/>
          <w:sz w:val="22"/>
        </w:rPr>
        <w:t xml:space="preserve"> total capabilities</w:t>
      </w:r>
      <w:r w:rsidR="00EB3066">
        <w:rPr>
          <w:rFonts w:ascii="Calibri" w:hAnsi="Calibri" w:cs="Arial"/>
          <w:sz w:val="22"/>
        </w:rPr>
        <w:t xml:space="preserve">; </w:t>
      </w:r>
      <w:r w:rsidR="00616AA3">
        <w:rPr>
          <w:rFonts w:ascii="Calibri" w:hAnsi="Calibri" w:cs="Arial"/>
          <w:sz w:val="22"/>
        </w:rPr>
        <w:t>5</w:t>
      </w:r>
      <w:r w:rsidR="00EB3066">
        <w:rPr>
          <w:rFonts w:ascii="Calibri" w:hAnsi="Calibri" w:cs="Arial"/>
          <w:sz w:val="22"/>
        </w:rPr>
        <w:t xml:space="preserve"> required</w:t>
      </w:r>
      <w:r w:rsidR="00616AA3">
        <w:rPr>
          <w:rFonts w:ascii="Calibri" w:hAnsi="Calibri" w:cs="Arial"/>
          <w:sz w:val="22"/>
        </w:rPr>
        <w:t xml:space="preserve">; </w:t>
      </w:r>
      <w:del w:id="570" w:author="Niksic, Lora" w:date="2023-09-21T15:32:00Z">
        <w:r w:rsidR="00BD5D75" w:rsidDel="00517037">
          <w:rPr>
            <w:rFonts w:ascii="Calibri" w:hAnsi="Calibri" w:cs="Arial"/>
            <w:sz w:val="22"/>
          </w:rPr>
          <w:delText>3</w:delText>
        </w:r>
      </w:del>
      <w:ins w:id="571" w:author="Niksic, Lora" w:date="2023-09-21T15:32:00Z">
        <w:r w:rsidR="00517037">
          <w:rPr>
            <w:rFonts w:ascii="Calibri" w:hAnsi="Calibri" w:cs="Arial"/>
            <w:sz w:val="22"/>
          </w:rPr>
          <w:t>4</w:t>
        </w:r>
      </w:ins>
      <w:r w:rsidR="00BD5D75">
        <w:rPr>
          <w:rFonts w:ascii="Calibri" w:hAnsi="Calibri" w:cs="Arial"/>
          <w:sz w:val="22"/>
        </w:rPr>
        <w:t xml:space="preserve"> </w:t>
      </w:r>
      <w:r w:rsidR="00616AA3">
        <w:rPr>
          <w:rFonts w:ascii="Calibri" w:hAnsi="Calibri" w:cs="Arial"/>
          <w:sz w:val="22"/>
        </w:rPr>
        <w:t>retired</w:t>
      </w:r>
      <w:r w:rsidR="00DD41DA">
        <w:rPr>
          <w:rFonts w:ascii="Calibri" w:hAnsi="Calibri" w:cs="Arial"/>
          <w:sz w:val="22"/>
        </w:rPr>
        <w:t xml:space="preserve"> </w:t>
      </w:r>
    </w:p>
    <w:p w14:paraId="4E3ECDBC" w14:textId="77777777" w:rsidR="00DD41DA" w:rsidRPr="00DD41DA" w:rsidRDefault="00EA72DF" w:rsidP="00536350">
      <w:pPr>
        <w:jc w:val="center"/>
        <w:rPr>
          <w:rFonts w:ascii="Calibri" w:hAnsi="Calibri" w:cs="Arial"/>
          <w:sz w:val="22"/>
        </w:rPr>
      </w:pPr>
      <w:r>
        <w:rPr>
          <w:rFonts w:ascii="Calibri" w:hAnsi="Calibri" w:cs="Arial"/>
          <w:sz w:val="22"/>
        </w:rPr>
        <w:t>All capabilities applicable to: Adult and Peds patients</w:t>
      </w:r>
    </w:p>
    <w:bookmarkEnd w:id="569"/>
    <w:p w14:paraId="5A67922B" w14:textId="77777777" w:rsidR="00DD41DA" w:rsidRPr="00C10BA4" w:rsidRDefault="00DD41DA" w:rsidP="00536350">
      <w:pPr>
        <w:jc w:val="center"/>
        <w:rPr>
          <w:rFonts w:ascii="Calibri" w:hAnsi="Calibri" w:cs="Arial"/>
          <w:i/>
          <w:sz w:val="22"/>
          <w:szCs w:val="22"/>
        </w:rPr>
      </w:pPr>
    </w:p>
    <w:p w14:paraId="525F528A" w14:textId="77777777" w:rsidR="00D4586C" w:rsidRPr="00C10BA4" w:rsidRDefault="00A24EB1" w:rsidP="00536350">
      <w:pPr>
        <w:jc w:val="center"/>
        <w:rPr>
          <w:rFonts w:ascii="Calibri" w:hAnsi="Calibri" w:cs="Arial"/>
          <w:i/>
          <w:sz w:val="22"/>
          <w:szCs w:val="22"/>
        </w:rPr>
      </w:pPr>
      <w:r w:rsidRPr="00A24EB1">
        <w:rPr>
          <w:rFonts w:ascii="Calibri" w:hAnsi="Calibri" w:cs="Arial"/>
          <w:i/>
          <w:sz w:val="22"/>
          <w:szCs w:val="22"/>
        </w:rPr>
        <w:t xml:space="preserve">Applicable to PCPs and specialists (specialist practice must have lead responsibility for care management for at least a subset of patients for a period of time; e.g., oncology care manager has lead responsibility for patients when they are in active chemotherapy). For patients with an ongoing care relationship with a specialist, PCP and specialist must establish agreement regarding who will have lead responsibility for care management. </w:t>
      </w:r>
    </w:p>
    <w:p w14:paraId="2DEE4696" w14:textId="77777777" w:rsidR="005E2BD0" w:rsidRPr="00C10BA4" w:rsidRDefault="005E2BD0" w:rsidP="00536350">
      <w:pPr>
        <w:jc w:val="center"/>
        <w:rPr>
          <w:rFonts w:ascii="Calibri" w:hAnsi="Calibri" w:cs="Arial"/>
          <w:i/>
          <w:sz w:val="22"/>
          <w:szCs w:val="22"/>
        </w:rPr>
      </w:pPr>
    </w:p>
    <w:p w14:paraId="2916A2CA" w14:textId="77777777" w:rsidR="005E2BD0" w:rsidRPr="00C10BA4" w:rsidRDefault="00A24EB1" w:rsidP="00536350">
      <w:pPr>
        <w:jc w:val="center"/>
        <w:rPr>
          <w:rFonts w:ascii="Calibri" w:hAnsi="Calibri" w:cs="Arial"/>
          <w:i/>
          <w:sz w:val="22"/>
          <w:szCs w:val="22"/>
        </w:rPr>
      </w:pPr>
      <w:r w:rsidRPr="00A24EB1">
        <w:rPr>
          <w:rFonts w:ascii="Calibri" w:hAnsi="Calibri" w:cs="Arial"/>
          <w:i/>
          <w:sz w:val="22"/>
          <w:szCs w:val="22"/>
        </w:rPr>
        <w:t xml:space="preserve">To receive credit for an individual care management capability, basic care management delivered in the context of office visits must be available to all patients. Advanced care management, delivered by trained care managers in the context of provider-delivered care management services, is expected to be available only to those members who have the provider-delivered care management benefit.  </w:t>
      </w:r>
    </w:p>
    <w:p w14:paraId="646FDEFF" w14:textId="77777777" w:rsidR="00D4586C" w:rsidRPr="00C10BA4" w:rsidRDefault="00D4586C" w:rsidP="00536350">
      <w:pPr>
        <w:jc w:val="center"/>
        <w:rPr>
          <w:rFonts w:ascii="Calibri" w:hAnsi="Calibri" w:cs="Arial"/>
          <w:i/>
          <w:sz w:val="22"/>
          <w:szCs w:val="22"/>
        </w:rPr>
      </w:pPr>
    </w:p>
    <w:p w14:paraId="32CABEA5" w14:textId="58C42277" w:rsidR="00693C1B" w:rsidRPr="00C10BA4" w:rsidRDefault="00A24EB1" w:rsidP="00536350">
      <w:pPr>
        <w:jc w:val="center"/>
        <w:rPr>
          <w:rFonts w:ascii="Calibri" w:hAnsi="Calibri" w:cs="Arial"/>
          <w:i/>
          <w:iCs/>
          <w:sz w:val="22"/>
          <w:szCs w:val="22"/>
        </w:rPr>
      </w:pPr>
      <w:r w:rsidRPr="39CB47BB">
        <w:rPr>
          <w:rFonts w:ascii="Calibri" w:hAnsi="Calibri" w:cs="Arial"/>
          <w:i/>
          <w:iCs/>
          <w:sz w:val="22"/>
          <w:szCs w:val="22"/>
        </w:rPr>
        <w:t>To facilitate phased implementation of capabilities, providers may select a subset of their patient population for initial focus for capabilities 4.2, 4.5</w:t>
      </w:r>
      <w:r w:rsidR="06F28F6A" w:rsidRPr="39CB47BB">
        <w:rPr>
          <w:rFonts w:ascii="Calibri" w:hAnsi="Calibri" w:cs="Arial"/>
          <w:i/>
          <w:iCs/>
          <w:sz w:val="22"/>
          <w:szCs w:val="22"/>
        </w:rPr>
        <w:t>, 4.8</w:t>
      </w:r>
      <w:r w:rsidRPr="39CB47BB">
        <w:rPr>
          <w:rFonts w:ascii="Calibri" w:hAnsi="Calibri" w:cs="Arial"/>
          <w:i/>
          <w:iCs/>
          <w:sz w:val="22"/>
          <w:szCs w:val="22"/>
        </w:rPr>
        <w:t>, and 4.9</w:t>
      </w:r>
      <w:r w:rsidR="006A570A">
        <w:rPr>
          <w:rFonts w:ascii="Calibri" w:hAnsi="Calibri" w:cs="Arial"/>
          <w:i/>
          <w:iCs/>
          <w:sz w:val="22"/>
          <w:szCs w:val="22"/>
        </w:rPr>
        <w:t>.</w:t>
      </w:r>
    </w:p>
    <w:p w14:paraId="270089E6" w14:textId="0346FA69" w:rsidR="00693C1B" w:rsidRDefault="00693C1B" w:rsidP="00397B28">
      <w:pPr>
        <w:pStyle w:val="Heading2"/>
        <w:spacing w:before="0" w:after="0"/>
        <w:jc w:val="center"/>
        <w:rPr>
          <w:rFonts w:ascii="Calibri" w:hAnsi="Calibri"/>
          <w:sz w:val="24"/>
          <w:szCs w:val="24"/>
        </w:rPr>
      </w:pPr>
    </w:p>
    <w:p w14:paraId="55014358" w14:textId="77777777" w:rsidR="00D017C0" w:rsidRPr="00D017C0" w:rsidRDefault="00D017C0" w:rsidP="00D017C0"/>
    <w:p w14:paraId="5AB6FABE" w14:textId="56B5DC46" w:rsidR="00D9134B" w:rsidRPr="00C10BA4" w:rsidRDefault="00A24EB1" w:rsidP="00536350">
      <w:pPr>
        <w:pStyle w:val="Heading2"/>
        <w:spacing w:before="0" w:after="0"/>
        <w:jc w:val="center"/>
        <w:rPr>
          <w:rFonts w:ascii="Calibri" w:hAnsi="Calibri"/>
          <w:sz w:val="24"/>
          <w:szCs w:val="24"/>
        </w:rPr>
      </w:pPr>
      <w:r w:rsidRPr="00A24EB1">
        <w:rPr>
          <w:rFonts w:ascii="Calibri" w:hAnsi="Calibri"/>
          <w:sz w:val="24"/>
          <w:szCs w:val="24"/>
        </w:rPr>
        <w:t>4.1</w:t>
      </w:r>
      <w:bookmarkEnd w:id="565"/>
      <w:bookmarkEnd w:id="566"/>
      <w:bookmarkEnd w:id="567"/>
      <w:bookmarkEnd w:id="568"/>
      <w:r w:rsidR="001968D0">
        <w:rPr>
          <w:rFonts w:ascii="Calibri" w:hAnsi="Calibri"/>
          <w:sz w:val="24"/>
          <w:szCs w:val="24"/>
        </w:rPr>
        <w:t xml:space="preserve"> </w:t>
      </w:r>
      <w:r w:rsidR="002D06B1" w:rsidRPr="0055047B">
        <w:rPr>
          <w:rFonts w:ascii="Calibri" w:hAnsi="Calibri"/>
          <w:sz w:val="24"/>
          <w:szCs w:val="24"/>
        </w:rPr>
        <w:t>–</w:t>
      </w:r>
      <w:r w:rsidR="001968D0" w:rsidRPr="001968D0">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38BE4216" w14:textId="77777777" w:rsidR="00D9134B" w:rsidRPr="00C10BA4" w:rsidRDefault="00A24EB1" w:rsidP="00536350">
      <w:pPr>
        <w:pStyle w:val="Heading2"/>
        <w:spacing w:before="0" w:after="0"/>
        <w:jc w:val="center"/>
        <w:rPr>
          <w:rFonts w:ascii="Calibri" w:hAnsi="Calibri"/>
          <w:sz w:val="24"/>
          <w:szCs w:val="24"/>
        </w:rPr>
      </w:pPr>
      <w:bookmarkStart w:id="572" w:name="_Toc243438085"/>
      <w:bookmarkStart w:id="573" w:name="_Toc243438185"/>
      <w:bookmarkStart w:id="574" w:name="_Toc243438285"/>
      <w:bookmarkStart w:id="575" w:name="_Toc243438385"/>
      <w:r w:rsidRPr="00A24EB1">
        <w:rPr>
          <w:rFonts w:ascii="Calibri" w:hAnsi="Calibri"/>
          <w:sz w:val="24"/>
          <w:szCs w:val="24"/>
        </w:rPr>
        <w:t>Practice Unit leaders and staff have been trained/educated and have comprehensive knowledge of the Patient-Centered</w:t>
      </w:r>
      <w:r w:rsidR="0043642E">
        <w:rPr>
          <w:rFonts w:ascii="Calibri" w:hAnsi="Calibri"/>
          <w:sz w:val="24"/>
          <w:szCs w:val="24"/>
        </w:rPr>
        <w:t xml:space="preserve"> </w:t>
      </w:r>
      <w:r w:rsidRPr="00A24EB1">
        <w:rPr>
          <w:rFonts w:ascii="Calibri" w:hAnsi="Calibri"/>
          <w:sz w:val="24"/>
          <w:szCs w:val="24"/>
        </w:rPr>
        <w:t>Medical Home and Patient Centered Medical Home-Neighbor models, the Chronic Care model, and practice transformation concepts</w:t>
      </w:r>
      <w:bookmarkEnd w:id="572"/>
      <w:bookmarkEnd w:id="573"/>
      <w:bookmarkEnd w:id="574"/>
      <w:bookmarkEnd w:id="575"/>
    </w:p>
    <w:p w14:paraId="75FA1184" w14:textId="77777777" w:rsidR="00D9134B" w:rsidRPr="00C10BA4" w:rsidRDefault="00D9134B" w:rsidP="00397B28">
      <w:pPr>
        <w:tabs>
          <w:tab w:val="left" w:pos="376"/>
          <w:tab w:val="left" w:pos="1432"/>
        </w:tabs>
        <w:rPr>
          <w:rFonts w:ascii="Calibri" w:hAnsi="Calibri" w:cs="Arial"/>
          <w:sz w:val="22"/>
          <w:szCs w:val="22"/>
        </w:rPr>
      </w:pPr>
    </w:p>
    <w:p w14:paraId="157EF8C1" w14:textId="77777777" w:rsidR="00D9134B"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Guidelines:</w:t>
      </w:r>
    </w:p>
    <w:p w14:paraId="7C59637A" w14:textId="0D12BFD5" w:rsidR="00382308" w:rsidRPr="00C10BA4" w:rsidRDefault="00A24EB1" w:rsidP="00397B28">
      <w:pPr>
        <w:ind w:left="720"/>
      </w:pPr>
      <w:r w:rsidRPr="00CF7312">
        <w:rPr>
          <w:rFonts w:ascii="Calibri" w:hAnsi="Calibri" w:cs="Arial"/>
          <w:sz w:val="22"/>
          <w:szCs w:val="22"/>
        </w:rPr>
        <w:t>Training content should include comprehensive information about the Chronic Care Model</w:t>
      </w:r>
    </w:p>
    <w:p w14:paraId="4F904BE7" w14:textId="4481ADB1" w:rsidR="00D9134B" w:rsidRPr="00CF7312"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CF7312">
        <w:rPr>
          <w:rFonts w:ascii="Calibri" w:hAnsi="Calibri" w:cs="Arial"/>
          <w:sz w:val="22"/>
          <w:szCs w:val="22"/>
        </w:rPr>
        <w:t xml:space="preserve">Reference information provided at the Improving Chronic Illness Care website:  </w:t>
      </w:r>
      <w:hyperlink r:id="rId19" w:history="1">
        <w:r w:rsidRPr="00382308">
          <w:rPr>
            <w:rStyle w:val="Hyperlink"/>
            <w:rFonts w:ascii="Calibri" w:hAnsi="Calibri" w:cs="Arial"/>
            <w:sz w:val="22"/>
            <w:szCs w:val="22"/>
          </w:rPr>
          <w:t>http://www.improvingchroniccare.org</w:t>
        </w:r>
      </w:hyperlink>
      <w:r w:rsidR="002E33F1">
        <w:rPr>
          <w:rStyle w:val="Hyperlink"/>
          <w:rFonts w:ascii="Calibri" w:hAnsi="Calibri" w:cs="Arial"/>
          <w:sz w:val="22"/>
          <w:szCs w:val="22"/>
        </w:rPr>
        <w:t>.</w:t>
      </w:r>
    </w:p>
    <w:p w14:paraId="6DBCB901" w14:textId="77777777" w:rsidR="00D9134B" w:rsidRPr="00C10BA4"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Training/educational activity is documented in personnel or training records, and content material used for training is available for review.</w:t>
      </w:r>
    </w:p>
    <w:p w14:paraId="7C123E44" w14:textId="522710D8" w:rsidR="00FE539E" w:rsidRDefault="00FE539E" w:rsidP="007470DF">
      <w:pPr>
        <w:numPr>
          <w:ilvl w:val="0"/>
          <w:numId w:val="184"/>
        </w:numPr>
        <w:rPr>
          <w:rFonts w:ascii="Calibri" w:hAnsi="Calibri" w:cs="Arial"/>
          <w:sz w:val="22"/>
          <w:szCs w:val="22"/>
        </w:rPr>
      </w:pPr>
      <w:r w:rsidRPr="39CB47BB">
        <w:rPr>
          <w:rFonts w:ascii="Calibri" w:hAnsi="Calibri" w:cs="Arial"/>
          <w:sz w:val="22"/>
          <w:szCs w:val="22"/>
        </w:rPr>
        <w:t xml:space="preserve">Training occurs at time of hire for new </w:t>
      </w:r>
      <w:r w:rsidR="4DCD2BB3" w:rsidRPr="39CB47BB">
        <w:rPr>
          <w:rFonts w:ascii="Calibri" w:hAnsi="Calibri" w:cs="Arial"/>
          <w:sz w:val="22"/>
          <w:szCs w:val="22"/>
        </w:rPr>
        <w:t>staff and</w:t>
      </w:r>
      <w:r w:rsidRPr="39CB47BB">
        <w:rPr>
          <w:rFonts w:ascii="Calibri" w:hAnsi="Calibri" w:cs="Arial"/>
          <w:sz w:val="22"/>
          <w:szCs w:val="22"/>
        </w:rPr>
        <w:t xml:space="preserve"> is repeated  annually for all staff</w:t>
      </w:r>
      <w:r w:rsidR="00C314D8" w:rsidRPr="39CB47BB">
        <w:rPr>
          <w:rFonts w:ascii="Calibri" w:hAnsi="Calibri" w:cs="Arial"/>
          <w:sz w:val="22"/>
          <w:szCs w:val="22"/>
        </w:rPr>
        <w:t>.</w:t>
      </w:r>
    </w:p>
    <w:p w14:paraId="62EBADEA" w14:textId="5380747B" w:rsidR="003306A3" w:rsidRPr="00C10BA4" w:rsidRDefault="00A24EB1" w:rsidP="007470DF">
      <w:pPr>
        <w:pStyle w:val="ListParagraph"/>
        <w:numPr>
          <w:ilvl w:val="0"/>
          <w:numId w:val="3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all staff are apprised of changes in the PCMH</w:t>
      </w:r>
      <w:r w:rsidR="0039352C">
        <w:rPr>
          <w:rFonts w:ascii="Calibri" w:hAnsi="Calibri" w:cs="Arial"/>
          <w:sz w:val="22"/>
          <w:szCs w:val="22"/>
        </w:rPr>
        <w:t>/</w:t>
      </w:r>
      <w:r w:rsidRPr="00A24EB1">
        <w:rPr>
          <w:rFonts w:ascii="Calibri" w:hAnsi="Calibri" w:cs="Arial"/>
          <w:sz w:val="22"/>
          <w:szCs w:val="22"/>
        </w:rPr>
        <w:t>PCMH-N</w:t>
      </w:r>
      <w:r w:rsidR="00C314D8">
        <w:rPr>
          <w:rFonts w:ascii="Calibri" w:hAnsi="Calibri" w:cs="Arial"/>
          <w:sz w:val="22"/>
          <w:szCs w:val="22"/>
        </w:rPr>
        <w:t>.</w:t>
      </w:r>
      <w:r w:rsidRPr="00A24EB1">
        <w:rPr>
          <w:rFonts w:ascii="Calibri" w:hAnsi="Calibri" w:cs="Arial"/>
          <w:sz w:val="22"/>
          <w:szCs w:val="22"/>
        </w:rPr>
        <w:t xml:space="preserve"> Interpretive Guidelines, and of the capabilities that have been implemented by the practice</w:t>
      </w:r>
      <w:r w:rsidR="00C314D8">
        <w:rPr>
          <w:rFonts w:ascii="Calibri" w:hAnsi="Calibri" w:cs="Arial"/>
          <w:sz w:val="22"/>
          <w:szCs w:val="22"/>
        </w:rPr>
        <w:t>.</w:t>
      </w:r>
    </w:p>
    <w:p w14:paraId="067BC38D" w14:textId="77777777" w:rsidR="00851960" w:rsidRDefault="00851960" w:rsidP="00397B28">
      <w:pPr>
        <w:tabs>
          <w:tab w:val="left" w:pos="376"/>
          <w:tab w:val="left" w:pos="1432"/>
        </w:tabs>
        <w:rPr>
          <w:rFonts w:ascii="Calibri" w:hAnsi="Calibri" w:cs="Arial"/>
          <w:sz w:val="22"/>
          <w:szCs w:val="22"/>
        </w:rPr>
      </w:pPr>
    </w:p>
    <w:p w14:paraId="5509AE05" w14:textId="77777777" w:rsidR="00E57BE4" w:rsidRDefault="00A24EB1" w:rsidP="00536350">
      <w:pPr>
        <w:tabs>
          <w:tab w:val="left" w:pos="376"/>
          <w:tab w:val="left" w:pos="1432"/>
        </w:tabs>
        <w:rPr>
          <w:rFonts w:ascii="Calibri" w:hAnsi="Calibri" w:cs="Arial"/>
          <w:sz w:val="22"/>
          <w:szCs w:val="22"/>
        </w:rPr>
      </w:pPr>
      <w:r w:rsidRPr="00A24EB1">
        <w:rPr>
          <w:rFonts w:ascii="Calibri" w:hAnsi="Calibri" w:cs="Arial"/>
          <w:bCs/>
          <w:i/>
          <w:u w:val="single"/>
        </w:rPr>
        <w:t>Specialist Guidelines:</w:t>
      </w:r>
    </w:p>
    <w:p w14:paraId="6F65DFB0" w14:textId="0201742B"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 content should include comprehensive information about the Chronic Care Model and population management, and its relevance to specialists</w:t>
      </w:r>
      <w:r w:rsidR="00C314D8">
        <w:rPr>
          <w:rFonts w:ascii="Calibri" w:hAnsi="Calibri" w:cs="Arial"/>
          <w:sz w:val="22"/>
          <w:szCs w:val="22"/>
        </w:rPr>
        <w:t>.</w:t>
      </w:r>
    </w:p>
    <w:p w14:paraId="32435607" w14:textId="21265E55" w:rsidR="00E57BE4" w:rsidRDefault="00A24EB1" w:rsidP="007470DF">
      <w:pPr>
        <w:numPr>
          <w:ilvl w:val="1"/>
          <w:numId w:val="139"/>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Reference information provided at the Improving Chronic Illness Care website:  </w:t>
      </w:r>
      <w:hyperlink r:id="rId20" w:history="1">
        <w:r w:rsidRPr="00A24EB1">
          <w:rPr>
            <w:rStyle w:val="Hyperlink"/>
            <w:rFonts w:ascii="Calibri" w:hAnsi="Calibri" w:cs="Arial"/>
            <w:sz w:val="22"/>
            <w:szCs w:val="22"/>
          </w:rPr>
          <w:t>http://www.improvingchroniccare.org</w:t>
        </w:r>
      </w:hyperlink>
      <w:r w:rsidR="003258DC">
        <w:rPr>
          <w:rStyle w:val="Hyperlink"/>
          <w:rFonts w:ascii="Calibri" w:hAnsi="Calibri" w:cs="Arial"/>
          <w:sz w:val="22"/>
          <w:szCs w:val="22"/>
        </w:rPr>
        <w:t>.</w:t>
      </w:r>
    </w:p>
    <w:p w14:paraId="5C482461" w14:textId="0CD2552A"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Training/educational activity is documented in personnel or training records, and content material used for training is available for review</w:t>
      </w:r>
      <w:r w:rsidR="00C314D8">
        <w:rPr>
          <w:rFonts w:ascii="Calibri" w:hAnsi="Calibri" w:cs="Arial"/>
          <w:sz w:val="22"/>
          <w:szCs w:val="22"/>
        </w:rPr>
        <w:t>.</w:t>
      </w:r>
    </w:p>
    <w:p w14:paraId="56A89546" w14:textId="7C19E0EE" w:rsidR="00E57BE4"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new staff receive training</w:t>
      </w:r>
      <w:r w:rsidR="00C314D8">
        <w:rPr>
          <w:rFonts w:ascii="Calibri" w:hAnsi="Calibri" w:cs="Arial"/>
          <w:sz w:val="22"/>
          <w:szCs w:val="22"/>
        </w:rPr>
        <w:t>.</w:t>
      </w:r>
    </w:p>
    <w:p w14:paraId="1C7377D2" w14:textId="07D715E6" w:rsidR="003F625A" w:rsidRDefault="00A24EB1" w:rsidP="007470DF">
      <w:pPr>
        <w:pStyle w:val="ListParagraph"/>
        <w:numPr>
          <w:ilvl w:val="0"/>
          <w:numId w:val="146"/>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Process is in place to ensure all staff are kept apprised of changes in the PCMH</w:t>
      </w:r>
      <w:r w:rsidR="005A0936">
        <w:rPr>
          <w:rFonts w:ascii="Calibri" w:hAnsi="Calibri" w:cs="Arial"/>
          <w:sz w:val="22"/>
          <w:szCs w:val="22"/>
        </w:rPr>
        <w:t>/</w:t>
      </w:r>
      <w:r w:rsidRPr="00A24EB1">
        <w:rPr>
          <w:rFonts w:ascii="Calibri" w:hAnsi="Calibri" w:cs="Arial"/>
          <w:sz w:val="22"/>
          <w:szCs w:val="22"/>
        </w:rPr>
        <w:t>PCMH-N Interpretive Guidelines, and of the capabilities that have been implemented by the practice</w:t>
      </w:r>
      <w:r w:rsidR="00C314D8">
        <w:rPr>
          <w:rFonts w:ascii="Calibri" w:hAnsi="Calibri" w:cs="Arial"/>
          <w:sz w:val="22"/>
          <w:szCs w:val="22"/>
        </w:rPr>
        <w:t>.</w:t>
      </w:r>
    </w:p>
    <w:p w14:paraId="14C88184" w14:textId="77777777" w:rsidR="008679B5" w:rsidRDefault="008679B5" w:rsidP="00397B28">
      <w:pPr>
        <w:pStyle w:val="ListParagraph"/>
        <w:tabs>
          <w:tab w:val="left" w:pos="376"/>
          <w:tab w:val="left" w:pos="1432"/>
        </w:tabs>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679B5" w14:paraId="4B5835F7"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1D70B4" w14:textId="23560B86"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63799BBB" w14:textId="77777777"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679B5" w14:paraId="36BB29D7"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B2730" w14:textId="77777777" w:rsidR="008679B5" w:rsidRPr="000433C5" w:rsidRDefault="008679B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679B5" w14:paraId="7D7BF64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40E8EF" w14:textId="77777777"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Current Documentation Required</w:t>
            </w:r>
          </w:p>
          <w:p w14:paraId="6634EBC5" w14:textId="77777777"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All staff trained on PCMH, chronic care model and</w:t>
            </w:r>
            <w:r>
              <w:rPr>
                <w:rFonts w:asciiTheme="minorHAnsi" w:hAnsiTheme="minorHAnsi"/>
                <w:sz w:val="22"/>
                <w:szCs w:val="22"/>
              </w:rPr>
              <w:t xml:space="preserve"> </w:t>
            </w:r>
            <w:r w:rsidRPr="008679B5">
              <w:rPr>
                <w:rFonts w:asciiTheme="minorHAnsi" w:hAnsiTheme="minorHAnsi"/>
                <w:sz w:val="22"/>
                <w:szCs w:val="22"/>
              </w:rPr>
              <w:t>practice transformation (sign-in staff sheet)</w:t>
            </w:r>
          </w:p>
          <w:p w14:paraId="1745C155" w14:textId="55CFFDBC"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Discuss process of training, review educat</w:t>
            </w:r>
            <w:r>
              <w:rPr>
                <w:rFonts w:asciiTheme="minorHAnsi" w:hAnsiTheme="minorHAnsi"/>
                <w:sz w:val="22"/>
                <w:szCs w:val="22"/>
              </w:rPr>
              <w:t>ional</w:t>
            </w:r>
            <w:r w:rsidRPr="008679B5">
              <w:rPr>
                <w:rFonts w:asciiTheme="minorHAnsi" w:hAnsiTheme="minorHAnsi"/>
                <w:sz w:val="22"/>
                <w:szCs w:val="22"/>
              </w:rPr>
              <w:t xml:space="preserve"> materials used &amp; documentation of training</w:t>
            </w:r>
          </w:p>
          <w:p w14:paraId="6A168868" w14:textId="274602D8" w:rsidR="008679B5" w:rsidRPr="008679B5" w:rsidRDefault="008679B5" w:rsidP="007470DF">
            <w:pPr>
              <w:pStyle w:val="ListParagraph"/>
              <w:numPr>
                <w:ilvl w:val="0"/>
                <w:numId w:val="166"/>
              </w:numPr>
              <w:rPr>
                <w:rFonts w:asciiTheme="minorHAnsi" w:hAnsiTheme="minorHAnsi"/>
                <w:sz w:val="22"/>
                <w:szCs w:val="22"/>
              </w:rPr>
            </w:pPr>
            <w:r w:rsidRPr="008679B5">
              <w:rPr>
                <w:rFonts w:asciiTheme="minorHAnsi" w:hAnsiTheme="minorHAnsi"/>
                <w:sz w:val="22"/>
                <w:szCs w:val="22"/>
              </w:rPr>
              <w:t>Training related ma</w:t>
            </w:r>
            <w:r w:rsidR="00672A45">
              <w:rPr>
                <w:rFonts w:asciiTheme="minorHAnsi" w:hAnsiTheme="minorHAnsi"/>
                <w:sz w:val="22"/>
                <w:szCs w:val="22"/>
              </w:rPr>
              <w:t>terial in manual acceptable as d</w:t>
            </w:r>
            <w:r w:rsidRPr="008679B5">
              <w:rPr>
                <w:rFonts w:asciiTheme="minorHAnsi" w:hAnsiTheme="minorHAnsi"/>
                <w:sz w:val="22"/>
                <w:szCs w:val="22"/>
              </w:rPr>
              <w:t>emo, review dates of training</w:t>
            </w:r>
          </w:p>
        </w:tc>
      </w:tr>
    </w:tbl>
    <w:p w14:paraId="73616911" w14:textId="77777777" w:rsidR="00A134B0" w:rsidRPr="00C10BA4" w:rsidRDefault="00A134B0" w:rsidP="003358D6">
      <w:pPr>
        <w:rPr>
          <w:rFonts w:ascii="Calibri" w:hAnsi="Calibri" w:cs="Arial"/>
          <w:b/>
          <w:bCs/>
        </w:rPr>
      </w:pPr>
    </w:p>
    <w:p w14:paraId="7B08AC81" w14:textId="77777777" w:rsidR="00D9134B" w:rsidRPr="00C10BA4" w:rsidRDefault="00A24EB1" w:rsidP="00536350">
      <w:pPr>
        <w:pStyle w:val="Heading2"/>
        <w:spacing w:before="0" w:after="0"/>
        <w:jc w:val="center"/>
        <w:rPr>
          <w:rFonts w:ascii="Calibri" w:hAnsi="Calibri"/>
          <w:sz w:val="24"/>
          <w:szCs w:val="24"/>
        </w:rPr>
      </w:pPr>
      <w:bookmarkStart w:id="576" w:name="_Toc243438086"/>
      <w:bookmarkStart w:id="577" w:name="_Toc243438186"/>
      <w:bookmarkStart w:id="578" w:name="_Toc243438286"/>
      <w:bookmarkStart w:id="579" w:name="_Toc243438386"/>
      <w:r w:rsidRPr="00A24EB1">
        <w:rPr>
          <w:rFonts w:ascii="Calibri" w:hAnsi="Calibri"/>
          <w:sz w:val="24"/>
          <w:szCs w:val="24"/>
        </w:rPr>
        <w:t>4.2</w:t>
      </w:r>
      <w:bookmarkEnd w:id="576"/>
      <w:bookmarkEnd w:id="577"/>
      <w:bookmarkEnd w:id="578"/>
      <w:bookmarkEnd w:id="579"/>
    </w:p>
    <w:p w14:paraId="16CED078" w14:textId="0FDE61CC" w:rsidR="00D9134B" w:rsidRPr="00C10BA4" w:rsidRDefault="00A24EB1" w:rsidP="00536350">
      <w:pPr>
        <w:pStyle w:val="Heading2"/>
        <w:spacing w:before="0" w:after="0"/>
        <w:jc w:val="center"/>
        <w:rPr>
          <w:rFonts w:ascii="Calibri" w:hAnsi="Calibri"/>
          <w:sz w:val="24"/>
          <w:szCs w:val="24"/>
        </w:rPr>
      </w:pPr>
      <w:bookmarkStart w:id="580" w:name="_Toc243438087"/>
      <w:bookmarkStart w:id="581" w:name="_Toc243438187"/>
      <w:bookmarkStart w:id="582" w:name="_Toc243438287"/>
      <w:bookmarkStart w:id="583" w:name="_Toc243438387"/>
      <w:r w:rsidRPr="00A24EB1">
        <w:rPr>
          <w:rFonts w:ascii="Calibri" w:hAnsi="Calibri"/>
          <w:sz w:val="24"/>
          <w:szCs w:val="24"/>
        </w:rPr>
        <w:t xml:space="preserve">Practice Unit has developed an integrated team of </w:t>
      </w:r>
      <w:r w:rsidR="00872774">
        <w:rPr>
          <w:rFonts w:ascii="Calibri" w:hAnsi="Calibri"/>
          <w:sz w:val="24"/>
          <w:szCs w:val="24"/>
        </w:rPr>
        <w:t>interprofessional</w:t>
      </w:r>
      <w:r w:rsidRPr="00A24EB1">
        <w:rPr>
          <w:rFonts w:ascii="Calibri" w:hAnsi="Calibri"/>
          <w:sz w:val="24"/>
          <w:szCs w:val="24"/>
        </w:rPr>
        <w:t xml:space="preserve"> providers and a systematic approach is in place to deliver coordinated care management services that address patients' full range of health care needs</w:t>
      </w:r>
      <w:bookmarkEnd w:id="580"/>
      <w:bookmarkEnd w:id="581"/>
      <w:bookmarkEnd w:id="582"/>
      <w:bookmarkEnd w:id="583"/>
      <w:r w:rsidRPr="00A24EB1">
        <w:rPr>
          <w:rFonts w:ascii="Calibri" w:hAnsi="Calibri"/>
          <w:sz w:val="24"/>
          <w:szCs w:val="24"/>
        </w:rPr>
        <w:t xml:space="preserve"> for the patient population selected for initial focus</w:t>
      </w:r>
    </w:p>
    <w:p w14:paraId="17204BF6" w14:textId="77777777" w:rsidR="00D9134B" w:rsidRPr="00C10BA4" w:rsidRDefault="00A24EB1" w:rsidP="003358D6">
      <w:pPr>
        <w:rPr>
          <w:rFonts w:ascii="Calibri" w:hAnsi="Calibri" w:cs="Arial"/>
          <w:sz w:val="22"/>
          <w:szCs w:val="22"/>
        </w:rPr>
      </w:pPr>
      <w:r w:rsidRPr="00A24EB1">
        <w:rPr>
          <w:rFonts w:ascii="Calibri" w:hAnsi="Calibri" w:cs="Arial"/>
          <w:b/>
          <w:bCs/>
        </w:rPr>
        <w:t> </w:t>
      </w:r>
    </w:p>
    <w:p w14:paraId="4D0ED0F7" w14:textId="77777777" w:rsidR="009408A3"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and Specialist Guidelines:</w:t>
      </w:r>
    </w:p>
    <w:p w14:paraId="4C738133" w14:textId="4D370A1C"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 xml:space="preserve">The integrated team of </w:t>
      </w:r>
      <w:r w:rsidR="00872774">
        <w:rPr>
          <w:rFonts w:ascii="Calibri" w:hAnsi="Calibri" w:cs="Arial"/>
          <w:sz w:val="22"/>
          <w:szCs w:val="22"/>
        </w:rPr>
        <w:t>interprofessional</w:t>
      </w:r>
      <w:r w:rsidRPr="00A24EB1">
        <w:rPr>
          <w:rFonts w:ascii="Calibri" w:hAnsi="Calibri" w:cs="Arial"/>
          <w:sz w:val="22"/>
          <w:szCs w:val="22"/>
        </w:rPr>
        <w:t xml:space="preserve"> providers must consist of at least 3 non-physician members, including at least </w:t>
      </w:r>
      <w:r w:rsidR="00826694">
        <w:rPr>
          <w:rFonts w:ascii="Calibri" w:hAnsi="Calibri" w:cs="Arial"/>
          <w:sz w:val="22"/>
          <w:szCs w:val="22"/>
        </w:rPr>
        <w:t>3</w:t>
      </w:r>
      <w:r w:rsidRPr="00A24EB1">
        <w:rPr>
          <w:rFonts w:ascii="Calibri" w:hAnsi="Calibri" w:cs="Arial"/>
          <w:sz w:val="22"/>
          <w:szCs w:val="22"/>
        </w:rPr>
        <w:t xml:space="preserve"> of the following (composition of team may vary depending on the needs of individual patients): </w:t>
      </w:r>
      <w:r w:rsidR="00826694">
        <w:rPr>
          <w:rFonts w:ascii="Calibri" w:hAnsi="Calibri" w:cs="Arial"/>
          <w:sz w:val="22"/>
          <w:szCs w:val="22"/>
        </w:rPr>
        <w:t xml:space="preserve">Registered nurse, </w:t>
      </w:r>
      <w:r w:rsidR="002C4CF9">
        <w:rPr>
          <w:rFonts w:ascii="Calibri" w:hAnsi="Calibri" w:cs="Arial"/>
          <w:sz w:val="22"/>
          <w:szCs w:val="22"/>
        </w:rPr>
        <w:t>C</w:t>
      </w:r>
      <w:r w:rsidRPr="00A24EB1">
        <w:rPr>
          <w:rFonts w:ascii="Calibri" w:hAnsi="Calibri" w:cs="Arial"/>
          <w:sz w:val="22"/>
          <w:szCs w:val="22"/>
        </w:rPr>
        <w:t>ertified diabetes educator, nutritionist (RD or Masters-trained nutritionist), respiratory therapist, PharmD or RPH, MSW, certified asthma health educator or other certified health educator specialist (Bachelor</w:t>
      </w:r>
      <w:r w:rsidR="00B270AB">
        <w:rPr>
          <w:rFonts w:ascii="Calibri" w:hAnsi="Calibri" w:cs="Arial"/>
          <w:sz w:val="22"/>
          <w:szCs w:val="22"/>
        </w:rPr>
        <w:t>’</w:t>
      </w:r>
      <w:r w:rsidRPr="00A24EB1">
        <w:rPr>
          <w:rFonts w:ascii="Calibri" w:hAnsi="Calibri" w:cs="Arial"/>
          <w:sz w:val="22"/>
          <w:szCs w:val="22"/>
        </w:rPr>
        <w:t>s degree or higher in Health Education), licensed professional counselor, licensed mental health counselor, or an NP and/or PA with training/experience in health education who is actively engaged in care coordination/self-management training separate from their office visit E&amp;M duties</w:t>
      </w:r>
      <w:r w:rsidR="00142BC9">
        <w:rPr>
          <w:rFonts w:ascii="Calibri" w:hAnsi="Calibri" w:cs="Arial"/>
          <w:sz w:val="22"/>
          <w:szCs w:val="22"/>
        </w:rPr>
        <w:t>. Note: The care team must include a clinical decision-maker working under the guidance of the physician.</w:t>
      </w:r>
    </w:p>
    <w:p w14:paraId="063069D5" w14:textId="3DF12A87" w:rsidR="00D9134B" w:rsidRPr="00C10BA4" w:rsidRDefault="00A24EB1" w:rsidP="007470DF">
      <w:pPr>
        <w:numPr>
          <w:ilvl w:val="1"/>
          <w:numId w:val="38"/>
        </w:numPr>
        <w:tabs>
          <w:tab w:val="clear" w:pos="1800"/>
          <w:tab w:val="left" w:pos="376"/>
          <w:tab w:val="num" w:pos="2340"/>
        </w:tabs>
        <w:rPr>
          <w:rFonts w:ascii="Calibri" w:hAnsi="Calibri" w:cs="Arial"/>
          <w:sz w:val="22"/>
          <w:szCs w:val="22"/>
        </w:rPr>
      </w:pPr>
      <w:r w:rsidRPr="00A24EB1">
        <w:rPr>
          <w:rFonts w:ascii="Calibri" w:hAnsi="Calibri" w:cs="Arial"/>
          <w:sz w:val="22"/>
          <w:szCs w:val="22"/>
        </w:rPr>
        <w:t xml:space="preserve">When they are unable to include RNs or PharmDs in the </w:t>
      </w:r>
      <w:r w:rsidR="00DD005A">
        <w:rPr>
          <w:rFonts w:ascii="Calibri" w:hAnsi="Calibri" w:cs="Arial"/>
          <w:sz w:val="22"/>
          <w:szCs w:val="22"/>
        </w:rPr>
        <w:t>interprofessional</w:t>
      </w:r>
      <w:r w:rsidRPr="00A24EB1">
        <w:rPr>
          <w:rFonts w:ascii="Calibri" w:hAnsi="Calibri" w:cs="Arial"/>
          <w:sz w:val="22"/>
          <w:szCs w:val="22"/>
        </w:rPr>
        <w:t xml:space="preserve"> care management team, individual practices may use LPNs or PharmD students, in which case these ancillary providers with lesser training must be actively supervised by the physician and/or by a supervising RN or PharmD, with regard to the educational and care management interventions provided to each individual patient.  This supervision must be provided either directly in the practice (e.g., by the primary care physician) or by staff employed by the Physician Organization</w:t>
      </w:r>
      <w:r w:rsidR="002E33F1">
        <w:rPr>
          <w:rFonts w:ascii="Calibri" w:hAnsi="Calibri" w:cs="Arial"/>
          <w:sz w:val="22"/>
          <w:szCs w:val="22"/>
        </w:rPr>
        <w:t>.</w:t>
      </w:r>
    </w:p>
    <w:p w14:paraId="0A58BDDD" w14:textId="77777777"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Practice unit team members hold regular team meetings and/or other structured communications about patients whose conditions are being actively managed.</w:t>
      </w:r>
    </w:p>
    <w:p w14:paraId="25697848" w14:textId="77777777" w:rsidR="00422B82" w:rsidRPr="00422B82" w:rsidRDefault="00422B82" w:rsidP="007470DF">
      <w:pPr>
        <w:pStyle w:val="ListParagraph"/>
        <w:numPr>
          <w:ilvl w:val="0"/>
          <w:numId w:val="37"/>
        </w:numPr>
        <w:rPr>
          <w:rFonts w:ascii="Calibri" w:hAnsi="Calibri" w:cs="Arial"/>
          <w:sz w:val="22"/>
          <w:szCs w:val="22"/>
        </w:rPr>
      </w:pPr>
      <w:r w:rsidRPr="00422B82">
        <w:rPr>
          <w:rFonts w:ascii="Calibri" w:hAnsi="Calibri" w:cs="Arial"/>
          <w:sz w:val="22"/>
          <w:szCs w:val="22"/>
        </w:rPr>
        <w:t>The capability requirements may be conducted virtually if using a HIPAA compliant platform.</w:t>
      </w:r>
    </w:p>
    <w:p w14:paraId="09788495" w14:textId="77777777" w:rsidR="00D9134B" w:rsidRPr="00C10BA4" w:rsidRDefault="00A24EB1" w:rsidP="007470DF">
      <w:pPr>
        <w:pStyle w:val="ListParagraph"/>
        <w:numPr>
          <w:ilvl w:val="0"/>
          <w:numId w:val="37"/>
        </w:numPr>
        <w:tabs>
          <w:tab w:val="clear" w:pos="1080"/>
          <w:tab w:val="left" w:pos="1432"/>
          <w:tab w:val="num" w:pos="1620"/>
        </w:tabs>
        <w:rPr>
          <w:rFonts w:ascii="Calibri" w:hAnsi="Calibri" w:cs="Arial"/>
          <w:sz w:val="22"/>
          <w:szCs w:val="22"/>
        </w:rPr>
      </w:pPr>
      <w:r w:rsidRPr="00A24EB1">
        <w:rPr>
          <w:rFonts w:ascii="Calibri" w:hAnsi="Calibri" w:cs="Arial"/>
          <w:sz w:val="22"/>
          <w:szCs w:val="22"/>
        </w:rPr>
        <w:t>All members of the team do not have to be at the same location or at the practice site, but care delivered by the team must be coordinated and integrated with the practice.</w:t>
      </w:r>
    </w:p>
    <w:p w14:paraId="6F82EB91" w14:textId="77777777" w:rsidR="00D9134B"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When care is delivered by travel teams or at sites other than the practice:</w:t>
      </w:r>
    </w:p>
    <w:p w14:paraId="0C9416A9" w14:textId="77777777" w:rsidR="00D9134B" w:rsidRPr="00C10BA4" w:rsidRDefault="00A24EB1" w:rsidP="007470DF">
      <w:pPr>
        <w:numPr>
          <w:ilvl w:val="2"/>
          <w:numId w:val="39"/>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The care must be fully coordinated by a practice team member or a health navigator who has ongoing communication with the practice</w:t>
      </w:r>
    </w:p>
    <w:p w14:paraId="283603F9" w14:textId="77777777" w:rsidR="00D9134B" w:rsidRPr="00C10BA4" w:rsidRDefault="00A24EB1" w:rsidP="007470DF">
      <w:pPr>
        <w:numPr>
          <w:ilvl w:val="2"/>
          <w:numId w:val="39"/>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The PCMH/PCMH-N practice must be involved in ongoing monitoring, follow-up and reinforcement of health education/training received by patients at other sites</w:t>
      </w:r>
    </w:p>
    <w:p w14:paraId="3B43323C" w14:textId="77777777" w:rsidR="00D9134B" w:rsidRPr="00C10BA4" w:rsidRDefault="003C3322" w:rsidP="007470DF">
      <w:pPr>
        <w:numPr>
          <w:ilvl w:val="2"/>
          <w:numId w:val="39"/>
        </w:numPr>
        <w:tabs>
          <w:tab w:val="clear" w:pos="2520"/>
          <w:tab w:val="left" w:pos="376"/>
          <w:tab w:val="left" w:pos="1432"/>
          <w:tab w:val="num" w:pos="3060"/>
        </w:tabs>
        <w:rPr>
          <w:rFonts w:ascii="Calibri" w:hAnsi="Calibri" w:cs="Arial"/>
          <w:sz w:val="22"/>
          <w:szCs w:val="22"/>
        </w:rPr>
      </w:pPr>
      <w:r>
        <w:rPr>
          <w:rFonts w:ascii="Calibri" w:hAnsi="Calibri" w:cs="Arial"/>
          <w:sz w:val="22"/>
          <w:szCs w:val="22"/>
        </w:rPr>
        <w:t>M</w:t>
      </w:r>
      <w:r w:rsidR="00A24EB1" w:rsidRPr="00A24EB1">
        <w:rPr>
          <w:rFonts w:ascii="Calibri" w:hAnsi="Calibri" w:cs="Arial"/>
          <w:sz w:val="22"/>
          <w:szCs w:val="22"/>
        </w:rPr>
        <w:t>onitoring includes proactive outreach to engage the patient in actively addressing ongoing health needs and health care goals on a longitudinal basis</w:t>
      </w:r>
    </w:p>
    <w:p w14:paraId="1BEB0C47" w14:textId="67F964F7" w:rsidR="00D9134B"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 xml:space="preserve">The </w:t>
      </w:r>
      <w:r w:rsidR="00DD005A">
        <w:rPr>
          <w:rFonts w:ascii="Calibri" w:hAnsi="Calibri" w:cs="Arial"/>
          <w:sz w:val="22"/>
          <w:szCs w:val="22"/>
        </w:rPr>
        <w:t>interprofessional team of</w:t>
      </w:r>
      <w:r w:rsidRPr="00A24EB1">
        <w:rPr>
          <w:rFonts w:ascii="Calibri" w:hAnsi="Calibri" w:cs="Arial"/>
          <w:sz w:val="22"/>
          <w:szCs w:val="22"/>
        </w:rPr>
        <w:t xml:space="preserve"> providers are not required to be employees of the PCMH/PCMH-N practice, but must have an ongoing relationship with, and communication with, the practice team members</w:t>
      </w:r>
      <w:r w:rsidR="002E33F1">
        <w:rPr>
          <w:rFonts w:ascii="Calibri" w:hAnsi="Calibri" w:cs="Arial"/>
          <w:sz w:val="22"/>
          <w:szCs w:val="22"/>
        </w:rPr>
        <w:t>.</w:t>
      </w:r>
    </w:p>
    <w:p w14:paraId="2342C986" w14:textId="77777777" w:rsidR="00D9134B" w:rsidRPr="00C10BA4"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Communication can be a combination of verbal, written, and electronic methods, preferably including some direct verbal communication and participation in in-person team meetings, although individual team members who are not on-site at a practice can make their information and perspective known to specific team members so that their information about individual patients is actively considered by the team as a routine part of case review and planning</w:t>
      </w:r>
    </w:p>
    <w:p w14:paraId="5439E954" w14:textId="65A35575" w:rsidR="00EC4CBA" w:rsidRPr="00C10BA4" w:rsidRDefault="00A24EB1" w:rsidP="007470DF">
      <w:pPr>
        <w:numPr>
          <w:ilvl w:val="1"/>
          <w:numId w:val="39"/>
        </w:numPr>
        <w:tabs>
          <w:tab w:val="clear" w:pos="1800"/>
          <w:tab w:val="left" w:pos="376"/>
          <w:tab w:val="num" w:pos="2340"/>
        </w:tabs>
        <w:rPr>
          <w:rFonts w:ascii="Calibri" w:hAnsi="Calibri" w:cs="Arial"/>
          <w:sz w:val="22"/>
          <w:szCs w:val="22"/>
        </w:rPr>
      </w:pPr>
      <w:r w:rsidRPr="00A24EB1">
        <w:rPr>
          <w:rFonts w:ascii="Calibri" w:hAnsi="Calibri" w:cs="Arial"/>
          <w:sz w:val="22"/>
          <w:szCs w:val="22"/>
        </w:rPr>
        <w:t>The care management services must be coordinated and integrated with the patient’s overall care plan</w:t>
      </w:r>
      <w:r w:rsidR="002E33F1">
        <w:rPr>
          <w:rFonts w:ascii="Calibri" w:hAnsi="Calibri" w:cs="Arial"/>
          <w:sz w:val="22"/>
          <w:szCs w:val="22"/>
        </w:rPr>
        <w:t>.</w:t>
      </w:r>
    </w:p>
    <w:p w14:paraId="4CB91893" w14:textId="386E99E7" w:rsidR="00EC4CBA" w:rsidRPr="00C10BA4"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The requirements for capability 4.2 can be met through referrals to hospital-based diabetes educators that take place in the context of an overall coordinated, integrated care plan and include bi-lateral communication between the diabetes educator and care management team, with individualized feedback provided to the care team following the diabetes education sessions. Diabetes educator and care team collaborate to ensure that referred patients receive needed services, and that patients understand that they should follow-up with PCMH practice regarding questions and concerns</w:t>
      </w:r>
    </w:p>
    <w:p w14:paraId="73F0B02B" w14:textId="77777777" w:rsidR="00EC4CBA" w:rsidRDefault="00A24EB1" w:rsidP="005F6A79">
      <w:pPr>
        <w:numPr>
          <w:ilvl w:val="2"/>
          <w:numId w:val="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Standard referrals to hospital-based diabetes educators with summary reports sent back to the PCP do not constitute care that is coordinated and integrated, and would not meet the requirements for capability 4.2</w:t>
      </w:r>
    </w:p>
    <w:p w14:paraId="73A3499E" w14:textId="77777777" w:rsidR="00CF09F0" w:rsidRDefault="00CF09F0" w:rsidP="003358D6">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F09F0" w14:paraId="186DAB1A"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4C3718"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8EA87EF"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F09F0" w14:paraId="22245EC5"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49BEAA" w14:textId="77777777" w:rsidR="00CF09F0" w:rsidRPr="000433C5" w:rsidRDefault="00CF09F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F09F0" w14:paraId="41081012" w14:textId="77777777" w:rsidTr="002253C2">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68546B54" w14:textId="0B06FF06" w:rsidR="00CF09F0" w:rsidRPr="00CF09F0" w:rsidRDefault="00DD005A" w:rsidP="007470DF">
            <w:pPr>
              <w:pStyle w:val="ListParagraph"/>
              <w:numPr>
                <w:ilvl w:val="0"/>
                <w:numId w:val="166"/>
              </w:numPr>
              <w:rPr>
                <w:rFonts w:asciiTheme="minorHAnsi" w:hAnsiTheme="minorHAnsi"/>
                <w:sz w:val="22"/>
                <w:szCs w:val="22"/>
              </w:rPr>
            </w:pPr>
            <w:r>
              <w:rPr>
                <w:rFonts w:ascii="Calibri" w:hAnsi="Calibri" w:cs="Arial"/>
                <w:sz w:val="22"/>
                <w:szCs w:val="22"/>
              </w:rPr>
              <w:t>Interprofessional</w:t>
            </w:r>
            <w:r w:rsidR="00CF09F0" w:rsidRPr="00CF09F0">
              <w:rPr>
                <w:rFonts w:asciiTheme="minorHAnsi" w:hAnsiTheme="minorHAnsi"/>
                <w:sz w:val="22"/>
                <w:szCs w:val="22"/>
              </w:rPr>
              <w:t xml:space="preserve"> team (include RN,</w:t>
            </w:r>
            <w:r w:rsidR="00CF09F0">
              <w:rPr>
                <w:rFonts w:asciiTheme="minorHAnsi" w:hAnsiTheme="minorHAnsi"/>
                <w:sz w:val="22"/>
                <w:szCs w:val="22"/>
              </w:rPr>
              <w:t xml:space="preserve"> </w:t>
            </w:r>
            <w:r w:rsidR="00CF09F0" w:rsidRPr="00CF09F0">
              <w:rPr>
                <w:rFonts w:asciiTheme="minorHAnsi" w:hAnsiTheme="minorHAnsi"/>
                <w:sz w:val="22"/>
                <w:szCs w:val="22"/>
              </w:rPr>
              <w:t>DM educators, etc</w:t>
            </w:r>
            <w:r w:rsidR="00CF09F0">
              <w:rPr>
                <w:rFonts w:asciiTheme="minorHAnsi" w:hAnsiTheme="minorHAnsi"/>
                <w:sz w:val="22"/>
                <w:szCs w:val="22"/>
              </w:rPr>
              <w:t>.</w:t>
            </w:r>
            <w:r w:rsidR="00CF09F0" w:rsidRPr="00CF09F0">
              <w:rPr>
                <w:rFonts w:asciiTheme="minorHAnsi" w:hAnsiTheme="minorHAnsi"/>
                <w:sz w:val="22"/>
                <w:szCs w:val="22"/>
              </w:rPr>
              <w:t>), regular team meetings, travel</w:t>
            </w:r>
            <w:r w:rsidR="00CF09F0">
              <w:rPr>
                <w:rFonts w:asciiTheme="minorHAnsi" w:hAnsiTheme="minorHAnsi"/>
                <w:sz w:val="22"/>
                <w:szCs w:val="22"/>
              </w:rPr>
              <w:t xml:space="preserve"> teams, ongoing communication</w:t>
            </w:r>
            <w:r w:rsidR="00CF09F0" w:rsidRPr="00CF09F0">
              <w:rPr>
                <w:rFonts w:asciiTheme="minorHAnsi" w:hAnsiTheme="minorHAnsi"/>
                <w:sz w:val="22"/>
                <w:szCs w:val="22"/>
              </w:rPr>
              <w:t xml:space="preserve"> w/ PU</w:t>
            </w:r>
          </w:p>
          <w:p w14:paraId="09A66576" w14:textId="5E9DA49C" w:rsidR="00CF09F0" w:rsidRPr="00CF09F0" w:rsidRDefault="0001134C" w:rsidP="007470DF">
            <w:pPr>
              <w:pStyle w:val="ListParagraph"/>
              <w:numPr>
                <w:ilvl w:val="0"/>
                <w:numId w:val="166"/>
              </w:numPr>
              <w:rPr>
                <w:rFonts w:asciiTheme="minorHAnsi" w:hAnsiTheme="minorHAnsi"/>
                <w:sz w:val="22"/>
                <w:szCs w:val="22"/>
              </w:rPr>
            </w:pPr>
            <w:r>
              <w:rPr>
                <w:rFonts w:asciiTheme="minorHAnsi" w:hAnsiTheme="minorHAnsi"/>
                <w:sz w:val="22"/>
                <w:szCs w:val="22"/>
              </w:rPr>
              <w:t>O</w:t>
            </w:r>
            <w:r w:rsidR="00CF09F0" w:rsidRPr="00CF09F0">
              <w:rPr>
                <w:rFonts w:asciiTheme="minorHAnsi" w:hAnsiTheme="minorHAnsi"/>
                <w:sz w:val="22"/>
                <w:szCs w:val="22"/>
              </w:rPr>
              <w:t>ffice descri</w:t>
            </w:r>
            <w:r w:rsidR="00672A45">
              <w:rPr>
                <w:rFonts w:asciiTheme="minorHAnsi" w:hAnsiTheme="minorHAnsi"/>
                <w:sz w:val="22"/>
                <w:szCs w:val="22"/>
              </w:rPr>
              <w:t>be</w:t>
            </w:r>
            <w:r>
              <w:rPr>
                <w:rFonts w:asciiTheme="minorHAnsi" w:hAnsiTheme="minorHAnsi"/>
                <w:sz w:val="22"/>
                <w:szCs w:val="22"/>
              </w:rPr>
              <w:t>s</w:t>
            </w:r>
            <w:r w:rsidR="00672A45">
              <w:rPr>
                <w:rFonts w:asciiTheme="minorHAnsi" w:hAnsiTheme="minorHAnsi"/>
                <w:sz w:val="22"/>
                <w:szCs w:val="22"/>
              </w:rPr>
              <w:t xml:space="preserve"> team and condition addressed</w:t>
            </w:r>
          </w:p>
          <w:p w14:paraId="4F8F2194" w14:textId="0612FA54" w:rsidR="00CF09F0" w:rsidRPr="00CF09F0" w:rsidRDefault="00CF09F0" w:rsidP="007470DF">
            <w:pPr>
              <w:pStyle w:val="ListParagraph"/>
              <w:numPr>
                <w:ilvl w:val="0"/>
                <w:numId w:val="166"/>
              </w:numPr>
              <w:rPr>
                <w:rFonts w:asciiTheme="minorHAnsi" w:hAnsiTheme="minorHAnsi"/>
                <w:sz w:val="22"/>
                <w:szCs w:val="22"/>
              </w:rPr>
            </w:pPr>
            <w:r>
              <w:rPr>
                <w:rFonts w:asciiTheme="minorHAnsi" w:hAnsiTheme="minorHAnsi"/>
                <w:sz w:val="22"/>
                <w:szCs w:val="22"/>
              </w:rPr>
              <w:t>Must be a</w:t>
            </w:r>
            <w:r w:rsidR="00CD196D">
              <w:rPr>
                <w:rFonts w:asciiTheme="minorHAnsi" w:hAnsiTheme="minorHAnsi"/>
                <w:sz w:val="22"/>
                <w:szCs w:val="22"/>
              </w:rPr>
              <w:t>n</w:t>
            </w:r>
            <w:r>
              <w:rPr>
                <w:rFonts w:asciiTheme="minorHAnsi" w:hAnsiTheme="minorHAnsi"/>
                <w:sz w:val="22"/>
                <w:szCs w:val="22"/>
              </w:rPr>
              <w:t xml:space="preserve"> </w:t>
            </w:r>
            <w:r w:rsidR="00DD005A">
              <w:rPr>
                <w:rFonts w:ascii="Calibri" w:hAnsi="Calibri" w:cs="Arial"/>
                <w:sz w:val="22"/>
                <w:szCs w:val="22"/>
              </w:rPr>
              <w:t>interprofessional</w:t>
            </w:r>
            <w:r w:rsidRPr="00CF09F0">
              <w:rPr>
                <w:rFonts w:asciiTheme="minorHAnsi" w:hAnsiTheme="minorHAnsi"/>
                <w:sz w:val="22"/>
                <w:szCs w:val="22"/>
              </w:rPr>
              <w:t xml:space="preserve"> t</w:t>
            </w:r>
            <w:r>
              <w:rPr>
                <w:rFonts w:asciiTheme="minorHAnsi" w:hAnsiTheme="minorHAnsi"/>
                <w:sz w:val="22"/>
                <w:szCs w:val="22"/>
              </w:rPr>
              <w:t xml:space="preserve">eam (min of 3). </w:t>
            </w:r>
            <w:r w:rsidR="004309DA">
              <w:rPr>
                <w:rFonts w:asciiTheme="minorHAnsi" w:hAnsiTheme="minorHAnsi"/>
                <w:sz w:val="22"/>
                <w:szCs w:val="22"/>
              </w:rPr>
              <w:t>Examples of s</w:t>
            </w:r>
            <w:r w:rsidRPr="00CF09F0">
              <w:rPr>
                <w:rFonts w:asciiTheme="minorHAnsi" w:hAnsiTheme="minorHAnsi"/>
                <w:sz w:val="22"/>
                <w:szCs w:val="22"/>
              </w:rPr>
              <w:t>tructured communication between team</w:t>
            </w:r>
            <w:r w:rsidR="0001134C">
              <w:rPr>
                <w:rFonts w:asciiTheme="minorHAnsi" w:hAnsiTheme="minorHAnsi"/>
                <w:sz w:val="22"/>
                <w:szCs w:val="22"/>
              </w:rPr>
              <w:t xml:space="preserve"> </w:t>
            </w:r>
            <w:r w:rsidRPr="00CF09F0">
              <w:rPr>
                <w:rFonts w:asciiTheme="minorHAnsi" w:hAnsiTheme="minorHAnsi"/>
                <w:sz w:val="22"/>
                <w:szCs w:val="22"/>
              </w:rPr>
              <w:t xml:space="preserve">members </w:t>
            </w:r>
            <w:r w:rsidR="0001134C">
              <w:rPr>
                <w:rFonts w:asciiTheme="minorHAnsi" w:hAnsiTheme="minorHAnsi"/>
                <w:sz w:val="22"/>
                <w:szCs w:val="22"/>
              </w:rPr>
              <w:t>at</w:t>
            </w:r>
            <w:r w:rsidRPr="00CF09F0">
              <w:rPr>
                <w:rFonts w:asciiTheme="minorHAnsi" w:hAnsiTheme="minorHAnsi"/>
                <w:sz w:val="22"/>
                <w:szCs w:val="22"/>
              </w:rPr>
              <w:t xml:space="preserve"> planned intervals</w:t>
            </w:r>
          </w:p>
        </w:tc>
      </w:tr>
      <w:tr w:rsidR="001F79A4" w14:paraId="1D05F141" w14:textId="4DACE79F"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44EB5D" w14:textId="5151E437" w:rsidR="001F79A4" w:rsidRPr="001F79A4" w:rsidRDefault="001F79A4" w:rsidP="001F79A4">
            <w:pPr>
              <w:rPr>
                <w:rFonts w:asciiTheme="minorHAnsi" w:hAnsiTheme="minorHAnsi"/>
                <w:sz w:val="22"/>
                <w:szCs w:val="22"/>
              </w:rPr>
            </w:pPr>
          </w:p>
        </w:tc>
      </w:tr>
    </w:tbl>
    <w:p w14:paraId="63BAB481" w14:textId="77777777" w:rsidR="001F79A4" w:rsidRDefault="001F79A4" w:rsidP="003358D6">
      <w:pPr>
        <w:pStyle w:val="Heading2"/>
        <w:spacing w:before="0" w:after="0"/>
        <w:jc w:val="center"/>
        <w:rPr>
          <w:rFonts w:ascii="Calibri" w:hAnsi="Calibri"/>
          <w:sz w:val="24"/>
          <w:szCs w:val="24"/>
        </w:rPr>
      </w:pPr>
      <w:bookmarkStart w:id="584" w:name="_Toc243438088"/>
      <w:bookmarkStart w:id="585" w:name="_Toc243438188"/>
      <w:bookmarkStart w:id="586" w:name="_Toc243438288"/>
      <w:bookmarkStart w:id="587" w:name="_Toc243438388"/>
    </w:p>
    <w:p w14:paraId="674B59CC" w14:textId="5CECA477" w:rsidR="00D9134B" w:rsidRPr="00C10BA4" w:rsidRDefault="00A24EB1" w:rsidP="00536350">
      <w:pPr>
        <w:pStyle w:val="Heading2"/>
        <w:spacing w:before="0" w:after="0"/>
        <w:jc w:val="center"/>
        <w:rPr>
          <w:rFonts w:ascii="Calibri" w:hAnsi="Calibri"/>
          <w:sz w:val="24"/>
          <w:szCs w:val="24"/>
        </w:rPr>
      </w:pPr>
      <w:r w:rsidRPr="00C9609A">
        <w:rPr>
          <w:rFonts w:ascii="Calibri" w:hAnsi="Calibri"/>
          <w:sz w:val="24"/>
          <w:szCs w:val="24"/>
        </w:rPr>
        <w:t>4.3</w:t>
      </w:r>
      <w:bookmarkEnd w:id="584"/>
      <w:bookmarkEnd w:id="585"/>
      <w:bookmarkEnd w:id="586"/>
      <w:bookmarkEnd w:id="587"/>
      <w:r w:rsidR="001F79A4">
        <w:rPr>
          <w:rFonts w:ascii="Calibri" w:hAnsi="Calibri"/>
          <w:sz w:val="24"/>
          <w:szCs w:val="24"/>
        </w:rPr>
        <w:t xml:space="preserve"> </w:t>
      </w:r>
      <w:r w:rsidR="002D06B1">
        <w:rPr>
          <w:rFonts w:ascii="Calibri" w:hAnsi="Calibri"/>
          <w:sz w:val="24"/>
          <w:szCs w:val="24"/>
        </w:rPr>
        <w:t>–</w:t>
      </w:r>
      <w:r w:rsidR="001F79A4">
        <w:rPr>
          <w:rFonts w:ascii="Calibri" w:hAnsi="Calibri"/>
          <w:sz w:val="24"/>
          <w:szCs w:val="24"/>
        </w:rPr>
        <w:t xml:space="preserve"> </w:t>
      </w:r>
      <w:r w:rsidR="001F79A4" w:rsidRPr="001F79A4">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50C0E570" w14:textId="77777777" w:rsidR="00D9134B" w:rsidRPr="00C10BA4" w:rsidRDefault="00A24EB1" w:rsidP="00536350">
      <w:pPr>
        <w:pStyle w:val="Heading2"/>
        <w:spacing w:before="0" w:after="0"/>
        <w:jc w:val="center"/>
        <w:rPr>
          <w:rFonts w:ascii="Calibri" w:hAnsi="Calibri"/>
          <w:sz w:val="24"/>
          <w:szCs w:val="24"/>
        </w:rPr>
      </w:pPr>
      <w:bookmarkStart w:id="588" w:name="_Toc243438089"/>
      <w:bookmarkStart w:id="589" w:name="_Toc243438189"/>
      <w:bookmarkStart w:id="590" w:name="_Toc243438289"/>
      <w:bookmarkStart w:id="591" w:name="_Toc243438389"/>
      <w:r w:rsidRPr="00A24EB1">
        <w:rPr>
          <w:rFonts w:ascii="Calibri" w:hAnsi="Calibri"/>
          <w:sz w:val="24"/>
          <w:szCs w:val="24"/>
        </w:rPr>
        <w:t>Systematic approach is in place to ensure that evidence-based care guidelines are established and in use at the point of care by all team members of the Practice Unit</w:t>
      </w:r>
      <w:bookmarkEnd w:id="588"/>
      <w:bookmarkEnd w:id="589"/>
      <w:bookmarkEnd w:id="590"/>
      <w:bookmarkEnd w:id="591"/>
    </w:p>
    <w:p w14:paraId="132EDCF8" w14:textId="77777777" w:rsidR="00E57BE4" w:rsidRDefault="00E57BE4" w:rsidP="003358D6">
      <w:pPr>
        <w:rPr>
          <w:rFonts w:ascii="Calibri" w:hAnsi="Calibri"/>
        </w:rPr>
      </w:pPr>
    </w:p>
    <w:p w14:paraId="07DFE36C" w14:textId="77777777" w:rsidR="009B0886" w:rsidRPr="00C10BA4" w:rsidRDefault="0043642E" w:rsidP="00536350">
      <w:pPr>
        <w:rPr>
          <w:rFonts w:ascii="Calibri" w:hAnsi="Calibri" w:cs="Arial"/>
          <w:bCs/>
          <w:i/>
          <w:u w:val="single"/>
        </w:rPr>
      </w:pPr>
      <w:r>
        <w:rPr>
          <w:rFonts w:ascii="Calibri" w:hAnsi="Calibri" w:cs="Arial"/>
          <w:bCs/>
          <w:i/>
          <w:u w:val="single"/>
        </w:rPr>
        <w:t>PCP Guidelines:</w:t>
      </w:r>
    </w:p>
    <w:p w14:paraId="33246B18" w14:textId="211A1FF7" w:rsidR="00D9134B" w:rsidRPr="00C10BA4" w:rsidRDefault="00A24EB1" w:rsidP="007470DF">
      <w:pPr>
        <w:numPr>
          <w:ilvl w:val="0"/>
          <w:numId w:val="40"/>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Guidelines are available and used at the point of care by all clinical staff in the Practice Unit</w:t>
      </w:r>
      <w:r w:rsidR="00D05024">
        <w:rPr>
          <w:rFonts w:ascii="Calibri" w:hAnsi="Calibri" w:cs="Arial"/>
          <w:sz w:val="22"/>
          <w:szCs w:val="22"/>
        </w:rPr>
        <w:t>.</w:t>
      </w:r>
    </w:p>
    <w:p w14:paraId="172D4ECA" w14:textId="7533823C" w:rsidR="00D9134B" w:rsidRPr="00C10BA4" w:rsidRDefault="00A24EB1" w:rsidP="007470DF">
      <w:pPr>
        <w:numPr>
          <w:ilvl w:val="1"/>
          <w:numId w:val="40"/>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Guidelines are activated and used regularly to provide alerts about gaps in care on the Point of Care report or in the </w:t>
      </w:r>
      <w:del w:id="592" w:author="Niksic, Lora" w:date="2023-09-06T16:39:00Z">
        <w:r w:rsidR="002E33F1" w:rsidDel="00EC32A8">
          <w:rPr>
            <w:rFonts w:ascii="Calibri" w:hAnsi="Calibri" w:cs="Arial"/>
            <w:sz w:val="22"/>
            <w:szCs w:val="22"/>
          </w:rPr>
          <w:delText>HER</w:delText>
        </w:r>
      </w:del>
      <w:ins w:id="593" w:author="Niksic, Lora" w:date="2023-09-06T16:39:00Z">
        <w:r w:rsidR="00C30E22">
          <w:rPr>
            <w:rFonts w:ascii="Calibri" w:hAnsi="Calibri" w:cs="Arial"/>
            <w:sz w:val="22"/>
            <w:szCs w:val="22"/>
          </w:rPr>
          <w:t>EHR</w:t>
        </w:r>
      </w:ins>
      <w:r w:rsidR="002E33F1">
        <w:rPr>
          <w:rFonts w:ascii="Calibri" w:hAnsi="Calibri" w:cs="Arial"/>
          <w:sz w:val="22"/>
          <w:szCs w:val="22"/>
        </w:rPr>
        <w:t>.</w:t>
      </w:r>
    </w:p>
    <w:p w14:paraId="40345168" w14:textId="02490A18" w:rsidR="00D9134B" w:rsidRPr="00C10BA4" w:rsidRDefault="00A24EB1" w:rsidP="007470DF">
      <w:pPr>
        <w:numPr>
          <w:ilvl w:val="0"/>
          <w:numId w:val="40"/>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All members in the practice, including front office staff who work with clinicians and patients, are knowledgeable about the type and length of appointments to book and their responsibilities for preparing resources for visits, based on the guidelines</w:t>
      </w:r>
      <w:r w:rsidR="00D05024">
        <w:rPr>
          <w:rFonts w:ascii="Calibri" w:hAnsi="Calibri" w:cs="Arial"/>
          <w:sz w:val="22"/>
          <w:szCs w:val="22"/>
        </w:rPr>
        <w:t>.</w:t>
      </w:r>
    </w:p>
    <w:p w14:paraId="3223DB33" w14:textId="15B7097E" w:rsidR="00D9134B" w:rsidRPr="00C10BA4" w:rsidRDefault="00A24EB1" w:rsidP="007470DF">
      <w:pPr>
        <w:numPr>
          <w:ilvl w:val="1"/>
          <w:numId w:val="40"/>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Guidelines are actively used to monitor, track, and conduct outreach to patients to schedule care as needed</w:t>
      </w:r>
      <w:r w:rsidR="002E33F1">
        <w:rPr>
          <w:rFonts w:ascii="Calibri" w:hAnsi="Calibri" w:cs="Arial"/>
          <w:sz w:val="22"/>
          <w:szCs w:val="22"/>
        </w:rPr>
        <w:t>.</w:t>
      </w:r>
    </w:p>
    <w:p w14:paraId="249CF3E5" w14:textId="77777777" w:rsidR="00D9134B" w:rsidRPr="00C10BA4" w:rsidRDefault="00A24EB1" w:rsidP="007470DF">
      <w:pPr>
        <w:numPr>
          <w:ilvl w:val="0"/>
          <w:numId w:val="40"/>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 Guidelines are used by PO to evaluate performance of physicians, Practice Units, and PO.</w:t>
      </w:r>
    </w:p>
    <w:p w14:paraId="34454CCB" w14:textId="77777777" w:rsidR="00D9134B" w:rsidRPr="00C10BA4" w:rsidRDefault="00D9134B" w:rsidP="003358D6">
      <w:pPr>
        <w:keepNext/>
        <w:tabs>
          <w:tab w:val="left" w:pos="1080"/>
        </w:tabs>
        <w:ind w:left="360" w:hanging="360"/>
        <w:jc w:val="center"/>
        <w:rPr>
          <w:rFonts w:ascii="Calibri" w:hAnsi="Calibri" w:cs="Arial"/>
          <w:b/>
          <w:bCs/>
          <w:sz w:val="22"/>
          <w:szCs w:val="22"/>
        </w:rPr>
      </w:pPr>
    </w:p>
    <w:p w14:paraId="619FCEDA" w14:textId="77777777" w:rsidR="00E57BE4" w:rsidRDefault="00A24EB1" w:rsidP="00536350">
      <w:pPr>
        <w:rPr>
          <w:rFonts w:ascii="Calibri" w:hAnsi="Calibri" w:cs="Arial"/>
          <w:bCs/>
          <w:i/>
          <w:u w:val="single"/>
        </w:rPr>
      </w:pPr>
      <w:r w:rsidRPr="00A24EB1">
        <w:rPr>
          <w:rFonts w:ascii="Calibri" w:hAnsi="Calibri" w:cs="Arial"/>
          <w:bCs/>
          <w:i/>
          <w:u w:val="single"/>
        </w:rPr>
        <w:t xml:space="preserve">Specialist Guidelines:  </w:t>
      </w:r>
    </w:p>
    <w:p w14:paraId="4ACF697F" w14:textId="4714F982" w:rsidR="00AD6F76"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Evidence-based care guidelines may be those developed by specialist societies</w:t>
      </w:r>
      <w:r w:rsidR="00D05024">
        <w:rPr>
          <w:rFonts w:ascii="Calibri" w:hAnsi="Calibri" w:cs="Arial"/>
          <w:sz w:val="22"/>
          <w:szCs w:val="22"/>
        </w:rPr>
        <w:t>.</w:t>
      </w:r>
    </w:p>
    <w:p w14:paraId="120F00FC" w14:textId="0AB4D250" w:rsidR="00257E70"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Guidelines are available and used at the point of care by all clinical staff in the Practice Unit</w:t>
      </w:r>
      <w:r w:rsidR="00D05024">
        <w:rPr>
          <w:rFonts w:ascii="Calibri" w:hAnsi="Calibri" w:cs="Arial"/>
          <w:sz w:val="22"/>
          <w:szCs w:val="22"/>
        </w:rPr>
        <w:t>.</w:t>
      </w:r>
    </w:p>
    <w:p w14:paraId="64A580D6" w14:textId="41557E63" w:rsidR="00257E70" w:rsidRPr="00C10BA4" w:rsidRDefault="00A24EB1" w:rsidP="007470DF">
      <w:pPr>
        <w:numPr>
          <w:ilvl w:val="1"/>
          <w:numId w:val="14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Guidelines are activated and used regularly to provide alerts about gaps in care on the Point of Care report or in the </w:t>
      </w:r>
      <w:del w:id="594" w:author="Niksic, Lora" w:date="2023-09-06T16:39:00Z">
        <w:r w:rsidR="002E33F1" w:rsidDel="00C30E22">
          <w:rPr>
            <w:rFonts w:ascii="Calibri" w:hAnsi="Calibri" w:cs="Arial"/>
            <w:sz w:val="22"/>
            <w:szCs w:val="22"/>
          </w:rPr>
          <w:delText>HER</w:delText>
        </w:r>
      </w:del>
      <w:ins w:id="595" w:author="Niksic, Lora" w:date="2023-09-06T16:40:00Z">
        <w:r w:rsidR="00C30E22">
          <w:rPr>
            <w:rFonts w:ascii="Calibri" w:hAnsi="Calibri" w:cs="Arial"/>
            <w:sz w:val="22"/>
            <w:szCs w:val="22"/>
          </w:rPr>
          <w:t>EHR</w:t>
        </w:r>
      </w:ins>
      <w:r w:rsidR="002E33F1">
        <w:rPr>
          <w:rFonts w:ascii="Calibri" w:hAnsi="Calibri" w:cs="Arial"/>
          <w:sz w:val="22"/>
          <w:szCs w:val="22"/>
        </w:rPr>
        <w:t>.</w:t>
      </w:r>
    </w:p>
    <w:p w14:paraId="3C4C81E9" w14:textId="55F508A0" w:rsidR="00257E70" w:rsidRPr="00C10BA4"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All members in the practice, including front office staff who work with clinicians and patients, are knowledgeable about the type and length of appointments to book and their responsibilities for preparing resources for visits, based on the guidelines</w:t>
      </w:r>
      <w:r w:rsidR="00D05024">
        <w:rPr>
          <w:rFonts w:ascii="Calibri" w:hAnsi="Calibri" w:cs="Arial"/>
          <w:sz w:val="22"/>
          <w:szCs w:val="22"/>
        </w:rPr>
        <w:t>.</w:t>
      </w:r>
    </w:p>
    <w:p w14:paraId="5E209E43" w14:textId="017D0DE2" w:rsidR="00257E70" w:rsidRPr="00C10BA4" w:rsidRDefault="00A24EB1" w:rsidP="007470DF">
      <w:pPr>
        <w:numPr>
          <w:ilvl w:val="1"/>
          <w:numId w:val="148"/>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Guidelines are actively used to monitor, track, and conduct outreach to patients to schedule care as needed</w:t>
      </w:r>
      <w:r w:rsidR="002E33F1">
        <w:rPr>
          <w:rFonts w:ascii="Calibri" w:hAnsi="Calibri" w:cs="Arial"/>
          <w:sz w:val="22"/>
          <w:szCs w:val="22"/>
        </w:rPr>
        <w:t>.</w:t>
      </w:r>
    </w:p>
    <w:p w14:paraId="24644948" w14:textId="77777777" w:rsidR="00257E70" w:rsidRDefault="00A24EB1" w:rsidP="007470DF">
      <w:pPr>
        <w:numPr>
          <w:ilvl w:val="0"/>
          <w:numId w:val="14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 xml:space="preserve"> Guidelines are used by PO to evaluate performance of physicians, Practice Units, and PO.</w:t>
      </w:r>
    </w:p>
    <w:p w14:paraId="365C19F0" w14:textId="77777777" w:rsidR="00B10E4E" w:rsidRDefault="00B10E4E" w:rsidP="003358D6">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0D4347D4"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5BCA4F" w14:textId="1DF70C74"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A6CDC12"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22D0A4E3"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2746B6"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614E476E"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25A1A" w14:textId="77777777"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Evidence based care guidelines are used at point </w:t>
            </w:r>
            <w:r>
              <w:rPr>
                <w:rFonts w:asciiTheme="minorHAnsi" w:hAnsiTheme="minorHAnsi"/>
                <w:sz w:val="22"/>
                <w:szCs w:val="22"/>
              </w:rPr>
              <w:t xml:space="preserve">of </w:t>
            </w:r>
            <w:r w:rsidRPr="00B10E4E">
              <w:rPr>
                <w:rFonts w:asciiTheme="minorHAnsi" w:hAnsiTheme="minorHAnsi"/>
                <w:sz w:val="22"/>
                <w:szCs w:val="22"/>
              </w:rPr>
              <w:t>care, flags gaps in care, guidelines assist wit</w:t>
            </w:r>
            <w:r>
              <w:rPr>
                <w:rFonts w:asciiTheme="minorHAnsi" w:hAnsiTheme="minorHAnsi"/>
                <w:sz w:val="22"/>
                <w:szCs w:val="22"/>
              </w:rPr>
              <w:t>h</w:t>
            </w:r>
            <w:r w:rsidRPr="00B10E4E">
              <w:rPr>
                <w:rFonts w:asciiTheme="minorHAnsi" w:hAnsiTheme="minorHAnsi"/>
                <w:sz w:val="22"/>
                <w:szCs w:val="22"/>
              </w:rPr>
              <w:t xml:space="preserve"> appointment time booking</w:t>
            </w:r>
          </w:p>
          <w:p w14:paraId="275775C8" w14:textId="71133F0D" w:rsidR="00B10E4E" w:rsidRPr="00B10E4E" w:rsidRDefault="00672A45" w:rsidP="007470DF">
            <w:pPr>
              <w:pStyle w:val="ListParagraph"/>
              <w:numPr>
                <w:ilvl w:val="0"/>
                <w:numId w:val="166"/>
              </w:numPr>
              <w:rPr>
                <w:rFonts w:asciiTheme="minorHAnsi" w:hAnsiTheme="minorHAnsi"/>
                <w:sz w:val="22"/>
                <w:szCs w:val="22"/>
              </w:rPr>
            </w:pPr>
            <w:r>
              <w:rPr>
                <w:rFonts w:asciiTheme="minorHAnsi" w:hAnsiTheme="minorHAnsi"/>
                <w:sz w:val="22"/>
                <w:szCs w:val="22"/>
              </w:rPr>
              <w:t>Have clinical staff d</w:t>
            </w:r>
            <w:r w:rsidR="00B10E4E" w:rsidRPr="00B10E4E">
              <w:rPr>
                <w:rFonts w:asciiTheme="minorHAnsi" w:hAnsiTheme="minorHAnsi"/>
                <w:sz w:val="22"/>
                <w:szCs w:val="22"/>
              </w:rPr>
              <w:t>emo</w:t>
            </w:r>
            <w:r w:rsidR="00B8095E">
              <w:rPr>
                <w:rFonts w:asciiTheme="minorHAnsi" w:hAnsiTheme="minorHAnsi"/>
                <w:sz w:val="22"/>
                <w:szCs w:val="22"/>
              </w:rPr>
              <w:t>nstrate</w:t>
            </w:r>
            <w:r w:rsidR="00B10E4E" w:rsidRPr="00B10E4E">
              <w:rPr>
                <w:rFonts w:asciiTheme="minorHAnsi" w:hAnsiTheme="minorHAnsi"/>
                <w:sz w:val="22"/>
                <w:szCs w:val="22"/>
              </w:rPr>
              <w:t xml:space="preserve"> linking o</w:t>
            </w:r>
            <w:r w:rsidR="00B10E4E">
              <w:rPr>
                <w:rFonts w:asciiTheme="minorHAnsi" w:hAnsiTheme="minorHAnsi"/>
                <w:sz w:val="22"/>
                <w:szCs w:val="22"/>
              </w:rPr>
              <w:t xml:space="preserve">f </w:t>
            </w:r>
            <w:r w:rsidR="00B10E4E" w:rsidRPr="00B10E4E">
              <w:rPr>
                <w:rFonts w:asciiTheme="minorHAnsi" w:hAnsiTheme="minorHAnsi"/>
                <w:sz w:val="22"/>
                <w:szCs w:val="22"/>
              </w:rPr>
              <w:t>evidence</w:t>
            </w:r>
            <w:r w:rsidR="00F008AB">
              <w:rPr>
                <w:rFonts w:asciiTheme="minorHAnsi" w:hAnsiTheme="minorHAnsi"/>
                <w:sz w:val="22"/>
                <w:szCs w:val="22"/>
              </w:rPr>
              <w:t>-</w:t>
            </w:r>
            <w:r w:rsidR="00B10E4E">
              <w:rPr>
                <w:rFonts w:asciiTheme="minorHAnsi" w:hAnsiTheme="minorHAnsi"/>
                <w:sz w:val="22"/>
                <w:szCs w:val="22"/>
              </w:rPr>
              <w:t>based guidelines to upcoming patient</w:t>
            </w:r>
            <w:r w:rsidR="00B10E4E" w:rsidRPr="00B10E4E">
              <w:rPr>
                <w:rFonts w:asciiTheme="minorHAnsi" w:hAnsiTheme="minorHAnsi"/>
                <w:sz w:val="22"/>
                <w:szCs w:val="22"/>
              </w:rPr>
              <w:t xml:space="preserve"> visits</w:t>
            </w:r>
          </w:p>
        </w:tc>
      </w:tr>
    </w:tbl>
    <w:p w14:paraId="7C714630" w14:textId="77777777" w:rsidR="00851960" w:rsidRDefault="00851960" w:rsidP="003358D6">
      <w:pPr>
        <w:keepNext/>
        <w:rPr>
          <w:rFonts w:ascii="Calibri" w:hAnsi="Calibri" w:cs="Arial"/>
          <w:b/>
          <w:bCs/>
          <w:sz w:val="22"/>
          <w:szCs w:val="22"/>
        </w:rPr>
      </w:pPr>
    </w:p>
    <w:p w14:paraId="209EA470" w14:textId="77777777" w:rsidR="00D9134B" w:rsidRPr="00C10BA4" w:rsidRDefault="00A24EB1" w:rsidP="00536350">
      <w:pPr>
        <w:pStyle w:val="Heading2"/>
        <w:spacing w:before="0" w:after="0"/>
        <w:jc w:val="center"/>
        <w:rPr>
          <w:rFonts w:ascii="Calibri" w:hAnsi="Calibri"/>
          <w:sz w:val="24"/>
          <w:szCs w:val="24"/>
        </w:rPr>
      </w:pPr>
      <w:bookmarkStart w:id="596" w:name="_Toc243438090"/>
      <w:bookmarkStart w:id="597" w:name="_Toc243438190"/>
      <w:bookmarkStart w:id="598" w:name="_Toc243438290"/>
      <w:bookmarkStart w:id="599" w:name="_Toc243438390"/>
      <w:r w:rsidRPr="00A24EB1">
        <w:rPr>
          <w:rFonts w:ascii="Calibri" w:hAnsi="Calibri"/>
          <w:sz w:val="24"/>
          <w:szCs w:val="24"/>
        </w:rPr>
        <w:t>4.4</w:t>
      </w:r>
      <w:bookmarkEnd w:id="596"/>
      <w:bookmarkEnd w:id="597"/>
      <w:bookmarkEnd w:id="598"/>
      <w:bookmarkEnd w:id="599"/>
    </w:p>
    <w:p w14:paraId="0117200D" w14:textId="042A6B0B" w:rsidR="00D9134B" w:rsidRDefault="00A24EB1" w:rsidP="00536350">
      <w:pPr>
        <w:pStyle w:val="Heading2"/>
        <w:spacing w:before="0" w:after="0"/>
        <w:jc w:val="center"/>
        <w:rPr>
          <w:rFonts w:ascii="Calibri" w:hAnsi="Calibri"/>
          <w:sz w:val="24"/>
          <w:szCs w:val="24"/>
        </w:rPr>
      </w:pPr>
      <w:bookmarkStart w:id="600" w:name="_Toc243438091"/>
      <w:bookmarkStart w:id="601" w:name="_Toc243438191"/>
      <w:bookmarkStart w:id="602" w:name="_Toc243438291"/>
      <w:bookmarkStart w:id="603" w:name="_Toc243438391"/>
      <w:r w:rsidRPr="00A24EB1">
        <w:rPr>
          <w:rFonts w:ascii="Calibri" w:hAnsi="Calibri"/>
          <w:sz w:val="24"/>
          <w:szCs w:val="24"/>
        </w:rPr>
        <w:t>PCMH/PCMH-N patient satisfaction/office efficiency measures are systematically administered</w:t>
      </w:r>
      <w:bookmarkEnd w:id="600"/>
      <w:bookmarkEnd w:id="601"/>
      <w:bookmarkEnd w:id="602"/>
      <w:bookmarkEnd w:id="603"/>
    </w:p>
    <w:p w14:paraId="6A59286F" w14:textId="77777777" w:rsidR="00715CF3" w:rsidRPr="008C4004" w:rsidRDefault="00715CF3" w:rsidP="00895572">
      <w:pPr>
        <w:rPr>
          <w:rFonts w:ascii="Calibri" w:hAnsi="Calibri"/>
        </w:rPr>
      </w:pPr>
    </w:p>
    <w:p w14:paraId="6F355183" w14:textId="77777777" w:rsidR="00D9134B"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PCP Guidelines:</w:t>
      </w:r>
    </w:p>
    <w:p w14:paraId="6B84F0AB" w14:textId="3458B97E" w:rsidR="00D9134B" w:rsidRPr="00C10BA4" w:rsidRDefault="00A24EB1" w:rsidP="007470DF">
      <w:pPr>
        <w:numPr>
          <w:ilvl w:val="0"/>
          <w:numId w:val="41"/>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Patient satisfaction and office efficiency measures (e.g., patient waiting time to obtain appointment, office visit cycle time, percentage of no-show appointments) are monitored</w:t>
      </w:r>
      <w:r w:rsidR="002A5A84">
        <w:rPr>
          <w:rFonts w:ascii="Calibri" w:hAnsi="Calibri" w:cs="Arial"/>
          <w:sz w:val="22"/>
          <w:szCs w:val="22"/>
        </w:rPr>
        <w:t xml:space="preserve"> on an ongoing basis</w:t>
      </w:r>
      <w:r w:rsidR="00D05024">
        <w:rPr>
          <w:rFonts w:ascii="Calibri" w:hAnsi="Calibri" w:cs="Arial"/>
          <w:sz w:val="22"/>
          <w:szCs w:val="22"/>
        </w:rPr>
        <w:t>.</w:t>
      </w:r>
    </w:p>
    <w:p w14:paraId="6611D305" w14:textId="358A5944" w:rsidR="00D9134B" w:rsidRPr="00C10BA4" w:rsidRDefault="00A24EB1" w:rsidP="007470DF">
      <w:pPr>
        <w:numPr>
          <w:ilvl w:val="1"/>
          <w:numId w:val="41"/>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Measures must be derived from surveys conducted by the office or from information provided by health plans, the PO, or other sources</w:t>
      </w:r>
      <w:r w:rsidR="002E33F1">
        <w:rPr>
          <w:rFonts w:ascii="Calibri" w:hAnsi="Calibri" w:cs="Arial"/>
          <w:sz w:val="22"/>
          <w:szCs w:val="22"/>
        </w:rPr>
        <w:t>.</w:t>
      </w:r>
    </w:p>
    <w:p w14:paraId="54D94D3E" w14:textId="77777777" w:rsidR="00D9134B" w:rsidRDefault="00A24EB1" w:rsidP="007470DF">
      <w:pPr>
        <w:numPr>
          <w:ilvl w:val="2"/>
          <w:numId w:val="41"/>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Surveys do not need to focus on a specific chronic condition, provided they capture information relevant to all chronic conditions, such as asking about whether the primary practitioner discusses health care goals, diet and exercise, and supports the patient in achieving health management goals</w:t>
      </w:r>
    </w:p>
    <w:p w14:paraId="2F7528FA" w14:textId="74A7B3F4" w:rsidR="004625C2" w:rsidRPr="00191A24" w:rsidRDefault="004625C2" w:rsidP="007470DF">
      <w:pPr>
        <w:numPr>
          <w:ilvl w:val="2"/>
          <w:numId w:val="41"/>
        </w:numPr>
        <w:tabs>
          <w:tab w:val="clear" w:pos="2520"/>
          <w:tab w:val="left" w:pos="376"/>
          <w:tab w:val="left" w:pos="1432"/>
          <w:tab w:val="num" w:pos="3060"/>
        </w:tabs>
        <w:rPr>
          <w:rFonts w:ascii="Calibri" w:hAnsi="Calibri" w:cs="Arial"/>
          <w:sz w:val="22"/>
          <w:szCs w:val="22"/>
        </w:rPr>
      </w:pPr>
      <w:r>
        <w:rPr>
          <w:rFonts w:ascii="Calibri" w:hAnsi="Calibri" w:cs="Arial"/>
          <w:sz w:val="22"/>
          <w:szCs w:val="22"/>
        </w:rPr>
        <w:t xml:space="preserve">Surveys </w:t>
      </w:r>
      <w:r w:rsidR="00AB4C73">
        <w:rPr>
          <w:rFonts w:ascii="Calibri" w:hAnsi="Calibri" w:cs="Arial"/>
          <w:sz w:val="22"/>
          <w:szCs w:val="22"/>
        </w:rPr>
        <w:t>should be conducted annually at minimum</w:t>
      </w:r>
      <w:r w:rsidRPr="006D6873">
        <w:rPr>
          <w:rFonts w:ascii="Calibri" w:hAnsi="Calibri" w:cs="Arial"/>
          <w:sz w:val="22"/>
          <w:szCs w:val="22"/>
        </w:rPr>
        <w:t xml:space="preserve"> </w:t>
      </w:r>
    </w:p>
    <w:p w14:paraId="0D7B60F3" w14:textId="178F4818" w:rsidR="00D9134B" w:rsidRPr="00C10BA4" w:rsidRDefault="00A24EB1" w:rsidP="007470DF">
      <w:pPr>
        <w:numPr>
          <w:ilvl w:val="1"/>
          <w:numId w:val="41"/>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Reference information at</w:t>
      </w:r>
      <w:r w:rsidR="008531B6">
        <w:rPr>
          <w:rFonts w:ascii="Calibri" w:hAnsi="Calibri" w:cs="Arial"/>
          <w:sz w:val="22"/>
          <w:szCs w:val="22"/>
        </w:rPr>
        <w:t xml:space="preserve"> Agency for Healthcare Research and Quality about CAHPS</w:t>
      </w:r>
      <w:r w:rsidRPr="00A24EB1">
        <w:rPr>
          <w:rFonts w:ascii="Calibri" w:hAnsi="Calibri" w:cs="Arial"/>
          <w:sz w:val="22"/>
          <w:szCs w:val="22"/>
        </w:rPr>
        <w:t>:</w:t>
      </w:r>
      <w:r w:rsidR="008531B6">
        <w:rPr>
          <w:rFonts w:ascii="Calibri" w:hAnsi="Calibri" w:cs="Arial"/>
          <w:sz w:val="22"/>
          <w:szCs w:val="22"/>
        </w:rPr>
        <w:t xml:space="preserve"> </w:t>
      </w:r>
      <w:r w:rsidRPr="00A24EB1">
        <w:rPr>
          <w:rFonts w:ascii="Calibri" w:hAnsi="Calibri" w:cs="Arial"/>
          <w:sz w:val="22"/>
          <w:szCs w:val="22"/>
        </w:rPr>
        <w:t xml:space="preserve"> </w:t>
      </w:r>
      <w:hyperlink r:id="rId21" w:history="1">
        <w:r w:rsidR="00C802CC" w:rsidRPr="0007543A">
          <w:rPr>
            <w:rStyle w:val="Hyperlink"/>
            <w:rFonts w:ascii="Calibri" w:hAnsi="Calibri" w:cs="Arial"/>
            <w:sz w:val="22"/>
            <w:szCs w:val="22"/>
          </w:rPr>
          <w:t>http://www.ahrq.gov/cahps/index.html</w:t>
        </w:r>
      </w:hyperlink>
      <w:r w:rsidR="002E33F1">
        <w:rPr>
          <w:rStyle w:val="Hyperlink"/>
          <w:rFonts w:ascii="Calibri" w:hAnsi="Calibri" w:cs="Arial"/>
          <w:sz w:val="22"/>
          <w:szCs w:val="22"/>
        </w:rPr>
        <w:t>.</w:t>
      </w:r>
      <w:r w:rsidR="00C802CC">
        <w:rPr>
          <w:rFonts w:ascii="Calibri" w:hAnsi="Calibri" w:cs="Arial"/>
          <w:sz w:val="22"/>
          <w:szCs w:val="22"/>
        </w:rPr>
        <w:t xml:space="preserve"> </w:t>
      </w:r>
    </w:p>
    <w:p w14:paraId="514305D8" w14:textId="6ECD7D1C" w:rsidR="009B0886" w:rsidRPr="00C10BA4" w:rsidRDefault="00A24EB1" w:rsidP="007470DF">
      <w:pPr>
        <w:numPr>
          <w:ilvl w:val="1"/>
          <w:numId w:val="41"/>
        </w:numPr>
        <w:tabs>
          <w:tab w:val="clear" w:pos="1800"/>
          <w:tab w:val="num" w:pos="2340"/>
        </w:tabs>
        <w:rPr>
          <w:rFonts w:ascii="Calibri" w:hAnsi="Calibri" w:cs="Arial"/>
          <w:bCs/>
          <w:sz w:val="22"/>
          <w:szCs w:val="22"/>
        </w:rPr>
      </w:pPr>
      <w:r w:rsidRPr="00A24EB1">
        <w:rPr>
          <w:rFonts w:ascii="Calibri" w:hAnsi="Calibri" w:cs="Arial"/>
          <w:bCs/>
          <w:sz w:val="22"/>
          <w:szCs w:val="22"/>
        </w:rPr>
        <w:t>Results must be quantified, aggregated, and tracked over time</w:t>
      </w:r>
      <w:r w:rsidR="002E33F1">
        <w:rPr>
          <w:rFonts w:ascii="Calibri" w:hAnsi="Calibri" w:cs="Arial"/>
          <w:bCs/>
          <w:sz w:val="22"/>
          <w:szCs w:val="22"/>
        </w:rPr>
        <w:t>.</w:t>
      </w:r>
    </w:p>
    <w:p w14:paraId="134418D2" w14:textId="4AD0E8AB" w:rsidR="00D9134B" w:rsidRPr="00C10BA4" w:rsidRDefault="00A24EB1" w:rsidP="007470DF">
      <w:pPr>
        <w:numPr>
          <w:ilvl w:val="0"/>
          <w:numId w:val="41"/>
        </w:numPr>
        <w:tabs>
          <w:tab w:val="clear" w:pos="1260"/>
          <w:tab w:val="num" w:pos="1620"/>
        </w:tabs>
        <w:ind w:left="1080"/>
        <w:rPr>
          <w:rFonts w:ascii="Calibri" w:hAnsi="Calibri" w:cs="Arial"/>
          <w:bCs/>
          <w:sz w:val="22"/>
          <w:szCs w:val="22"/>
        </w:rPr>
      </w:pPr>
      <w:r w:rsidRPr="00A24EB1">
        <w:rPr>
          <w:rFonts w:ascii="Calibri" w:hAnsi="Calibri" w:cs="Arial"/>
          <w:bCs/>
          <w:sz w:val="22"/>
          <w:szCs w:val="22"/>
        </w:rPr>
        <w:t>If office is not meeting standards for patient-centered care, follow-up occurs (e.g., process improvements are implemented; efficiencies are improved; practice culture is addressed)</w:t>
      </w:r>
      <w:r w:rsidR="00D05024">
        <w:rPr>
          <w:rFonts w:ascii="Calibri" w:hAnsi="Calibri" w:cs="Arial"/>
          <w:bCs/>
          <w:sz w:val="22"/>
          <w:szCs w:val="22"/>
        </w:rPr>
        <w:t>.</w:t>
      </w:r>
    </w:p>
    <w:p w14:paraId="3678F29A" w14:textId="77777777" w:rsidR="00D9134B" w:rsidRPr="00C10BA4" w:rsidRDefault="00D9134B" w:rsidP="00895572">
      <w:pPr>
        <w:jc w:val="center"/>
        <w:rPr>
          <w:rFonts w:ascii="Calibri" w:hAnsi="Calibri" w:cs="Arial"/>
          <w:bCs/>
          <w:sz w:val="20"/>
          <w:szCs w:val="20"/>
        </w:rPr>
      </w:pPr>
    </w:p>
    <w:p w14:paraId="58FFCE44" w14:textId="77777777" w:rsidR="00FB5FEA" w:rsidRPr="00C10BA4" w:rsidRDefault="0043642E" w:rsidP="00536350">
      <w:pPr>
        <w:tabs>
          <w:tab w:val="left" w:pos="376"/>
          <w:tab w:val="left" w:pos="1432"/>
        </w:tabs>
        <w:rPr>
          <w:rFonts w:ascii="Calibri" w:hAnsi="Calibri" w:cs="Arial"/>
          <w:bCs/>
          <w:i/>
          <w:u w:val="single"/>
        </w:rPr>
      </w:pPr>
      <w:r>
        <w:rPr>
          <w:rFonts w:ascii="Calibri" w:hAnsi="Calibri" w:cs="Arial"/>
          <w:bCs/>
          <w:i/>
          <w:u w:val="single"/>
        </w:rPr>
        <w:t>Specialist Guidelines:</w:t>
      </w:r>
    </w:p>
    <w:p w14:paraId="6898FC1D" w14:textId="4B7AD66A" w:rsidR="00FB5FEA" w:rsidRPr="00C10BA4" w:rsidRDefault="00A24EB1" w:rsidP="007470DF">
      <w:pPr>
        <w:numPr>
          <w:ilvl w:val="0"/>
          <w:numId w:val="138"/>
        </w:numPr>
        <w:tabs>
          <w:tab w:val="clear" w:pos="1080"/>
          <w:tab w:val="left" w:pos="376"/>
          <w:tab w:val="left" w:pos="1432"/>
          <w:tab w:val="num" w:pos="1620"/>
        </w:tabs>
        <w:rPr>
          <w:rFonts w:ascii="Calibri" w:hAnsi="Calibri" w:cs="Arial"/>
          <w:sz w:val="22"/>
          <w:szCs w:val="22"/>
        </w:rPr>
      </w:pPr>
      <w:r w:rsidRPr="00A24EB1">
        <w:rPr>
          <w:rFonts w:ascii="Calibri" w:hAnsi="Calibri" w:cs="Arial"/>
          <w:sz w:val="22"/>
          <w:szCs w:val="22"/>
        </w:rPr>
        <w:t>Patient satisfaction and office efficiency measures (e.g., patient waiting time to obtain appointment, office visit cycle time, percentage of no-show appointments) are monitored</w:t>
      </w:r>
      <w:r w:rsidR="00D05024">
        <w:rPr>
          <w:rFonts w:ascii="Calibri" w:hAnsi="Calibri" w:cs="Arial"/>
          <w:sz w:val="22"/>
          <w:szCs w:val="22"/>
        </w:rPr>
        <w:t>.</w:t>
      </w:r>
    </w:p>
    <w:p w14:paraId="500CD693" w14:textId="5C458472" w:rsidR="00FB5FEA" w:rsidRPr="00C10BA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Measures must be derived from surveys conducted by the office or from information provided by health plans, the PO, or other sources</w:t>
      </w:r>
      <w:r w:rsidR="002E33F1">
        <w:rPr>
          <w:rFonts w:ascii="Calibri" w:hAnsi="Calibri" w:cs="Arial"/>
          <w:sz w:val="22"/>
          <w:szCs w:val="22"/>
        </w:rPr>
        <w:t>.</w:t>
      </w:r>
    </w:p>
    <w:p w14:paraId="1790B0C7" w14:textId="71F6EB31" w:rsidR="00E57BE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Surveys should capture information relevant to all patients managed by the specialist</w:t>
      </w:r>
      <w:r w:rsidR="002E33F1">
        <w:rPr>
          <w:rFonts w:ascii="Calibri" w:hAnsi="Calibri" w:cs="Arial"/>
          <w:sz w:val="22"/>
          <w:szCs w:val="22"/>
        </w:rPr>
        <w:t>.</w:t>
      </w:r>
    </w:p>
    <w:p w14:paraId="24DA80EF" w14:textId="29B6A95D" w:rsidR="00FB5FEA" w:rsidRPr="00C10BA4"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xml:space="preserve">Reference information at </w:t>
      </w:r>
      <w:hyperlink r:id="rId22" w:history="1">
        <w:r w:rsidR="00683A99" w:rsidRPr="00D202C7">
          <w:rPr>
            <w:rFonts w:ascii="Calibri" w:hAnsi="Calibri" w:cs="Arial"/>
            <w:sz w:val="22"/>
            <w:szCs w:val="22"/>
          </w:rPr>
          <w:t>Agency</w:t>
        </w:r>
      </w:hyperlink>
      <w:r w:rsidR="00683A99" w:rsidRPr="00683A99">
        <w:rPr>
          <w:rFonts w:ascii="Calibri" w:hAnsi="Calibri" w:cs="Arial"/>
          <w:sz w:val="22"/>
          <w:szCs w:val="22"/>
        </w:rPr>
        <w:t xml:space="preserve"> </w:t>
      </w:r>
      <w:r w:rsidR="008531B6">
        <w:rPr>
          <w:rFonts w:ascii="Calibri" w:hAnsi="Calibri" w:cs="Arial"/>
          <w:sz w:val="22"/>
          <w:szCs w:val="22"/>
        </w:rPr>
        <w:t xml:space="preserve">for Healthcare Research and Quality about CAHPS: </w:t>
      </w:r>
      <w:hyperlink r:id="rId23" w:history="1">
        <w:r w:rsidR="00A86E2D" w:rsidRPr="002E33F1">
          <w:rPr>
            <w:rStyle w:val="Hyperlink"/>
            <w:rFonts w:ascii="Calibri" w:hAnsi="Calibri" w:cs="Calibri"/>
            <w:sz w:val="22"/>
            <w:szCs w:val="22"/>
          </w:rPr>
          <w:t>http://www.ahrq.gov/cahps/index.html</w:t>
        </w:r>
      </w:hyperlink>
      <w:r w:rsidR="002E33F1" w:rsidRPr="002E33F1">
        <w:rPr>
          <w:rStyle w:val="Hyperlink"/>
          <w:rFonts w:ascii="Calibri" w:hAnsi="Calibri" w:cs="Calibri"/>
          <w:sz w:val="22"/>
          <w:szCs w:val="22"/>
        </w:rPr>
        <w:t>.</w:t>
      </w:r>
      <w:r w:rsidR="00A86E2D">
        <w:rPr>
          <w:rFonts w:ascii="Calibri" w:hAnsi="Calibri" w:cs="Arial"/>
          <w:sz w:val="22"/>
          <w:szCs w:val="22"/>
        </w:rPr>
        <w:t xml:space="preserve"> </w:t>
      </w:r>
    </w:p>
    <w:p w14:paraId="6D9124F7" w14:textId="1BEA3AF9" w:rsidR="00FB5FEA" w:rsidRPr="00D202C7" w:rsidRDefault="00A24EB1" w:rsidP="007470DF">
      <w:pPr>
        <w:numPr>
          <w:ilvl w:val="1"/>
          <w:numId w:val="42"/>
        </w:numPr>
        <w:tabs>
          <w:tab w:val="clear" w:pos="1800"/>
          <w:tab w:val="left" w:pos="376"/>
          <w:tab w:val="left" w:pos="1432"/>
          <w:tab w:val="num" w:pos="2340"/>
        </w:tabs>
        <w:rPr>
          <w:rFonts w:ascii="Calibri" w:hAnsi="Calibri" w:cs="Arial"/>
          <w:sz w:val="22"/>
          <w:szCs w:val="22"/>
        </w:rPr>
      </w:pPr>
      <w:r w:rsidRPr="00D202C7">
        <w:rPr>
          <w:rFonts w:ascii="Calibri" w:hAnsi="Calibri" w:cs="Arial"/>
          <w:sz w:val="22"/>
          <w:szCs w:val="22"/>
        </w:rPr>
        <w:t>Results must be quantified, aggregated, and tracked over time</w:t>
      </w:r>
      <w:r w:rsidR="002E33F1">
        <w:rPr>
          <w:rFonts w:ascii="Calibri" w:hAnsi="Calibri" w:cs="Arial"/>
          <w:sz w:val="22"/>
          <w:szCs w:val="22"/>
        </w:rPr>
        <w:t>.</w:t>
      </w:r>
    </w:p>
    <w:p w14:paraId="74441741" w14:textId="428088BC" w:rsidR="00FB5FEA" w:rsidRPr="00425975" w:rsidRDefault="00A24EB1" w:rsidP="007470DF">
      <w:pPr>
        <w:numPr>
          <w:ilvl w:val="0"/>
          <w:numId w:val="138"/>
        </w:numPr>
        <w:tabs>
          <w:tab w:val="clear" w:pos="1080"/>
          <w:tab w:val="left" w:pos="376"/>
          <w:tab w:val="left" w:pos="1432"/>
          <w:tab w:val="num" w:pos="1620"/>
        </w:tabs>
        <w:rPr>
          <w:rFonts w:ascii="Calibri" w:hAnsi="Calibri" w:cs="Arial"/>
          <w:sz w:val="22"/>
          <w:szCs w:val="22"/>
        </w:rPr>
      </w:pPr>
      <w:r w:rsidRPr="00425975">
        <w:rPr>
          <w:rFonts w:ascii="Calibri" w:hAnsi="Calibri" w:cs="Arial"/>
          <w:sz w:val="22"/>
          <w:szCs w:val="22"/>
        </w:rPr>
        <w:t>If office is not meeting standards for patient-centered care, follow-up occurs (e.g., process improvements are implemented; efficiencies are improved; practice culture is addressed)</w:t>
      </w:r>
      <w:r w:rsidR="00D05024">
        <w:rPr>
          <w:rFonts w:ascii="Calibri" w:hAnsi="Calibri" w:cs="Arial"/>
          <w:sz w:val="22"/>
          <w:szCs w:val="22"/>
        </w:rPr>
        <w:t>.</w:t>
      </w:r>
    </w:p>
    <w:p w14:paraId="733D1ECF" w14:textId="77777777" w:rsidR="00FB5FEA" w:rsidRPr="00C10BA4" w:rsidRDefault="00FB5FEA" w:rsidP="00895572">
      <w:pPr>
        <w:jc w:val="center"/>
        <w:rPr>
          <w:rFonts w:ascii="Calibri" w:hAnsi="Calibri" w:cs="Arial"/>
          <w:bCs/>
          <w:sz w:val="20"/>
          <w:szCs w:val="20"/>
        </w:rPr>
      </w:pPr>
    </w:p>
    <w:p w14:paraId="7B124D2B" w14:textId="77777777" w:rsidR="00B10E4E" w:rsidRDefault="00B10E4E" w:rsidP="00895572">
      <w:pPr>
        <w:jc w:val="center"/>
        <w:rPr>
          <w:rFonts w:ascii="Calibri" w:hAnsi="Calibri" w:cs="Arial"/>
          <w:b/>
          <w:bCs/>
          <w:i/>
          <w:sz w:val="20"/>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041B3A53"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2759AB"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8A7B016"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491562DD"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993F12"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34C6DEA2"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CE115" w14:textId="77777777" w:rsid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Patient survey re: office efficiency </w:t>
            </w:r>
            <w:r w:rsidR="00B8095E">
              <w:rPr>
                <w:rFonts w:asciiTheme="minorHAnsi" w:hAnsiTheme="minorHAnsi"/>
                <w:sz w:val="22"/>
                <w:szCs w:val="22"/>
              </w:rPr>
              <w:t>r</w:t>
            </w:r>
            <w:r w:rsidRPr="00B10E4E">
              <w:rPr>
                <w:rFonts w:asciiTheme="minorHAnsi" w:hAnsiTheme="minorHAnsi"/>
                <w:sz w:val="22"/>
                <w:szCs w:val="22"/>
              </w:rPr>
              <w:t xml:space="preserve">esults </w:t>
            </w:r>
            <w:r w:rsidR="00B8095E">
              <w:rPr>
                <w:rFonts w:asciiTheme="minorHAnsi" w:hAnsiTheme="minorHAnsi"/>
                <w:sz w:val="22"/>
                <w:szCs w:val="22"/>
              </w:rPr>
              <w:t xml:space="preserve">are </w:t>
            </w:r>
            <w:r w:rsidRPr="00B10E4E">
              <w:rPr>
                <w:rFonts w:asciiTheme="minorHAnsi" w:hAnsiTheme="minorHAnsi"/>
                <w:sz w:val="22"/>
                <w:szCs w:val="22"/>
              </w:rPr>
              <w:t>quantified, aggregated, and tracked over time</w:t>
            </w:r>
          </w:p>
          <w:p w14:paraId="1953894C" w14:textId="2CA8950C" w:rsidR="00C50299" w:rsidRPr="00B10E4E" w:rsidRDefault="00C50299" w:rsidP="007470DF">
            <w:pPr>
              <w:pStyle w:val="ListParagraph"/>
              <w:numPr>
                <w:ilvl w:val="0"/>
                <w:numId w:val="166"/>
              </w:numPr>
              <w:rPr>
                <w:rFonts w:asciiTheme="minorHAnsi" w:hAnsiTheme="minorHAnsi"/>
                <w:sz w:val="22"/>
                <w:szCs w:val="22"/>
              </w:rPr>
            </w:pPr>
            <w:r>
              <w:rPr>
                <w:rFonts w:asciiTheme="minorHAnsi" w:hAnsiTheme="minorHAnsi"/>
                <w:sz w:val="22"/>
                <w:szCs w:val="22"/>
              </w:rPr>
              <w:t>Discuss follow-up process with the results</w:t>
            </w:r>
          </w:p>
        </w:tc>
      </w:tr>
    </w:tbl>
    <w:p w14:paraId="5E37A86E" w14:textId="77777777" w:rsidR="0090083C" w:rsidRPr="00C10BA4" w:rsidRDefault="0090083C" w:rsidP="00895572">
      <w:pPr>
        <w:rPr>
          <w:rFonts w:ascii="Calibri" w:hAnsi="Calibri" w:cs="Arial"/>
          <w:b/>
          <w:bCs/>
          <w:i/>
          <w:sz w:val="20"/>
          <w:szCs w:val="20"/>
        </w:rPr>
      </w:pPr>
    </w:p>
    <w:p w14:paraId="18455EED" w14:textId="77777777" w:rsidR="00D9134B" w:rsidRPr="00C10BA4" w:rsidRDefault="00A24EB1" w:rsidP="00536350">
      <w:pPr>
        <w:pStyle w:val="Heading2"/>
        <w:spacing w:before="0" w:after="0"/>
        <w:jc w:val="center"/>
        <w:rPr>
          <w:rFonts w:ascii="Calibri" w:hAnsi="Calibri"/>
          <w:sz w:val="24"/>
          <w:szCs w:val="24"/>
        </w:rPr>
      </w:pPr>
      <w:bookmarkStart w:id="604" w:name="_Toc243438092"/>
      <w:bookmarkStart w:id="605" w:name="_Toc243438192"/>
      <w:bookmarkStart w:id="606" w:name="_Toc243438292"/>
      <w:bookmarkStart w:id="607" w:name="_Toc243438392"/>
      <w:r w:rsidRPr="00A24EB1">
        <w:rPr>
          <w:rFonts w:ascii="Calibri" w:hAnsi="Calibri"/>
          <w:sz w:val="24"/>
          <w:szCs w:val="24"/>
        </w:rPr>
        <w:t>4.5</w:t>
      </w:r>
      <w:bookmarkEnd w:id="604"/>
      <w:bookmarkEnd w:id="605"/>
      <w:bookmarkEnd w:id="606"/>
      <w:bookmarkEnd w:id="607"/>
    </w:p>
    <w:p w14:paraId="38577135" w14:textId="77777777" w:rsidR="00D9134B" w:rsidRPr="00C10BA4" w:rsidRDefault="00A24EB1" w:rsidP="00536350">
      <w:pPr>
        <w:pStyle w:val="Heading2"/>
        <w:spacing w:before="0" w:after="0"/>
        <w:jc w:val="center"/>
        <w:rPr>
          <w:rFonts w:ascii="Calibri" w:hAnsi="Calibri"/>
          <w:sz w:val="24"/>
          <w:szCs w:val="24"/>
        </w:rPr>
      </w:pPr>
      <w:bookmarkStart w:id="608" w:name="_Toc243438093"/>
      <w:bookmarkStart w:id="609" w:name="_Toc243438193"/>
      <w:bookmarkStart w:id="610" w:name="_Toc243438293"/>
      <w:bookmarkStart w:id="611" w:name="_Toc243438393"/>
      <w:r w:rsidRPr="00A24EB1">
        <w:rPr>
          <w:rFonts w:ascii="Calibri" w:hAnsi="Calibri"/>
          <w:sz w:val="24"/>
          <w:szCs w:val="24"/>
        </w:rPr>
        <w:t>Development and incorporation into the medical record of written action plan and goal-setting is systematically offered to the patient population selected for initial focus</w:t>
      </w:r>
      <w:bookmarkEnd w:id="608"/>
      <w:bookmarkEnd w:id="609"/>
      <w:bookmarkEnd w:id="610"/>
      <w:bookmarkEnd w:id="611"/>
      <w:r w:rsidRPr="00A24EB1">
        <w:rPr>
          <w:rFonts w:ascii="Calibri" w:hAnsi="Calibri"/>
          <w:sz w:val="24"/>
          <w:szCs w:val="24"/>
        </w:rPr>
        <w:t>, with substantive patient-specific and patient-friendly documentation provided to the patient</w:t>
      </w:r>
    </w:p>
    <w:p w14:paraId="0D9EC032" w14:textId="51778995" w:rsidR="00D9134B" w:rsidRDefault="00A24EB1" w:rsidP="00895572">
      <w:pPr>
        <w:rPr>
          <w:rFonts w:ascii="Calibri" w:hAnsi="Calibri" w:cs="Arial"/>
          <w:b/>
          <w:bCs/>
        </w:rPr>
      </w:pPr>
      <w:r w:rsidRPr="00A24EB1">
        <w:rPr>
          <w:rFonts w:ascii="Calibri" w:hAnsi="Calibri" w:cs="Arial"/>
          <w:b/>
          <w:bCs/>
        </w:rPr>
        <w:t xml:space="preserve">  </w:t>
      </w:r>
    </w:p>
    <w:p w14:paraId="1E3FEBA6" w14:textId="77777777" w:rsidR="00D9134B" w:rsidRPr="00C10BA4" w:rsidRDefault="00A24EB1" w:rsidP="00536350">
      <w:pPr>
        <w:rPr>
          <w:rFonts w:ascii="Calibri" w:hAnsi="Calibri" w:cs="Arial"/>
          <w:sz w:val="22"/>
          <w:szCs w:val="22"/>
        </w:rPr>
      </w:pPr>
      <w:r w:rsidRPr="00A24EB1">
        <w:rPr>
          <w:rFonts w:ascii="Calibri" w:hAnsi="Calibri" w:cs="Arial"/>
          <w:bCs/>
          <w:i/>
          <w:u w:val="single"/>
        </w:rPr>
        <w:t>PCP and Specialist Guidelines:</w:t>
      </w:r>
    </w:p>
    <w:p w14:paraId="153FFC99" w14:textId="580A612C" w:rsidR="00D9134B" w:rsidRPr="00C10BA4" w:rsidRDefault="00A24EB1" w:rsidP="007470DF">
      <w:pPr>
        <w:numPr>
          <w:ilvl w:val="0"/>
          <w:numId w:val="231"/>
        </w:numPr>
        <w:tabs>
          <w:tab w:val="left" w:pos="376"/>
          <w:tab w:val="left" w:pos="1432"/>
        </w:tabs>
        <w:ind w:left="1080"/>
        <w:rPr>
          <w:rFonts w:ascii="Calibri" w:hAnsi="Calibri" w:cs="Arial"/>
          <w:sz w:val="22"/>
          <w:szCs w:val="22"/>
        </w:rPr>
      </w:pPr>
      <w:r w:rsidRPr="00A24EB1">
        <w:rPr>
          <w:rFonts w:ascii="Calibri" w:hAnsi="Calibri" w:cs="Arial"/>
          <w:sz w:val="22"/>
          <w:szCs w:val="22"/>
        </w:rPr>
        <w:t>Physicians and other practice team members are actively involved in working with patients to use goal-setting techniques and develop action plans</w:t>
      </w:r>
      <w:r w:rsidR="00D05024">
        <w:rPr>
          <w:rFonts w:ascii="Calibri" w:hAnsi="Calibri" w:cs="Arial"/>
          <w:sz w:val="22"/>
          <w:szCs w:val="22"/>
        </w:rPr>
        <w:t>.</w:t>
      </w:r>
    </w:p>
    <w:p w14:paraId="52CA4363" w14:textId="03E53542" w:rsidR="00D9134B" w:rsidRPr="00C10BA4" w:rsidRDefault="00A24EB1" w:rsidP="007470DF">
      <w:pPr>
        <w:numPr>
          <w:ilvl w:val="1"/>
          <w:numId w:val="231"/>
        </w:numPr>
        <w:tabs>
          <w:tab w:val="left" w:pos="376"/>
          <w:tab w:val="left" w:pos="1432"/>
        </w:tabs>
        <w:rPr>
          <w:rFonts w:ascii="Calibri" w:hAnsi="Calibri" w:cs="Arial"/>
          <w:sz w:val="22"/>
          <w:szCs w:val="22"/>
        </w:rPr>
      </w:pPr>
      <w:r w:rsidRPr="00A24EB1">
        <w:rPr>
          <w:rFonts w:ascii="Calibri" w:hAnsi="Calibri" w:cs="Arial"/>
          <w:sz w:val="22"/>
          <w:szCs w:val="22"/>
        </w:rPr>
        <w:t>Goal-setting should focus on specific changes in behavior (e.g., walking around the block once a day) or concrete, tangible results (e.g., losing 2 pounds) rather than general clinical goals (such as lowering blood pressure or reducing LDL levels)</w:t>
      </w:r>
      <w:r w:rsidR="002E33F1">
        <w:rPr>
          <w:rFonts w:ascii="Calibri" w:hAnsi="Calibri" w:cs="Arial"/>
          <w:sz w:val="22"/>
          <w:szCs w:val="22"/>
        </w:rPr>
        <w:t>.</w:t>
      </w:r>
    </w:p>
    <w:p w14:paraId="34880395" w14:textId="213EBCC3" w:rsidR="00AB11F4" w:rsidRPr="00C10BA4" w:rsidRDefault="00A24EB1" w:rsidP="007470DF">
      <w:pPr>
        <w:numPr>
          <w:ilvl w:val="0"/>
          <w:numId w:val="231"/>
        </w:numPr>
        <w:tabs>
          <w:tab w:val="left" w:pos="376"/>
          <w:tab w:val="left" w:pos="1080"/>
        </w:tabs>
        <w:ind w:left="1080"/>
        <w:rPr>
          <w:rFonts w:ascii="Calibri" w:hAnsi="Calibri" w:cs="Arial"/>
          <w:sz w:val="22"/>
          <w:szCs w:val="22"/>
        </w:rPr>
      </w:pPr>
      <w:r w:rsidRPr="00A24EB1">
        <w:rPr>
          <w:rFonts w:ascii="Calibri" w:hAnsi="Calibri" w:cs="Arial"/>
          <w:sz w:val="22"/>
          <w:szCs w:val="22"/>
        </w:rPr>
        <w:t>Patient-specific action plan and patient’s individual goals must be documented in medical record, enabling providers to monitor and follow-up with patient during subsequent visits</w:t>
      </w:r>
      <w:r w:rsidR="00D05024">
        <w:rPr>
          <w:rFonts w:ascii="Calibri" w:hAnsi="Calibri" w:cs="Arial"/>
          <w:sz w:val="22"/>
          <w:szCs w:val="22"/>
        </w:rPr>
        <w:t>.</w:t>
      </w:r>
    </w:p>
    <w:p w14:paraId="21B12EA2" w14:textId="251EDF4D" w:rsidR="005A5572" w:rsidRDefault="00A24EB1" w:rsidP="007470DF">
      <w:pPr>
        <w:numPr>
          <w:ilvl w:val="0"/>
          <w:numId w:val="231"/>
        </w:numPr>
        <w:tabs>
          <w:tab w:val="left" w:pos="376"/>
          <w:tab w:val="left" w:pos="1080"/>
        </w:tabs>
        <w:ind w:left="1080"/>
        <w:rPr>
          <w:rFonts w:ascii="Calibri" w:hAnsi="Calibri" w:cs="Arial"/>
          <w:sz w:val="22"/>
          <w:szCs w:val="22"/>
        </w:rPr>
      </w:pPr>
      <w:r w:rsidRPr="00A24EB1">
        <w:rPr>
          <w:rFonts w:ascii="Calibri" w:hAnsi="Calibri" w:cs="Arial"/>
          <w:sz w:val="22"/>
          <w:szCs w:val="22"/>
        </w:rPr>
        <w:t xml:space="preserve">Reference information provided at the </w:t>
      </w:r>
      <w:r w:rsidR="00261E0A">
        <w:rPr>
          <w:rFonts w:ascii="Calibri" w:hAnsi="Calibri" w:cs="Arial"/>
          <w:sz w:val="22"/>
          <w:szCs w:val="22"/>
        </w:rPr>
        <w:t>Act Center</w:t>
      </w:r>
      <w:r w:rsidRPr="00A24EB1">
        <w:rPr>
          <w:rFonts w:ascii="Calibri" w:hAnsi="Calibri" w:cs="Arial"/>
          <w:sz w:val="22"/>
          <w:szCs w:val="22"/>
        </w:rPr>
        <w:t xml:space="preserve"> website: </w:t>
      </w:r>
    </w:p>
    <w:p w14:paraId="5C4584D6" w14:textId="0B38CD71" w:rsidR="00261E0A" w:rsidRDefault="00A24C17" w:rsidP="005A5572">
      <w:pPr>
        <w:tabs>
          <w:tab w:val="left" w:pos="376"/>
          <w:tab w:val="left" w:pos="1080"/>
        </w:tabs>
        <w:ind w:left="1080"/>
        <w:rPr>
          <w:rFonts w:ascii="Calibri" w:hAnsi="Calibri" w:cs="Calibri"/>
          <w:sz w:val="22"/>
          <w:szCs w:val="22"/>
        </w:rPr>
      </w:pPr>
      <w:hyperlink r:id="rId24" w:history="1">
        <w:r w:rsidR="005A5572" w:rsidRPr="00261E0A">
          <w:rPr>
            <w:rStyle w:val="Hyperlink"/>
            <w:rFonts w:ascii="Calibri" w:hAnsi="Calibri" w:cs="Calibri"/>
            <w:sz w:val="22"/>
            <w:szCs w:val="22"/>
          </w:rPr>
          <w:t>https://www.act-center.org/our-work/primary-care-transformation/chronic-illness-care/improving-chronic-illness-care</w:t>
        </w:r>
      </w:hyperlink>
      <w:r w:rsidR="002E33F1">
        <w:rPr>
          <w:rFonts w:ascii="Calibri" w:hAnsi="Calibri" w:cs="Calibri"/>
          <w:sz w:val="22"/>
          <w:szCs w:val="22"/>
        </w:rPr>
        <w:t>.</w:t>
      </w:r>
    </w:p>
    <w:p w14:paraId="60FE4411" w14:textId="60864328" w:rsidR="00D9134B" w:rsidRDefault="00A24EB1" w:rsidP="00261E0A">
      <w:pPr>
        <w:tabs>
          <w:tab w:val="left" w:pos="376"/>
          <w:tab w:val="left" w:pos="1080"/>
        </w:tabs>
        <w:ind w:left="1080"/>
        <w:rPr>
          <w:rFonts w:ascii="Calibri" w:hAnsi="Calibri" w:cs="Arial"/>
          <w:sz w:val="22"/>
          <w:szCs w:val="22"/>
        </w:rPr>
      </w:pPr>
      <w:r w:rsidRPr="00A24EB1">
        <w:rPr>
          <w:rFonts w:ascii="Calibri" w:hAnsi="Calibri" w:cs="Arial"/>
          <w:sz w:val="22"/>
          <w:szCs w:val="22"/>
        </w:rPr>
        <w:t xml:space="preserve"> </w:t>
      </w:r>
    </w:p>
    <w:p w14:paraId="75FCEDE3" w14:textId="79708774" w:rsidR="005A5572" w:rsidRDefault="005A5572" w:rsidP="00261E0A">
      <w:pPr>
        <w:tabs>
          <w:tab w:val="left" w:pos="376"/>
          <w:tab w:val="left" w:pos="1080"/>
        </w:tabs>
        <w:ind w:left="1080"/>
        <w:rPr>
          <w:rFonts w:ascii="Calibri" w:hAnsi="Calibri" w:cs="Arial"/>
          <w:sz w:val="22"/>
          <w:szCs w:val="22"/>
        </w:rPr>
      </w:pPr>
      <w:r w:rsidRPr="005A5572">
        <w:rPr>
          <w:rFonts w:ascii="Calibri" w:hAnsi="Calibri" w:cs="Arial"/>
          <w:sz w:val="22"/>
          <w:szCs w:val="22"/>
        </w:rPr>
        <w:t>https://www.act-center.org/application/files/1616/3511/6445/Model_Chronic_Care.pdf</w:t>
      </w:r>
    </w:p>
    <w:p w14:paraId="15863152" w14:textId="0003BB7D" w:rsidR="00B10E4E" w:rsidRDefault="00B10E4E" w:rsidP="008955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10E4E" w14:paraId="29204CBE" w14:textId="77777777" w:rsidTr="002253C2">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1ED4E7" w14:textId="77777777"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1DA9203" w14:textId="46E53578"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10E4E" w14:paraId="6C90429C"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2CCBB8" w14:textId="3868BDC9" w:rsidR="00B10E4E" w:rsidRPr="000433C5" w:rsidRDefault="00B10E4E"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10E4E" w14:paraId="653FB05A" w14:textId="77777777" w:rsidTr="002253C2">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842AB" w14:textId="7D1ED2AD"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Example </w:t>
            </w:r>
            <w:r w:rsidR="00B8095E">
              <w:rPr>
                <w:rFonts w:asciiTheme="minorHAnsi" w:hAnsiTheme="minorHAnsi"/>
                <w:sz w:val="22"/>
                <w:szCs w:val="22"/>
              </w:rPr>
              <w:t>r</w:t>
            </w:r>
            <w:r w:rsidRPr="00B10E4E">
              <w:rPr>
                <w:rFonts w:asciiTheme="minorHAnsi" w:hAnsiTheme="minorHAnsi"/>
                <w:sz w:val="22"/>
                <w:szCs w:val="22"/>
              </w:rPr>
              <w:t>equired</w:t>
            </w:r>
          </w:p>
          <w:p w14:paraId="56029ED1" w14:textId="6ADC8C4E" w:rsidR="00B10E4E" w:rsidRPr="00B10E4E"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 xml:space="preserve">Written action plans &amp; goal setting </w:t>
            </w:r>
            <w:r>
              <w:rPr>
                <w:rFonts w:asciiTheme="minorHAnsi" w:hAnsiTheme="minorHAnsi"/>
                <w:sz w:val="22"/>
                <w:szCs w:val="22"/>
              </w:rPr>
              <w:t>(</w:t>
            </w:r>
            <w:r w:rsidR="006A73F6">
              <w:rPr>
                <w:rFonts w:asciiTheme="minorHAnsi" w:hAnsiTheme="minorHAnsi"/>
                <w:sz w:val="22"/>
                <w:szCs w:val="22"/>
              </w:rPr>
              <w:t>patient-</w:t>
            </w:r>
            <w:r w:rsidRPr="00B10E4E">
              <w:rPr>
                <w:rFonts w:asciiTheme="minorHAnsi" w:hAnsiTheme="minorHAnsi"/>
                <w:sz w:val="22"/>
                <w:szCs w:val="22"/>
              </w:rPr>
              <w:t>specific</w:t>
            </w:r>
            <w:r>
              <w:rPr>
                <w:rFonts w:asciiTheme="minorHAnsi" w:hAnsiTheme="minorHAnsi"/>
                <w:sz w:val="22"/>
                <w:szCs w:val="22"/>
              </w:rPr>
              <w:t>)</w:t>
            </w:r>
            <w:r w:rsidRPr="00B10E4E">
              <w:rPr>
                <w:rFonts w:asciiTheme="minorHAnsi" w:hAnsiTheme="minorHAnsi"/>
                <w:sz w:val="22"/>
                <w:szCs w:val="22"/>
              </w:rPr>
              <w:t xml:space="preserve"> for 1 chronic condition</w:t>
            </w:r>
          </w:p>
          <w:p w14:paraId="0334B3B2" w14:textId="77777777" w:rsidR="00715CF3" w:rsidRDefault="00B10E4E" w:rsidP="007470DF">
            <w:pPr>
              <w:pStyle w:val="ListParagraph"/>
              <w:numPr>
                <w:ilvl w:val="0"/>
                <w:numId w:val="166"/>
              </w:numPr>
              <w:rPr>
                <w:rFonts w:asciiTheme="minorHAnsi" w:hAnsiTheme="minorHAnsi"/>
                <w:sz w:val="22"/>
                <w:szCs w:val="22"/>
              </w:rPr>
            </w:pPr>
            <w:r w:rsidRPr="00B10E4E">
              <w:rPr>
                <w:rFonts w:asciiTheme="minorHAnsi" w:hAnsiTheme="minorHAnsi"/>
                <w:sz w:val="22"/>
                <w:szCs w:val="22"/>
              </w:rPr>
              <w:t>Provide real time examples of patient action plans from patients in the registry</w:t>
            </w:r>
          </w:p>
          <w:p w14:paraId="3D93AC24" w14:textId="17912A22" w:rsidR="00B10E4E" w:rsidRPr="00B10E4E" w:rsidRDefault="00715CF3" w:rsidP="007470DF">
            <w:pPr>
              <w:pStyle w:val="ListParagraph"/>
              <w:numPr>
                <w:ilvl w:val="0"/>
                <w:numId w:val="166"/>
              </w:numPr>
              <w:rPr>
                <w:rFonts w:asciiTheme="minorHAnsi" w:hAnsiTheme="minorHAnsi"/>
                <w:sz w:val="22"/>
                <w:szCs w:val="22"/>
              </w:rPr>
            </w:pPr>
            <w:r>
              <w:rPr>
                <w:rFonts w:asciiTheme="minorHAnsi" w:hAnsiTheme="minorHAnsi"/>
                <w:sz w:val="22"/>
                <w:szCs w:val="22"/>
              </w:rPr>
              <w:t>Discuss follow-up process with the results</w:t>
            </w:r>
          </w:p>
        </w:tc>
      </w:tr>
    </w:tbl>
    <w:p w14:paraId="316A7BCE" w14:textId="370A103A" w:rsidR="00D9134B" w:rsidRPr="00C10BA4" w:rsidRDefault="00D9134B" w:rsidP="00895572">
      <w:pPr>
        <w:rPr>
          <w:rFonts w:ascii="Calibri" w:hAnsi="Calibri" w:cs="Arial"/>
          <w:b/>
          <w:bCs/>
          <w:sz w:val="22"/>
          <w:szCs w:val="22"/>
        </w:rPr>
      </w:pPr>
    </w:p>
    <w:p w14:paraId="2731FDF0" w14:textId="20E56323" w:rsidR="00201AF8" w:rsidRDefault="00A24EB1" w:rsidP="00D017C0">
      <w:pPr>
        <w:pStyle w:val="Heading2"/>
        <w:spacing w:before="0" w:after="0"/>
        <w:jc w:val="center"/>
        <w:rPr>
          <w:rFonts w:ascii="Calibri" w:hAnsi="Calibri"/>
          <w:sz w:val="24"/>
          <w:szCs w:val="24"/>
        </w:rPr>
      </w:pPr>
      <w:bookmarkStart w:id="612" w:name="_Toc243438094"/>
      <w:bookmarkStart w:id="613" w:name="_Toc243438194"/>
      <w:bookmarkStart w:id="614" w:name="_Toc243438294"/>
      <w:bookmarkStart w:id="615" w:name="_Toc243438394"/>
      <w:r w:rsidRPr="00D017C0">
        <w:rPr>
          <w:rFonts w:ascii="Calibri" w:hAnsi="Calibri"/>
          <w:sz w:val="24"/>
          <w:szCs w:val="24"/>
        </w:rPr>
        <w:t>4.6</w:t>
      </w:r>
      <w:bookmarkEnd w:id="612"/>
      <w:bookmarkEnd w:id="613"/>
      <w:bookmarkEnd w:id="614"/>
      <w:bookmarkEnd w:id="615"/>
      <w:r w:rsidR="00D202C7" w:rsidRPr="00D017C0">
        <w:rPr>
          <w:rFonts w:ascii="Calibri" w:hAnsi="Calibri"/>
          <w:sz w:val="24"/>
          <w:szCs w:val="24"/>
        </w:rPr>
        <w:t xml:space="preserve"> </w:t>
      </w:r>
      <w:r w:rsidR="0032471C" w:rsidRPr="00D017C0">
        <w:rPr>
          <w:rFonts w:ascii="Calibri" w:hAnsi="Calibri"/>
          <w:sz w:val="24"/>
          <w:szCs w:val="24"/>
        </w:rPr>
        <w:t>–</w:t>
      </w:r>
      <w:r w:rsidR="00D202C7" w:rsidRPr="00D017C0">
        <w:rPr>
          <w:rFonts w:ascii="Calibri" w:hAnsi="Calibri"/>
          <w:sz w:val="24"/>
          <w:szCs w:val="24"/>
        </w:rPr>
        <w:t xml:space="preserve"> Retired</w:t>
      </w:r>
      <w:r w:rsidR="0032471C" w:rsidRPr="00D017C0">
        <w:rPr>
          <w:rFonts w:ascii="Calibri" w:hAnsi="Calibri"/>
          <w:sz w:val="24"/>
          <w:szCs w:val="24"/>
        </w:rPr>
        <w:t xml:space="preserve"> (as of 2020)</w:t>
      </w:r>
    </w:p>
    <w:p w14:paraId="1B19012C" w14:textId="77777777" w:rsidR="00D017C0" w:rsidRPr="00D017C0" w:rsidRDefault="00D017C0" w:rsidP="00D017C0"/>
    <w:p w14:paraId="71E30BA2" w14:textId="294EA517" w:rsidR="00D9134B" w:rsidRDefault="00A24EB1" w:rsidP="00D017C0">
      <w:pPr>
        <w:pStyle w:val="Heading2"/>
        <w:spacing w:before="0" w:after="0"/>
        <w:jc w:val="center"/>
        <w:rPr>
          <w:rFonts w:ascii="Calibri" w:hAnsi="Calibri"/>
          <w:sz w:val="24"/>
          <w:szCs w:val="24"/>
        </w:rPr>
      </w:pPr>
      <w:bookmarkStart w:id="616" w:name="_Toc243438096"/>
      <w:bookmarkStart w:id="617" w:name="_Toc243438196"/>
      <w:bookmarkStart w:id="618" w:name="_Toc243438296"/>
      <w:bookmarkStart w:id="619" w:name="_Toc243438396"/>
      <w:r w:rsidRPr="00D017C0">
        <w:rPr>
          <w:rFonts w:ascii="Calibri" w:hAnsi="Calibri"/>
          <w:sz w:val="24"/>
          <w:szCs w:val="24"/>
        </w:rPr>
        <w:t>4.7</w:t>
      </w:r>
      <w:bookmarkEnd w:id="616"/>
      <w:bookmarkEnd w:id="617"/>
      <w:bookmarkEnd w:id="618"/>
      <w:bookmarkEnd w:id="619"/>
      <w:r w:rsidR="00F34E78" w:rsidRPr="00D017C0">
        <w:rPr>
          <w:rFonts w:ascii="Calibri" w:hAnsi="Calibri"/>
          <w:sz w:val="24"/>
          <w:szCs w:val="24"/>
        </w:rPr>
        <w:t xml:space="preserve"> </w:t>
      </w:r>
      <w:r w:rsidR="0032471C" w:rsidRPr="00D017C0">
        <w:rPr>
          <w:rFonts w:ascii="Calibri" w:hAnsi="Calibri"/>
          <w:sz w:val="24"/>
          <w:szCs w:val="24"/>
        </w:rPr>
        <w:t>–</w:t>
      </w:r>
      <w:r w:rsidR="00F34E78" w:rsidRPr="00D017C0">
        <w:rPr>
          <w:rFonts w:ascii="Calibri" w:hAnsi="Calibri"/>
          <w:sz w:val="24"/>
          <w:szCs w:val="24"/>
        </w:rPr>
        <w:t xml:space="preserve"> Retired</w:t>
      </w:r>
      <w:r w:rsidR="0032471C" w:rsidRPr="00D017C0">
        <w:rPr>
          <w:rFonts w:ascii="Calibri" w:hAnsi="Calibri"/>
          <w:sz w:val="24"/>
          <w:szCs w:val="24"/>
        </w:rPr>
        <w:t xml:space="preserve"> (as of 2020)</w:t>
      </w:r>
    </w:p>
    <w:p w14:paraId="49202E5C" w14:textId="77777777" w:rsidR="00D017C0" w:rsidRPr="00D017C0" w:rsidRDefault="00D017C0" w:rsidP="00D017C0"/>
    <w:p w14:paraId="2E422922" w14:textId="49ACCA00"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4.8</w:t>
      </w:r>
    </w:p>
    <w:p w14:paraId="3B30CAC1" w14:textId="1494CFC9"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Planned visits are offered to the patient population selected for initial focus</w:t>
      </w:r>
    </w:p>
    <w:p w14:paraId="59DF19F1" w14:textId="77777777" w:rsidR="00D9134B" w:rsidRPr="00C10BA4" w:rsidRDefault="00A24EB1" w:rsidP="00895572">
      <w:pPr>
        <w:rPr>
          <w:rFonts w:ascii="Calibri" w:hAnsi="Calibri" w:cs="Arial"/>
          <w:sz w:val="22"/>
          <w:szCs w:val="22"/>
        </w:rPr>
      </w:pPr>
      <w:r w:rsidRPr="00A24EB1">
        <w:rPr>
          <w:rFonts w:ascii="Calibri" w:hAnsi="Calibri" w:cs="Arial"/>
          <w:b/>
          <w:bCs/>
        </w:rPr>
        <w:t> </w:t>
      </w:r>
    </w:p>
    <w:p w14:paraId="5EF3057F" w14:textId="0967C8F8"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2C26B5E6" w14:textId="7355CCF1" w:rsidR="00D9134B" w:rsidRPr="00C10BA4" w:rsidRDefault="00A24EB1" w:rsidP="007470DF">
      <w:pPr>
        <w:numPr>
          <w:ilvl w:val="0"/>
          <w:numId w:val="45"/>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 xml:space="preserve">Planned visits consist of a documented, proactive, comprehensive approach to ensure that patients receive needed care in an efficient and effective manner.  </w:t>
      </w:r>
    </w:p>
    <w:p w14:paraId="641D0D72" w14:textId="1D2E1ED3"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Planned visits include the well-orchestrated, team-based approach to managing the patient’s care during the visit, performed on a routine basis, as well as the tracking and scheduling of regular visits, and the guideline-based preparation that occurs prior to the visit</w:t>
      </w:r>
      <w:r w:rsidR="002E33F1">
        <w:rPr>
          <w:rFonts w:ascii="Calibri" w:hAnsi="Calibri" w:cs="Arial"/>
          <w:sz w:val="22"/>
          <w:szCs w:val="22"/>
        </w:rPr>
        <w:t>.</w:t>
      </w:r>
    </w:p>
    <w:p w14:paraId="4999C6E6" w14:textId="79C46D00" w:rsidR="00D9134B" w:rsidRPr="00C10BA4" w:rsidRDefault="00A24EB1" w:rsidP="007470DF">
      <w:pPr>
        <w:numPr>
          <w:ilvl w:val="0"/>
          <w:numId w:val="45"/>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Many healthcare providers believe themselves to already be doing ‘planned’ visits. They note that their patients with chronic conditions come back at defined intervals. Yet upon closer inspection, these visits may look a lot like acute care: the provider might lack necessary information about the patient’s care needs; provider and patient might have different expectations for the visit; and staff may not be fully utilized to help with the organization of the visit and delivery of care. </w:t>
      </w:r>
      <w:r w:rsidR="00BC77FA" w:rsidRPr="00A24EB1">
        <w:rPr>
          <w:rFonts w:ascii="Calibri" w:hAnsi="Calibri" w:cs="Arial"/>
          <w:sz w:val="22"/>
          <w:szCs w:val="22"/>
        </w:rPr>
        <w:t xml:space="preserve">These </w:t>
      </w:r>
      <w:r w:rsidR="00C314D8">
        <w:rPr>
          <w:rFonts w:ascii="Calibri" w:hAnsi="Calibri" w:cs="Arial"/>
          <w:sz w:val="22"/>
          <w:szCs w:val="22"/>
        </w:rPr>
        <w:t>‘</w:t>
      </w:r>
      <w:r w:rsidR="00BC77FA" w:rsidRPr="00A24EB1">
        <w:rPr>
          <w:rFonts w:ascii="Calibri" w:hAnsi="Calibri" w:cs="Arial"/>
          <w:sz w:val="22"/>
          <w:szCs w:val="22"/>
        </w:rPr>
        <w:t>check-back</w:t>
      </w:r>
      <w:r w:rsidR="00C314D8">
        <w:rPr>
          <w:rFonts w:ascii="Calibri" w:hAnsi="Calibri" w:cs="Arial"/>
          <w:sz w:val="22"/>
          <w:szCs w:val="22"/>
        </w:rPr>
        <w:t>’</w:t>
      </w:r>
      <w:r w:rsidR="00BC77FA" w:rsidRPr="00A24EB1">
        <w:rPr>
          <w:rFonts w:ascii="Calibri" w:hAnsi="Calibri" w:cs="Arial"/>
          <w:sz w:val="22"/>
          <w:szCs w:val="22"/>
        </w:rPr>
        <w:t xml:space="preserve"> visits, while scheduled in advance, are often not efficient or productive for the provider and patient. </w:t>
      </w:r>
    </w:p>
    <w:p w14:paraId="2B704264" w14:textId="0D615607" w:rsidR="00D9134B" w:rsidRPr="00C10BA4" w:rsidRDefault="00A24EB1" w:rsidP="007470DF">
      <w:pPr>
        <w:numPr>
          <w:ilvl w:val="0"/>
          <w:numId w:val="45"/>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Key Components of a Planned Visit</w:t>
      </w:r>
      <w:r w:rsidR="002E33F1">
        <w:rPr>
          <w:rFonts w:ascii="Calibri" w:hAnsi="Calibri" w:cs="Arial"/>
          <w:sz w:val="22"/>
          <w:szCs w:val="22"/>
        </w:rPr>
        <w:t>.</w:t>
      </w:r>
    </w:p>
    <w:p w14:paraId="0CAFD232" w14:textId="6A2E080F" w:rsidR="00D9134B" w:rsidRPr="00C10BA4" w:rsidRDefault="00A24EB1" w:rsidP="007470DF">
      <w:pPr>
        <w:numPr>
          <w:ilvl w:val="1"/>
          <w:numId w:val="45"/>
        </w:numPr>
        <w:tabs>
          <w:tab w:val="clear" w:pos="1800"/>
          <w:tab w:val="left" w:pos="376"/>
          <w:tab w:val="left" w:pos="1432"/>
          <w:tab w:val="num" w:pos="2340"/>
          <w:tab w:val="num" w:pos="3240"/>
        </w:tabs>
        <w:rPr>
          <w:rFonts w:ascii="Calibri" w:hAnsi="Calibri" w:cs="Arial"/>
          <w:sz w:val="22"/>
          <w:szCs w:val="22"/>
        </w:rPr>
      </w:pPr>
      <w:r w:rsidRPr="00A24EB1">
        <w:rPr>
          <w:rFonts w:ascii="Calibri" w:hAnsi="Calibri" w:cs="Arial"/>
          <w:sz w:val="22"/>
          <w:szCs w:val="22"/>
        </w:rPr>
        <w:t>Assign Team Roles and Responsibilities</w:t>
      </w:r>
      <w:r w:rsidR="002E33F1">
        <w:rPr>
          <w:rFonts w:ascii="Calibri" w:hAnsi="Calibri" w:cs="Arial"/>
          <w:sz w:val="22"/>
          <w:szCs w:val="22"/>
        </w:rPr>
        <w:t>.</w:t>
      </w:r>
    </w:p>
    <w:p w14:paraId="501F6FCD" w14:textId="64B38734"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For example, the following questions might need to be addressed: who is going to call the patient to schedule the visit? Who will room the patient? If the patient has diabetes, who will remove her/his shoes and socks? Who will examine the feet? Who will prepare the patient encounter form for use during the visit? All tasks need to be delegated to specific team members so that nothing is left to chance</w:t>
      </w:r>
    </w:p>
    <w:p w14:paraId="6110E8AF" w14:textId="02F8062A"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Call a Patient in For a Visit</w:t>
      </w:r>
      <w:r w:rsidR="002E33F1">
        <w:rPr>
          <w:rFonts w:ascii="Calibri" w:hAnsi="Calibri" w:cs="Arial"/>
          <w:sz w:val="22"/>
          <w:szCs w:val="22"/>
        </w:rPr>
        <w:t>.</w:t>
      </w:r>
    </w:p>
    <w:p w14:paraId="60BB59EA" w14:textId="5656C382"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 xml:space="preserve">Develop a script for the call, and </w:t>
      </w:r>
      <w:r w:rsidR="00F45E85">
        <w:rPr>
          <w:rFonts w:ascii="Calibri" w:hAnsi="Calibri" w:cs="Arial"/>
          <w:sz w:val="22"/>
          <w:szCs w:val="22"/>
        </w:rPr>
        <w:t xml:space="preserve">then </w:t>
      </w:r>
      <w:r w:rsidRPr="00A24EB1">
        <w:rPr>
          <w:rFonts w:ascii="Calibri" w:hAnsi="Calibri" w:cs="Arial"/>
          <w:sz w:val="22"/>
          <w:szCs w:val="22"/>
        </w:rPr>
        <w:t xml:space="preserve">decide which team member will make the call. Set the tone and expectations for the issues addressed in the visit </w:t>
      </w:r>
    </w:p>
    <w:p w14:paraId="0E7545C5" w14:textId="59974876"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If you choose to mail an invitation to patients, be sure to track respondents. Typically, less than 50% of patients respond to a letter. You will need to plan an alternative method of contacting non-responders</w:t>
      </w:r>
    </w:p>
    <w:p w14:paraId="44024F4A" w14:textId="00111D27" w:rsidR="00D9134B" w:rsidRPr="00C10BA4"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 Deliver Clinical Care and Self-Management Support</w:t>
      </w:r>
      <w:r w:rsidR="002E33F1">
        <w:rPr>
          <w:rFonts w:ascii="Calibri" w:hAnsi="Calibri" w:cs="Arial"/>
          <w:sz w:val="22"/>
          <w:szCs w:val="22"/>
        </w:rPr>
        <w:t>.</w:t>
      </w:r>
    </w:p>
    <w:p w14:paraId="27A8909E" w14:textId="1BC3C8D6" w:rsidR="00D9134B" w:rsidRPr="00C10BA4" w:rsidRDefault="00A24EB1" w:rsidP="007470DF">
      <w:pPr>
        <w:numPr>
          <w:ilvl w:val="2"/>
          <w:numId w:val="45"/>
        </w:numPr>
        <w:tabs>
          <w:tab w:val="clear" w:pos="2520"/>
          <w:tab w:val="left" w:pos="376"/>
          <w:tab w:val="left" w:pos="1432"/>
          <w:tab w:val="num" w:pos="3060"/>
        </w:tabs>
        <w:rPr>
          <w:rFonts w:ascii="Calibri" w:hAnsi="Calibri" w:cs="Arial"/>
          <w:sz w:val="22"/>
          <w:szCs w:val="22"/>
        </w:rPr>
      </w:pPr>
      <w:r w:rsidRPr="00A24EB1">
        <w:rPr>
          <w:rFonts w:ascii="Calibri" w:hAnsi="Calibri" w:cs="Arial"/>
          <w:sz w:val="22"/>
          <w:szCs w:val="22"/>
        </w:rPr>
        <w:t xml:space="preserve">In preparation for the visit, print an encounter form from your registry or pull the chart in advance so that you can review the patient’s care to date. Document what clinical care needs to be done during the visit </w:t>
      </w:r>
    </w:p>
    <w:p w14:paraId="08C0C2DC" w14:textId="2B9814DF" w:rsidR="00D9134B" w:rsidRDefault="00A24EB1" w:rsidP="007470DF">
      <w:pPr>
        <w:numPr>
          <w:ilvl w:val="1"/>
          <w:numId w:val="45"/>
        </w:numPr>
        <w:tabs>
          <w:tab w:val="clear" w:pos="1800"/>
          <w:tab w:val="left" w:pos="376"/>
          <w:tab w:val="left" w:pos="1432"/>
          <w:tab w:val="num" w:pos="2340"/>
        </w:tabs>
        <w:rPr>
          <w:rFonts w:ascii="Calibri" w:hAnsi="Calibri" w:cs="Arial"/>
          <w:sz w:val="22"/>
          <w:szCs w:val="22"/>
        </w:rPr>
      </w:pPr>
      <w:r w:rsidRPr="39CB47BB">
        <w:rPr>
          <w:rFonts w:ascii="Calibri" w:hAnsi="Calibri" w:cs="Arial"/>
          <w:sz w:val="22"/>
          <w:szCs w:val="22"/>
        </w:rPr>
        <w:t xml:space="preserve">Until new roles are well integrated into the normal </w:t>
      </w:r>
      <w:r w:rsidR="41BCA505" w:rsidRPr="39CB47BB">
        <w:rPr>
          <w:rFonts w:ascii="Calibri" w:hAnsi="Calibri" w:cs="Arial"/>
          <w:sz w:val="22"/>
          <w:szCs w:val="22"/>
        </w:rPr>
        <w:t>workflow</w:t>
      </w:r>
      <w:r w:rsidRPr="39CB47BB">
        <w:rPr>
          <w:rFonts w:ascii="Calibri" w:hAnsi="Calibri" w:cs="Arial"/>
          <w:sz w:val="22"/>
          <w:szCs w:val="22"/>
        </w:rPr>
        <w:t>, many practices have team huddles for 5-10 minutes…to review the schedule and identify chronic care patients coming in that day for an acute care visit. Decide how best to meet as a team to manage these patients. Determine the best intervals and timing for these meetings and stick to them. The brief get-togethers help the team stay focused on practice redesign and create a spirit of ‘one for all’</w:t>
      </w:r>
      <w:r w:rsidR="002E33F1">
        <w:rPr>
          <w:rFonts w:ascii="Calibri" w:hAnsi="Calibri" w:cs="Arial"/>
          <w:sz w:val="22"/>
          <w:szCs w:val="22"/>
        </w:rPr>
        <w:t>.</w:t>
      </w:r>
    </w:p>
    <w:p w14:paraId="109AA952" w14:textId="77777777" w:rsidR="00D527DE" w:rsidRDefault="00D527DE" w:rsidP="00895572">
      <w:pPr>
        <w:tabs>
          <w:tab w:val="left" w:pos="376"/>
          <w:tab w:val="left" w:pos="1432"/>
        </w:tabs>
        <w:rPr>
          <w:rFonts w:ascii="Calibri" w:hAnsi="Calibri" w:cs="Arial"/>
          <w:sz w:val="22"/>
          <w:szCs w:val="22"/>
        </w:rPr>
      </w:pPr>
    </w:p>
    <w:tbl>
      <w:tblPr>
        <w:tblpPr w:leftFromText="180" w:rightFromText="180" w:vertAnchor="text" w:tblpXSpec="center" w:tblpY="1"/>
        <w:tblOverlap w:val="never"/>
        <w:tblW w:w="0" w:type="auto"/>
        <w:tblCellMar>
          <w:left w:w="0" w:type="dxa"/>
          <w:right w:w="0" w:type="dxa"/>
        </w:tblCellMar>
        <w:tblLook w:val="04A0" w:firstRow="1" w:lastRow="0" w:firstColumn="1" w:lastColumn="0" w:noHBand="0" w:noVBand="1"/>
      </w:tblPr>
      <w:tblGrid>
        <w:gridCol w:w="4235"/>
        <w:gridCol w:w="3508"/>
      </w:tblGrid>
      <w:tr w:rsidR="00D527DE" w14:paraId="0FB8E556" w14:textId="77777777" w:rsidTr="002253C2">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A16938"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4E58FF"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527DE" w14:paraId="776447F0" w14:textId="77777777" w:rsidTr="002253C2">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42DEA5" w14:textId="77777777" w:rsidR="00D527DE" w:rsidRPr="000433C5" w:rsidRDefault="00D527D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527DE" w14:paraId="1C6C5D9D" w14:textId="77777777" w:rsidTr="002253C2">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AC0BD" w14:textId="77658477" w:rsidR="00D527DE" w:rsidRPr="0029544D" w:rsidRDefault="00D527DE"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process r</w:t>
            </w:r>
            <w:r w:rsidRPr="00D527DE">
              <w:rPr>
                <w:rFonts w:asciiTheme="minorHAnsi" w:hAnsiTheme="minorHAnsi"/>
                <w:sz w:val="22"/>
                <w:szCs w:val="22"/>
              </w:rPr>
              <w:t>equired. Planned visit</w:t>
            </w:r>
            <w:r>
              <w:rPr>
                <w:rFonts w:asciiTheme="minorHAnsi" w:hAnsiTheme="minorHAnsi"/>
                <w:sz w:val="22"/>
                <w:szCs w:val="22"/>
              </w:rPr>
              <w:t xml:space="preserve"> </w:t>
            </w:r>
            <w:r w:rsidRPr="00D527DE">
              <w:rPr>
                <w:rFonts w:asciiTheme="minorHAnsi" w:hAnsiTheme="minorHAnsi"/>
                <w:sz w:val="22"/>
                <w:szCs w:val="22"/>
              </w:rPr>
              <w:t>-</w:t>
            </w:r>
            <w:r>
              <w:rPr>
                <w:rFonts w:asciiTheme="minorHAnsi" w:hAnsiTheme="minorHAnsi"/>
                <w:sz w:val="22"/>
                <w:szCs w:val="22"/>
              </w:rPr>
              <w:t xml:space="preserve"> </w:t>
            </w:r>
            <w:r w:rsidRPr="0029544D">
              <w:rPr>
                <w:rFonts w:asciiTheme="minorHAnsi" w:hAnsiTheme="minorHAnsi"/>
                <w:sz w:val="22"/>
                <w:szCs w:val="22"/>
              </w:rPr>
              <w:t>proactive, team approach to manage care during visit</w:t>
            </w:r>
            <w:r>
              <w:rPr>
                <w:rFonts w:asciiTheme="minorHAnsi" w:hAnsiTheme="minorHAnsi"/>
                <w:sz w:val="22"/>
                <w:szCs w:val="22"/>
              </w:rPr>
              <w:t xml:space="preserve"> </w:t>
            </w:r>
            <w:r w:rsidRPr="007437D5">
              <w:rPr>
                <w:rFonts w:asciiTheme="minorHAnsi" w:hAnsiTheme="minorHAnsi"/>
                <w:sz w:val="22"/>
                <w:szCs w:val="22"/>
              </w:rPr>
              <w:t>for one</w:t>
            </w:r>
            <w:r w:rsidRPr="0029544D">
              <w:rPr>
                <w:rFonts w:asciiTheme="minorHAnsi" w:hAnsiTheme="minorHAnsi"/>
                <w:sz w:val="22"/>
                <w:szCs w:val="22"/>
              </w:rPr>
              <w:t xml:space="preserve"> condition. Identify team roles (who calls</w:t>
            </w:r>
            <w:r>
              <w:rPr>
                <w:rFonts w:asciiTheme="minorHAnsi" w:hAnsiTheme="minorHAnsi"/>
                <w:sz w:val="22"/>
                <w:szCs w:val="22"/>
              </w:rPr>
              <w:t xml:space="preserve"> </w:t>
            </w:r>
            <w:r w:rsidRPr="0029544D">
              <w:rPr>
                <w:rFonts w:asciiTheme="minorHAnsi" w:hAnsiTheme="minorHAnsi"/>
                <w:sz w:val="22"/>
                <w:szCs w:val="22"/>
              </w:rPr>
              <w:t>patients)</w:t>
            </w:r>
          </w:p>
          <w:p w14:paraId="6778B2B3" w14:textId="3BA50BA8" w:rsidR="00D527DE" w:rsidRPr="0029544D" w:rsidRDefault="00D527DE"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Pick patient, have staff walk through what they do for</w:t>
            </w:r>
            <w:r>
              <w:rPr>
                <w:rFonts w:asciiTheme="minorHAnsi" w:hAnsiTheme="minorHAnsi"/>
                <w:sz w:val="22"/>
                <w:szCs w:val="22"/>
              </w:rPr>
              <w:t xml:space="preserve"> </w:t>
            </w:r>
            <w:r w:rsidRPr="0029544D">
              <w:rPr>
                <w:rFonts w:asciiTheme="minorHAnsi" w:hAnsiTheme="minorHAnsi"/>
                <w:sz w:val="22"/>
                <w:szCs w:val="22"/>
              </w:rPr>
              <w:t>a planne</w:t>
            </w:r>
            <w:r w:rsidRPr="007437D5">
              <w:rPr>
                <w:rFonts w:asciiTheme="minorHAnsi" w:hAnsiTheme="minorHAnsi"/>
                <w:sz w:val="22"/>
                <w:szCs w:val="22"/>
              </w:rPr>
              <w:t>d visit, look for evidence of evidence-based</w:t>
            </w:r>
            <w:r w:rsidRPr="0029544D">
              <w:rPr>
                <w:rFonts w:asciiTheme="minorHAnsi" w:hAnsiTheme="minorHAnsi"/>
                <w:sz w:val="22"/>
                <w:szCs w:val="22"/>
              </w:rPr>
              <w:t xml:space="preserve"> interventions.</w:t>
            </w:r>
            <w:r>
              <w:rPr>
                <w:rFonts w:asciiTheme="minorHAnsi" w:hAnsiTheme="minorHAnsi"/>
                <w:sz w:val="22"/>
                <w:szCs w:val="22"/>
              </w:rPr>
              <w:t xml:space="preserve"> </w:t>
            </w:r>
            <w:r w:rsidRPr="0029544D">
              <w:rPr>
                <w:rFonts w:asciiTheme="minorHAnsi" w:hAnsiTheme="minorHAnsi"/>
                <w:sz w:val="22"/>
                <w:szCs w:val="22"/>
              </w:rPr>
              <w:t>Provide documented process/guideline for planned</w:t>
            </w:r>
            <w:r>
              <w:rPr>
                <w:rFonts w:asciiTheme="minorHAnsi" w:hAnsiTheme="minorHAnsi"/>
                <w:sz w:val="22"/>
                <w:szCs w:val="22"/>
              </w:rPr>
              <w:t xml:space="preserve"> </w:t>
            </w:r>
            <w:r w:rsidRPr="0029544D">
              <w:rPr>
                <w:rFonts w:asciiTheme="minorHAnsi" w:hAnsiTheme="minorHAnsi"/>
                <w:sz w:val="22"/>
                <w:szCs w:val="22"/>
              </w:rPr>
              <w:t>visit with roles identified for practice unit staff. Show</w:t>
            </w:r>
            <w:r>
              <w:rPr>
                <w:rFonts w:asciiTheme="minorHAnsi" w:hAnsiTheme="minorHAnsi"/>
                <w:sz w:val="22"/>
                <w:szCs w:val="22"/>
              </w:rPr>
              <w:t xml:space="preserve"> </w:t>
            </w:r>
            <w:r w:rsidRPr="0029544D">
              <w:rPr>
                <w:rFonts w:asciiTheme="minorHAnsi" w:hAnsiTheme="minorHAnsi"/>
                <w:sz w:val="22"/>
                <w:szCs w:val="22"/>
              </w:rPr>
              <w:t>example of recent planned visit in schedule</w:t>
            </w:r>
          </w:p>
        </w:tc>
      </w:tr>
    </w:tbl>
    <w:p w14:paraId="66003402" w14:textId="6986E4D1" w:rsidR="00D9134B" w:rsidRPr="00C10BA4" w:rsidRDefault="00FB68FD" w:rsidP="00895572">
      <w:pPr>
        <w:rPr>
          <w:rFonts w:ascii="Calibri" w:hAnsi="Calibri" w:cs="Arial"/>
          <w:b/>
          <w:bCs/>
        </w:rPr>
      </w:pPr>
      <w:r>
        <w:rPr>
          <w:rFonts w:ascii="Calibri" w:hAnsi="Calibri" w:cs="Arial"/>
          <w:sz w:val="22"/>
          <w:szCs w:val="22"/>
        </w:rPr>
        <w:br w:type="textWrapping" w:clear="all"/>
      </w:r>
    </w:p>
    <w:p w14:paraId="30D81282" w14:textId="7C38A10F"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4.9</w:t>
      </w:r>
    </w:p>
    <w:p w14:paraId="6C4AE0A3" w14:textId="15667443" w:rsidR="0043642E" w:rsidRPr="00C9609A" w:rsidRDefault="008F79CA" w:rsidP="00D20B01">
      <w:pPr>
        <w:tabs>
          <w:tab w:val="left" w:pos="376"/>
          <w:tab w:val="left" w:pos="1432"/>
        </w:tabs>
        <w:jc w:val="center"/>
        <w:rPr>
          <w:rFonts w:ascii="Calibri" w:hAnsi="Calibri" w:cs="Arial"/>
          <w:b/>
          <w:bCs/>
          <w:i/>
          <w:u w:val="single"/>
        </w:rPr>
      </w:pPr>
      <w:r w:rsidRPr="008F79CA">
        <w:rPr>
          <w:rFonts w:ascii="Calibri" w:hAnsi="Calibri"/>
          <w:b/>
          <w:i/>
        </w:rPr>
        <w:t>Group visit option is available for the patient population selected for initial focus (as appropriate for the patient)</w:t>
      </w:r>
      <w:r w:rsidRPr="008F79CA">
        <w:rPr>
          <w:rFonts w:ascii="Calibri" w:hAnsi="Calibri"/>
          <w:b/>
          <w:i/>
        </w:rPr>
        <w:br/>
      </w:r>
    </w:p>
    <w:p w14:paraId="0F98BE23" w14:textId="77777777" w:rsidR="00E57BE4" w:rsidRDefault="00A24EB1" w:rsidP="00D20B01">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71C2EDFF" w14:textId="27D8C827"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 xml:space="preserve">Reference AAFP information on group visits at: </w:t>
      </w:r>
      <w:hyperlink r:id="rId25" w:history="1">
        <w:r w:rsidR="00ED1443" w:rsidRPr="00ED1443">
          <w:rPr>
            <w:rStyle w:val="Hyperlink"/>
            <w:rFonts w:ascii="Calibri" w:hAnsi="Calibri" w:cs="Calibri"/>
            <w:sz w:val="22"/>
            <w:szCs w:val="22"/>
          </w:rPr>
          <w:t>https://www.aafp.org/pubs/fpm/blogs/inpractice/entry/setup_group_visits.html</w:t>
        </w:r>
      </w:hyperlink>
      <w:r w:rsidR="00ED1443" w:rsidRPr="00ED1443">
        <w:rPr>
          <w:rFonts w:ascii="Calibri" w:hAnsi="Calibri" w:cs="Calibri"/>
          <w:sz w:val="22"/>
          <w:szCs w:val="22"/>
        </w:rPr>
        <w:t>.</w:t>
      </w:r>
      <w:r w:rsidR="00ED1443">
        <w:t xml:space="preserve"> </w:t>
      </w:r>
    </w:p>
    <w:p w14:paraId="5E31530F" w14:textId="74954622"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Group visits are a form of office visit. (They are not the same as care coordination/care management services, which are follow-up services delivered by non-physician clinicians antecedent to an office visit at which individual treatment and/or health behavior goals have been established)</w:t>
      </w:r>
      <w:r w:rsidR="00D05024">
        <w:rPr>
          <w:rFonts w:ascii="Calibri" w:hAnsi="Calibri" w:cs="Arial"/>
          <w:sz w:val="22"/>
          <w:szCs w:val="22"/>
        </w:rPr>
        <w:t>.</w:t>
      </w:r>
    </w:p>
    <w:p w14:paraId="254C575E" w14:textId="7BD94A6D" w:rsidR="00D9134B" w:rsidRPr="00C10BA4" w:rsidRDefault="00A24EB1" w:rsidP="007470DF">
      <w:pPr>
        <w:numPr>
          <w:ilvl w:val="0"/>
          <w:numId w:val="46"/>
        </w:numPr>
        <w:tabs>
          <w:tab w:val="clear" w:pos="1260"/>
          <w:tab w:val="left" w:pos="376"/>
          <w:tab w:val="left" w:pos="1432"/>
          <w:tab w:val="num" w:pos="1620"/>
        </w:tabs>
        <w:ind w:left="1080"/>
        <w:rPr>
          <w:rFonts w:ascii="Calibri" w:hAnsi="Calibri" w:cs="Arial"/>
          <w:sz w:val="22"/>
          <w:szCs w:val="22"/>
        </w:rPr>
      </w:pPr>
      <w:r w:rsidRPr="00A24EB1">
        <w:rPr>
          <w:rFonts w:ascii="Calibri" w:hAnsi="Calibri" w:cs="Arial"/>
          <w:sz w:val="22"/>
          <w:szCs w:val="22"/>
        </w:rPr>
        <w:t>Group visits include not only group education and interaction but also all essential elements of an individual patient visit, including but not limited to the collection of vital signs, history taking, relevant physical examination and clinical decision-making.</w:t>
      </w:r>
    </w:p>
    <w:p w14:paraId="7CC080B8" w14:textId="77777777" w:rsidR="00D9134B" w:rsidRPr="00C10BA4" w:rsidRDefault="00A24EB1" w:rsidP="007470DF">
      <w:pPr>
        <w:numPr>
          <w:ilvl w:val="1"/>
          <w:numId w:val="46"/>
        </w:numPr>
        <w:tabs>
          <w:tab w:val="left" w:pos="376"/>
          <w:tab w:val="left" w:pos="1432"/>
        </w:tabs>
        <w:rPr>
          <w:rFonts w:ascii="Calibri" w:hAnsi="Calibri" w:cs="Arial"/>
          <w:sz w:val="22"/>
          <w:szCs w:val="22"/>
        </w:rPr>
      </w:pPr>
      <w:r w:rsidRPr="00A24EB1">
        <w:rPr>
          <w:rFonts w:ascii="Calibri" w:hAnsi="Calibri" w:cs="Arial"/>
          <w:sz w:val="22"/>
          <w:szCs w:val="22"/>
        </w:rPr>
        <w:t>Group visits differ from other forms of group interventions, such as support groups, which are generally led by peers and do not include one-on-one consultations with physicians.</w:t>
      </w:r>
    </w:p>
    <w:p w14:paraId="00170F4E" w14:textId="1DB0880E" w:rsidR="00D9134B" w:rsidRPr="00C10BA4" w:rsidRDefault="00A24EB1" w:rsidP="007470DF">
      <w:pPr>
        <w:numPr>
          <w:ilvl w:val="0"/>
          <w:numId w:val="46"/>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The clinician is directly involved and meets with each patient individually</w:t>
      </w:r>
      <w:r w:rsidR="00D05024">
        <w:rPr>
          <w:rFonts w:ascii="Calibri" w:hAnsi="Calibri" w:cs="Arial"/>
          <w:sz w:val="22"/>
          <w:szCs w:val="22"/>
        </w:rPr>
        <w:t>.</w:t>
      </w:r>
    </w:p>
    <w:p w14:paraId="0FB2CB93" w14:textId="0465863A" w:rsidR="00E57BE4" w:rsidRDefault="00A24EB1" w:rsidP="007470DF">
      <w:pPr>
        <w:numPr>
          <w:ilvl w:val="1"/>
          <w:numId w:val="46"/>
        </w:numPr>
        <w:tabs>
          <w:tab w:val="left" w:pos="376"/>
          <w:tab w:val="left" w:pos="1432"/>
        </w:tabs>
        <w:rPr>
          <w:rFonts w:ascii="Calibri" w:hAnsi="Calibri" w:cs="Arial"/>
          <w:sz w:val="22"/>
          <w:szCs w:val="22"/>
        </w:rPr>
      </w:pPr>
      <w:r w:rsidRPr="00A24EB1">
        <w:rPr>
          <w:rFonts w:ascii="Calibri" w:hAnsi="Calibri" w:cs="Arial"/>
          <w:sz w:val="22"/>
          <w:szCs w:val="22"/>
        </w:rPr>
        <w:t>NP or PA may conduct both the clinical and educational/group activity components of the group visit</w:t>
      </w:r>
      <w:r w:rsidR="002E33F1">
        <w:rPr>
          <w:rFonts w:ascii="Calibri" w:hAnsi="Calibri" w:cs="Arial"/>
          <w:sz w:val="22"/>
          <w:szCs w:val="22"/>
        </w:rPr>
        <w:t>.</w:t>
      </w:r>
    </w:p>
    <w:p w14:paraId="59388EA2" w14:textId="186044C0"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Members of the care management team may take vital signs and other measurements and assist with individual encounters</w:t>
      </w:r>
      <w:r w:rsidR="00D05024">
        <w:rPr>
          <w:rFonts w:ascii="Calibri" w:hAnsi="Calibri" w:cs="Arial"/>
          <w:sz w:val="22"/>
          <w:szCs w:val="22"/>
        </w:rPr>
        <w:t>.</w:t>
      </w:r>
    </w:p>
    <w:p w14:paraId="69C4C83E" w14:textId="3746D4AF"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Dietitians or pharmacists may lead educational sessions. Topics such as medication management, stress management, exercise and nutrition, and community resources, may be suggested by the group facilitator or by patients, who raise concerns, share information and ask questions. In programs emphasizing self-management, physicians and patients work together to create behavior-change action plans, which detail achievable and behavior-specific goals that participants aim to accomplish by the next session. Once plans are set, the group discusses ways to overcome potential obstacles, which raises patients' self-efficacy and commitment to behavioral change. Patients' family members can also be included in these group sessions.</w:t>
      </w:r>
    </w:p>
    <w:p w14:paraId="3D42CFA9" w14:textId="0C97C89D" w:rsidR="00D9134B" w:rsidRPr="00C10BA4" w:rsidRDefault="00A24EB1" w:rsidP="007470DF">
      <w:pPr>
        <w:numPr>
          <w:ilvl w:val="0"/>
          <w:numId w:val="46"/>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Group visits include no more than 20 patients at a time.</w:t>
      </w:r>
    </w:p>
    <w:p w14:paraId="437DFDE8" w14:textId="683AD58E" w:rsidR="00422B82" w:rsidRPr="00422B82" w:rsidRDefault="00A24EB1" w:rsidP="007470DF">
      <w:pPr>
        <w:numPr>
          <w:ilvl w:val="0"/>
          <w:numId w:val="46"/>
        </w:numPr>
        <w:tabs>
          <w:tab w:val="clear" w:pos="1260"/>
          <w:tab w:val="left" w:pos="376"/>
          <w:tab w:val="left" w:pos="1080"/>
        </w:tabs>
        <w:ind w:left="1080"/>
        <w:rPr>
          <w:rFonts w:ascii="Calibri" w:hAnsi="Calibri" w:cs="Arial"/>
          <w:sz w:val="22"/>
          <w:szCs w:val="22"/>
        </w:rPr>
      </w:pPr>
      <w:r w:rsidRPr="00422B82">
        <w:rPr>
          <w:rFonts w:ascii="Calibri" w:hAnsi="Calibri" w:cs="Arial"/>
          <w:sz w:val="22"/>
          <w:szCs w:val="22"/>
        </w:rPr>
        <w:t>Group visits may be conducted in collaboration with other Practice Units</w:t>
      </w:r>
      <w:r w:rsidR="005A1441">
        <w:rPr>
          <w:rFonts w:ascii="Calibri" w:hAnsi="Calibri" w:cs="Arial"/>
          <w:sz w:val="22"/>
          <w:szCs w:val="22"/>
        </w:rPr>
        <w:t>.</w:t>
      </w:r>
      <w:r w:rsidR="00422B82" w:rsidRPr="00422B82">
        <w:rPr>
          <w:rFonts w:ascii="Calibri" w:hAnsi="Calibri" w:cs="Arial"/>
          <w:sz w:val="22"/>
          <w:szCs w:val="22"/>
        </w:rPr>
        <w:t xml:space="preserve"> </w:t>
      </w:r>
    </w:p>
    <w:p w14:paraId="472557C4" w14:textId="71A144BA" w:rsidR="00D9134B" w:rsidRPr="00422B82" w:rsidRDefault="00422B82" w:rsidP="007470DF">
      <w:pPr>
        <w:numPr>
          <w:ilvl w:val="0"/>
          <w:numId w:val="46"/>
        </w:numPr>
        <w:tabs>
          <w:tab w:val="clear" w:pos="1260"/>
          <w:tab w:val="left" w:pos="376"/>
          <w:tab w:val="left" w:pos="1080"/>
        </w:tabs>
        <w:ind w:left="1080"/>
        <w:rPr>
          <w:rFonts w:ascii="Calibri" w:hAnsi="Calibri" w:cs="Arial"/>
          <w:sz w:val="22"/>
          <w:szCs w:val="22"/>
        </w:rPr>
      </w:pPr>
      <w:bookmarkStart w:id="620" w:name="_Hlk86879965"/>
      <w:r w:rsidRPr="00422B82">
        <w:rPr>
          <w:rFonts w:ascii="Calibri" w:hAnsi="Calibri" w:cs="Arial"/>
          <w:sz w:val="22"/>
          <w:szCs w:val="22"/>
        </w:rPr>
        <w:t>Group visits may be conducted virtually if using a HIPAA compliant platform.</w:t>
      </w:r>
      <w:bookmarkEnd w:id="620"/>
    </w:p>
    <w:p w14:paraId="21CF86C2" w14:textId="77777777" w:rsidR="00D527DE" w:rsidRDefault="00D527DE" w:rsidP="0089557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527DE" w14:paraId="03656239" w14:textId="77777777" w:rsidTr="009C48DF">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03F0A6"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533E859"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D527DE" w14:paraId="38753175" w14:textId="77777777" w:rsidTr="009C48DF">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75C78C" w14:textId="77777777" w:rsidR="00D527DE" w:rsidRPr="000433C5" w:rsidRDefault="00D527DE"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D527DE" w14:paraId="127BAE4B" w14:textId="77777777" w:rsidTr="009C48DF">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9F229" w14:textId="7A77ADE7" w:rsidR="00D527DE" w:rsidRPr="0029544D" w:rsidRDefault="00D527DE"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Group visit (no more than 20 </w:t>
            </w:r>
            <w:r w:rsidR="7527FD7A" w:rsidRPr="783D03DF">
              <w:rPr>
                <w:rFonts w:asciiTheme="minorHAnsi" w:hAnsiTheme="minorHAnsi"/>
                <w:sz w:val="22"/>
                <w:szCs w:val="22"/>
              </w:rPr>
              <w:t>p</w:t>
            </w:r>
            <w:r w:rsidR="178C7F5E" w:rsidRPr="783D03DF">
              <w:rPr>
                <w:rFonts w:asciiTheme="minorHAnsi" w:hAnsiTheme="minorHAnsi"/>
                <w:sz w:val="22"/>
                <w:szCs w:val="22"/>
              </w:rPr>
              <w:t>atients</w:t>
            </w:r>
            <w:r w:rsidRPr="00D527DE">
              <w:rPr>
                <w:rFonts w:asciiTheme="minorHAnsi" w:hAnsiTheme="minorHAnsi"/>
                <w:sz w:val="22"/>
                <w:szCs w:val="22"/>
              </w:rPr>
              <w:t>), must include</w:t>
            </w:r>
            <w:r>
              <w:rPr>
                <w:rFonts w:asciiTheme="minorHAnsi" w:hAnsiTheme="minorHAnsi"/>
                <w:sz w:val="22"/>
                <w:szCs w:val="22"/>
              </w:rPr>
              <w:t xml:space="preserve"> </w:t>
            </w:r>
            <w:r w:rsidRPr="0029544D">
              <w:rPr>
                <w:rFonts w:asciiTheme="minorHAnsi" w:hAnsiTheme="minorHAnsi"/>
                <w:sz w:val="22"/>
                <w:szCs w:val="22"/>
              </w:rPr>
              <w:t xml:space="preserve">1 on 1 with </w:t>
            </w:r>
            <w:r w:rsidR="00F45E85">
              <w:rPr>
                <w:rFonts w:asciiTheme="minorHAnsi" w:hAnsiTheme="minorHAnsi"/>
                <w:sz w:val="22"/>
                <w:szCs w:val="22"/>
              </w:rPr>
              <w:t>clinical decision-maker</w:t>
            </w:r>
            <w:r w:rsidR="009334F6">
              <w:rPr>
                <w:rFonts w:asciiTheme="minorHAnsi" w:hAnsiTheme="minorHAnsi"/>
                <w:sz w:val="22"/>
                <w:szCs w:val="22"/>
              </w:rPr>
              <w:t xml:space="preserve">. </w:t>
            </w:r>
            <w:r w:rsidRPr="00D527DE">
              <w:rPr>
                <w:rFonts w:asciiTheme="minorHAnsi" w:hAnsiTheme="minorHAnsi"/>
                <w:sz w:val="22"/>
                <w:szCs w:val="22"/>
              </w:rPr>
              <w:t>Discuss patient selection process, walk through group</w:t>
            </w:r>
            <w:r>
              <w:rPr>
                <w:rFonts w:asciiTheme="minorHAnsi" w:hAnsiTheme="minorHAnsi"/>
                <w:sz w:val="22"/>
                <w:szCs w:val="22"/>
              </w:rPr>
              <w:t xml:space="preserve"> </w:t>
            </w:r>
            <w:r w:rsidRPr="0029544D">
              <w:rPr>
                <w:rFonts w:asciiTheme="minorHAnsi" w:hAnsiTheme="minorHAnsi"/>
                <w:sz w:val="22"/>
                <w:szCs w:val="22"/>
              </w:rPr>
              <w:t>visit:  Who atten</w:t>
            </w:r>
            <w:r w:rsidRPr="007437D5">
              <w:rPr>
                <w:rFonts w:asciiTheme="minorHAnsi" w:hAnsiTheme="minorHAnsi"/>
                <w:sz w:val="22"/>
                <w:szCs w:val="22"/>
              </w:rPr>
              <w:t>ded the group visit?  How did practice reach out to patients? Can practice</w:t>
            </w:r>
            <w:r w:rsidRPr="0029544D">
              <w:rPr>
                <w:rFonts w:asciiTheme="minorHAnsi" w:hAnsiTheme="minorHAnsi"/>
                <w:sz w:val="22"/>
                <w:szCs w:val="22"/>
              </w:rPr>
              <w:t xml:space="preserve"> identify group visits</w:t>
            </w:r>
            <w:r>
              <w:rPr>
                <w:rFonts w:asciiTheme="minorHAnsi" w:hAnsiTheme="minorHAnsi"/>
                <w:sz w:val="22"/>
                <w:szCs w:val="22"/>
              </w:rPr>
              <w:t xml:space="preserve"> </w:t>
            </w:r>
            <w:r w:rsidRPr="0029544D">
              <w:rPr>
                <w:rFonts w:asciiTheme="minorHAnsi" w:hAnsiTheme="minorHAnsi"/>
                <w:sz w:val="22"/>
                <w:szCs w:val="22"/>
              </w:rPr>
              <w:t>now occurring?</w:t>
            </w:r>
          </w:p>
        </w:tc>
      </w:tr>
    </w:tbl>
    <w:p w14:paraId="7EA4DE14" w14:textId="77777777" w:rsidR="00D9134B" w:rsidRPr="00C10BA4" w:rsidRDefault="00D9134B" w:rsidP="00895572">
      <w:pPr>
        <w:keepNext/>
        <w:rPr>
          <w:rFonts w:ascii="Calibri" w:hAnsi="Calibri" w:cs="Arial"/>
          <w:b/>
          <w:bCs/>
          <w:sz w:val="22"/>
          <w:szCs w:val="22"/>
        </w:rPr>
      </w:pPr>
    </w:p>
    <w:p w14:paraId="15E8AA57" w14:textId="5C576729" w:rsidR="00D9134B" w:rsidRPr="00EF6DE1" w:rsidRDefault="00A24EB1" w:rsidP="00D20B01">
      <w:pPr>
        <w:pStyle w:val="Heading2"/>
        <w:spacing w:before="0" w:after="0"/>
        <w:jc w:val="center"/>
        <w:rPr>
          <w:rFonts w:ascii="Calibri" w:hAnsi="Calibri"/>
          <w:color w:val="FF0000"/>
          <w:sz w:val="24"/>
          <w:szCs w:val="24"/>
        </w:rPr>
      </w:pPr>
      <w:r w:rsidRPr="00A24EB1">
        <w:rPr>
          <w:rFonts w:ascii="Calibri" w:hAnsi="Calibri"/>
          <w:sz w:val="24"/>
          <w:szCs w:val="24"/>
        </w:rPr>
        <w:t>4.10</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19DB95DD"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 xml:space="preserve">Medication review and management is provided at every visit for all patients with conditions requiring management </w:t>
      </w:r>
    </w:p>
    <w:p w14:paraId="1810F2FD" w14:textId="77777777" w:rsidR="00D9134B" w:rsidRPr="00C10BA4" w:rsidRDefault="00A24EB1" w:rsidP="00895572">
      <w:pPr>
        <w:rPr>
          <w:rFonts w:ascii="Calibri" w:hAnsi="Calibri" w:cs="Arial"/>
          <w:sz w:val="22"/>
          <w:szCs w:val="22"/>
        </w:rPr>
      </w:pPr>
      <w:r w:rsidRPr="00A24EB1">
        <w:rPr>
          <w:rFonts w:ascii="Calibri" w:hAnsi="Calibri" w:cs="Arial"/>
          <w:b/>
          <w:bCs/>
          <w:sz w:val="22"/>
          <w:szCs w:val="22"/>
        </w:rPr>
        <w:t> </w:t>
      </w:r>
    </w:p>
    <w:p w14:paraId="5D46941F"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Guidelines:</w:t>
      </w:r>
    </w:p>
    <w:p w14:paraId="77AD5CA6" w14:textId="675A12F4" w:rsidR="00AF2F0A" w:rsidRPr="00C10BA4" w:rsidRDefault="00A24EB1" w:rsidP="007470DF">
      <w:pPr>
        <w:numPr>
          <w:ilvl w:val="0"/>
          <w:numId w:val="47"/>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 xml:space="preserve">At a minimum, medication review and management </w:t>
      </w:r>
      <w:r w:rsidR="00E56CA7" w:rsidRPr="00A24EB1">
        <w:rPr>
          <w:rFonts w:ascii="Calibri" w:hAnsi="Calibri" w:cs="Arial"/>
          <w:sz w:val="22"/>
          <w:szCs w:val="22"/>
        </w:rPr>
        <w:t>are</w:t>
      </w:r>
      <w:r w:rsidRPr="00A24EB1">
        <w:rPr>
          <w:rFonts w:ascii="Calibri" w:hAnsi="Calibri" w:cs="Arial"/>
          <w:sz w:val="22"/>
          <w:szCs w:val="22"/>
        </w:rPr>
        <w:t xml:space="preserve"> provided </w:t>
      </w:r>
      <w:r w:rsidR="00866D42">
        <w:rPr>
          <w:rFonts w:ascii="Calibri" w:hAnsi="Calibri" w:cs="Arial"/>
          <w:sz w:val="22"/>
          <w:szCs w:val="22"/>
        </w:rPr>
        <w:t xml:space="preserve">by clinical decision-maker </w:t>
      </w:r>
      <w:r w:rsidRPr="00A24EB1">
        <w:rPr>
          <w:rFonts w:ascii="Calibri" w:hAnsi="Calibri" w:cs="Arial"/>
          <w:sz w:val="22"/>
          <w:szCs w:val="22"/>
        </w:rPr>
        <w:t>at every visit for all patients with chronic conditions.</w:t>
      </w:r>
    </w:p>
    <w:p w14:paraId="50C84204" w14:textId="45DB120F" w:rsidR="00E57BE4" w:rsidRDefault="00A24EB1" w:rsidP="007470DF">
      <w:pPr>
        <w:numPr>
          <w:ilvl w:val="1"/>
          <w:numId w:val="47"/>
        </w:numPr>
        <w:tabs>
          <w:tab w:val="left" w:pos="376"/>
          <w:tab w:val="left" w:pos="1432"/>
        </w:tabs>
        <w:rPr>
          <w:rFonts w:ascii="Calibri" w:hAnsi="Calibri" w:cs="Arial"/>
          <w:sz w:val="22"/>
          <w:szCs w:val="22"/>
        </w:rPr>
      </w:pPr>
      <w:r w:rsidRPr="00A24EB1">
        <w:rPr>
          <w:rFonts w:ascii="Calibri" w:hAnsi="Calibri" w:cs="Arial"/>
          <w:sz w:val="22"/>
          <w:szCs w:val="22"/>
        </w:rPr>
        <w:t>Chronic conditions under 4.10 are defined as any condition requiring maintenance drug therapy</w:t>
      </w:r>
      <w:r w:rsidR="002E33F1">
        <w:rPr>
          <w:rFonts w:ascii="Calibri" w:hAnsi="Calibri" w:cs="Arial"/>
          <w:sz w:val="22"/>
          <w:szCs w:val="22"/>
        </w:rPr>
        <w:t>.</w:t>
      </w:r>
    </w:p>
    <w:p w14:paraId="2D997B15" w14:textId="0050A760" w:rsidR="00E57BE4" w:rsidRDefault="00A24EB1" w:rsidP="007470DF">
      <w:pPr>
        <w:numPr>
          <w:ilvl w:val="1"/>
          <w:numId w:val="47"/>
        </w:numPr>
        <w:tabs>
          <w:tab w:val="left" w:pos="376"/>
          <w:tab w:val="left" w:pos="1432"/>
        </w:tabs>
        <w:rPr>
          <w:rFonts w:ascii="Calibri" w:hAnsi="Calibri" w:cs="Arial"/>
          <w:sz w:val="22"/>
          <w:szCs w:val="22"/>
        </w:rPr>
      </w:pPr>
      <w:r w:rsidRPr="00A24EB1">
        <w:rPr>
          <w:rFonts w:ascii="Calibri" w:hAnsi="Calibri" w:cs="Arial"/>
          <w:sz w:val="22"/>
          <w:szCs w:val="22"/>
        </w:rPr>
        <w:t>During every patient encounter, a list of all medications currently taken by the patient is reviewed and updated, and any concerns regarding medication interactions or side effects are addressed</w:t>
      </w:r>
      <w:r w:rsidR="002E33F1">
        <w:rPr>
          <w:rFonts w:ascii="Calibri" w:hAnsi="Calibri" w:cs="Arial"/>
          <w:sz w:val="22"/>
          <w:szCs w:val="22"/>
        </w:rPr>
        <w:t>.</w:t>
      </w:r>
    </w:p>
    <w:p w14:paraId="7413901E" w14:textId="77777777" w:rsidR="00A04D59" w:rsidRDefault="00063ABA" w:rsidP="007470DF">
      <w:pPr>
        <w:numPr>
          <w:ilvl w:val="2"/>
          <w:numId w:val="47"/>
        </w:numPr>
        <w:tabs>
          <w:tab w:val="left" w:pos="376"/>
          <w:tab w:val="left" w:pos="1432"/>
        </w:tabs>
        <w:rPr>
          <w:rFonts w:ascii="Calibri" w:hAnsi="Calibri" w:cs="Arial"/>
          <w:sz w:val="22"/>
          <w:szCs w:val="22"/>
        </w:rPr>
      </w:pPr>
      <w:r>
        <w:rPr>
          <w:rFonts w:ascii="Calibri" w:hAnsi="Calibri" w:cs="Arial"/>
          <w:sz w:val="22"/>
          <w:szCs w:val="22"/>
        </w:rPr>
        <w:t>Adjustments are made during every encounter</w:t>
      </w:r>
      <w:r w:rsidR="00866D42">
        <w:rPr>
          <w:rFonts w:ascii="Calibri" w:hAnsi="Calibri" w:cs="Arial"/>
          <w:sz w:val="22"/>
          <w:szCs w:val="22"/>
        </w:rPr>
        <w:t xml:space="preserve"> to ensure list is current and matches current clinical needs, and any medication discrepancies or contraindications are resolved by a clinician</w:t>
      </w:r>
    </w:p>
    <w:p w14:paraId="2D8CD7A5" w14:textId="77777777" w:rsidR="0043642E" w:rsidRDefault="0043642E" w:rsidP="00895572">
      <w:pPr>
        <w:tabs>
          <w:tab w:val="left" w:pos="376"/>
          <w:tab w:val="left" w:pos="1432"/>
        </w:tabs>
        <w:rPr>
          <w:rFonts w:ascii="Calibri" w:hAnsi="Calibri" w:cs="Arial"/>
          <w:bCs/>
          <w:i/>
          <w:u w:val="single"/>
        </w:rPr>
      </w:pPr>
    </w:p>
    <w:p w14:paraId="0F399B74" w14:textId="77777777" w:rsidR="00AF2F0A"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Specialist Guidelines:</w:t>
      </w:r>
    </w:p>
    <w:p w14:paraId="300D61B2" w14:textId="6A1CF36D" w:rsidR="00AF2F0A" w:rsidRPr="00C10BA4" w:rsidRDefault="00A24EB1" w:rsidP="007470DF">
      <w:pPr>
        <w:numPr>
          <w:ilvl w:val="0"/>
          <w:numId w:val="141"/>
        </w:numPr>
        <w:tabs>
          <w:tab w:val="left" w:pos="376"/>
          <w:tab w:val="left" w:pos="1432"/>
        </w:tabs>
        <w:rPr>
          <w:rFonts w:ascii="Calibri" w:hAnsi="Calibri" w:cs="Arial"/>
          <w:sz w:val="22"/>
          <w:szCs w:val="22"/>
        </w:rPr>
      </w:pPr>
      <w:r w:rsidRPr="00A24EB1">
        <w:rPr>
          <w:rFonts w:ascii="Calibri" w:hAnsi="Calibri" w:cs="Arial"/>
          <w:sz w:val="22"/>
          <w:szCs w:val="22"/>
        </w:rPr>
        <w:t xml:space="preserve">At a minimum, medication review and management </w:t>
      </w:r>
      <w:r w:rsidR="00E56CA7" w:rsidRPr="00A24EB1">
        <w:rPr>
          <w:rFonts w:ascii="Calibri" w:hAnsi="Calibri" w:cs="Arial"/>
          <w:sz w:val="22"/>
          <w:szCs w:val="22"/>
        </w:rPr>
        <w:t>are</w:t>
      </w:r>
      <w:r w:rsidRPr="00A24EB1">
        <w:rPr>
          <w:rFonts w:ascii="Calibri" w:hAnsi="Calibri" w:cs="Arial"/>
          <w:sz w:val="22"/>
          <w:szCs w:val="22"/>
        </w:rPr>
        <w:t xml:space="preserve"> provided at every visit for all patients with chronic conditions or when indicated given the patient’s health status</w:t>
      </w:r>
      <w:r w:rsidR="002D203F">
        <w:rPr>
          <w:rFonts w:ascii="Calibri" w:hAnsi="Calibri" w:cs="Arial"/>
          <w:sz w:val="22"/>
          <w:szCs w:val="22"/>
        </w:rPr>
        <w:t>.</w:t>
      </w:r>
    </w:p>
    <w:p w14:paraId="0C69B81E" w14:textId="3131C878" w:rsidR="00E57BE4" w:rsidRDefault="00A24EB1" w:rsidP="007470DF">
      <w:pPr>
        <w:numPr>
          <w:ilvl w:val="1"/>
          <w:numId w:val="141"/>
        </w:numPr>
        <w:tabs>
          <w:tab w:val="left" w:pos="376"/>
          <w:tab w:val="left" w:pos="1432"/>
        </w:tabs>
        <w:rPr>
          <w:rFonts w:ascii="Calibri" w:hAnsi="Calibri" w:cs="Arial"/>
          <w:sz w:val="22"/>
          <w:szCs w:val="22"/>
        </w:rPr>
      </w:pPr>
      <w:r w:rsidRPr="00A24EB1">
        <w:rPr>
          <w:rFonts w:ascii="Calibri" w:hAnsi="Calibri" w:cs="Arial"/>
          <w:sz w:val="22"/>
          <w:szCs w:val="22"/>
        </w:rPr>
        <w:t>Chronic conditions under 4.10 are defined as any condition requiring maintenance drug therapy</w:t>
      </w:r>
      <w:r w:rsidR="002E33F1">
        <w:rPr>
          <w:rFonts w:ascii="Calibri" w:hAnsi="Calibri" w:cs="Arial"/>
          <w:sz w:val="22"/>
          <w:szCs w:val="22"/>
        </w:rPr>
        <w:t>.</w:t>
      </w:r>
    </w:p>
    <w:p w14:paraId="4EC91131" w14:textId="5DE47F15" w:rsidR="00E57BE4" w:rsidRDefault="00A24EB1" w:rsidP="007470DF">
      <w:pPr>
        <w:numPr>
          <w:ilvl w:val="1"/>
          <w:numId w:val="141"/>
        </w:numPr>
        <w:tabs>
          <w:tab w:val="left" w:pos="376"/>
          <w:tab w:val="left" w:pos="1432"/>
        </w:tabs>
        <w:rPr>
          <w:rFonts w:ascii="Calibri" w:hAnsi="Calibri" w:cs="Arial"/>
          <w:sz w:val="22"/>
          <w:szCs w:val="22"/>
        </w:rPr>
      </w:pPr>
      <w:r w:rsidRPr="00A24EB1">
        <w:rPr>
          <w:rFonts w:ascii="Calibri" w:hAnsi="Calibri" w:cs="Arial"/>
          <w:sz w:val="22"/>
          <w:szCs w:val="22"/>
        </w:rPr>
        <w:t>During every patient encounter, a list of all medications currently taken by the patient is reviewed and updated, and any concerns regarding medication interactions or side effects are addressed</w:t>
      </w:r>
      <w:r w:rsidR="002E33F1">
        <w:rPr>
          <w:rFonts w:ascii="Calibri" w:hAnsi="Calibri" w:cs="Arial"/>
          <w:sz w:val="22"/>
          <w:szCs w:val="22"/>
        </w:rPr>
        <w:t>.</w:t>
      </w:r>
    </w:p>
    <w:p w14:paraId="12A56AC8" w14:textId="77777777" w:rsidR="006A73F6" w:rsidRDefault="006A73F6" w:rsidP="00372818">
      <w:pPr>
        <w:rPr>
          <w:rFonts w:ascii="Calibri" w:hAnsi="Calibri" w:cs="Arial"/>
          <w:b/>
          <w:b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A73F6" w14:paraId="2CCEF5B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FE364C" w14:textId="064D3BB2"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975F1EE" w14:textId="77777777"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A73F6" w14:paraId="4869C39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B5B83D" w14:textId="77777777" w:rsidR="006A73F6" w:rsidRPr="000433C5" w:rsidRDefault="006A73F6"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A73F6" w14:paraId="0641D1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806F7D" w14:textId="77777777" w:rsidR="006A73F6" w:rsidRPr="006A73F6" w:rsidRDefault="006A73F6" w:rsidP="007470DF">
            <w:pPr>
              <w:pStyle w:val="ListParagraph"/>
              <w:numPr>
                <w:ilvl w:val="0"/>
                <w:numId w:val="166"/>
              </w:numPr>
              <w:rPr>
                <w:rFonts w:asciiTheme="minorHAnsi" w:hAnsiTheme="minorHAnsi"/>
                <w:sz w:val="22"/>
                <w:szCs w:val="22"/>
              </w:rPr>
            </w:pPr>
            <w:r w:rsidRPr="006A73F6">
              <w:rPr>
                <w:rFonts w:asciiTheme="minorHAnsi" w:hAnsiTheme="minorHAnsi"/>
                <w:sz w:val="22"/>
                <w:szCs w:val="22"/>
              </w:rPr>
              <w:t>Walk through medication reconciliation for patient</w:t>
            </w:r>
            <w:r>
              <w:rPr>
                <w:rFonts w:asciiTheme="minorHAnsi" w:hAnsiTheme="minorHAnsi"/>
                <w:sz w:val="22"/>
                <w:szCs w:val="22"/>
              </w:rPr>
              <w:t xml:space="preserve"> </w:t>
            </w:r>
            <w:r w:rsidRPr="006A73F6">
              <w:rPr>
                <w:rFonts w:asciiTheme="minorHAnsi" w:hAnsiTheme="minorHAnsi"/>
                <w:sz w:val="22"/>
                <w:szCs w:val="22"/>
              </w:rPr>
              <w:t>scheduled to appear in office</w:t>
            </w:r>
          </w:p>
        </w:tc>
      </w:tr>
    </w:tbl>
    <w:p w14:paraId="261957B9" w14:textId="77777777" w:rsidR="00D9134B" w:rsidRPr="00C10BA4" w:rsidRDefault="00D9134B" w:rsidP="00372818">
      <w:pPr>
        <w:rPr>
          <w:rFonts w:ascii="Calibri" w:hAnsi="Calibri" w:cs="Arial"/>
          <w:b/>
          <w:bCs/>
        </w:rPr>
      </w:pPr>
    </w:p>
    <w:p w14:paraId="35470FED" w14:textId="6572AE10"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4.11</w:t>
      </w:r>
    </w:p>
    <w:p w14:paraId="023AC806" w14:textId="77777777" w:rsidR="00D9134B" w:rsidRPr="00C10BA4" w:rsidRDefault="00A24EB1" w:rsidP="00D20B01">
      <w:pPr>
        <w:pStyle w:val="Heading2"/>
        <w:spacing w:before="0" w:after="0"/>
        <w:jc w:val="center"/>
        <w:rPr>
          <w:rFonts w:ascii="Calibri" w:hAnsi="Calibri"/>
          <w:sz w:val="24"/>
          <w:szCs w:val="24"/>
        </w:rPr>
      </w:pPr>
      <w:r w:rsidRPr="0043642E">
        <w:rPr>
          <w:rFonts w:ascii="Calibri" w:hAnsi="Calibri"/>
          <w:sz w:val="24"/>
          <w:szCs w:val="24"/>
        </w:rPr>
        <w:t>Development and incorporation into medical record of written action plans and goal-setting is systematically offered to all patients with chronic conditions or other complex health care needs prevalent in practice’s patient population</w:t>
      </w:r>
    </w:p>
    <w:p w14:paraId="24184840"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52989053"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41E59F29" w14:textId="0BCEB16C" w:rsidR="00D9134B" w:rsidRDefault="00A24EB1" w:rsidP="007470DF">
      <w:pPr>
        <w:numPr>
          <w:ilvl w:val="0"/>
          <w:numId w:val="48"/>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Reference 4.5</w:t>
      </w:r>
      <w:r w:rsidR="002D203F">
        <w:rPr>
          <w:rFonts w:ascii="Calibri" w:hAnsi="Calibri" w:cs="Arial"/>
          <w:sz w:val="22"/>
          <w:szCs w:val="22"/>
        </w:rPr>
        <w:t>.</w:t>
      </w:r>
    </w:p>
    <w:p w14:paraId="073B8753" w14:textId="77777777" w:rsidR="00DD7649" w:rsidRDefault="00DD7649"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D7649" w14:paraId="513AC172" w14:textId="77777777" w:rsidTr="006403F7">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6010C2" w14:textId="77777777" w:rsidR="00DD7649" w:rsidRPr="000433C5" w:rsidRDefault="00DD7649"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06F8480" w14:textId="7520CB94" w:rsidR="00DD7649" w:rsidRPr="000433C5" w:rsidRDefault="00DD7649" w:rsidP="00D20B01">
            <w:pPr>
              <w:jc w:val="center"/>
              <w:rPr>
                <w:rFonts w:asciiTheme="minorHAnsi" w:hAnsiTheme="minorHAnsi"/>
                <w:b/>
                <w:bCs/>
                <w:sz w:val="22"/>
                <w:szCs w:val="22"/>
              </w:rPr>
            </w:pPr>
            <w:r>
              <w:rPr>
                <w:rFonts w:asciiTheme="minorHAnsi" w:hAnsiTheme="minorHAnsi"/>
                <w:b/>
                <w:bCs/>
                <w:sz w:val="22"/>
                <w:szCs w:val="22"/>
              </w:rPr>
              <w:t>Predicate Logic: 4.5</w:t>
            </w:r>
          </w:p>
        </w:tc>
      </w:tr>
    </w:tbl>
    <w:p w14:paraId="2117CE06" w14:textId="77777777" w:rsidR="00D9134B" w:rsidRPr="00C10BA4" w:rsidRDefault="00D9134B" w:rsidP="00372818">
      <w:pPr>
        <w:rPr>
          <w:rFonts w:ascii="Calibri" w:hAnsi="Calibri" w:cs="Arial"/>
          <w:b/>
          <w:bCs/>
        </w:rPr>
      </w:pPr>
    </w:p>
    <w:p w14:paraId="294785C3" w14:textId="201D6DA2" w:rsidR="00D9134B" w:rsidRPr="00EF6DE1" w:rsidRDefault="00A24EB1" w:rsidP="00D20B01">
      <w:pPr>
        <w:pStyle w:val="Heading2"/>
        <w:spacing w:before="0" w:after="0"/>
        <w:jc w:val="center"/>
        <w:rPr>
          <w:rFonts w:ascii="Calibri" w:hAnsi="Calibri"/>
          <w:color w:val="FF0000"/>
          <w:sz w:val="24"/>
          <w:szCs w:val="24"/>
        </w:rPr>
      </w:pPr>
      <w:r w:rsidRPr="00C84152">
        <w:rPr>
          <w:rFonts w:ascii="Calibri" w:hAnsi="Calibri"/>
          <w:sz w:val="24"/>
          <w:szCs w:val="24"/>
        </w:rPr>
        <w:t>4.12</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37E34B8E" w14:textId="24177DE4" w:rsidR="00D9134B" w:rsidRPr="00C10BA4" w:rsidRDefault="00A24EB1" w:rsidP="00D20B01">
      <w:pPr>
        <w:pStyle w:val="Heading2"/>
        <w:spacing w:before="0" w:after="0"/>
        <w:jc w:val="center"/>
        <w:rPr>
          <w:rFonts w:ascii="Calibri" w:hAnsi="Calibri"/>
          <w:sz w:val="24"/>
          <w:szCs w:val="24"/>
        </w:rPr>
      </w:pPr>
      <w:r w:rsidRPr="00F73EE2">
        <w:rPr>
          <w:rFonts w:ascii="Calibri" w:hAnsi="Calibri"/>
          <w:sz w:val="24"/>
          <w:szCs w:val="24"/>
        </w:rPr>
        <w:t>A systematic approach is in place for appointment tracking and generation of reminders for all patients</w:t>
      </w:r>
      <w:r w:rsidR="006A56E9">
        <w:rPr>
          <w:rFonts w:ascii="Calibri" w:hAnsi="Calibri"/>
          <w:sz w:val="24"/>
          <w:szCs w:val="24"/>
        </w:rPr>
        <w:t xml:space="preserve"> </w:t>
      </w:r>
    </w:p>
    <w:p w14:paraId="25D64587" w14:textId="77777777" w:rsidR="00D9134B" w:rsidRPr="00C10BA4" w:rsidRDefault="00D9134B" w:rsidP="00372818">
      <w:pPr>
        <w:rPr>
          <w:rFonts w:ascii="Calibri" w:hAnsi="Calibri" w:cs="Arial"/>
          <w:sz w:val="22"/>
          <w:szCs w:val="22"/>
        </w:rPr>
      </w:pPr>
    </w:p>
    <w:p w14:paraId="283615B3"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3DEB3CB5" w14:textId="14B22219" w:rsidR="002E1CEE" w:rsidRPr="00C10BA4" w:rsidRDefault="002E1CEE" w:rsidP="007470DF">
      <w:pPr>
        <w:numPr>
          <w:ilvl w:val="0"/>
          <w:numId w:val="232"/>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0484CCF1" w14:textId="21EC288A" w:rsidR="002E1CEE" w:rsidRPr="00C10BA4" w:rsidRDefault="002E1CEE" w:rsidP="007470DF">
      <w:pPr>
        <w:numPr>
          <w:ilvl w:val="1"/>
          <w:numId w:val="232"/>
        </w:numPr>
        <w:tabs>
          <w:tab w:val="left" w:pos="376"/>
          <w:tab w:val="left" w:pos="1432"/>
        </w:tabs>
        <w:rPr>
          <w:rFonts w:ascii="Calibri" w:hAnsi="Calibri" w:cs="Arial"/>
          <w:sz w:val="22"/>
          <w:szCs w:val="22"/>
        </w:rPr>
      </w:pPr>
      <w:r w:rsidRPr="00A24EB1">
        <w:rPr>
          <w:rFonts w:ascii="Calibri" w:hAnsi="Calibri" w:cs="Arial"/>
          <w:sz w:val="22"/>
          <w:szCs w:val="22"/>
        </w:rPr>
        <w:t>Conducting tracking and follow-up regarding missed appointments</w:t>
      </w:r>
      <w:r w:rsidR="002E33F1">
        <w:rPr>
          <w:rFonts w:ascii="Calibri" w:hAnsi="Calibri" w:cs="Arial"/>
          <w:sz w:val="22"/>
          <w:szCs w:val="22"/>
        </w:rPr>
        <w:t>.</w:t>
      </w:r>
    </w:p>
    <w:p w14:paraId="75B6DD37" w14:textId="7BDBFCC9" w:rsidR="002E1CEE" w:rsidRPr="00C10BA4" w:rsidRDefault="002E1CEE" w:rsidP="007470DF">
      <w:pPr>
        <w:numPr>
          <w:ilvl w:val="1"/>
          <w:numId w:val="232"/>
        </w:numPr>
        <w:tabs>
          <w:tab w:val="left" w:pos="376"/>
          <w:tab w:val="left" w:pos="1432"/>
        </w:tabs>
        <w:rPr>
          <w:rFonts w:ascii="Calibri" w:hAnsi="Calibri" w:cs="Arial"/>
          <w:sz w:val="22"/>
          <w:szCs w:val="22"/>
        </w:rPr>
      </w:pPr>
      <w:r w:rsidRPr="00A24EB1">
        <w:rPr>
          <w:rFonts w:ascii="Calibri" w:hAnsi="Calibri" w:cs="Arial"/>
          <w:sz w:val="22"/>
          <w:szCs w:val="22"/>
        </w:rPr>
        <w:t>Providing patients with mail and/or telephone reminders of upcoming appointments</w:t>
      </w:r>
      <w:r w:rsidR="002E33F1">
        <w:rPr>
          <w:rFonts w:ascii="Calibri" w:hAnsi="Calibri" w:cs="Arial"/>
          <w:sz w:val="22"/>
          <w:szCs w:val="22"/>
        </w:rPr>
        <w:t>.</w:t>
      </w:r>
    </w:p>
    <w:p w14:paraId="66A28B83"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71350" w14:paraId="69FE2BB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CF19D5" w14:textId="5BF7CFF6" w:rsidR="00071350" w:rsidRPr="000433C5" w:rsidRDefault="00071350"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181EA073" w14:textId="4CF20854" w:rsidR="00071350" w:rsidRPr="000433C5" w:rsidRDefault="00DD7649" w:rsidP="00D20B01">
            <w:pPr>
              <w:jc w:val="center"/>
              <w:rPr>
                <w:rFonts w:asciiTheme="minorHAnsi" w:hAnsiTheme="minorHAnsi"/>
                <w:b/>
                <w:bCs/>
                <w:sz w:val="22"/>
                <w:szCs w:val="22"/>
              </w:rPr>
            </w:pPr>
            <w:r>
              <w:rPr>
                <w:rFonts w:asciiTheme="minorHAnsi" w:hAnsiTheme="minorHAnsi"/>
                <w:b/>
                <w:bCs/>
                <w:sz w:val="22"/>
                <w:szCs w:val="22"/>
              </w:rPr>
              <w:t xml:space="preserve">Predicate Logic: </w:t>
            </w:r>
            <w:r w:rsidR="000965E3">
              <w:rPr>
                <w:rFonts w:asciiTheme="minorHAnsi" w:hAnsiTheme="minorHAnsi"/>
                <w:b/>
                <w:bCs/>
                <w:sz w:val="22"/>
                <w:szCs w:val="22"/>
              </w:rPr>
              <w:t>N/A</w:t>
            </w:r>
          </w:p>
        </w:tc>
      </w:tr>
      <w:tr w:rsidR="00071350" w14:paraId="7695B25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E05124" w14:textId="77777777" w:rsidR="00071350" w:rsidRPr="000433C5" w:rsidRDefault="00071350"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71350" w14:paraId="584199F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E85CEB" w14:textId="77777777" w:rsidR="00071350" w:rsidRP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Appointment tracking and reminder for ALL pts</w:t>
            </w:r>
          </w:p>
        </w:tc>
      </w:tr>
    </w:tbl>
    <w:p w14:paraId="5D999049" w14:textId="77777777" w:rsidR="00D9134B" w:rsidRPr="00C10BA4" w:rsidRDefault="00D9134B" w:rsidP="00372818">
      <w:pPr>
        <w:rPr>
          <w:rFonts w:ascii="Calibri" w:hAnsi="Calibri" w:cs="Arial"/>
          <w:b/>
          <w:bCs/>
        </w:rPr>
      </w:pPr>
    </w:p>
    <w:p w14:paraId="67412B84" w14:textId="24039C3F" w:rsidR="00D9134B" w:rsidRPr="00C84152" w:rsidRDefault="00A24EB1" w:rsidP="00D20B01">
      <w:pPr>
        <w:pStyle w:val="Heading2"/>
        <w:spacing w:before="0" w:after="0"/>
        <w:jc w:val="center"/>
        <w:rPr>
          <w:rFonts w:ascii="Calibri" w:hAnsi="Calibri"/>
          <w:sz w:val="24"/>
          <w:szCs w:val="24"/>
        </w:rPr>
      </w:pPr>
      <w:r w:rsidRPr="00C84152">
        <w:rPr>
          <w:rFonts w:ascii="Calibri" w:hAnsi="Calibri"/>
          <w:sz w:val="24"/>
          <w:szCs w:val="24"/>
        </w:rPr>
        <w:t>4.13</w:t>
      </w:r>
      <w:r w:rsidR="00EF6DE1">
        <w:rPr>
          <w:rFonts w:ascii="Calibri" w:hAnsi="Calibri"/>
          <w:sz w:val="24"/>
          <w:szCs w:val="24"/>
        </w:rPr>
        <w:t xml:space="preserve"> </w:t>
      </w:r>
      <w:r w:rsidR="002D06B1">
        <w:rPr>
          <w:rFonts w:ascii="Calibri" w:hAnsi="Calibri"/>
          <w:sz w:val="24"/>
          <w:szCs w:val="24"/>
        </w:rPr>
        <w:t>–</w:t>
      </w:r>
      <w:r w:rsidR="00EF6DE1">
        <w:rPr>
          <w:rFonts w:ascii="Calibri" w:hAnsi="Calibri"/>
          <w:sz w:val="24"/>
          <w:szCs w:val="24"/>
        </w:rPr>
        <w:t xml:space="preserve"> </w:t>
      </w:r>
      <w:r w:rsidR="00EF6DE1" w:rsidRPr="00EF6DE1">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4A2F4F7A" w14:textId="2CBA1FA3" w:rsidR="00D9134B" w:rsidRPr="00C10BA4" w:rsidRDefault="00A24EB1" w:rsidP="00D20B01">
      <w:pPr>
        <w:pStyle w:val="Heading2"/>
        <w:spacing w:before="0" w:after="0"/>
        <w:jc w:val="center"/>
        <w:rPr>
          <w:rFonts w:ascii="Calibri" w:hAnsi="Calibri"/>
          <w:sz w:val="24"/>
          <w:szCs w:val="24"/>
        </w:rPr>
      </w:pPr>
      <w:r w:rsidRPr="00C84152">
        <w:rPr>
          <w:rFonts w:ascii="Calibri" w:hAnsi="Calibri"/>
          <w:sz w:val="24"/>
          <w:szCs w:val="24"/>
        </w:rPr>
        <w:t>A systematic approach is in place to ens</w:t>
      </w:r>
      <w:r w:rsidRPr="00A3290A">
        <w:rPr>
          <w:rFonts w:ascii="Calibri" w:hAnsi="Calibri"/>
          <w:sz w:val="24"/>
          <w:szCs w:val="24"/>
        </w:rPr>
        <w:t>ure follow-up for needed services for all patients</w:t>
      </w:r>
      <w:r w:rsidR="006A56E9">
        <w:rPr>
          <w:rFonts w:ascii="Calibri" w:hAnsi="Calibri"/>
          <w:sz w:val="24"/>
          <w:szCs w:val="24"/>
        </w:rPr>
        <w:t xml:space="preserve"> </w:t>
      </w:r>
    </w:p>
    <w:p w14:paraId="1408E413"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34225DD5"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25767F4F" w14:textId="650BB20F" w:rsidR="002E1CEE" w:rsidRPr="00C10BA4" w:rsidRDefault="002E1CEE" w:rsidP="007470DF">
      <w:pPr>
        <w:numPr>
          <w:ilvl w:val="0"/>
          <w:numId w:val="233"/>
        </w:numPr>
        <w:tabs>
          <w:tab w:val="clear" w:pos="1260"/>
          <w:tab w:val="left" w:pos="376"/>
          <w:tab w:val="left" w:pos="108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4DFEC5C0" w14:textId="417DB63D" w:rsidR="002E1CEE" w:rsidRPr="00C10BA4" w:rsidRDefault="002E1CEE" w:rsidP="007470DF">
      <w:pPr>
        <w:numPr>
          <w:ilvl w:val="0"/>
          <w:numId w:val="234"/>
        </w:numPr>
        <w:tabs>
          <w:tab w:val="left" w:pos="1432"/>
        </w:tabs>
        <w:rPr>
          <w:rFonts w:ascii="Calibri" w:hAnsi="Calibri" w:cs="Arial"/>
          <w:sz w:val="22"/>
          <w:szCs w:val="22"/>
        </w:rPr>
      </w:pPr>
      <w:r w:rsidRPr="00A24EB1">
        <w:rPr>
          <w:rFonts w:ascii="Calibri" w:hAnsi="Calibri" w:cs="Arial"/>
          <w:sz w:val="22"/>
          <w:szCs w:val="22"/>
        </w:rPr>
        <w:t>Following up with patients to ensure that needed services, whether at the PCMH/PCMH-N practice site or at another care site, are obtained by the patients</w:t>
      </w:r>
      <w:r w:rsidR="002E33F1">
        <w:rPr>
          <w:rFonts w:ascii="Calibri" w:hAnsi="Calibri" w:cs="Arial"/>
          <w:sz w:val="22"/>
          <w:szCs w:val="22"/>
        </w:rPr>
        <w:t>.</w:t>
      </w:r>
    </w:p>
    <w:p w14:paraId="786F6A57"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12F40" w14:paraId="7DEB0CF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4F87FC" w14:textId="7C3650EF" w:rsidR="00F12F40" w:rsidRPr="000433C5" w:rsidRDefault="00F12F40" w:rsidP="00D20B0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3720BC78" w14:textId="4ACBD989" w:rsidR="00F12F40" w:rsidRPr="000433C5" w:rsidRDefault="00DD7649" w:rsidP="00D20B01">
            <w:pPr>
              <w:jc w:val="center"/>
              <w:rPr>
                <w:rFonts w:asciiTheme="minorHAnsi" w:hAnsiTheme="minorHAnsi"/>
                <w:b/>
                <w:bCs/>
                <w:sz w:val="22"/>
                <w:szCs w:val="22"/>
              </w:rPr>
            </w:pPr>
            <w:r>
              <w:rPr>
                <w:rFonts w:asciiTheme="minorHAnsi" w:hAnsiTheme="minorHAnsi"/>
                <w:b/>
                <w:bCs/>
                <w:sz w:val="22"/>
                <w:szCs w:val="22"/>
              </w:rPr>
              <w:t xml:space="preserve">Predicate Logic: </w:t>
            </w:r>
            <w:r w:rsidR="000965E3">
              <w:rPr>
                <w:rFonts w:asciiTheme="minorHAnsi" w:hAnsiTheme="minorHAnsi"/>
                <w:b/>
                <w:bCs/>
                <w:sz w:val="22"/>
                <w:szCs w:val="22"/>
              </w:rPr>
              <w:t>N/A</w:t>
            </w:r>
          </w:p>
        </w:tc>
      </w:tr>
      <w:tr w:rsidR="00F12F40" w14:paraId="4EDAD3F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5DB44D" w14:textId="77777777" w:rsidR="00F12F40" w:rsidRPr="000433C5" w:rsidRDefault="00F12F40" w:rsidP="00D20B0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12F40" w14:paraId="31DF017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01F349" w14:textId="77777777" w:rsidR="00F12F40" w:rsidRP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System to ensure follow up for needed services for</w:t>
            </w:r>
            <w:r>
              <w:rPr>
                <w:rFonts w:asciiTheme="minorHAnsi" w:hAnsiTheme="minorHAnsi"/>
                <w:sz w:val="22"/>
                <w:szCs w:val="22"/>
              </w:rPr>
              <w:t xml:space="preserve"> all</w:t>
            </w:r>
            <w:r w:rsidRPr="00F12F40">
              <w:rPr>
                <w:rFonts w:asciiTheme="minorHAnsi" w:hAnsiTheme="minorHAnsi"/>
                <w:sz w:val="22"/>
                <w:szCs w:val="22"/>
              </w:rPr>
              <w:t xml:space="preserve"> patients</w:t>
            </w:r>
          </w:p>
        </w:tc>
      </w:tr>
    </w:tbl>
    <w:p w14:paraId="1B1E694A" w14:textId="77777777" w:rsidR="00D9134B" w:rsidRPr="00C10BA4" w:rsidRDefault="00D9134B" w:rsidP="00372818">
      <w:pPr>
        <w:rPr>
          <w:rFonts w:ascii="Calibri" w:hAnsi="Calibri" w:cs="Arial"/>
          <w:b/>
          <w:bCs/>
        </w:rPr>
      </w:pPr>
    </w:p>
    <w:p w14:paraId="78BA0768"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4.14</w:t>
      </w:r>
    </w:p>
    <w:p w14:paraId="13BB2495" w14:textId="77777777" w:rsidR="00D9134B" w:rsidRPr="00C10BA4" w:rsidRDefault="00A24EB1" w:rsidP="00D20B01">
      <w:pPr>
        <w:pStyle w:val="Heading2"/>
        <w:spacing w:before="0" w:after="0"/>
        <w:jc w:val="center"/>
        <w:rPr>
          <w:rFonts w:ascii="Calibri" w:hAnsi="Calibri"/>
          <w:sz w:val="24"/>
          <w:szCs w:val="24"/>
        </w:rPr>
      </w:pPr>
      <w:r w:rsidRPr="00A24EB1">
        <w:rPr>
          <w:rFonts w:ascii="Calibri" w:hAnsi="Calibri"/>
          <w:sz w:val="24"/>
          <w:szCs w:val="24"/>
        </w:rPr>
        <w:t>Planned visits are offered to all patients with chronic conditions (or, for some specialists, all sub-acute conditions) prevalent in practice population</w:t>
      </w:r>
    </w:p>
    <w:p w14:paraId="0D772F17"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3056395B" w14:textId="77777777" w:rsidR="00D9134B" w:rsidRPr="00C10BA4" w:rsidRDefault="0043642E" w:rsidP="00D20B01">
      <w:pPr>
        <w:tabs>
          <w:tab w:val="left" w:pos="376"/>
          <w:tab w:val="left" w:pos="1432"/>
        </w:tabs>
        <w:rPr>
          <w:rFonts w:ascii="Calibri" w:hAnsi="Calibri" w:cs="Arial"/>
          <w:bCs/>
          <w:i/>
          <w:u w:val="single"/>
        </w:rPr>
      </w:pPr>
      <w:r>
        <w:rPr>
          <w:rFonts w:ascii="Calibri" w:hAnsi="Calibri" w:cs="Arial"/>
          <w:bCs/>
          <w:i/>
          <w:u w:val="single"/>
        </w:rPr>
        <w:t>PCP and Specialist Guidelines:</w:t>
      </w:r>
    </w:p>
    <w:p w14:paraId="76E33424" w14:textId="23ACE38D" w:rsidR="002E1CEE" w:rsidRPr="0081222F" w:rsidRDefault="002E1CEE" w:rsidP="007470DF">
      <w:pPr>
        <w:pStyle w:val="ListParagraph"/>
        <w:numPr>
          <w:ilvl w:val="0"/>
          <w:numId w:val="235"/>
        </w:numPr>
        <w:rPr>
          <w:rFonts w:ascii="Calibri" w:hAnsi="Calibri" w:cs="Arial"/>
          <w:sz w:val="22"/>
          <w:szCs w:val="22"/>
        </w:rPr>
      </w:pPr>
      <w:r w:rsidRPr="0081222F">
        <w:rPr>
          <w:rFonts w:ascii="Calibri" w:hAnsi="Calibri" w:cs="Arial"/>
          <w:sz w:val="22"/>
          <w:szCs w:val="22"/>
        </w:rPr>
        <w:t xml:space="preserve">Planned visits consist of a documented, proactive, comprehensive approach to ensure that patients receive needed care in an efficient and effective manner.  </w:t>
      </w:r>
    </w:p>
    <w:p w14:paraId="0554525A" w14:textId="77777777" w:rsidR="002E1CEE" w:rsidRPr="00C10BA4" w:rsidRDefault="002E1CEE" w:rsidP="007470DF">
      <w:pPr>
        <w:numPr>
          <w:ilvl w:val="0"/>
          <w:numId w:val="235"/>
        </w:numPr>
        <w:rPr>
          <w:rFonts w:ascii="Calibri" w:hAnsi="Calibri" w:cs="Arial"/>
          <w:sz w:val="22"/>
          <w:szCs w:val="22"/>
        </w:rPr>
      </w:pPr>
      <w:r w:rsidRPr="00A24EB1">
        <w:rPr>
          <w:rFonts w:ascii="Calibri" w:hAnsi="Calibri" w:cs="Arial"/>
          <w:sz w:val="22"/>
          <w:szCs w:val="22"/>
        </w:rPr>
        <w:t>Planned visits include the well-orchestrated, team-based approach to managing the patient’s care during the visit, performed on a routine basis, as well as the tracking and scheduling of regular visits, and the guideline-based preparation that occurs prior to the visit.</w:t>
      </w:r>
    </w:p>
    <w:p w14:paraId="0EE7F12F" w14:textId="470F7742" w:rsidR="002E1CEE" w:rsidRPr="00C10BA4" w:rsidRDefault="002E1CEE" w:rsidP="007470DF">
      <w:pPr>
        <w:numPr>
          <w:ilvl w:val="0"/>
          <w:numId w:val="235"/>
        </w:numPr>
        <w:rPr>
          <w:rFonts w:ascii="Calibri" w:hAnsi="Calibri" w:cs="Arial"/>
          <w:sz w:val="22"/>
          <w:szCs w:val="22"/>
        </w:rPr>
      </w:pPr>
      <w:r w:rsidRPr="00A24EB1" w:rsidDel="007B4C1F">
        <w:rPr>
          <w:rFonts w:ascii="Calibri" w:hAnsi="Calibri" w:cs="Arial"/>
          <w:sz w:val="22"/>
          <w:szCs w:val="22"/>
        </w:rPr>
        <w:t xml:space="preserve"> </w:t>
      </w:r>
      <w:r w:rsidRPr="00A24EB1">
        <w:rPr>
          <w:rFonts w:ascii="Calibri" w:hAnsi="Calibri" w:cs="Arial"/>
          <w:sz w:val="22"/>
          <w:szCs w:val="22"/>
        </w:rPr>
        <w:t xml:space="preserve">Many healthcare providers believe themselves to already be doing ‘planned’ visits. They note that their patients with chronic conditions come back at defined intervals. Yet upon closer inspection, these visits may look a lot like acute care: the provider might lack necessary information about the patient’s care needs; provider and patient might have different expectations for the visit; and staff may not be fully utilized to help with the organization of the visit and delivery of care. These </w:t>
      </w:r>
      <w:r w:rsidR="000C39E7">
        <w:rPr>
          <w:rFonts w:ascii="Calibri" w:hAnsi="Calibri" w:cs="Arial"/>
          <w:sz w:val="22"/>
          <w:szCs w:val="22"/>
        </w:rPr>
        <w:t>‘</w:t>
      </w:r>
      <w:r w:rsidRPr="00A24EB1">
        <w:rPr>
          <w:rFonts w:ascii="Calibri" w:hAnsi="Calibri" w:cs="Arial"/>
          <w:sz w:val="22"/>
          <w:szCs w:val="22"/>
        </w:rPr>
        <w:t>check-back</w:t>
      </w:r>
      <w:r w:rsidR="000C39E7">
        <w:rPr>
          <w:rFonts w:ascii="Calibri" w:hAnsi="Calibri" w:cs="Arial"/>
          <w:sz w:val="22"/>
          <w:szCs w:val="22"/>
        </w:rPr>
        <w:t>’</w:t>
      </w:r>
      <w:r w:rsidRPr="00A24EB1">
        <w:rPr>
          <w:rFonts w:ascii="Calibri" w:hAnsi="Calibri" w:cs="Arial"/>
          <w:sz w:val="22"/>
          <w:szCs w:val="22"/>
        </w:rPr>
        <w:t xml:space="preserve"> visits, while scheduled in advance, are often not efficient or productive for the provider and patient. </w:t>
      </w:r>
    </w:p>
    <w:p w14:paraId="731C4B2C" w14:textId="13793123" w:rsidR="002E1CEE" w:rsidRPr="00C10BA4" w:rsidRDefault="002E1CEE" w:rsidP="007470DF">
      <w:pPr>
        <w:numPr>
          <w:ilvl w:val="0"/>
          <w:numId w:val="235"/>
        </w:numPr>
        <w:rPr>
          <w:rFonts w:ascii="Calibri" w:hAnsi="Calibri" w:cs="Arial"/>
          <w:sz w:val="22"/>
          <w:szCs w:val="22"/>
        </w:rPr>
      </w:pPr>
      <w:r w:rsidRPr="00A24EB1">
        <w:rPr>
          <w:rFonts w:ascii="Calibri" w:hAnsi="Calibri" w:cs="Arial"/>
          <w:sz w:val="22"/>
          <w:szCs w:val="22"/>
        </w:rPr>
        <w:t>Key Components of a Planned Visit</w:t>
      </w:r>
      <w:r w:rsidR="002D203F">
        <w:rPr>
          <w:rFonts w:ascii="Calibri" w:hAnsi="Calibri" w:cs="Arial"/>
          <w:sz w:val="22"/>
          <w:szCs w:val="22"/>
        </w:rPr>
        <w:t>.</w:t>
      </w:r>
    </w:p>
    <w:p w14:paraId="1F7CD28B" w14:textId="0EC50885" w:rsidR="002E1CEE" w:rsidRPr="00C10BA4" w:rsidRDefault="002E1CEE" w:rsidP="007470DF">
      <w:pPr>
        <w:numPr>
          <w:ilvl w:val="0"/>
          <w:numId w:val="236"/>
        </w:numPr>
        <w:tabs>
          <w:tab w:val="left" w:pos="376"/>
          <w:tab w:val="left" w:pos="1432"/>
          <w:tab w:val="num" w:pos="3240"/>
        </w:tabs>
        <w:rPr>
          <w:rFonts w:ascii="Calibri" w:hAnsi="Calibri" w:cs="Arial"/>
          <w:sz w:val="22"/>
          <w:szCs w:val="22"/>
        </w:rPr>
      </w:pPr>
      <w:r w:rsidRPr="00A24EB1">
        <w:rPr>
          <w:rFonts w:ascii="Calibri" w:hAnsi="Calibri" w:cs="Arial"/>
          <w:sz w:val="22"/>
          <w:szCs w:val="22"/>
        </w:rPr>
        <w:t>Assign Team Roles and Responsibilities</w:t>
      </w:r>
      <w:r w:rsidR="002E33F1">
        <w:rPr>
          <w:rFonts w:ascii="Calibri" w:hAnsi="Calibri" w:cs="Arial"/>
          <w:sz w:val="22"/>
          <w:szCs w:val="22"/>
        </w:rPr>
        <w:t>.</w:t>
      </w:r>
    </w:p>
    <w:p w14:paraId="12A5E635" w14:textId="2B5EC855"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For example, the following questions might need to be addressed: who is going to call the patient to schedule the visit? Who will room the patient? If the patient has diabetes, who will remove her/his shoes and socks? Who will examine the feet? Who will prepare the patient encounter form for use during the visit? All tasks need to be delegated to specific team members so that nothing is left to chance</w:t>
      </w:r>
    </w:p>
    <w:p w14:paraId="017D2C37" w14:textId="37E49F4C" w:rsidR="002E1CEE" w:rsidRPr="00C10BA4" w:rsidRDefault="002E1CEE" w:rsidP="007470DF">
      <w:pPr>
        <w:numPr>
          <w:ilvl w:val="0"/>
          <w:numId w:val="236"/>
        </w:numPr>
        <w:tabs>
          <w:tab w:val="left" w:pos="376"/>
          <w:tab w:val="left" w:pos="1432"/>
        </w:tabs>
        <w:rPr>
          <w:rFonts w:ascii="Calibri" w:hAnsi="Calibri" w:cs="Arial"/>
          <w:sz w:val="22"/>
          <w:szCs w:val="22"/>
        </w:rPr>
      </w:pPr>
      <w:r w:rsidRPr="00A24EB1">
        <w:rPr>
          <w:rFonts w:ascii="Calibri" w:hAnsi="Calibri" w:cs="Arial"/>
          <w:sz w:val="22"/>
          <w:szCs w:val="22"/>
        </w:rPr>
        <w:t>Call a Patient in For a Visit</w:t>
      </w:r>
      <w:r w:rsidR="002E33F1">
        <w:rPr>
          <w:rFonts w:ascii="Calibri" w:hAnsi="Calibri" w:cs="Arial"/>
          <w:sz w:val="22"/>
          <w:szCs w:val="22"/>
        </w:rPr>
        <w:t>.</w:t>
      </w:r>
    </w:p>
    <w:p w14:paraId="3A15ECDC" w14:textId="6E383CB1"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 xml:space="preserve">Develop a script for the call and </w:t>
      </w:r>
      <w:r w:rsidR="00F45E85">
        <w:rPr>
          <w:rFonts w:ascii="Calibri" w:hAnsi="Calibri" w:cs="Arial"/>
          <w:sz w:val="22"/>
          <w:szCs w:val="22"/>
        </w:rPr>
        <w:t xml:space="preserve">then </w:t>
      </w:r>
      <w:r w:rsidRPr="00A24EB1">
        <w:rPr>
          <w:rFonts w:ascii="Calibri" w:hAnsi="Calibri" w:cs="Arial"/>
          <w:sz w:val="22"/>
          <w:szCs w:val="22"/>
        </w:rPr>
        <w:t xml:space="preserve">decide which team member will make the call. Set the tone and expectations for the issues addressed in the visit </w:t>
      </w:r>
    </w:p>
    <w:p w14:paraId="762C7435" w14:textId="7E7D4E01"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If you choose to mail an invitation to patients, be sure to track respondents. Typically, less than 50% of patients respond to a letter. You will need to plan an alternative method of contacting non-responders</w:t>
      </w:r>
    </w:p>
    <w:p w14:paraId="22731B14" w14:textId="58BFFD4D" w:rsidR="002E1CEE" w:rsidRPr="00C10BA4" w:rsidRDefault="002E1CEE" w:rsidP="007470DF">
      <w:pPr>
        <w:numPr>
          <w:ilvl w:val="0"/>
          <w:numId w:val="236"/>
        </w:numPr>
        <w:tabs>
          <w:tab w:val="left" w:pos="376"/>
          <w:tab w:val="left" w:pos="1432"/>
        </w:tabs>
        <w:rPr>
          <w:rFonts w:ascii="Calibri" w:hAnsi="Calibri" w:cs="Arial"/>
          <w:sz w:val="22"/>
          <w:szCs w:val="22"/>
        </w:rPr>
      </w:pPr>
      <w:r w:rsidRPr="00A24EB1">
        <w:rPr>
          <w:rFonts w:ascii="Calibri" w:hAnsi="Calibri" w:cs="Arial"/>
          <w:sz w:val="22"/>
          <w:szCs w:val="22"/>
        </w:rPr>
        <w:t> Deliver Clinical Care and Self-Management Support</w:t>
      </w:r>
      <w:r w:rsidR="002E33F1">
        <w:rPr>
          <w:rFonts w:ascii="Calibri" w:hAnsi="Calibri" w:cs="Arial"/>
          <w:sz w:val="22"/>
          <w:szCs w:val="22"/>
        </w:rPr>
        <w:t>.</w:t>
      </w:r>
    </w:p>
    <w:p w14:paraId="34E291A1" w14:textId="2826785F" w:rsidR="002E1CEE" w:rsidRPr="00C10BA4" w:rsidRDefault="002E1CEE" w:rsidP="007470DF">
      <w:pPr>
        <w:numPr>
          <w:ilvl w:val="2"/>
          <w:numId w:val="233"/>
        </w:numPr>
        <w:tabs>
          <w:tab w:val="left" w:pos="376"/>
          <w:tab w:val="left" w:pos="1432"/>
        </w:tabs>
        <w:rPr>
          <w:rFonts w:ascii="Calibri" w:hAnsi="Calibri" w:cs="Arial"/>
          <w:sz w:val="22"/>
          <w:szCs w:val="22"/>
        </w:rPr>
      </w:pPr>
      <w:r w:rsidRPr="00A24EB1">
        <w:rPr>
          <w:rFonts w:ascii="Calibri" w:hAnsi="Calibri" w:cs="Arial"/>
          <w:sz w:val="22"/>
          <w:szCs w:val="22"/>
        </w:rPr>
        <w:t xml:space="preserve">In preparation for the visit, print an encounter form from your registry or pull the chart in advance so that you can review the patient’s care to date. Document what clinical care needs to be done during the visit </w:t>
      </w:r>
    </w:p>
    <w:p w14:paraId="6A8761DF" w14:textId="586552E1" w:rsidR="00D9134B" w:rsidRPr="00E10518" w:rsidRDefault="002E1CEE" w:rsidP="007470DF">
      <w:pPr>
        <w:numPr>
          <w:ilvl w:val="0"/>
          <w:numId w:val="236"/>
        </w:numPr>
        <w:tabs>
          <w:tab w:val="left" w:pos="376"/>
          <w:tab w:val="left" w:pos="1432"/>
        </w:tabs>
        <w:rPr>
          <w:rFonts w:ascii="Calibri" w:hAnsi="Calibri" w:cs="Arial"/>
          <w:sz w:val="22"/>
          <w:szCs w:val="22"/>
        </w:rPr>
      </w:pPr>
      <w:r w:rsidRPr="39CB47BB">
        <w:rPr>
          <w:rFonts w:ascii="Calibri" w:hAnsi="Calibri" w:cs="Arial"/>
          <w:sz w:val="22"/>
          <w:szCs w:val="22"/>
        </w:rPr>
        <w:t xml:space="preserve">Until new roles are well integrated into the normal </w:t>
      </w:r>
      <w:r w:rsidR="56493BA5" w:rsidRPr="39CB47BB">
        <w:rPr>
          <w:rFonts w:ascii="Calibri" w:hAnsi="Calibri" w:cs="Arial"/>
          <w:sz w:val="22"/>
          <w:szCs w:val="22"/>
        </w:rPr>
        <w:t>workflow</w:t>
      </w:r>
      <w:r w:rsidRPr="39CB47BB">
        <w:rPr>
          <w:rFonts w:ascii="Calibri" w:hAnsi="Calibri" w:cs="Arial"/>
          <w:sz w:val="22"/>
          <w:szCs w:val="22"/>
        </w:rPr>
        <w:t>, many practices have team huddles for 5-10 minutes…to review the schedule and identify chronic care patients coming in that day for an acute care visit. Decide how best to meet as a team to manage these patients. Determine the best intervals and timing for these meetings and stick to them. The brief get-togethers help the team stay focused on practice redesign and create a spirit of ‘one for all’</w:t>
      </w:r>
      <w:r w:rsidR="002E33F1">
        <w:rPr>
          <w:rFonts w:ascii="Calibri" w:hAnsi="Calibri" w:cs="Arial"/>
          <w:sz w:val="22"/>
          <w:szCs w:val="22"/>
        </w:rPr>
        <w:t>.</w:t>
      </w:r>
    </w:p>
    <w:p w14:paraId="66C29F5F" w14:textId="77777777" w:rsidR="00F12F40" w:rsidRDefault="00F12F40" w:rsidP="00372818">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12F40" w14:paraId="1F8D84C0"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68E6E9" w14:textId="77777777" w:rsidR="00F12F40" w:rsidRPr="000433C5" w:rsidRDefault="00F12F40"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A6F6BF5" w14:textId="6CD29F32" w:rsidR="00F12F40" w:rsidRPr="000433C5" w:rsidRDefault="00DD7649" w:rsidP="00602862">
            <w:pPr>
              <w:jc w:val="center"/>
              <w:rPr>
                <w:rFonts w:asciiTheme="minorHAnsi" w:hAnsiTheme="minorHAnsi"/>
                <w:b/>
                <w:bCs/>
                <w:sz w:val="22"/>
                <w:szCs w:val="22"/>
              </w:rPr>
            </w:pPr>
            <w:r>
              <w:rPr>
                <w:rFonts w:asciiTheme="minorHAnsi" w:hAnsiTheme="minorHAnsi"/>
                <w:b/>
                <w:bCs/>
                <w:sz w:val="22"/>
                <w:szCs w:val="22"/>
              </w:rPr>
              <w:t>Predicate Logic: 4.8</w:t>
            </w:r>
          </w:p>
        </w:tc>
      </w:tr>
      <w:tr w:rsidR="00F12F40" w14:paraId="605EFCB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A7F36" w14:textId="77777777" w:rsidR="00F12F40" w:rsidRPr="000433C5" w:rsidRDefault="00F12F40"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12F40" w14:paraId="31AFDE6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1B5868" w14:textId="77777777" w:rsidR="00F12F40" w:rsidRDefault="00F12F40" w:rsidP="007470DF">
            <w:pPr>
              <w:pStyle w:val="ListParagraph"/>
              <w:numPr>
                <w:ilvl w:val="0"/>
                <w:numId w:val="166"/>
              </w:numPr>
              <w:rPr>
                <w:rFonts w:asciiTheme="minorHAnsi" w:hAnsiTheme="minorHAnsi"/>
                <w:sz w:val="22"/>
                <w:szCs w:val="22"/>
              </w:rPr>
            </w:pPr>
            <w:r w:rsidRPr="00F12F40">
              <w:rPr>
                <w:rFonts w:asciiTheme="minorHAnsi" w:hAnsiTheme="minorHAnsi"/>
                <w:sz w:val="22"/>
                <w:szCs w:val="22"/>
              </w:rPr>
              <w:t xml:space="preserve">Documented </w:t>
            </w:r>
            <w:r w:rsidR="008E1A6A">
              <w:rPr>
                <w:rFonts w:asciiTheme="minorHAnsi" w:hAnsiTheme="minorHAnsi"/>
                <w:sz w:val="22"/>
                <w:szCs w:val="22"/>
              </w:rPr>
              <w:t>p</w:t>
            </w:r>
            <w:r w:rsidRPr="00F12F40">
              <w:rPr>
                <w:rFonts w:asciiTheme="minorHAnsi" w:hAnsiTheme="minorHAnsi"/>
                <w:sz w:val="22"/>
                <w:szCs w:val="22"/>
              </w:rPr>
              <w:t xml:space="preserve">rocess </w:t>
            </w:r>
            <w:r w:rsidR="008E1A6A">
              <w:rPr>
                <w:rFonts w:asciiTheme="minorHAnsi" w:hAnsiTheme="minorHAnsi"/>
                <w:sz w:val="22"/>
                <w:szCs w:val="22"/>
              </w:rPr>
              <w:t>r</w:t>
            </w:r>
            <w:r w:rsidRPr="00F12F40">
              <w:rPr>
                <w:rFonts w:asciiTheme="minorHAnsi" w:hAnsiTheme="minorHAnsi"/>
                <w:sz w:val="22"/>
                <w:szCs w:val="22"/>
              </w:rPr>
              <w:t>equired. Planned visits for ALL</w:t>
            </w:r>
            <w:r>
              <w:rPr>
                <w:rFonts w:asciiTheme="minorHAnsi" w:hAnsiTheme="minorHAnsi"/>
                <w:sz w:val="22"/>
                <w:szCs w:val="22"/>
              </w:rPr>
              <w:t xml:space="preserve"> patients </w:t>
            </w:r>
            <w:r w:rsidR="094CCB2B" w:rsidRPr="783D03DF">
              <w:rPr>
                <w:rFonts w:asciiTheme="minorHAnsi" w:hAnsiTheme="minorHAnsi"/>
                <w:sz w:val="22"/>
                <w:szCs w:val="22"/>
              </w:rPr>
              <w:t>w</w:t>
            </w:r>
            <w:r w:rsidR="10369D94" w:rsidRPr="783D03DF">
              <w:rPr>
                <w:rFonts w:asciiTheme="minorHAnsi" w:hAnsiTheme="minorHAnsi"/>
                <w:sz w:val="22"/>
                <w:szCs w:val="22"/>
              </w:rPr>
              <w:t>ith</w:t>
            </w:r>
            <w:r>
              <w:rPr>
                <w:rFonts w:asciiTheme="minorHAnsi" w:hAnsiTheme="minorHAnsi"/>
                <w:sz w:val="22"/>
                <w:szCs w:val="22"/>
              </w:rPr>
              <w:t xml:space="preserve"> chronic conditions</w:t>
            </w:r>
          </w:p>
          <w:p w14:paraId="3711672C" w14:textId="6BCE1DB6" w:rsidR="00536009" w:rsidRPr="00F12F40" w:rsidRDefault="00536009"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Pick patient, have staff walk through what they do for</w:t>
            </w:r>
            <w:r>
              <w:rPr>
                <w:rFonts w:asciiTheme="minorHAnsi" w:hAnsiTheme="minorHAnsi"/>
                <w:sz w:val="22"/>
                <w:szCs w:val="22"/>
              </w:rPr>
              <w:t xml:space="preserve"> </w:t>
            </w:r>
            <w:r w:rsidRPr="0029544D">
              <w:rPr>
                <w:rFonts w:asciiTheme="minorHAnsi" w:hAnsiTheme="minorHAnsi"/>
                <w:sz w:val="22"/>
                <w:szCs w:val="22"/>
              </w:rPr>
              <w:t>a planne</w:t>
            </w:r>
            <w:r w:rsidRPr="007437D5">
              <w:rPr>
                <w:rFonts w:asciiTheme="minorHAnsi" w:hAnsiTheme="minorHAnsi"/>
                <w:sz w:val="22"/>
                <w:szCs w:val="22"/>
              </w:rPr>
              <w:t>d visit, look for evidence of evidence-based</w:t>
            </w:r>
            <w:r w:rsidRPr="0029544D">
              <w:rPr>
                <w:rFonts w:asciiTheme="minorHAnsi" w:hAnsiTheme="minorHAnsi"/>
                <w:sz w:val="22"/>
                <w:szCs w:val="22"/>
              </w:rPr>
              <w:t xml:space="preserve"> interventions.</w:t>
            </w:r>
            <w:r>
              <w:rPr>
                <w:rFonts w:asciiTheme="minorHAnsi" w:hAnsiTheme="minorHAnsi"/>
                <w:sz w:val="22"/>
                <w:szCs w:val="22"/>
              </w:rPr>
              <w:t xml:space="preserve"> </w:t>
            </w:r>
            <w:r w:rsidRPr="0029544D">
              <w:rPr>
                <w:rFonts w:asciiTheme="minorHAnsi" w:hAnsiTheme="minorHAnsi"/>
                <w:sz w:val="22"/>
                <w:szCs w:val="22"/>
              </w:rPr>
              <w:t>Provide documented process/guideline for planned</w:t>
            </w:r>
            <w:r>
              <w:rPr>
                <w:rFonts w:asciiTheme="minorHAnsi" w:hAnsiTheme="minorHAnsi"/>
                <w:sz w:val="22"/>
                <w:szCs w:val="22"/>
              </w:rPr>
              <w:t xml:space="preserve"> </w:t>
            </w:r>
            <w:r w:rsidRPr="0029544D">
              <w:rPr>
                <w:rFonts w:asciiTheme="minorHAnsi" w:hAnsiTheme="minorHAnsi"/>
                <w:sz w:val="22"/>
                <w:szCs w:val="22"/>
              </w:rPr>
              <w:t>visit with roles identified for practice unit staff. Show</w:t>
            </w:r>
            <w:r>
              <w:rPr>
                <w:rFonts w:asciiTheme="minorHAnsi" w:hAnsiTheme="minorHAnsi"/>
                <w:sz w:val="22"/>
                <w:szCs w:val="22"/>
              </w:rPr>
              <w:t xml:space="preserve"> </w:t>
            </w:r>
            <w:r w:rsidRPr="0029544D">
              <w:rPr>
                <w:rFonts w:asciiTheme="minorHAnsi" w:hAnsiTheme="minorHAnsi"/>
                <w:sz w:val="22"/>
                <w:szCs w:val="22"/>
              </w:rPr>
              <w:t>example of recent planned visit in schedule</w:t>
            </w:r>
          </w:p>
        </w:tc>
      </w:tr>
    </w:tbl>
    <w:p w14:paraId="57DE0C86" w14:textId="77777777" w:rsidR="00C32AD9" w:rsidRDefault="00C32AD9" w:rsidP="00372818">
      <w:pPr>
        <w:pStyle w:val="Heading2"/>
        <w:spacing w:before="0" w:after="0"/>
        <w:jc w:val="center"/>
        <w:rPr>
          <w:rFonts w:ascii="Calibri" w:hAnsi="Calibri"/>
          <w:sz w:val="24"/>
          <w:szCs w:val="24"/>
        </w:rPr>
      </w:pPr>
    </w:p>
    <w:p w14:paraId="5E4CF7FA" w14:textId="0E43BE09" w:rsidR="00D9134B"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4.15</w:t>
      </w:r>
    </w:p>
    <w:p w14:paraId="49D226B5" w14:textId="77777777" w:rsidR="00D9134B"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Group visit option is available to all patients with chronic conditions (or, for some specialists, all sub-acute conditions) prevalent in practice population</w:t>
      </w:r>
    </w:p>
    <w:p w14:paraId="1E23D562" w14:textId="77777777" w:rsidR="00D9134B" w:rsidRPr="00C10BA4" w:rsidRDefault="00A24EB1" w:rsidP="00372818">
      <w:pPr>
        <w:rPr>
          <w:rFonts w:ascii="Calibri" w:hAnsi="Calibri" w:cs="Arial"/>
          <w:sz w:val="22"/>
          <w:szCs w:val="22"/>
        </w:rPr>
      </w:pPr>
      <w:r w:rsidRPr="00A24EB1">
        <w:rPr>
          <w:rFonts w:ascii="Calibri" w:hAnsi="Calibri" w:cs="Arial"/>
          <w:b/>
          <w:bCs/>
        </w:rPr>
        <w:t> </w:t>
      </w:r>
    </w:p>
    <w:p w14:paraId="5FBDCC18" w14:textId="77777777" w:rsidR="00D9134B"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3EB73D1F" w14:textId="77777777" w:rsidR="00ED1443" w:rsidRPr="00ED1443" w:rsidRDefault="002E1CEE" w:rsidP="007470DF">
      <w:pPr>
        <w:pStyle w:val="ListParagraph"/>
        <w:numPr>
          <w:ilvl w:val="0"/>
          <w:numId w:val="185"/>
        </w:numPr>
        <w:tabs>
          <w:tab w:val="left" w:pos="376"/>
          <w:tab w:val="left" w:pos="1080"/>
        </w:tabs>
        <w:ind w:left="1080"/>
        <w:rPr>
          <w:rFonts w:ascii="Calibri" w:hAnsi="Calibri" w:cs="Arial"/>
          <w:sz w:val="22"/>
          <w:szCs w:val="22"/>
        </w:rPr>
      </w:pPr>
      <w:r w:rsidRPr="0081222F">
        <w:rPr>
          <w:rFonts w:ascii="Calibri" w:hAnsi="Calibri" w:cs="Arial"/>
          <w:sz w:val="22"/>
          <w:szCs w:val="22"/>
        </w:rPr>
        <w:t xml:space="preserve">Reference AAFP information on group visits at: </w:t>
      </w:r>
      <w:hyperlink r:id="rId26" w:history="1">
        <w:r w:rsidR="00ED1443" w:rsidRPr="00ED1443">
          <w:rPr>
            <w:rStyle w:val="Hyperlink"/>
            <w:rFonts w:ascii="Calibri" w:hAnsi="Calibri" w:cs="Calibri"/>
            <w:sz w:val="22"/>
            <w:szCs w:val="22"/>
          </w:rPr>
          <w:t>https://www.aafp.org/pubs/fpm/blogs/inpractice/entry/setup_group_visits.html</w:t>
        </w:r>
      </w:hyperlink>
      <w:r w:rsidR="00ED1443" w:rsidRPr="00ED1443">
        <w:rPr>
          <w:rFonts w:ascii="Calibri" w:hAnsi="Calibri" w:cs="Calibri"/>
          <w:sz w:val="22"/>
          <w:szCs w:val="22"/>
        </w:rPr>
        <w:t>.</w:t>
      </w:r>
    </w:p>
    <w:p w14:paraId="0F4B971A" w14:textId="5DB835FB" w:rsidR="002E1CEE" w:rsidRPr="0081222F" w:rsidRDefault="002E1CEE" w:rsidP="00ED1443">
      <w:pPr>
        <w:pStyle w:val="ListParagraph"/>
        <w:tabs>
          <w:tab w:val="left" w:pos="376"/>
          <w:tab w:val="left" w:pos="1080"/>
        </w:tabs>
        <w:ind w:left="1080"/>
        <w:rPr>
          <w:rFonts w:ascii="Calibri" w:hAnsi="Calibri" w:cs="Arial"/>
          <w:sz w:val="22"/>
          <w:szCs w:val="22"/>
        </w:rPr>
      </w:pPr>
    </w:p>
    <w:p w14:paraId="61F086E0" w14:textId="19FC610B"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Group visits are a form of office visit. (They are not the same as care coordination/care management services, which are follow-up services delivered by non-physician clinicians antecedent to an office visit at which individual treatment and/or health behavior goals have been established</w:t>
      </w:r>
      <w:r w:rsidR="002D203F">
        <w:rPr>
          <w:rFonts w:ascii="Calibri" w:hAnsi="Calibri" w:cs="Arial"/>
          <w:sz w:val="22"/>
          <w:szCs w:val="22"/>
        </w:rPr>
        <w:t>)</w:t>
      </w:r>
      <w:r w:rsidRPr="00A24EB1">
        <w:rPr>
          <w:rFonts w:ascii="Calibri" w:hAnsi="Calibri" w:cs="Arial"/>
          <w:sz w:val="22"/>
          <w:szCs w:val="22"/>
        </w:rPr>
        <w:t>.</w:t>
      </w:r>
    </w:p>
    <w:p w14:paraId="637335AF" w14:textId="77777777"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Group visits include not only group education and interaction but also all essential elements of an individual patient visit, including but not limited to the collection of vital signs, history taking, relevant physical examination and clinical decision-making.</w:t>
      </w:r>
    </w:p>
    <w:p w14:paraId="55DF7382" w14:textId="4A8AED54" w:rsidR="002E1CEE" w:rsidRPr="00C10BA4" w:rsidRDefault="002E1CEE" w:rsidP="007470DF">
      <w:pPr>
        <w:numPr>
          <w:ilvl w:val="1"/>
          <w:numId w:val="185"/>
        </w:numPr>
        <w:tabs>
          <w:tab w:val="left" w:pos="1432"/>
          <w:tab w:val="left" w:pos="1800"/>
        </w:tabs>
        <w:ind w:left="1800"/>
        <w:rPr>
          <w:rFonts w:ascii="Calibri" w:hAnsi="Calibri" w:cs="Arial"/>
          <w:sz w:val="22"/>
          <w:szCs w:val="22"/>
        </w:rPr>
      </w:pPr>
      <w:r w:rsidRPr="00A24EB1">
        <w:rPr>
          <w:rFonts w:ascii="Calibri" w:hAnsi="Calibri" w:cs="Arial"/>
          <w:sz w:val="22"/>
          <w:szCs w:val="22"/>
        </w:rPr>
        <w:t>Group visits differ from other forms of group interventions, such as support groups, which are generally led by peers and do not include one-on-one consultations with physicians</w:t>
      </w:r>
      <w:r w:rsidR="002E33F1">
        <w:rPr>
          <w:rFonts w:ascii="Calibri" w:hAnsi="Calibri" w:cs="Arial"/>
          <w:sz w:val="22"/>
          <w:szCs w:val="22"/>
        </w:rPr>
        <w:t>.</w:t>
      </w:r>
    </w:p>
    <w:p w14:paraId="785F2282" w14:textId="29CF1773" w:rsidR="002E1CEE" w:rsidRPr="00C10BA4" w:rsidRDefault="002E1CEE" w:rsidP="007470DF">
      <w:pPr>
        <w:numPr>
          <w:ilvl w:val="0"/>
          <w:numId w:val="185"/>
        </w:numPr>
        <w:tabs>
          <w:tab w:val="left" w:pos="376"/>
          <w:tab w:val="left" w:pos="1080"/>
        </w:tabs>
        <w:ind w:left="1080"/>
        <w:rPr>
          <w:rFonts w:ascii="Calibri" w:hAnsi="Calibri" w:cs="Arial"/>
          <w:sz w:val="22"/>
          <w:szCs w:val="22"/>
        </w:rPr>
      </w:pPr>
      <w:r w:rsidRPr="00A24EB1">
        <w:rPr>
          <w:rFonts w:ascii="Calibri" w:hAnsi="Calibri" w:cs="Arial"/>
          <w:sz w:val="22"/>
          <w:szCs w:val="22"/>
        </w:rPr>
        <w:t>The clinician is directly involved and meets with each patient individually</w:t>
      </w:r>
      <w:r w:rsidR="002D203F">
        <w:rPr>
          <w:rFonts w:ascii="Calibri" w:hAnsi="Calibri" w:cs="Arial"/>
          <w:sz w:val="22"/>
          <w:szCs w:val="22"/>
        </w:rPr>
        <w:t>.</w:t>
      </w:r>
    </w:p>
    <w:p w14:paraId="74BBBEB9" w14:textId="42296EC2" w:rsidR="002E1CEE" w:rsidRDefault="002E1CEE" w:rsidP="007470DF">
      <w:pPr>
        <w:numPr>
          <w:ilvl w:val="1"/>
          <w:numId w:val="185"/>
        </w:numPr>
        <w:tabs>
          <w:tab w:val="left" w:pos="1432"/>
          <w:tab w:val="left" w:pos="1800"/>
        </w:tabs>
        <w:ind w:left="1800"/>
        <w:rPr>
          <w:rFonts w:ascii="Calibri" w:hAnsi="Calibri" w:cs="Arial"/>
          <w:sz w:val="22"/>
          <w:szCs w:val="22"/>
        </w:rPr>
      </w:pPr>
      <w:r w:rsidRPr="00A24EB1">
        <w:rPr>
          <w:rFonts w:ascii="Calibri" w:hAnsi="Calibri" w:cs="Arial"/>
          <w:sz w:val="22"/>
          <w:szCs w:val="22"/>
        </w:rPr>
        <w:t>NP or PA may conduct both the clinical and educational/group activity components of the group visit</w:t>
      </w:r>
      <w:r w:rsidR="002E33F1">
        <w:rPr>
          <w:rFonts w:ascii="Calibri" w:hAnsi="Calibri" w:cs="Arial"/>
          <w:sz w:val="22"/>
          <w:szCs w:val="22"/>
        </w:rPr>
        <w:t>.</w:t>
      </w:r>
    </w:p>
    <w:p w14:paraId="6190B5D1" w14:textId="08C369CE"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Members of the care management team may take vital signs and other measurements and assist with individual encounters</w:t>
      </w:r>
      <w:r w:rsidR="002D203F">
        <w:rPr>
          <w:rFonts w:ascii="Calibri" w:hAnsi="Calibri" w:cs="Arial"/>
          <w:sz w:val="22"/>
          <w:szCs w:val="22"/>
        </w:rPr>
        <w:t>.</w:t>
      </w:r>
    </w:p>
    <w:p w14:paraId="079C0173" w14:textId="6E8302B7"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Dietitians or pharmacists may lead educational sessions. Topics such as medication management, stress management, exercise and nutrition, and community resources, may be suggested by the group facilitator or by patients, who raise concerns, share information and ask questions. In programs emphasizing self-management, physicians and patients work together to create behavior-change action plans, which detail achievable and behavior-specific goals that participants aim to accomplish by the next session. Once plans are set, the group discusses ways to overcome potential obstacles, which raises patients' self-efficacy and commitment to behavioral change. Patients' family members can also be included in these group sessions.</w:t>
      </w:r>
    </w:p>
    <w:p w14:paraId="06F0492F" w14:textId="398DDFCC" w:rsidR="002E1CEE" w:rsidRPr="00C10BA4"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Group visits include no more than 20 patients at a time.</w:t>
      </w:r>
    </w:p>
    <w:p w14:paraId="394D3F6B" w14:textId="0CBCF01A" w:rsidR="00C504A1" w:rsidRDefault="002E1CEE" w:rsidP="007470DF">
      <w:pPr>
        <w:numPr>
          <w:ilvl w:val="0"/>
          <w:numId w:val="185"/>
        </w:numPr>
        <w:tabs>
          <w:tab w:val="left" w:pos="1080"/>
        </w:tabs>
        <w:ind w:left="1080"/>
        <w:rPr>
          <w:rFonts w:ascii="Calibri" w:hAnsi="Calibri" w:cs="Arial"/>
          <w:sz w:val="22"/>
          <w:szCs w:val="22"/>
        </w:rPr>
      </w:pPr>
      <w:r w:rsidRPr="00A24EB1">
        <w:rPr>
          <w:rFonts w:ascii="Calibri" w:hAnsi="Calibri" w:cs="Arial"/>
          <w:sz w:val="22"/>
          <w:szCs w:val="22"/>
        </w:rPr>
        <w:t>Group visits may be conducted in collaboration with other Practice Units</w:t>
      </w:r>
      <w:r w:rsidR="005A1441">
        <w:rPr>
          <w:rFonts w:ascii="Calibri" w:hAnsi="Calibri" w:cs="Arial"/>
          <w:sz w:val="22"/>
          <w:szCs w:val="22"/>
        </w:rPr>
        <w:t>.</w:t>
      </w:r>
      <w:r w:rsidR="00C504A1">
        <w:rPr>
          <w:rFonts w:ascii="Calibri" w:hAnsi="Calibri" w:cs="Arial"/>
          <w:sz w:val="22"/>
          <w:szCs w:val="22"/>
        </w:rPr>
        <w:t xml:space="preserve"> </w:t>
      </w:r>
    </w:p>
    <w:p w14:paraId="31047365" w14:textId="4BBEB1D7" w:rsidR="00D9134B" w:rsidRPr="00DD7649" w:rsidRDefault="00C504A1" w:rsidP="007470DF">
      <w:pPr>
        <w:numPr>
          <w:ilvl w:val="0"/>
          <w:numId w:val="185"/>
        </w:numPr>
        <w:tabs>
          <w:tab w:val="left" w:pos="1080"/>
        </w:tabs>
        <w:ind w:left="1080"/>
        <w:rPr>
          <w:rFonts w:ascii="Calibri" w:hAnsi="Calibri" w:cs="Arial"/>
          <w:sz w:val="22"/>
          <w:szCs w:val="22"/>
        </w:rPr>
      </w:pPr>
      <w:r w:rsidRPr="00422B82">
        <w:rPr>
          <w:rFonts w:ascii="Calibri" w:hAnsi="Calibri" w:cs="Arial"/>
          <w:sz w:val="22"/>
          <w:szCs w:val="22"/>
        </w:rPr>
        <w:t>Group visits may be conducted virtually if using a HIPAA compliant platform</w:t>
      </w:r>
      <w:r w:rsidR="002D203F">
        <w:rPr>
          <w:rFonts w:ascii="Calibri" w:hAnsi="Calibri" w:cs="Arial"/>
          <w:sz w:val="22"/>
          <w:szCs w:val="22"/>
        </w:rPr>
        <w:t>.</w:t>
      </w:r>
    </w:p>
    <w:p w14:paraId="12CBA88F" w14:textId="77777777" w:rsidR="000C6F04" w:rsidRDefault="000C6F04" w:rsidP="00602862">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0C6F04" w14:paraId="4AB1844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0E38A3" w14:textId="77777777" w:rsidR="000C6F04" w:rsidRPr="000433C5" w:rsidRDefault="000C6F04"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E9F9203" w14:textId="426735A9" w:rsidR="000C6F04" w:rsidRPr="000433C5" w:rsidRDefault="00DD7649" w:rsidP="00602862">
            <w:pPr>
              <w:jc w:val="center"/>
              <w:rPr>
                <w:rFonts w:asciiTheme="minorHAnsi" w:hAnsiTheme="minorHAnsi"/>
                <w:b/>
                <w:bCs/>
                <w:sz w:val="22"/>
                <w:szCs w:val="22"/>
              </w:rPr>
            </w:pPr>
            <w:r>
              <w:rPr>
                <w:rFonts w:asciiTheme="minorHAnsi" w:hAnsiTheme="minorHAnsi"/>
                <w:b/>
                <w:bCs/>
                <w:sz w:val="22"/>
                <w:szCs w:val="22"/>
              </w:rPr>
              <w:t>Predicate Logic: 4.9</w:t>
            </w:r>
          </w:p>
        </w:tc>
      </w:tr>
      <w:tr w:rsidR="000C6F04" w14:paraId="0639C39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2BCBE5" w14:textId="77777777" w:rsidR="000C6F04" w:rsidRPr="000433C5" w:rsidRDefault="000C6F04"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0C6F04" w14:paraId="43F3033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1168EB" w14:textId="42BF4496" w:rsidR="000C6F04" w:rsidRPr="00F12F40" w:rsidRDefault="00CD6CF8"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Group visit (no more than 20 </w:t>
            </w:r>
            <w:r w:rsidRPr="783D03DF">
              <w:rPr>
                <w:rFonts w:asciiTheme="minorHAnsi" w:hAnsiTheme="minorHAnsi"/>
                <w:sz w:val="22"/>
                <w:szCs w:val="22"/>
              </w:rPr>
              <w:t>patients</w:t>
            </w:r>
            <w:r w:rsidRPr="00D527DE">
              <w:rPr>
                <w:rFonts w:asciiTheme="minorHAnsi" w:hAnsiTheme="minorHAnsi"/>
                <w:sz w:val="22"/>
                <w:szCs w:val="22"/>
              </w:rPr>
              <w:t>)</w:t>
            </w:r>
            <w:r w:rsidR="008A15BE" w:rsidRPr="00D527DE">
              <w:rPr>
                <w:rFonts w:asciiTheme="minorHAnsi" w:hAnsiTheme="minorHAnsi"/>
                <w:sz w:val="22"/>
                <w:szCs w:val="22"/>
              </w:rPr>
              <w:t xml:space="preserve"> must include</w:t>
            </w:r>
            <w:r w:rsidR="008A15BE">
              <w:rPr>
                <w:rFonts w:asciiTheme="minorHAnsi" w:hAnsiTheme="minorHAnsi"/>
                <w:sz w:val="22"/>
                <w:szCs w:val="22"/>
              </w:rPr>
              <w:t xml:space="preserve"> </w:t>
            </w:r>
            <w:r w:rsidR="008A15BE" w:rsidRPr="0029544D">
              <w:rPr>
                <w:rFonts w:asciiTheme="minorHAnsi" w:hAnsiTheme="minorHAnsi"/>
                <w:sz w:val="22"/>
                <w:szCs w:val="22"/>
              </w:rPr>
              <w:t xml:space="preserve">1 on 1 with </w:t>
            </w:r>
            <w:r w:rsidR="008A15BE">
              <w:rPr>
                <w:rFonts w:asciiTheme="minorHAnsi" w:hAnsiTheme="minorHAnsi"/>
                <w:sz w:val="22"/>
                <w:szCs w:val="22"/>
              </w:rPr>
              <w:t xml:space="preserve">clinical decision-maker. </w:t>
            </w:r>
            <w:r w:rsidR="008A15BE" w:rsidRPr="00D527DE">
              <w:rPr>
                <w:rFonts w:asciiTheme="minorHAnsi" w:hAnsiTheme="minorHAnsi"/>
                <w:sz w:val="22"/>
                <w:szCs w:val="22"/>
              </w:rPr>
              <w:t>Discuss patient selection process, walk through group</w:t>
            </w:r>
            <w:r w:rsidR="008A15BE">
              <w:rPr>
                <w:rFonts w:asciiTheme="minorHAnsi" w:hAnsiTheme="minorHAnsi"/>
                <w:sz w:val="22"/>
                <w:szCs w:val="22"/>
              </w:rPr>
              <w:t xml:space="preserve"> </w:t>
            </w:r>
            <w:r w:rsidR="008A15BE" w:rsidRPr="0029544D">
              <w:rPr>
                <w:rFonts w:asciiTheme="minorHAnsi" w:hAnsiTheme="minorHAnsi"/>
                <w:sz w:val="22"/>
                <w:szCs w:val="22"/>
              </w:rPr>
              <w:t>visit:  Who atten</w:t>
            </w:r>
            <w:r w:rsidR="008A15BE" w:rsidRPr="007437D5">
              <w:rPr>
                <w:rFonts w:asciiTheme="minorHAnsi" w:hAnsiTheme="minorHAnsi"/>
                <w:sz w:val="22"/>
                <w:szCs w:val="22"/>
              </w:rPr>
              <w:t>ded the group visit?  How did practice reach out to patients? Can practice</w:t>
            </w:r>
            <w:r w:rsidR="008A15BE" w:rsidRPr="0029544D">
              <w:rPr>
                <w:rFonts w:asciiTheme="minorHAnsi" w:hAnsiTheme="minorHAnsi"/>
                <w:sz w:val="22"/>
                <w:szCs w:val="22"/>
              </w:rPr>
              <w:t xml:space="preserve"> identify group visits</w:t>
            </w:r>
            <w:r w:rsidR="008A15BE">
              <w:rPr>
                <w:rFonts w:asciiTheme="minorHAnsi" w:hAnsiTheme="minorHAnsi"/>
                <w:sz w:val="22"/>
                <w:szCs w:val="22"/>
              </w:rPr>
              <w:t xml:space="preserve"> </w:t>
            </w:r>
            <w:r w:rsidR="008A15BE" w:rsidRPr="0029544D">
              <w:rPr>
                <w:rFonts w:asciiTheme="minorHAnsi" w:hAnsiTheme="minorHAnsi"/>
                <w:sz w:val="22"/>
                <w:szCs w:val="22"/>
              </w:rPr>
              <w:t>now occurring?</w:t>
            </w:r>
          </w:p>
        </w:tc>
      </w:tr>
    </w:tbl>
    <w:p w14:paraId="3F7602EF" w14:textId="77777777" w:rsidR="00614EA1" w:rsidRPr="00C10BA4" w:rsidRDefault="00614EA1" w:rsidP="00372818">
      <w:pPr>
        <w:tabs>
          <w:tab w:val="left" w:pos="376"/>
          <w:tab w:val="left" w:pos="1432"/>
        </w:tabs>
        <w:rPr>
          <w:rFonts w:ascii="Calibri" w:hAnsi="Calibri" w:cs="Arial"/>
          <w:sz w:val="22"/>
          <w:szCs w:val="22"/>
        </w:rPr>
      </w:pPr>
    </w:p>
    <w:p w14:paraId="2D5B6B69"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4.16</w:t>
      </w:r>
    </w:p>
    <w:p w14:paraId="273453CB"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 xml:space="preserve">A systematic approach is in place for </w:t>
      </w:r>
      <w:r w:rsidR="00C762CB">
        <w:rPr>
          <w:rFonts w:ascii="Calibri" w:hAnsi="Calibri"/>
          <w:sz w:val="24"/>
          <w:szCs w:val="24"/>
        </w:rPr>
        <w:t xml:space="preserve">tracking patients’ use of advance care plans, including </w:t>
      </w:r>
      <w:r w:rsidRPr="00A24EB1">
        <w:rPr>
          <w:rFonts w:ascii="Calibri" w:hAnsi="Calibri"/>
          <w:sz w:val="24"/>
          <w:szCs w:val="24"/>
        </w:rPr>
        <w:t>engaging patients in conversation about advance care planning, executing an advance care plan with each patient who wishes to do so and including a copy of a signed advance care plan in the patient’s medical record</w:t>
      </w:r>
      <w:r w:rsidR="00C762CB">
        <w:rPr>
          <w:rFonts w:ascii="Calibri" w:hAnsi="Calibri"/>
          <w:sz w:val="24"/>
          <w:szCs w:val="24"/>
        </w:rPr>
        <w:t>, and where appropriate conducting periodic follow-up conversations with patients who have not yet executed an advance care plan</w:t>
      </w:r>
      <w:r w:rsidRPr="00A24EB1">
        <w:rPr>
          <w:rFonts w:ascii="Calibri" w:hAnsi="Calibri"/>
          <w:sz w:val="24"/>
          <w:szCs w:val="24"/>
        </w:rPr>
        <w:t xml:space="preserve"> </w:t>
      </w:r>
    </w:p>
    <w:p w14:paraId="1D7F5283" w14:textId="77777777" w:rsidR="00E57BE4" w:rsidRDefault="00E57BE4" w:rsidP="00372818">
      <w:pPr>
        <w:rPr>
          <w:rFonts w:ascii="Calibri" w:hAnsi="Calibri"/>
        </w:rPr>
      </w:pPr>
    </w:p>
    <w:p w14:paraId="388D352C" w14:textId="77777777" w:rsidR="00614EA1" w:rsidRPr="00C10BA4" w:rsidRDefault="00A24EB1" w:rsidP="00602862">
      <w:pPr>
        <w:tabs>
          <w:tab w:val="left" w:pos="376"/>
          <w:tab w:val="left" w:pos="1432"/>
        </w:tabs>
        <w:rPr>
          <w:rFonts w:ascii="Calibri" w:hAnsi="Calibri" w:cs="Arial"/>
          <w:bCs/>
          <w:i/>
          <w:u w:val="single"/>
        </w:rPr>
      </w:pPr>
      <w:r w:rsidRPr="00A24EB1">
        <w:rPr>
          <w:rFonts w:ascii="Calibri" w:hAnsi="Calibri" w:cs="Arial"/>
          <w:b/>
          <w:bCs/>
        </w:rPr>
        <w:t> </w:t>
      </w:r>
      <w:r w:rsidR="0043642E">
        <w:rPr>
          <w:rFonts w:ascii="Calibri" w:hAnsi="Calibri" w:cs="Arial"/>
          <w:bCs/>
          <w:i/>
          <w:u w:val="single"/>
        </w:rPr>
        <w:t>PCP Guidelines:</w:t>
      </w:r>
    </w:p>
    <w:p w14:paraId="50A277EA" w14:textId="7EFBD5B1" w:rsidR="00031547" w:rsidRDefault="00031547" w:rsidP="007470DF">
      <w:pPr>
        <w:numPr>
          <w:ilvl w:val="0"/>
          <w:numId w:val="112"/>
        </w:numPr>
        <w:tabs>
          <w:tab w:val="left" w:pos="376"/>
        </w:tabs>
        <w:rPr>
          <w:rFonts w:ascii="Calibri" w:hAnsi="Calibri" w:cs="Arial"/>
          <w:sz w:val="22"/>
          <w:szCs w:val="22"/>
        </w:rPr>
      </w:pPr>
      <w:r w:rsidRPr="00031547">
        <w:rPr>
          <w:rFonts w:ascii="Calibri" w:hAnsi="Calibri" w:cs="Arial"/>
          <w:sz w:val="22"/>
          <w:szCs w:val="22"/>
        </w:rPr>
        <w:t xml:space="preserve">Describe the process for education development in support of the Advanced Care Plan. </w:t>
      </w:r>
    </w:p>
    <w:p w14:paraId="1C3D9AB3" w14:textId="6DB9732C" w:rsidR="00614EA1" w:rsidRPr="00C10BA4" w:rsidRDefault="00A24EB1" w:rsidP="007470DF">
      <w:pPr>
        <w:numPr>
          <w:ilvl w:val="0"/>
          <w:numId w:val="112"/>
        </w:numPr>
        <w:tabs>
          <w:tab w:val="left" w:pos="376"/>
        </w:tabs>
        <w:rPr>
          <w:rFonts w:ascii="Calibri" w:hAnsi="Calibri" w:cs="Arial"/>
          <w:sz w:val="22"/>
          <w:szCs w:val="22"/>
        </w:rPr>
      </w:pPr>
      <w:r w:rsidRPr="00A24EB1">
        <w:rPr>
          <w:rFonts w:ascii="Calibri" w:hAnsi="Calibri" w:cs="Arial"/>
          <w:sz w:val="22"/>
          <w:szCs w:val="22"/>
        </w:rPr>
        <w:t>PCP must have systematic process in place to communicate with specialists and identify who has lead responsibility for discussing and assisting each patient with advance care planning</w:t>
      </w:r>
      <w:r w:rsidR="002D203F">
        <w:rPr>
          <w:rFonts w:ascii="Calibri" w:hAnsi="Calibri" w:cs="Arial"/>
          <w:sz w:val="22"/>
          <w:szCs w:val="22"/>
        </w:rPr>
        <w:t>.</w:t>
      </w:r>
    </w:p>
    <w:p w14:paraId="026483F9" w14:textId="4EBF9C16" w:rsidR="000116D9" w:rsidRDefault="00A24EB1" w:rsidP="007470DF">
      <w:pPr>
        <w:numPr>
          <w:ilvl w:val="1"/>
          <w:numId w:val="112"/>
        </w:numPr>
        <w:tabs>
          <w:tab w:val="left" w:pos="376"/>
          <w:tab w:val="left" w:pos="1432"/>
        </w:tabs>
        <w:rPr>
          <w:rFonts w:ascii="Calibri" w:hAnsi="Calibri" w:cs="Arial"/>
          <w:sz w:val="22"/>
          <w:szCs w:val="22"/>
        </w:rPr>
      </w:pPr>
      <w:r w:rsidRPr="00A24EB1">
        <w:rPr>
          <w:rFonts w:ascii="Calibri" w:hAnsi="Calibri" w:cs="Arial"/>
          <w:sz w:val="22"/>
          <w:szCs w:val="22"/>
        </w:rPr>
        <w:t>Training and information about advance care planning is available from the Centers for Disease Control and through a number of healthcare organizations</w:t>
      </w:r>
      <w:r w:rsidR="002E33F1">
        <w:rPr>
          <w:rFonts w:ascii="Calibri" w:hAnsi="Calibri" w:cs="Arial"/>
          <w:sz w:val="22"/>
          <w:szCs w:val="22"/>
        </w:rPr>
        <w:t>.</w:t>
      </w:r>
    </w:p>
    <w:p w14:paraId="65278ABF" w14:textId="7E8458AA" w:rsidR="00621DD8" w:rsidRDefault="00FD1BC6" w:rsidP="007470DF">
      <w:pPr>
        <w:numPr>
          <w:ilvl w:val="0"/>
          <w:numId w:val="112"/>
        </w:numPr>
        <w:tabs>
          <w:tab w:val="left" w:pos="376"/>
        </w:tabs>
        <w:rPr>
          <w:rFonts w:ascii="Calibri" w:hAnsi="Calibri" w:cs="Arial"/>
          <w:sz w:val="22"/>
          <w:szCs w:val="22"/>
        </w:rPr>
      </w:pPr>
      <w:r>
        <w:rPr>
          <w:rFonts w:ascii="Calibri" w:hAnsi="Calibri" w:cs="Arial"/>
          <w:sz w:val="22"/>
          <w:szCs w:val="22"/>
        </w:rPr>
        <w:t xml:space="preserve">PCP must have systematic process in place to track </w:t>
      </w:r>
      <w:r w:rsidR="00EC4624">
        <w:rPr>
          <w:rFonts w:ascii="Calibri" w:hAnsi="Calibri" w:cs="Arial"/>
          <w:sz w:val="22"/>
          <w:szCs w:val="22"/>
        </w:rPr>
        <w:t>care plans distributed to patients and returned to PCP</w:t>
      </w:r>
      <w:r w:rsidR="00C762CB">
        <w:rPr>
          <w:rFonts w:ascii="Calibri" w:hAnsi="Calibri" w:cs="Arial"/>
          <w:sz w:val="22"/>
          <w:szCs w:val="22"/>
        </w:rPr>
        <w:t>, and where appropriate, to conduct periodic follow-up conversations with patients who have not yet executed an advance care plan</w:t>
      </w:r>
      <w:r w:rsidR="002D203F">
        <w:rPr>
          <w:rFonts w:ascii="Calibri" w:hAnsi="Calibri" w:cs="Arial"/>
          <w:sz w:val="22"/>
          <w:szCs w:val="22"/>
        </w:rPr>
        <w:t>.</w:t>
      </w:r>
    </w:p>
    <w:p w14:paraId="0A3EA5AB" w14:textId="364A715D" w:rsidR="00D6771F" w:rsidRDefault="00D6771F" w:rsidP="007470DF">
      <w:pPr>
        <w:numPr>
          <w:ilvl w:val="0"/>
          <w:numId w:val="112"/>
        </w:numPr>
        <w:tabs>
          <w:tab w:val="left" w:pos="376"/>
        </w:tabs>
        <w:rPr>
          <w:rFonts w:ascii="Calibri" w:hAnsi="Calibri" w:cs="Arial"/>
          <w:sz w:val="22"/>
          <w:szCs w:val="22"/>
        </w:rPr>
      </w:pPr>
      <w:r>
        <w:rPr>
          <w:rFonts w:ascii="Calibri" w:hAnsi="Calibri" w:cs="Arial"/>
          <w:sz w:val="22"/>
          <w:szCs w:val="22"/>
        </w:rPr>
        <w:t>If patient is not ready to sign an advance care plan, document in medical record and address at next health maintenance exam</w:t>
      </w:r>
      <w:r w:rsidR="002D203F">
        <w:rPr>
          <w:rFonts w:ascii="Calibri" w:hAnsi="Calibri" w:cs="Arial"/>
          <w:sz w:val="22"/>
          <w:szCs w:val="22"/>
        </w:rPr>
        <w:t>.</w:t>
      </w:r>
    </w:p>
    <w:p w14:paraId="3902B06F" w14:textId="77777777" w:rsidR="00D4586C" w:rsidRPr="00C10BA4" w:rsidRDefault="00A24EB1" w:rsidP="00E05EF1">
      <w:pPr>
        <w:tabs>
          <w:tab w:val="left" w:pos="376"/>
          <w:tab w:val="left" w:pos="1432"/>
        </w:tabs>
        <w:rPr>
          <w:rFonts w:ascii="Calibri" w:hAnsi="Calibri" w:cs="Arial"/>
          <w:b/>
          <w:bCs/>
        </w:rPr>
      </w:pPr>
      <w:r w:rsidRPr="00A24EB1">
        <w:rPr>
          <w:rFonts w:ascii="Calibri" w:hAnsi="Calibri" w:cs="Arial"/>
          <w:b/>
          <w:bCs/>
        </w:rPr>
        <w:t> </w:t>
      </w:r>
    </w:p>
    <w:p w14:paraId="37376426" w14:textId="77777777" w:rsidR="00E57BE4" w:rsidRDefault="0043642E" w:rsidP="00602862">
      <w:pPr>
        <w:tabs>
          <w:tab w:val="left" w:pos="376"/>
          <w:tab w:val="left" w:pos="1432"/>
        </w:tabs>
        <w:rPr>
          <w:rFonts w:ascii="Calibri" w:hAnsi="Calibri" w:cs="Arial"/>
          <w:bCs/>
          <w:i/>
          <w:u w:val="single"/>
        </w:rPr>
      </w:pPr>
      <w:r>
        <w:rPr>
          <w:rFonts w:ascii="Calibri" w:hAnsi="Calibri" w:cs="Arial"/>
          <w:bCs/>
          <w:i/>
          <w:u w:val="single"/>
        </w:rPr>
        <w:t>Specialist Guidelines:</w:t>
      </w:r>
    </w:p>
    <w:p w14:paraId="0BB19445" w14:textId="5FBA4470" w:rsidR="00031547" w:rsidRDefault="00031547" w:rsidP="007470DF">
      <w:pPr>
        <w:numPr>
          <w:ilvl w:val="0"/>
          <w:numId w:val="211"/>
        </w:numPr>
        <w:tabs>
          <w:tab w:val="left" w:pos="376"/>
        </w:tabs>
        <w:rPr>
          <w:rFonts w:ascii="Calibri" w:hAnsi="Calibri" w:cs="Arial"/>
          <w:sz w:val="22"/>
          <w:szCs w:val="22"/>
        </w:rPr>
      </w:pPr>
      <w:r w:rsidRPr="00031547">
        <w:rPr>
          <w:rFonts w:ascii="Calibri" w:hAnsi="Calibri" w:cs="Arial"/>
          <w:sz w:val="22"/>
          <w:szCs w:val="22"/>
        </w:rPr>
        <w:t xml:space="preserve">Describe the process for education development in support of the Advanced Care Plan. </w:t>
      </w:r>
    </w:p>
    <w:p w14:paraId="6309C6C4" w14:textId="60EBBD26" w:rsidR="00D4586C" w:rsidRPr="00C10BA4" w:rsidRDefault="00A24EB1" w:rsidP="007470DF">
      <w:pPr>
        <w:numPr>
          <w:ilvl w:val="0"/>
          <w:numId w:val="211"/>
        </w:numPr>
        <w:tabs>
          <w:tab w:val="left" w:pos="376"/>
          <w:tab w:val="left" w:pos="1432"/>
        </w:tabs>
        <w:rPr>
          <w:rFonts w:ascii="Calibri" w:hAnsi="Calibri" w:cs="Arial"/>
          <w:sz w:val="22"/>
          <w:szCs w:val="22"/>
        </w:rPr>
      </w:pPr>
      <w:r w:rsidRPr="00A24EB1">
        <w:rPr>
          <w:rFonts w:ascii="Calibri" w:hAnsi="Calibri" w:cs="Arial"/>
          <w:sz w:val="22"/>
          <w:szCs w:val="22"/>
        </w:rPr>
        <w:t>Specialist(s) must have systematic process in place to communicate with PCP and identify who has lead responsibility for discussing and assisting each patient with advance care planning</w:t>
      </w:r>
      <w:r w:rsidR="002D203F">
        <w:rPr>
          <w:rFonts w:ascii="Calibri" w:hAnsi="Calibri" w:cs="Arial"/>
          <w:sz w:val="22"/>
          <w:szCs w:val="22"/>
        </w:rPr>
        <w:t>.</w:t>
      </w:r>
    </w:p>
    <w:p w14:paraId="091B398E" w14:textId="27D3D967" w:rsidR="00E57BE4" w:rsidRDefault="001737B5" w:rsidP="007470DF">
      <w:pPr>
        <w:numPr>
          <w:ilvl w:val="1"/>
          <w:numId w:val="140"/>
        </w:numPr>
        <w:tabs>
          <w:tab w:val="left" w:pos="376"/>
          <w:tab w:val="left" w:pos="1432"/>
        </w:tabs>
        <w:rPr>
          <w:rFonts w:ascii="Calibri" w:hAnsi="Calibri" w:cs="Arial"/>
          <w:sz w:val="22"/>
          <w:szCs w:val="22"/>
        </w:rPr>
      </w:pPr>
      <w:r>
        <w:rPr>
          <w:rFonts w:ascii="Calibri" w:hAnsi="Calibri" w:cs="Arial"/>
          <w:sz w:val="22"/>
          <w:szCs w:val="22"/>
        </w:rPr>
        <w:t>A</w:t>
      </w:r>
      <w:r w:rsidR="00A24EB1" w:rsidRPr="00A24EB1">
        <w:rPr>
          <w:rFonts w:ascii="Calibri" w:hAnsi="Calibri" w:cs="Arial"/>
          <w:sz w:val="22"/>
          <w:szCs w:val="22"/>
        </w:rPr>
        <w:t xml:space="preserve">dvance care planning </w:t>
      </w:r>
      <w:r>
        <w:rPr>
          <w:rFonts w:ascii="Calibri" w:hAnsi="Calibri" w:cs="Arial"/>
          <w:sz w:val="22"/>
          <w:szCs w:val="22"/>
        </w:rPr>
        <w:t xml:space="preserve">may not be appropriate for </w:t>
      </w:r>
      <w:r w:rsidR="00A24EB1" w:rsidRPr="00A24EB1">
        <w:rPr>
          <w:rFonts w:ascii="Calibri" w:hAnsi="Calibri" w:cs="Arial"/>
          <w:sz w:val="22"/>
          <w:szCs w:val="22"/>
        </w:rPr>
        <w:t>patients visiting for routine, basic care</w:t>
      </w:r>
      <w:r w:rsidR="002E33F1">
        <w:rPr>
          <w:rFonts w:ascii="Calibri" w:hAnsi="Calibri" w:cs="Arial"/>
          <w:sz w:val="22"/>
          <w:szCs w:val="22"/>
        </w:rPr>
        <w:t>.</w:t>
      </w:r>
    </w:p>
    <w:p w14:paraId="747BA2B9" w14:textId="0547FCFE" w:rsidR="00D4586C" w:rsidRPr="00C10BA4" w:rsidRDefault="00A24EB1" w:rsidP="007470DF">
      <w:pPr>
        <w:numPr>
          <w:ilvl w:val="1"/>
          <w:numId w:val="140"/>
        </w:numPr>
        <w:tabs>
          <w:tab w:val="left" w:pos="376"/>
          <w:tab w:val="left" w:pos="1432"/>
        </w:tabs>
        <w:rPr>
          <w:rFonts w:ascii="Calibri" w:hAnsi="Calibri" w:cs="Arial"/>
          <w:sz w:val="22"/>
          <w:szCs w:val="22"/>
        </w:rPr>
      </w:pPr>
      <w:r w:rsidRPr="00A24EB1">
        <w:rPr>
          <w:rFonts w:ascii="Calibri" w:hAnsi="Calibri" w:cs="Arial"/>
          <w:sz w:val="22"/>
          <w:szCs w:val="22"/>
        </w:rPr>
        <w:t>Training and information about advance care planning is available from the Centers for Disease Control and through a number of healthcare organizations</w:t>
      </w:r>
      <w:r w:rsidR="002E33F1">
        <w:rPr>
          <w:rFonts w:ascii="Calibri" w:hAnsi="Calibri" w:cs="Arial"/>
          <w:sz w:val="22"/>
          <w:szCs w:val="22"/>
        </w:rPr>
        <w:t>.</w:t>
      </w:r>
    </w:p>
    <w:p w14:paraId="461E7E81" w14:textId="4EC435C4" w:rsidR="006C1E08" w:rsidRDefault="00EC4624" w:rsidP="007470DF">
      <w:pPr>
        <w:numPr>
          <w:ilvl w:val="0"/>
          <w:numId w:val="211"/>
        </w:numPr>
        <w:tabs>
          <w:tab w:val="left" w:pos="376"/>
          <w:tab w:val="left" w:pos="1432"/>
        </w:tabs>
        <w:rPr>
          <w:rFonts w:ascii="Calibri" w:hAnsi="Calibri" w:cs="Arial"/>
          <w:sz w:val="22"/>
          <w:szCs w:val="22"/>
        </w:rPr>
      </w:pPr>
      <w:r>
        <w:rPr>
          <w:rFonts w:ascii="Calibri" w:hAnsi="Calibri" w:cs="Arial"/>
          <w:sz w:val="22"/>
          <w:szCs w:val="22"/>
        </w:rPr>
        <w:t>Specialist must have systematic process in place to track care plans distributed to patients and returned to specialist</w:t>
      </w:r>
      <w:r w:rsidR="006C1E08">
        <w:rPr>
          <w:rFonts w:ascii="Calibri" w:hAnsi="Calibri" w:cs="Arial"/>
          <w:sz w:val="22"/>
          <w:szCs w:val="22"/>
        </w:rPr>
        <w:t>, and where appropriate, to conduct periodic follow-up conversations with patients who have not yet executed an advance care plan</w:t>
      </w:r>
      <w:r w:rsidR="002D203F">
        <w:rPr>
          <w:rFonts w:ascii="Calibri" w:hAnsi="Calibri" w:cs="Arial"/>
          <w:sz w:val="22"/>
          <w:szCs w:val="22"/>
        </w:rPr>
        <w:t>.</w:t>
      </w:r>
    </w:p>
    <w:p w14:paraId="4CDC61DF" w14:textId="584F8DAC" w:rsidR="0018773B" w:rsidRDefault="0018773B" w:rsidP="007470DF">
      <w:pPr>
        <w:numPr>
          <w:ilvl w:val="0"/>
          <w:numId w:val="211"/>
        </w:numPr>
        <w:tabs>
          <w:tab w:val="left" w:pos="376"/>
          <w:tab w:val="left" w:pos="1432"/>
        </w:tabs>
        <w:rPr>
          <w:rFonts w:ascii="Calibri" w:hAnsi="Calibri" w:cs="Arial"/>
          <w:sz w:val="22"/>
          <w:szCs w:val="22"/>
        </w:rPr>
      </w:pPr>
      <w:r>
        <w:rPr>
          <w:rFonts w:ascii="Calibri" w:hAnsi="Calibri" w:cs="Arial"/>
          <w:sz w:val="22"/>
          <w:szCs w:val="22"/>
        </w:rPr>
        <w:t>Practice unit must be actively engaged in the education, development, and support of the advance care plan</w:t>
      </w:r>
      <w:r w:rsidR="002D203F">
        <w:rPr>
          <w:rFonts w:ascii="Calibri" w:hAnsi="Calibri" w:cs="Arial"/>
          <w:sz w:val="22"/>
          <w:szCs w:val="22"/>
        </w:rPr>
        <w:t>.</w:t>
      </w:r>
    </w:p>
    <w:p w14:paraId="1AE7F8E7" w14:textId="77777777" w:rsidR="00A00009" w:rsidRDefault="00A00009"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00009" w14:paraId="6CEF2E7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4467D2"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B4FBC14"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00009" w14:paraId="7A84527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D69E51" w14:textId="77777777" w:rsidR="00A00009" w:rsidRPr="000433C5" w:rsidRDefault="00A00009"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00009" w14:paraId="469BDE4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9D3B01" w14:textId="43F9EF80" w:rsidR="00031547" w:rsidRDefault="00031547" w:rsidP="007470DF">
            <w:pPr>
              <w:pStyle w:val="ListParagraph"/>
              <w:numPr>
                <w:ilvl w:val="0"/>
                <w:numId w:val="166"/>
              </w:numPr>
              <w:rPr>
                <w:rFonts w:asciiTheme="minorHAnsi" w:hAnsiTheme="minorHAnsi"/>
                <w:sz w:val="22"/>
                <w:szCs w:val="22"/>
              </w:rPr>
            </w:pPr>
            <w:r w:rsidRPr="00CF405E">
              <w:rPr>
                <w:rFonts w:asciiTheme="minorHAnsi" w:hAnsiTheme="minorHAnsi"/>
                <w:sz w:val="22"/>
                <w:szCs w:val="22"/>
              </w:rPr>
              <w:t xml:space="preserve">Discuss </w:t>
            </w:r>
            <w:r w:rsidRPr="00031547">
              <w:rPr>
                <w:rFonts w:asciiTheme="minorHAnsi" w:hAnsiTheme="minorHAnsi"/>
                <w:sz w:val="22"/>
                <w:szCs w:val="22"/>
              </w:rPr>
              <w:t xml:space="preserve">process for ACP introduction, tracking, education </w:t>
            </w:r>
            <w:r w:rsidR="002A5683">
              <w:rPr>
                <w:rFonts w:asciiTheme="minorHAnsi" w:hAnsiTheme="minorHAnsi"/>
                <w:sz w:val="22"/>
                <w:szCs w:val="22"/>
              </w:rPr>
              <w:t xml:space="preserve">and </w:t>
            </w:r>
            <w:r w:rsidRPr="00031547">
              <w:rPr>
                <w:rFonts w:asciiTheme="minorHAnsi" w:hAnsiTheme="minorHAnsi"/>
                <w:sz w:val="22"/>
                <w:szCs w:val="22"/>
              </w:rPr>
              <w:t>completion</w:t>
            </w:r>
          </w:p>
          <w:p w14:paraId="415D1658" w14:textId="4396B6BC"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Advance Care Planning; conversation with patients</w:t>
            </w:r>
            <w:r w:rsidR="00B270AB">
              <w:rPr>
                <w:rFonts w:asciiTheme="minorHAnsi" w:hAnsiTheme="minorHAnsi"/>
                <w:sz w:val="22"/>
                <w:szCs w:val="22"/>
              </w:rPr>
              <w:t>,</w:t>
            </w:r>
            <w:r w:rsidRPr="00C75211">
              <w:rPr>
                <w:rFonts w:asciiTheme="minorHAnsi" w:hAnsiTheme="minorHAnsi"/>
                <w:sz w:val="22"/>
                <w:szCs w:val="22"/>
              </w:rPr>
              <w:t xml:space="preserve"> documentation</w:t>
            </w:r>
            <w:r w:rsidR="00B270AB">
              <w:rPr>
                <w:rFonts w:asciiTheme="minorHAnsi" w:hAnsiTheme="minorHAnsi"/>
                <w:sz w:val="22"/>
                <w:szCs w:val="22"/>
              </w:rPr>
              <w:t>, and demonstration of follow-up to patients who have been given advance care planning but have not returned paperwork</w:t>
            </w:r>
          </w:p>
          <w:p w14:paraId="2B2F09E8" w14:textId="186C2343" w:rsidR="00CF405E" w:rsidRPr="00031547"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Ask about who has conversation with patient. D</w:t>
            </w:r>
            <w:r>
              <w:rPr>
                <w:rFonts w:asciiTheme="minorHAnsi" w:hAnsiTheme="minorHAnsi"/>
                <w:sz w:val="22"/>
                <w:szCs w:val="22"/>
              </w:rPr>
              <w:t xml:space="preserve">oes </w:t>
            </w:r>
            <w:r w:rsidRPr="00C75211">
              <w:rPr>
                <w:rFonts w:asciiTheme="minorHAnsi" w:hAnsiTheme="minorHAnsi"/>
                <w:sz w:val="22"/>
                <w:szCs w:val="22"/>
              </w:rPr>
              <w:t>office have a template? If not the lead (speci</w:t>
            </w:r>
            <w:r>
              <w:rPr>
                <w:rFonts w:asciiTheme="minorHAnsi" w:hAnsiTheme="minorHAnsi"/>
                <w:sz w:val="22"/>
                <w:szCs w:val="22"/>
              </w:rPr>
              <w:t xml:space="preserve">alist is) </w:t>
            </w:r>
            <w:r w:rsidRPr="00C75211">
              <w:rPr>
                <w:rFonts w:asciiTheme="minorHAnsi" w:hAnsiTheme="minorHAnsi"/>
                <w:sz w:val="22"/>
                <w:szCs w:val="22"/>
              </w:rPr>
              <w:t xml:space="preserve">how are you informed of this? </w:t>
            </w:r>
          </w:p>
        </w:tc>
      </w:tr>
    </w:tbl>
    <w:p w14:paraId="6C27E051" w14:textId="77777777" w:rsidR="00851960" w:rsidRDefault="00851960" w:rsidP="00E05EF1">
      <w:pPr>
        <w:tabs>
          <w:tab w:val="left" w:pos="376"/>
          <w:tab w:val="left" w:pos="1432"/>
        </w:tabs>
        <w:rPr>
          <w:rFonts w:ascii="Calibri" w:hAnsi="Calibri" w:cs="Arial"/>
          <w:sz w:val="22"/>
          <w:szCs w:val="22"/>
        </w:rPr>
      </w:pPr>
    </w:p>
    <w:p w14:paraId="50D58606"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4.17</w:t>
      </w:r>
    </w:p>
    <w:p w14:paraId="2A838519" w14:textId="77777777" w:rsidR="00614EA1"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A systematic approach is in place for developing a survivorship plan for patients once treatment is completed, including a copy of the survivorship plan in the patient’s medical record, and ensuring that the plan is shared with the patient and the patient’s providers</w:t>
      </w:r>
    </w:p>
    <w:p w14:paraId="1295DFA9" w14:textId="77777777" w:rsidR="00614EA1" w:rsidRPr="00C10BA4" w:rsidRDefault="00A24EB1" w:rsidP="00E05EF1">
      <w:pPr>
        <w:rPr>
          <w:rFonts w:ascii="Calibri" w:hAnsi="Calibri" w:cs="Arial"/>
          <w:sz w:val="22"/>
          <w:szCs w:val="22"/>
        </w:rPr>
      </w:pPr>
      <w:r w:rsidRPr="00A24EB1">
        <w:rPr>
          <w:rFonts w:ascii="Calibri" w:hAnsi="Calibri" w:cs="Arial"/>
          <w:b/>
          <w:bCs/>
        </w:rPr>
        <w:t> </w:t>
      </w:r>
    </w:p>
    <w:p w14:paraId="1AB20620" w14:textId="77777777" w:rsidR="004C685E"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77C54B3E" w14:textId="644F0D72" w:rsidR="00031547" w:rsidRDefault="00031547" w:rsidP="007470DF">
      <w:pPr>
        <w:numPr>
          <w:ilvl w:val="0"/>
          <w:numId w:val="113"/>
        </w:numPr>
        <w:tabs>
          <w:tab w:val="left" w:pos="376"/>
          <w:tab w:val="left" w:pos="1432"/>
        </w:tabs>
        <w:rPr>
          <w:rFonts w:ascii="Calibri" w:hAnsi="Calibri" w:cs="Arial"/>
          <w:sz w:val="22"/>
          <w:szCs w:val="22"/>
        </w:rPr>
      </w:pPr>
      <w:r w:rsidRPr="00031547">
        <w:rPr>
          <w:rFonts w:ascii="Calibri" w:hAnsi="Calibri" w:cs="Arial"/>
          <w:sz w:val="22"/>
          <w:szCs w:val="22"/>
        </w:rPr>
        <w:t>Describe the process for education development in support of the Survivorship Plan. How is the survivorship plan shared with other members of the team?</w:t>
      </w:r>
    </w:p>
    <w:p w14:paraId="3AA1C827" w14:textId="07ED16A7" w:rsidR="00BF116E" w:rsidRPr="00C10BA4" w:rsidRDefault="00A24EB1" w:rsidP="007470DF">
      <w:pPr>
        <w:numPr>
          <w:ilvl w:val="0"/>
          <w:numId w:val="113"/>
        </w:numPr>
        <w:tabs>
          <w:tab w:val="left" w:pos="376"/>
          <w:tab w:val="left" w:pos="1432"/>
        </w:tabs>
        <w:rPr>
          <w:rFonts w:ascii="Calibri" w:hAnsi="Calibri" w:cs="Arial"/>
          <w:sz w:val="22"/>
          <w:szCs w:val="22"/>
        </w:rPr>
      </w:pPr>
      <w:r w:rsidRPr="00A24EB1">
        <w:rPr>
          <w:rFonts w:ascii="Calibri" w:hAnsi="Calibri" w:cs="Arial"/>
          <w:sz w:val="22"/>
          <w:szCs w:val="22"/>
        </w:rPr>
        <w:t>PCP and specialist(s) must have systematic process in place to identify who has lead responsibility for developing each patient’s individualized patient survivorship care plan that includes guidelines for monitoring and maintaining the health of patients who have completed treatment</w:t>
      </w:r>
      <w:r w:rsidR="00FB7344">
        <w:rPr>
          <w:rFonts w:ascii="Calibri" w:hAnsi="Calibri" w:cs="Arial"/>
          <w:sz w:val="22"/>
          <w:szCs w:val="22"/>
        </w:rPr>
        <w:t>.</w:t>
      </w:r>
    </w:p>
    <w:p w14:paraId="6B88416E" w14:textId="275E4B62" w:rsidR="00080BEA" w:rsidRPr="00C10BA4" w:rsidRDefault="00A24EB1" w:rsidP="007470DF">
      <w:pPr>
        <w:numPr>
          <w:ilvl w:val="1"/>
          <w:numId w:val="113"/>
        </w:numPr>
        <w:tabs>
          <w:tab w:val="left" w:pos="376"/>
          <w:tab w:val="left" w:pos="1432"/>
        </w:tabs>
        <w:rPr>
          <w:rFonts w:ascii="Calibri" w:hAnsi="Calibri" w:cs="Arial"/>
          <w:sz w:val="22"/>
          <w:szCs w:val="22"/>
        </w:rPr>
      </w:pPr>
      <w:r w:rsidRPr="00A24EB1">
        <w:rPr>
          <w:rFonts w:ascii="Calibri" w:hAnsi="Calibri" w:cs="Arial"/>
          <w:sz w:val="22"/>
          <w:szCs w:val="22"/>
        </w:rPr>
        <w:t xml:space="preserve">Information about survivorship plans can be accessed at: </w:t>
      </w:r>
      <w:hyperlink r:id="rId27" w:history="1">
        <w:r w:rsidR="00832FAB" w:rsidRPr="00F936EB">
          <w:rPr>
            <w:rStyle w:val="Hyperlink"/>
            <w:rFonts w:ascii="Calibri" w:hAnsi="Calibri" w:cs="Arial"/>
            <w:sz w:val="22"/>
            <w:szCs w:val="22"/>
          </w:rPr>
          <w:t>http://www.cancer.org/Treatment/SurvivorshipDuringandAfterTreatment/SurvivorshipCarePlans/index</w:t>
        </w:r>
      </w:hyperlink>
      <w:r w:rsidR="00D720C0">
        <w:rPr>
          <w:rFonts w:ascii="Calibri" w:hAnsi="Calibri" w:cs="Arial"/>
          <w:sz w:val="22"/>
          <w:szCs w:val="22"/>
        </w:rPr>
        <w:t>.</w:t>
      </w:r>
    </w:p>
    <w:p w14:paraId="6542FAD1" w14:textId="2D8ABBAB" w:rsidR="004C685E" w:rsidRDefault="00A24EB1" w:rsidP="007470DF">
      <w:pPr>
        <w:numPr>
          <w:ilvl w:val="0"/>
          <w:numId w:val="113"/>
        </w:numPr>
        <w:tabs>
          <w:tab w:val="left" w:pos="376"/>
          <w:tab w:val="left" w:pos="1432"/>
        </w:tabs>
        <w:rPr>
          <w:rFonts w:ascii="Calibri" w:hAnsi="Calibri" w:cs="Arial"/>
          <w:sz w:val="22"/>
          <w:szCs w:val="22"/>
        </w:rPr>
      </w:pPr>
      <w:r w:rsidRPr="00A24EB1">
        <w:rPr>
          <w:rFonts w:ascii="Calibri" w:hAnsi="Calibri" w:cs="Arial"/>
          <w:sz w:val="22"/>
          <w:szCs w:val="22"/>
        </w:rPr>
        <w:t>Provider with lead responsibility must ensure that key care partners are aware of and have copies of the survivorship care plan</w:t>
      </w:r>
      <w:r w:rsidR="00FB7344">
        <w:rPr>
          <w:rFonts w:ascii="Calibri" w:hAnsi="Calibri" w:cs="Arial"/>
          <w:sz w:val="22"/>
          <w:szCs w:val="22"/>
        </w:rPr>
        <w:t>.</w:t>
      </w:r>
    </w:p>
    <w:p w14:paraId="559D0675"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7F9FA7F2"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0D8AE1"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957B16"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779D24A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FAEE85"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3E71ED2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B3E61" w14:textId="3EEFE3DD" w:rsidR="00031547" w:rsidRPr="004D4683" w:rsidRDefault="00031547" w:rsidP="007470DF">
            <w:pPr>
              <w:pStyle w:val="ListParagraph"/>
              <w:numPr>
                <w:ilvl w:val="0"/>
                <w:numId w:val="166"/>
              </w:numPr>
              <w:rPr>
                <w:rFonts w:asciiTheme="minorHAnsi" w:hAnsiTheme="minorHAnsi"/>
                <w:sz w:val="22"/>
                <w:szCs w:val="22"/>
              </w:rPr>
            </w:pPr>
            <w:r w:rsidRPr="00031547">
              <w:rPr>
                <w:rFonts w:asciiTheme="minorHAnsi" w:hAnsiTheme="minorHAnsi"/>
                <w:sz w:val="22"/>
                <w:szCs w:val="22"/>
              </w:rPr>
              <w:t>Discuss process for SP introduction, tracking, education, completion and sharing of SP</w:t>
            </w:r>
          </w:p>
          <w:p w14:paraId="6295022C" w14:textId="14055B1F"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Survivorship Plan; process in place once treatment is</w:t>
            </w:r>
            <w:r>
              <w:rPr>
                <w:rFonts w:asciiTheme="minorHAnsi" w:hAnsiTheme="minorHAnsi"/>
                <w:sz w:val="22"/>
                <w:szCs w:val="22"/>
              </w:rPr>
              <w:t xml:space="preserve"> </w:t>
            </w:r>
            <w:r w:rsidRPr="00C75211">
              <w:rPr>
                <w:rFonts w:asciiTheme="minorHAnsi" w:hAnsiTheme="minorHAnsi"/>
                <w:sz w:val="22"/>
                <w:szCs w:val="22"/>
              </w:rPr>
              <w:t>complete, documentation in chart, plan shared</w:t>
            </w:r>
            <w:r>
              <w:rPr>
                <w:rFonts w:asciiTheme="minorHAnsi" w:hAnsiTheme="minorHAnsi"/>
                <w:sz w:val="22"/>
                <w:szCs w:val="22"/>
              </w:rPr>
              <w:t xml:space="preserve"> </w:t>
            </w:r>
            <w:r w:rsidRPr="00C75211">
              <w:rPr>
                <w:rFonts w:asciiTheme="minorHAnsi" w:hAnsiTheme="minorHAnsi"/>
                <w:sz w:val="22"/>
                <w:szCs w:val="22"/>
              </w:rPr>
              <w:t>amongst patient's providers</w:t>
            </w:r>
          </w:p>
          <w:p w14:paraId="09813F9C" w14:textId="4B0556B1"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Does office have </w:t>
            </w:r>
            <w:r>
              <w:rPr>
                <w:rFonts w:asciiTheme="minorHAnsi" w:hAnsiTheme="minorHAnsi"/>
                <w:sz w:val="22"/>
                <w:szCs w:val="22"/>
              </w:rPr>
              <w:t xml:space="preserve">Survivorship Plan population? </w:t>
            </w:r>
            <w:r w:rsidR="004735B7">
              <w:rPr>
                <w:rFonts w:asciiTheme="minorHAnsi" w:hAnsiTheme="minorHAnsi"/>
                <w:sz w:val="22"/>
                <w:szCs w:val="22"/>
              </w:rPr>
              <w:t>W</w:t>
            </w:r>
            <w:r w:rsidRPr="00C75211">
              <w:rPr>
                <w:rFonts w:asciiTheme="minorHAnsi" w:hAnsiTheme="minorHAnsi"/>
                <w:sz w:val="22"/>
                <w:szCs w:val="22"/>
              </w:rPr>
              <w:t>ho has conversation with patient</w:t>
            </w:r>
            <w:r w:rsidR="0020281B">
              <w:rPr>
                <w:rFonts w:asciiTheme="minorHAnsi" w:hAnsiTheme="minorHAnsi"/>
                <w:sz w:val="22"/>
                <w:szCs w:val="22"/>
              </w:rPr>
              <w:t xml:space="preserve"> - i</w:t>
            </w:r>
            <w:r w:rsidRPr="00C75211">
              <w:rPr>
                <w:rFonts w:asciiTheme="minorHAnsi" w:hAnsiTheme="minorHAnsi"/>
                <w:sz w:val="22"/>
                <w:szCs w:val="22"/>
              </w:rPr>
              <w:t>f not the</w:t>
            </w:r>
            <w:r>
              <w:rPr>
                <w:rFonts w:asciiTheme="minorHAnsi" w:hAnsiTheme="minorHAnsi"/>
                <w:sz w:val="22"/>
                <w:szCs w:val="22"/>
              </w:rPr>
              <w:t xml:space="preserve"> </w:t>
            </w:r>
            <w:r w:rsidRPr="00C75211">
              <w:rPr>
                <w:rFonts w:asciiTheme="minorHAnsi" w:hAnsiTheme="minorHAnsi"/>
                <w:sz w:val="22"/>
                <w:szCs w:val="22"/>
              </w:rPr>
              <w:t xml:space="preserve">lead (specialist is), how </w:t>
            </w:r>
            <w:r w:rsidR="00D305C9">
              <w:rPr>
                <w:rFonts w:asciiTheme="minorHAnsi" w:hAnsiTheme="minorHAnsi"/>
                <w:sz w:val="22"/>
                <w:szCs w:val="22"/>
              </w:rPr>
              <w:t>is practice</w:t>
            </w:r>
            <w:r w:rsidRPr="00C75211">
              <w:rPr>
                <w:rFonts w:asciiTheme="minorHAnsi" w:hAnsiTheme="minorHAnsi"/>
                <w:sz w:val="22"/>
                <w:szCs w:val="22"/>
              </w:rPr>
              <w:t xml:space="preserve"> informed of this? Has there been conversation with specialist?</w:t>
            </w:r>
          </w:p>
        </w:tc>
      </w:tr>
    </w:tbl>
    <w:p w14:paraId="598BA440" w14:textId="77777777" w:rsidR="00614EA1" w:rsidRPr="00C10BA4" w:rsidRDefault="00614EA1" w:rsidP="00E05EF1">
      <w:pPr>
        <w:rPr>
          <w:rFonts w:ascii="Calibri" w:hAnsi="Calibri" w:cs="Arial"/>
          <w:b/>
          <w:bCs/>
        </w:rPr>
      </w:pPr>
    </w:p>
    <w:p w14:paraId="0BFF7AA6" w14:textId="3C838C33" w:rsidR="00687FE5" w:rsidRDefault="00A24EB1" w:rsidP="00602862">
      <w:pPr>
        <w:pStyle w:val="Heading2"/>
        <w:spacing w:before="0" w:after="0"/>
        <w:jc w:val="center"/>
        <w:rPr>
          <w:rFonts w:ascii="Calibri" w:hAnsi="Calibri"/>
          <w:color w:val="000000"/>
          <w:sz w:val="24"/>
          <w:szCs w:val="24"/>
        </w:rPr>
      </w:pPr>
      <w:r w:rsidRPr="00A24EB1">
        <w:rPr>
          <w:rFonts w:ascii="Calibri" w:hAnsi="Calibri"/>
          <w:sz w:val="24"/>
          <w:szCs w:val="24"/>
        </w:rPr>
        <w:t>4.18</w:t>
      </w:r>
    </w:p>
    <w:p w14:paraId="6310E8A0" w14:textId="77777777" w:rsidR="00687FE5" w:rsidRPr="00687FE5" w:rsidRDefault="008F79CA" w:rsidP="00602862">
      <w:pPr>
        <w:pStyle w:val="Heading2"/>
        <w:spacing w:before="0" w:after="0"/>
        <w:jc w:val="center"/>
        <w:rPr>
          <w:rFonts w:asciiTheme="minorHAnsi" w:hAnsiTheme="minorHAnsi"/>
          <w:color w:val="000000"/>
          <w:sz w:val="24"/>
          <w:szCs w:val="24"/>
        </w:rPr>
      </w:pPr>
      <w:r w:rsidRPr="008F79CA">
        <w:rPr>
          <w:rFonts w:asciiTheme="minorHAnsi" w:hAnsiTheme="minorHAnsi"/>
          <w:color w:val="000000"/>
          <w:sz w:val="24"/>
          <w:szCs w:val="24"/>
        </w:rPr>
        <w:t xml:space="preserve">A systematic approach is in place for assessing patient palliative care needs and ensuring patients receive needed palliative care services </w:t>
      </w:r>
    </w:p>
    <w:p w14:paraId="1AB9366B" w14:textId="77777777" w:rsidR="00687FE5" w:rsidRPr="00687FE5" w:rsidRDefault="008F79CA" w:rsidP="00E05EF1">
      <w:pPr>
        <w:rPr>
          <w:rFonts w:asciiTheme="minorHAnsi" w:hAnsiTheme="minorHAnsi"/>
          <w:color w:val="000000"/>
          <w:sz w:val="22"/>
          <w:szCs w:val="22"/>
        </w:rPr>
      </w:pPr>
      <w:r w:rsidRPr="008F79CA">
        <w:rPr>
          <w:rFonts w:asciiTheme="minorHAnsi" w:hAnsiTheme="minorHAnsi"/>
          <w:b/>
          <w:bCs/>
          <w:color w:val="000000"/>
          <w:sz w:val="22"/>
          <w:szCs w:val="22"/>
        </w:rPr>
        <w:t> </w:t>
      </w:r>
    </w:p>
    <w:p w14:paraId="4E6956C0" w14:textId="77777777" w:rsidR="00687FE5" w:rsidRPr="003E77D0" w:rsidRDefault="008F79CA" w:rsidP="00602862">
      <w:pPr>
        <w:rPr>
          <w:rFonts w:asciiTheme="minorHAnsi" w:hAnsiTheme="minorHAnsi"/>
          <w:color w:val="000000"/>
        </w:rPr>
      </w:pPr>
      <w:r w:rsidRPr="008F79CA">
        <w:rPr>
          <w:rFonts w:asciiTheme="minorHAnsi" w:hAnsiTheme="minorHAnsi"/>
          <w:i/>
          <w:iCs/>
          <w:color w:val="000000"/>
          <w:u w:val="single"/>
        </w:rPr>
        <w:t>PCP and Specialist Guidelines:</w:t>
      </w:r>
    </w:p>
    <w:p w14:paraId="3A31E036" w14:textId="77777777" w:rsidR="00687FE5" w:rsidRPr="00687FE5"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PCP and specialists have systematic processes to identify patients who may have unmet needs related to serious illness.  Potential identification triggers may include</w:t>
      </w:r>
      <w:r w:rsidR="00EC4624">
        <w:rPr>
          <w:rFonts w:asciiTheme="minorHAnsi" w:hAnsiTheme="minorHAnsi"/>
          <w:color w:val="000000"/>
          <w:sz w:val="22"/>
          <w:szCs w:val="22"/>
        </w:rPr>
        <w:t xml:space="preserve"> for example</w:t>
      </w:r>
      <w:r w:rsidRPr="008F79CA">
        <w:rPr>
          <w:rFonts w:asciiTheme="minorHAnsi" w:hAnsiTheme="minorHAnsi"/>
          <w:color w:val="000000"/>
          <w:sz w:val="22"/>
          <w:szCs w:val="22"/>
        </w:rPr>
        <w:t xml:space="preserve">: </w:t>
      </w:r>
    </w:p>
    <w:p w14:paraId="26735701" w14:textId="677EC764"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Diagnosis or progression of serious illness such as advanced cancer, heart failure, COPD, or dementia</w:t>
      </w:r>
      <w:r w:rsidR="00D720C0">
        <w:rPr>
          <w:rFonts w:asciiTheme="minorHAnsi" w:hAnsiTheme="minorHAnsi"/>
          <w:color w:val="000000"/>
          <w:sz w:val="22"/>
          <w:szCs w:val="22"/>
        </w:rPr>
        <w:t>.</w:t>
      </w:r>
    </w:p>
    <w:p w14:paraId="31DD7D9B" w14:textId="05B4418A"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Multiple chronic illnesses with frequent hospitalizations</w:t>
      </w:r>
      <w:r w:rsidR="00D720C0">
        <w:rPr>
          <w:rFonts w:asciiTheme="minorHAnsi" w:hAnsiTheme="minorHAnsi"/>
          <w:color w:val="000000"/>
          <w:sz w:val="22"/>
          <w:szCs w:val="22"/>
        </w:rPr>
        <w:t>.</w:t>
      </w:r>
    </w:p>
    <w:p w14:paraId="19287EA6" w14:textId="6F43086C"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Significant scoring on risk stratification tools (e.g. LACE, PRISM, etc</w:t>
      </w:r>
      <w:r w:rsidR="0020281B">
        <w:rPr>
          <w:rFonts w:asciiTheme="minorHAnsi" w:hAnsiTheme="minorHAnsi"/>
          <w:color w:val="000000"/>
          <w:sz w:val="22"/>
          <w:szCs w:val="22"/>
        </w:rPr>
        <w:t>.</w:t>
      </w:r>
      <w:r w:rsidRPr="008F79CA">
        <w:rPr>
          <w:rFonts w:asciiTheme="minorHAnsi" w:hAnsiTheme="minorHAnsi"/>
          <w:color w:val="000000"/>
          <w:sz w:val="22"/>
          <w:szCs w:val="22"/>
        </w:rPr>
        <w:t>)</w:t>
      </w:r>
      <w:r w:rsidR="00D720C0">
        <w:rPr>
          <w:rFonts w:asciiTheme="minorHAnsi" w:hAnsiTheme="minorHAnsi"/>
          <w:color w:val="000000"/>
          <w:sz w:val="22"/>
          <w:szCs w:val="22"/>
        </w:rPr>
        <w:t>.</w:t>
      </w:r>
    </w:p>
    <w:p w14:paraId="418F69E4" w14:textId="77777777" w:rsidR="00851960"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 xml:space="preserve">Answer of “no” to the ‘surprise’ question:   Would you be surprised if this patient were to die in the next year? </w:t>
      </w:r>
    </w:p>
    <w:p w14:paraId="35DE2386" w14:textId="77777777" w:rsidR="00687FE5" w:rsidRPr="009E6AE5" w:rsidRDefault="008F79CA" w:rsidP="007470DF">
      <w:pPr>
        <w:pStyle w:val="ListParagraph"/>
        <w:numPr>
          <w:ilvl w:val="0"/>
          <w:numId w:val="152"/>
        </w:numPr>
        <w:contextualSpacing w:val="0"/>
        <w:rPr>
          <w:rFonts w:asciiTheme="minorHAnsi" w:hAnsiTheme="minorHAnsi"/>
          <w:sz w:val="22"/>
          <w:szCs w:val="22"/>
        </w:rPr>
      </w:pPr>
      <w:r w:rsidRPr="008F79CA">
        <w:rPr>
          <w:rFonts w:asciiTheme="minorHAnsi" w:hAnsiTheme="minorHAnsi"/>
          <w:color w:val="000000"/>
          <w:sz w:val="22"/>
          <w:szCs w:val="22"/>
        </w:rPr>
        <w:t xml:space="preserve">PCP and specialist(s) have systematic process in place to identify who has lead responsibility for assessing and addressing the palliative care needs of patients with </w:t>
      </w:r>
      <w:r w:rsidR="00683A99" w:rsidRPr="00683A99">
        <w:rPr>
          <w:rFonts w:asciiTheme="minorHAnsi" w:hAnsiTheme="minorHAnsi"/>
          <w:sz w:val="22"/>
          <w:szCs w:val="22"/>
        </w:rPr>
        <w:t xml:space="preserve">serious illness, and referring to other providers as appropriate, including for example: </w:t>
      </w:r>
    </w:p>
    <w:p w14:paraId="2605A166" w14:textId="79A70766"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Advance care planning (including Durable Power of Attorney-HC designation, discussion and documentation of patient values and preferences)</w:t>
      </w:r>
      <w:r w:rsidR="00D720C0">
        <w:rPr>
          <w:rFonts w:asciiTheme="minorHAnsi" w:hAnsiTheme="minorHAnsi"/>
          <w:color w:val="000000"/>
          <w:sz w:val="22"/>
          <w:szCs w:val="22"/>
        </w:rPr>
        <w:t>.</w:t>
      </w:r>
    </w:p>
    <w:p w14:paraId="410D981A" w14:textId="17D3D11D"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Pain and physical symptom management</w:t>
      </w:r>
      <w:r w:rsidR="00D720C0">
        <w:rPr>
          <w:rFonts w:asciiTheme="minorHAnsi" w:hAnsiTheme="minorHAnsi"/>
          <w:color w:val="000000"/>
          <w:sz w:val="22"/>
          <w:szCs w:val="22"/>
        </w:rPr>
        <w:t>.</w:t>
      </w:r>
    </w:p>
    <w:p w14:paraId="4190F350" w14:textId="3409FF28"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Psychological and emotional symptoms</w:t>
      </w:r>
      <w:r w:rsidR="00D720C0">
        <w:rPr>
          <w:rFonts w:asciiTheme="minorHAnsi" w:hAnsiTheme="minorHAnsi"/>
          <w:color w:val="000000"/>
          <w:sz w:val="22"/>
          <w:szCs w:val="22"/>
        </w:rPr>
        <w:t>.</w:t>
      </w:r>
    </w:p>
    <w:p w14:paraId="70D3240B" w14:textId="7E8E6F27"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Spiritual distress</w:t>
      </w:r>
      <w:r w:rsidR="00D720C0">
        <w:rPr>
          <w:rFonts w:asciiTheme="minorHAnsi" w:hAnsiTheme="minorHAnsi"/>
          <w:color w:val="000000"/>
          <w:sz w:val="22"/>
          <w:szCs w:val="22"/>
        </w:rPr>
        <w:t>.</w:t>
      </w:r>
    </w:p>
    <w:p w14:paraId="6F1AADFC" w14:textId="394B3244"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Caregiver stress</w:t>
      </w:r>
      <w:r w:rsidR="00D720C0">
        <w:rPr>
          <w:rFonts w:asciiTheme="minorHAnsi" w:hAnsiTheme="minorHAnsi"/>
          <w:color w:val="000000"/>
          <w:sz w:val="22"/>
          <w:szCs w:val="22"/>
        </w:rPr>
        <w:t>.</w:t>
      </w:r>
    </w:p>
    <w:p w14:paraId="6D917D47" w14:textId="14D4215D" w:rsidR="00687FE5" w:rsidRPr="00687FE5"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Home or community-based support services</w:t>
      </w:r>
      <w:r w:rsidR="00D720C0">
        <w:rPr>
          <w:rFonts w:asciiTheme="minorHAnsi" w:hAnsiTheme="minorHAnsi"/>
          <w:color w:val="000000"/>
          <w:sz w:val="22"/>
          <w:szCs w:val="22"/>
        </w:rPr>
        <w:t>.</w:t>
      </w:r>
      <w:r w:rsidRPr="008F79CA">
        <w:rPr>
          <w:rFonts w:asciiTheme="minorHAnsi" w:hAnsiTheme="minorHAnsi"/>
          <w:color w:val="000000"/>
          <w:sz w:val="22"/>
          <w:szCs w:val="22"/>
        </w:rPr>
        <w:t xml:space="preserve"> </w:t>
      </w:r>
    </w:p>
    <w:p w14:paraId="017FF9D1" w14:textId="2910AB47" w:rsidR="00851960" w:rsidRDefault="008F79CA" w:rsidP="007470DF">
      <w:pPr>
        <w:pStyle w:val="ListParagraph"/>
        <w:numPr>
          <w:ilvl w:val="1"/>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Hospice eligibility</w:t>
      </w:r>
      <w:r w:rsidR="00D720C0">
        <w:rPr>
          <w:rFonts w:asciiTheme="minorHAnsi" w:hAnsiTheme="minorHAnsi"/>
          <w:color w:val="000000"/>
          <w:sz w:val="22"/>
          <w:szCs w:val="22"/>
        </w:rPr>
        <w:t>.</w:t>
      </w:r>
      <w:r w:rsidRPr="008F79CA">
        <w:rPr>
          <w:rFonts w:asciiTheme="minorHAnsi" w:hAnsiTheme="minorHAnsi"/>
          <w:color w:val="000000"/>
          <w:sz w:val="22"/>
          <w:szCs w:val="22"/>
        </w:rPr>
        <w:t xml:space="preserve"> </w:t>
      </w:r>
    </w:p>
    <w:p w14:paraId="259F857E" w14:textId="2C8572D4" w:rsidR="00851960"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Provider with lead responsibility ensures that all care partners are aware that patient is receiving palliative care services</w:t>
      </w:r>
      <w:r w:rsidR="00FB7344">
        <w:rPr>
          <w:rFonts w:asciiTheme="minorHAnsi" w:hAnsiTheme="minorHAnsi"/>
          <w:color w:val="000000"/>
          <w:sz w:val="22"/>
          <w:szCs w:val="22"/>
        </w:rPr>
        <w:t>.</w:t>
      </w:r>
    </w:p>
    <w:p w14:paraId="73D0FFF3" w14:textId="1692FC32" w:rsidR="00621DD8" w:rsidRPr="00621DD8"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Palliative care services are made available as needed to patients with unmet needs at all stages of seriously illness, not only at time of terminal diagnosis</w:t>
      </w:r>
      <w:r w:rsidR="00FB7344">
        <w:rPr>
          <w:rFonts w:asciiTheme="minorHAnsi" w:hAnsiTheme="minorHAnsi"/>
          <w:color w:val="000000"/>
          <w:sz w:val="22"/>
          <w:szCs w:val="22"/>
        </w:rPr>
        <w:t>.</w:t>
      </w:r>
    </w:p>
    <w:p w14:paraId="33F7F611" w14:textId="1FE1C117" w:rsidR="00687FE5" w:rsidRPr="00687FE5" w:rsidRDefault="008F79CA" w:rsidP="007470DF">
      <w:pPr>
        <w:pStyle w:val="ListParagraph"/>
        <w:numPr>
          <w:ilvl w:val="0"/>
          <w:numId w:val="152"/>
        </w:numPr>
        <w:contextualSpacing w:val="0"/>
        <w:rPr>
          <w:rFonts w:asciiTheme="minorHAnsi" w:hAnsiTheme="minorHAnsi"/>
          <w:color w:val="000000"/>
          <w:sz w:val="22"/>
          <w:szCs w:val="22"/>
        </w:rPr>
      </w:pPr>
      <w:r w:rsidRPr="00AC40E9">
        <w:rPr>
          <w:rFonts w:asciiTheme="minorHAnsi" w:hAnsiTheme="minorHAnsi"/>
          <w:color w:val="000000"/>
          <w:sz w:val="22"/>
          <w:szCs w:val="22"/>
        </w:rPr>
        <w:t xml:space="preserve">Reference </w:t>
      </w:r>
      <w:bookmarkStart w:id="621" w:name="_Hlk505762166"/>
      <w:r w:rsidR="00286AF7">
        <w:rPr>
          <w:rFonts w:asciiTheme="minorHAnsi" w:hAnsiTheme="minorHAnsi"/>
          <w:sz w:val="22"/>
          <w:szCs w:val="22"/>
        </w:rPr>
        <w:fldChar w:fldCharType="begin"/>
      </w:r>
      <w:r w:rsidR="00286AF7">
        <w:rPr>
          <w:rFonts w:asciiTheme="minorHAnsi" w:hAnsiTheme="minorHAnsi"/>
          <w:sz w:val="22"/>
          <w:szCs w:val="22"/>
        </w:rPr>
        <w:instrText xml:space="preserve"> HYPERLINK "</w:instrText>
      </w:r>
      <w:r w:rsidR="00286AF7" w:rsidRPr="00286AF7">
        <w:rPr>
          <w:rFonts w:asciiTheme="minorHAnsi" w:hAnsiTheme="minorHAnsi"/>
          <w:sz w:val="22"/>
          <w:szCs w:val="22"/>
        </w:rPr>
        <w:instrText>https://www.nhpco.org/patients-and-caregivers/about-palliative-care/</w:instrText>
      </w:r>
      <w:r w:rsidR="00286AF7">
        <w:rPr>
          <w:rFonts w:asciiTheme="minorHAnsi" w:hAnsiTheme="minorHAnsi"/>
          <w:sz w:val="22"/>
          <w:szCs w:val="22"/>
        </w:rPr>
        <w:instrText xml:space="preserve">" </w:instrText>
      </w:r>
      <w:r w:rsidR="00286AF7">
        <w:rPr>
          <w:rFonts w:asciiTheme="minorHAnsi" w:hAnsiTheme="minorHAnsi"/>
          <w:sz w:val="22"/>
          <w:szCs w:val="22"/>
        </w:rPr>
        <w:fldChar w:fldCharType="separate"/>
      </w:r>
      <w:r w:rsidR="00286AF7" w:rsidRPr="00DE70A5">
        <w:rPr>
          <w:rStyle w:val="Hyperlink"/>
          <w:rFonts w:asciiTheme="minorHAnsi" w:hAnsiTheme="minorHAnsi"/>
          <w:sz w:val="22"/>
          <w:szCs w:val="22"/>
        </w:rPr>
        <w:t>https://www.nhpco.org/patients-and-caregivers/about-palliative-care/</w:t>
      </w:r>
      <w:r w:rsidR="00286AF7">
        <w:rPr>
          <w:rFonts w:asciiTheme="minorHAnsi" w:hAnsiTheme="minorHAnsi"/>
          <w:sz w:val="22"/>
          <w:szCs w:val="22"/>
        </w:rPr>
        <w:fldChar w:fldCharType="end"/>
      </w:r>
      <w:r w:rsidR="00286AF7">
        <w:rPr>
          <w:rFonts w:asciiTheme="minorHAnsi" w:hAnsiTheme="minorHAnsi"/>
          <w:sz w:val="22"/>
          <w:szCs w:val="22"/>
        </w:rPr>
        <w:t xml:space="preserve"> </w:t>
      </w:r>
      <w:bookmarkEnd w:id="621"/>
      <w:r w:rsidR="00A644FB">
        <w:rPr>
          <w:rFonts w:asciiTheme="minorHAnsi" w:hAnsiTheme="minorHAnsi"/>
          <w:sz w:val="22"/>
          <w:szCs w:val="22"/>
        </w:rPr>
        <w:t xml:space="preserve"> </w:t>
      </w:r>
      <w:r w:rsidRPr="008F79CA">
        <w:rPr>
          <w:rFonts w:asciiTheme="minorHAnsi" w:hAnsiTheme="minorHAnsi"/>
          <w:color w:val="000000"/>
          <w:sz w:val="22"/>
          <w:szCs w:val="22"/>
        </w:rPr>
        <w:t>for definition of palliative care, and an overview of the domains that should be addressed in the delivery of comprehensive palliative care</w:t>
      </w:r>
      <w:r w:rsidR="00FB7344">
        <w:rPr>
          <w:rFonts w:asciiTheme="minorHAnsi" w:hAnsiTheme="minorHAnsi"/>
          <w:color w:val="000000"/>
          <w:sz w:val="22"/>
          <w:szCs w:val="22"/>
        </w:rPr>
        <w:t>.</w:t>
      </w:r>
    </w:p>
    <w:p w14:paraId="4AA7B1E2" w14:textId="77777777" w:rsidR="00A05485"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 xml:space="preserve">Practice has established written protocols for determining when patients should be assessed for palliative care needs, based on accepted standards relevant to their patient population. Tools that can be used to support assessment and management of palliative care needs are available here: </w:t>
      </w:r>
    </w:p>
    <w:p w14:paraId="336FBE5D" w14:textId="7F8788FF" w:rsidR="00597916" w:rsidRPr="00597916" w:rsidRDefault="008F79CA" w:rsidP="007470DF">
      <w:pPr>
        <w:pStyle w:val="ListParagraph"/>
        <w:numPr>
          <w:ilvl w:val="1"/>
          <w:numId w:val="152"/>
        </w:numPr>
        <w:contextualSpacing w:val="0"/>
        <w:rPr>
          <w:rFonts w:asciiTheme="minorHAnsi" w:hAnsiTheme="minorHAnsi" w:cstheme="minorHAnsi"/>
          <w:color w:val="000000"/>
          <w:sz w:val="22"/>
          <w:szCs w:val="22"/>
        </w:rPr>
      </w:pPr>
      <w:r w:rsidRPr="00C14ECE">
        <w:rPr>
          <w:rFonts w:asciiTheme="minorHAnsi" w:hAnsiTheme="minorHAnsi" w:cstheme="minorHAnsi"/>
          <w:color w:val="000000"/>
          <w:sz w:val="22"/>
          <w:szCs w:val="22"/>
        </w:rPr>
        <w:t xml:space="preserve">Advance care planning:  </w:t>
      </w:r>
      <w:hyperlink r:id="rId28" w:history="1">
        <w:r w:rsidRPr="002253C2">
          <w:rPr>
            <w:rStyle w:val="Hyperlink"/>
            <w:rFonts w:asciiTheme="minorHAnsi" w:hAnsiTheme="minorHAnsi" w:cstheme="minorHAnsi"/>
            <w:sz w:val="22"/>
            <w:szCs w:val="22"/>
          </w:rPr>
          <w:t>www.prepareforyourcare.org</w:t>
        </w:r>
      </w:hyperlink>
      <w:r w:rsidRPr="00C14ECE">
        <w:rPr>
          <w:rFonts w:asciiTheme="minorHAnsi" w:hAnsiTheme="minorHAnsi" w:cstheme="minorHAnsi"/>
          <w:color w:val="000000"/>
          <w:sz w:val="22"/>
          <w:szCs w:val="22"/>
        </w:rPr>
        <w:t xml:space="preserve"> (available in multiple langua</w:t>
      </w:r>
      <w:r w:rsidRPr="00514842">
        <w:rPr>
          <w:rFonts w:asciiTheme="minorHAnsi" w:hAnsiTheme="minorHAnsi" w:cstheme="minorHAnsi"/>
          <w:color w:val="000000"/>
          <w:sz w:val="22"/>
          <w:szCs w:val="22"/>
        </w:rPr>
        <w:t xml:space="preserve">ges); </w:t>
      </w:r>
      <w:hyperlink r:id="rId29" w:history="1">
        <w:r w:rsidR="00286AF7" w:rsidRPr="005F51FE">
          <w:rPr>
            <w:rStyle w:val="Hyperlink"/>
            <w:rFonts w:asciiTheme="minorHAnsi" w:hAnsiTheme="minorHAnsi" w:cstheme="minorHAnsi"/>
            <w:sz w:val="22"/>
            <w:szCs w:val="22"/>
          </w:rPr>
          <w:t>https://mcforms.mayo.edu/mc2100-mc2199/mc2107-05.pdf</w:t>
        </w:r>
      </w:hyperlink>
      <w:r w:rsidR="00286AF7" w:rsidRPr="005F51FE">
        <w:rPr>
          <w:rFonts w:asciiTheme="minorHAnsi" w:hAnsiTheme="minorHAnsi" w:cstheme="minorHAnsi"/>
          <w:sz w:val="22"/>
          <w:szCs w:val="22"/>
        </w:rPr>
        <w:t xml:space="preserve"> </w:t>
      </w:r>
      <w:r w:rsidR="00286AF7" w:rsidRPr="00514842">
        <w:rPr>
          <w:rFonts w:asciiTheme="minorHAnsi" w:hAnsiTheme="minorHAnsi" w:cstheme="minorHAnsi"/>
          <w:color w:val="000000"/>
          <w:sz w:val="22"/>
          <w:szCs w:val="22"/>
        </w:rPr>
        <w:t xml:space="preserve">and </w:t>
      </w:r>
      <w:hyperlink r:id="rId30" w:history="1">
        <w:r w:rsidR="00597916" w:rsidRPr="00597916">
          <w:rPr>
            <w:rStyle w:val="Hyperlink"/>
            <w:rFonts w:ascii="Calibri" w:hAnsi="Calibri" w:cs="Calibri"/>
            <w:sz w:val="22"/>
            <w:szCs w:val="22"/>
          </w:rPr>
          <w:t>https://www.michigan.gov/orsmsp/after-retirement/power-of-attorney-and-advance-directives-resources</w:t>
        </w:r>
      </w:hyperlink>
      <w:r w:rsidR="00D720C0">
        <w:rPr>
          <w:rFonts w:ascii="Calibri" w:hAnsi="Calibri" w:cs="Calibri"/>
          <w:sz w:val="22"/>
          <w:szCs w:val="22"/>
        </w:rPr>
        <w:t>.</w:t>
      </w:r>
    </w:p>
    <w:p w14:paraId="1E5FFE6D" w14:textId="0791889A" w:rsidR="00CF1FE7" w:rsidRPr="00514842" w:rsidRDefault="00286AF7" w:rsidP="00597916">
      <w:pPr>
        <w:pStyle w:val="ListParagraph"/>
        <w:ind w:left="1800"/>
        <w:contextualSpacing w:val="0"/>
        <w:rPr>
          <w:rFonts w:asciiTheme="minorHAnsi" w:hAnsiTheme="minorHAnsi" w:cstheme="minorHAnsi"/>
          <w:color w:val="000000"/>
          <w:sz w:val="22"/>
          <w:szCs w:val="22"/>
        </w:rPr>
      </w:pPr>
      <w:r w:rsidRPr="00C14ECE">
        <w:rPr>
          <w:rFonts w:asciiTheme="minorHAnsi" w:hAnsiTheme="minorHAnsi" w:cstheme="minorHAnsi"/>
          <w:color w:val="000000"/>
          <w:sz w:val="22"/>
          <w:szCs w:val="22"/>
        </w:rPr>
        <w:t xml:space="preserve"> </w:t>
      </w:r>
    </w:p>
    <w:p w14:paraId="7DBF5E9B" w14:textId="0D9FA669" w:rsidR="00CF1FE7" w:rsidRPr="00C14ECE" w:rsidRDefault="008F79CA" w:rsidP="007470DF">
      <w:pPr>
        <w:pStyle w:val="ListParagraph"/>
        <w:numPr>
          <w:ilvl w:val="1"/>
          <w:numId w:val="152"/>
        </w:numPr>
        <w:contextualSpacing w:val="0"/>
        <w:rPr>
          <w:rFonts w:asciiTheme="minorHAnsi" w:hAnsiTheme="minorHAnsi" w:cstheme="minorHAnsi"/>
          <w:color w:val="000000"/>
          <w:sz w:val="22"/>
          <w:szCs w:val="22"/>
        </w:rPr>
      </w:pPr>
      <w:r w:rsidRPr="00514842">
        <w:rPr>
          <w:rFonts w:asciiTheme="minorHAnsi" w:hAnsiTheme="minorHAnsi" w:cstheme="minorHAnsi"/>
          <w:color w:val="000000"/>
          <w:sz w:val="22"/>
          <w:szCs w:val="22"/>
        </w:rPr>
        <w:t xml:space="preserve">Prognosis:  </w:t>
      </w:r>
      <w:hyperlink r:id="rId31" w:history="1">
        <w:r w:rsidRPr="002253C2">
          <w:rPr>
            <w:rStyle w:val="Hyperlink"/>
            <w:rFonts w:asciiTheme="minorHAnsi" w:hAnsiTheme="minorHAnsi" w:cstheme="minorHAnsi"/>
            <w:sz w:val="22"/>
            <w:szCs w:val="22"/>
          </w:rPr>
          <w:t>http://eprognosis.ucsf.edu/</w:t>
        </w:r>
      </w:hyperlink>
      <w:r w:rsidR="00D720C0">
        <w:rPr>
          <w:rStyle w:val="Hyperlink"/>
          <w:rFonts w:asciiTheme="minorHAnsi" w:hAnsiTheme="minorHAnsi" w:cstheme="minorHAnsi"/>
          <w:sz w:val="22"/>
          <w:szCs w:val="22"/>
        </w:rPr>
        <w:t>.</w:t>
      </w:r>
    </w:p>
    <w:p w14:paraId="319D5AAB" w14:textId="1A3D814A" w:rsidR="00851960" w:rsidRPr="00514842" w:rsidRDefault="008F79CA" w:rsidP="007470DF">
      <w:pPr>
        <w:pStyle w:val="ListParagraph"/>
        <w:numPr>
          <w:ilvl w:val="1"/>
          <w:numId w:val="152"/>
        </w:numPr>
        <w:contextualSpacing w:val="0"/>
        <w:rPr>
          <w:rFonts w:asciiTheme="minorHAnsi" w:hAnsiTheme="minorHAnsi" w:cstheme="minorHAnsi"/>
          <w:color w:val="000000"/>
          <w:sz w:val="22"/>
          <w:szCs w:val="22"/>
        </w:rPr>
      </w:pPr>
      <w:r w:rsidRPr="00514842">
        <w:rPr>
          <w:rFonts w:asciiTheme="minorHAnsi" w:hAnsiTheme="minorHAnsi" w:cstheme="minorHAnsi"/>
          <w:color w:val="000000"/>
          <w:sz w:val="22"/>
          <w:szCs w:val="22"/>
        </w:rPr>
        <w:t>Hospice eligibility:</w:t>
      </w:r>
      <w:r w:rsidR="00B83337" w:rsidRPr="005F51FE">
        <w:rPr>
          <w:rFonts w:asciiTheme="minorHAnsi" w:hAnsiTheme="minorHAnsi" w:cstheme="minorHAnsi"/>
          <w:sz w:val="22"/>
          <w:szCs w:val="22"/>
        </w:rPr>
        <w:t xml:space="preserve"> </w:t>
      </w:r>
      <w:hyperlink r:id="rId32" w:history="1">
        <w:r w:rsidR="00B83337" w:rsidRPr="005F51FE">
          <w:rPr>
            <w:rStyle w:val="Hyperlink"/>
            <w:rFonts w:asciiTheme="minorHAnsi" w:hAnsiTheme="minorHAnsi" w:cstheme="minorHAnsi"/>
            <w:sz w:val="22"/>
            <w:szCs w:val="22"/>
          </w:rPr>
          <w:t>https://www.michigan.gov/mdhhs/0,5885,7-339-73971_7122_3183_4895-19878--,00.html</w:t>
        </w:r>
      </w:hyperlink>
      <w:r w:rsidR="00D720C0">
        <w:rPr>
          <w:rFonts w:asciiTheme="minorHAnsi" w:hAnsiTheme="minorHAnsi" w:cstheme="minorHAnsi"/>
          <w:sz w:val="22"/>
          <w:szCs w:val="22"/>
        </w:rPr>
        <w:t>.</w:t>
      </w:r>
      <w:r w:rsidRPr="00514842">
        <w:rPr>
          <w:rFonts w:asciiTheme="minorHAnsi" w:hAnsiTheme="minorHAnsi" w:cstheme="minorHAnsi"/>
          <w:color w:val="1F497D"/>
          <w:sz w:val="22"/>
          <w:szCs w:val="22"/>
        </w:rPr>
        <w:t> </w:t>
      </w:r>
    </w:p>
    <w:p w14:paraId="7CAC1D6C" w14:textId="77777777" w:rsidR="00851960" w:rsidRDefault="008F79CA" w:rsidP="007470DF">
      <w:pPr>
        <w:pStyle w:val="ListParagraph"/>
        <w:numPr>
          <w:ilvl w:val="0"/>
          <w:numId w:val="152"/>
        </w:numPr>
        <w:contextualSpacing w:val="0"/>
        <w:rPr>
          <w:rFonts w:asciiTheme="minorHAnsi" w:hAnsiTheme="minorHAnsi"/>
          <w:color w:val="000000"/>
          <w:sz w:val="22"/>
          <w:szCs w:val="22"/>
        </w:rPr>
      </w:pPr>
      <w:r w:rsidRPr="008F79CA">
        <w:rPr>
          <w:rFonts w:asciiTheme="minorHAnsi" w:hAnsiTheme="minorHAnsi"/>
          <w:color w:val="000000"/>
          <w:sz w:val="22"/>
          <w:szCs w:val="22"/>
        </w:rPr>
        <w:t>Options for delivery of palliative care include:</w:t>
      </w:r>
    </w:p>
    <w:p w14:paraId="71F1A720" w14:textId="7E0A4D5F" w:rsidR="00851960" w:rsidRDefault="008F79CA" w:rsidP="007470DF">
      <w:pPr>
        <w:pStyle w:val="ListParagraph"/>
        <w:numPr>
          <w:ilvl w:val="1"/>
          <w:numId w:val="152"/>
        </w:numPr>
        <w:rPr>
          <w:rFonts w:asciiTheme="minorHAnsi" w:hAnsiTheme="minorHAnsi"/>
          <w:color w:val="000000"/>
          <w:sz w:val="22"/>
          <w:szCs w:val="22"/>
        </w:rPr>
      </w:pPr>
      <w:r w:rsidRPr="008F79CA">
        <w:rPr>
          <w:rFonts w:asciiTheme="minorHAnsi" w:hAnsiTheme="minorHAnsi"/>
          <w:color w:val="000000"/>
          <w:sz w:val="22"/>
          <w:szCs w:val="22"/>
        </w:rPr>
        <w:t xml:space="preserve">Delivery within practice: At least one member of practice has received training through established palliative care training program and has educated other practice staff.  Examples of such training include: </w:t>
      </w:r>
    </w:p>
    <w:p w14:paraId="0CBCF27C" w14:textId="77777777" w:rsidR="00B42616" w:rsidRPr="00CD0678"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Hospice and Palliative Medicine Board Physician Certification (MD/DO)</w:t>
      </w:r>
    </w:p>
    <w:p w14:paraId="47AF4448" w14:textId="77777777" w:rsidR="00B42616" w:rsidRPr="00CD0678"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Hospice Medical Director Physician Certification (MD/DO)</w:t>
      </w:r>
    </w:p>
    <w:p w14:paraId="0B6C38AF" w14:textId="09178D9D" w:rsidR="00B42616" w:rsidRPr="008E1D7F" w:rsidRDefault="00B42616" w:rsidP="007470DF">
      <w:pPr>
        <w:pStyle w:val="ListParagraph"/>
        <w:numPr>
          <w:ilvl w:val="0"/>
          <w:numId w:val="167"/>
        </w:numPr>
        <w:rPr>
          <w:rFonts w:asciiTheme="minorHAnsi" w:hAnsiTheme="minorHAnsi"/>
          <w:color w:val="000000"/>
          <w:sz w:val="22"/>
          <w:szCs w:val="22"/>
        </w:rPr>
      </w:pPr>
      <w:r w:rsidRPr="00CD0678">
        <w:rPr>
          <w:rFonts w:asciiTheme="minorHAnsi" w:hAnsiTheme="minorHAnsi"/>
          <w:color w:val="000000"/>
          <w:sz w:val="22"/>
          <w:szCs w:val="22"/>
        </w:rPr>
        <w:t xml:space="preserve">Palliative Care </w:t>
      </w:r>
      <w:r w:rsidR="00313B83">
        <w:rPr>
          <w:rFonts w:asciiTheme="minorHAnsi" w:hAnsiTheme="minorHAnsi"/>
          <w:color w:val="000000"/>
          <w:sz w:val="22"/>
          <w:szCs w:val="22"/>
        </w:rPr>
        <w:t xml:space="preserve">education for chaplaincy, nurses, social workers, and other health professionals: </w:t>
      </w:r>
      <w:hyperlink r:id="rId33" w:history="1">
        <w:r w:rsidR="008E1D7F" w:rsidRPr="00DE70A5">
          <w:rPr>
            <w:rStyle w:val="Hyperlink"/>
            <w:rFonts w:asciiTheme="minorHAnsi" w:hAnsiTheme="minorHAnsi"/>
            <w:sz w:val="22"/>
            <w:szCs w:val="22"/>
          </w:rPr>
          <w:t>https://csupalliativecare.org/programs/</w:t>
        </w:r>
      </w:hyperlink>
      <w:r w:rsidRPr="008E1D7F">
        <w:rPr>
          <w:rFonts w:asciiTheme="minorHAnsi" w:hAnsiTheme="minorHAnsi"/>
          <w:color w:val="000000"/>
          <w:sz w:val="22"/>
          <w:szCs w:val="22"/>
        </w:rPr>
        <w:t>For domains that cannot be addressed directly by practice staff, practice has knowledge of community resources that will enable patient to receive palliative care across all domains (e.g., physical, emotional, spiritual, legal, ethical)</w:t>
      </w:r>
    </w:p>
    <w:p w14:paraId="5CC34D52" w14:textId="50424B99" w:rsidR="00EE11F6" w:rsidRPr="00EE11F6" w:rsidRDefault="00B42616" w:rsidP="007470DF">
      <w:pPr>
        <w:pStyle w:val="ListParagraph"/>
        <w:numPr>
          <w:ilvl w:val="1"/>
          <w:numId w:val="152"/>
        </w:numPr>
        <w:rPr>
          <w:rFonts w:asciiTheme="minorHAnsi" w:hAnsiTheme="minorHAnsi"/>
          <w:color w:val="000000"/>
          <w:sz w:val="22"/>
          <w:szCs w:val="22"/>
        </w:rPr>
      </w:pPr>
      <w:bookmarkStart w:id="622" w:name="_Hlk505763066"/>
      <w:r w:rsidRPr="00B42616">
        <w:rPr>
          <w:rFonts w:asciiTheme="minorHAnsi" w:hAnsiTheme="minorHAnsi"/>
          <w:color w:val="000000"/>
          <w:sz w:val="22"/>
          <w:szCs w:val="22"/>
        </w:rPr>
        <w:t xml:space="preserve">Referrals: Practice maintains information on availability of comprehensive palliative care teams and makes referrals as appropriate. Sources for referral can be found at </w:t>
      </w:r>
      <w:hyperlink r:id="rId34" w:history="1">
        <w:r w:rsidR="00EE11F6" w:rsidRPr="00EE11F6">
          <w:rPr>
            <w:rStyle w:val="Hyperlink"/>
            <w:rFonts w:ascii="Calibri" w:hAnsi="Calibri" w:cs="Calibri"/>
            <w:sz w:val="22"/>
            <w:szCs w:val="22"/>
          </w:rPr>
          <w:t>https://www.mhha.org/resources/</w:t>
        </w:r>
      </w:hyperlink>
      <w:r w:rsidR="00D720C0">
        <w:rPr>
          <w:rFonts w:ascii="Calibri" w:hAnsi="Calibri" w:cs="Calibri"/>
          <w:sz w:val="22"/>
          <w:szCs w:val="22"/>
        </w:rPr>
        <w:t>.</w:t>
      </w:r>
    </w:p>
    <w:p w14:paraId="5FBBE304" w14:textId="4538B9A3" w:rsidR="00B42616" w:rsidRPr="00B42616" w:rsidRDefault="00B42616" w:rsidP="00EE11F6">
      <w:pPr>
        <w:pStyle w:val="ListParagraph"/>
        <w:ind w:left="1800"/>
        <w:rPr>
          <w:rStyle w:val="Hyperlink"/>
          <w:rFonts w:asciiTheme="minorHAnsi" w:hAnsiTheme="minorHAnsi"/>
          <w:color w:val="000000"/>
          <w:sz w:val="22"/>
          <w:szCs w:val="22"/>
          <w:u w:val="none"/>
        </w:rPr>
      </w:pPr>
    </w:p>
    <w:bookmarkEnd w:id="622"/>
    <w:p w14:paraId="77320E8A" w14:textId="77777777" w:rsidR="00C75211" w:rsidRPr="00C75211" w:rsidRDefault="00C75211" w:rsidP="00E05EF1">
      <w:pPr>
        <w:rPr>
          <w:rFonts w:asciiTheme="minorHAnsi" w:hAnsiTheme="minorHAnsi"/>
          <w:color w:val="000000"/>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73873147"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64B606"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0A7E19D"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075C434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7A6AB4"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73EFE0F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8CA924" w14:textId="52B61818"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Documentation </w:t>
            </w:r>
            <w:r w:rsidR="008E1A6A">
              <w:rPr>
                <w:rFonts w:asciiTheme="minorHAnsi" w:hAnsiTheme="minorHAnsi"/>
                <w:sz w:val="22"/>
                <w:szCs w:val="22"/>
              </w:rPr>
              <w:t>r</w:t>
            </w:r>
            <w:r w:rsidRPr="00C75211">
              <w:rPr>
                <w:rFonts w:asciiTheme="minorHAnsi" w:hAnsiTheme="minorHAnsi"/>
                <w:sz w:val="22"/>
                <w:szCs w:val="22"/>
              </w:rPr>
              <w:t>equired</w:t>
            </w:r>
          </w:p>
          <w:p w14:paraId="2441C171" w14:textId="77777777"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 xml:space="preserve">Palliative Care; assessment </w:t>
            </w:r>
            <w:r w:rsidR="00C46517">
              <w:rPr>
                <w:rFonts w:asciiTheme="minorHAnsi" w:hAnsiTheme="minorHAnsi"/>
                <w:sz w:val="22"/>
                <w:szCs w:val="22"/>
              </w:rPr>
              <w:t>process in place &amp; shared among</w:t>
            </w:r>
            <w:r>
              <w:rPr>
                <w:rFonts w:asciiTheme="minorHAnsi" w:hAnsiTheme="minorHAnsi"/>
                <w:sz w:val="22"/>
                <w:szCs w:val="22"/>
              </w:rPr>
              <w:t xml:space="preserve"> all care providers (including specialist)</w:t>
            </w:r>
          </w:p>
          <w:p w14:paraId="09A6CD2B" w14:textId="110FD646" w:rsidR="00C75211" w:rsidRPr="00C75211"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How do you define palliative care population</w:t>
            </w:r>
            <w:r>
              <w:rPr>
                <w:rFonts w:asciiTheme="minorHAnsi" w:hAnsiTheme="minorHAnsi"/>
                <w:sz w:val="22"/>
                <w:szCs w:val="22"/>
              </w:rPr>
              <w:t>?</w:t>
            </w:r>
            <w:r w:rsidR="00C75211" w:rsidRPr="00C75211">
              <w:rPr>
                <w:rFonts w:asciiTheme="minorHAnsi" w:hAnsiTheme="minorHAnsi"/>
                <w:sz w:val="22"/>
                <w:szCs w:val="22"/>
              </w:rPr>
              <w:t xml:space="preserve">  If not the lead (specialist is), how </w:t>
            </w:r>
            <w:r w:rsidR="008E1A6A">
              <w:rPr>
                <w:rFonts w:asciiTheme="minorHAnsi" w:hAnsiTheme="minorHAnsi"/>
                <w:sz w:val="22"/>
                <w:szCs w:val="22"/>
              </w:rPr>
              <w:t>is practice</w:t>
            </w:r>
            <w:r w:rsidR="00C75211" w:rsidRPr="00C75211">
              <w:rPr>
                <w:rFonts w:asciiTheme="minorHAnsi" w:hAnsiTheme="minorHAnsi"/>
                <w:sz w:val="22"/>
                <w:szCs w:val="22"/>
              </w:rPr>
              <w:t xml:space="preserve"> informed?</w:t>
            </w:r>
          </w:p>
          <w:p w14:paraId="11DF5443" w14:textId="77777777" w:rsidR="00C75211" w:rsidRDefault="00C75211"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 </w:t>
            </w:r>
            <w:r w:rsidRPr="00C75211">
              <w:rPr>
                <w:rFonts w:asciiTheme="minorHAnsi" w:hAnsiTheme="minorHAnsi"/>
                <w:sz w:val="22"/>
                <w:szCs w:val="22"/>
              </w:rPr>
              <w:t>Has there been conversation with specialist?</w:t>
            </w:r>
          </w:p>
          <w:p w14:paraId="5F19982D" w14:textId="3D61E2D7" w:rsidR="009634B5" w:rsidRPr="00C75211" w:rsidRDefault="009634B5"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Pr="009634B5">
              <w:rPr>
                <w:rFonts w:asciiTheme="minorHAnsi" w:hAnsiTheme="minorHAnsi"/>
                <w:sz w:val="22"/>
                <w:szCs w:val="22"/>
              </w:rPr>
              <w:t>ocumentation required/written protocol</w:t>
            </w:r>
          </w:p>
        </w:tc>
      </w:tr>
    </w:tbl>
    <w:p w14:paraId="54967624" w14:textId="77777777" w:rsidR="009B0886" w:rsidRPr="003E77D0" w:rsidRDefault="009B0886" w:rsidP="00E05EF1">
      <w:pPr>
        <w:pStyle w:val="ListParagraph"/>
        <w:ind w:left="0"/>
        <w:rPr>
          <w:rFonts w:ascii="Calibri" w:hAnsi="Calibri"/>
        </w:rPr>
      </w:pPr>
    </w:p>
    <w:p w14:paraId="2B3F1A39" w14:textId="77777777" w:rsidR="00B82F6D"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4.19</w:t>
      </w:r>
    </w:p>
    <w:p w14:paraId="2EDDB9B3" w14:textId="77777777" w:rsidR="00B82F6D"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Systematic process is in place to identify patients who would benefit from care management services based on clinical conditions and ED, inpatient, and other service use</w:t>
      </w:r>
    </w:p>
    <w:p w14:paraId="0B29DC53" w14:textId="77777777" w:rsidR="00851960" w:rsidRDefault="00851960" w:rsidP="00E05EF1">
      <w:pPr>
        <w:tabs>
          <w:tab w:val="left" w:pos="376"/>
          <w:tab w:val="left" w:pos="1432"/>
        </w:tabs>
        <w:rPr>
          <w:rFonts w:ascii="Calibri" w:hAnsi="Calibri" w:cs="Arial"/>
          <w:bCs/>
          <w:i/>
          <w:u w:val="single"/>
        </w:rPr>
      </w:pPr>
    </w:p>
    <w:p w14:paraId="5FF61CE4" w14:textId="77777777" w:rsidR="00B82F6D" w:rsidRPr="00C10BA4" w:rsidRDefault="0043642E" w:rsidP="00602862">
      <w:pPr>
        <w:tabs>
          <w:tab w:val="left" w:pos="376"/>
          <w:tab w:val="left" w:pos="1432"/>
        </w:tabs>
        <w:rPr>
          <w:rFonts w:ascii="Calibri" w:hAnsi="Calibri" w:cs="Arial"/>
          <w:bCs/>
          <w:i/>
          <w:u w:val="single"/>
        </w:rPr>
      </w:pPr>
      <w:r>
        <w:rPr>
          <w:rFonts w:ascii="Calibri" w:hAnsi="Calibri" w:cs="Arial"/>
          <w:bCs/>
          <w:i/>
          <w:u w:val="single"/>
        </w:rPr>
        <w:t>PCP and Specialist Guidelines:</w:t>
      </w:r>
    </w:p>
    <w:p w14:paraId="7FBF2E44" w14:textId="67A07921" w:rsidR="00B82F6D" w:rsidRPr="00C10BA4" w:rsidRDefault="00A24EB1" w:rsidP="007470DF">
      <w:pPr>
        <w:numPr>
          <w:ilvl w:val="0"/>
          <w:numId w:val="121"/>
        </w:numPr>
        <w:tabs>
          <w:tab w:val="left" w:pos="376"/>
          <w:tab w:val="left" w:pos="1432"/>
        </w:tabs>
        <w:rPr>
          <w:rFonts w:ascii="Calibri" w:hAnsi="Calibri" w:cs="Arial"/>
          <w:sz w:val="22"/>
          <w:szCs w:val="22"/>
        </w:rPr>
      </w:pPr>
      <w:r w:rsidRPr="00A24EB1">
        <w:rPr>
          <w:rFonts w:ascii="Calibri" w:hAnsi="Calibri" w:cs="Arial"/>
          <w:sz w:val="22"/>
          <w:szCs w:val="22"/>
        </w:rPr>
        <w:t>PCP and specialists must have systematic process in place to identify patients who are candidates for care management, and to document the results of the identification process</w:t>
      </w:r>
      <w:r w:rsidR="00FB7344">
        <w:rPr>
          <w:rFonts w:ascii="Calibri" w:hAnsi="Calibri" w:cs="Arial"/>
          <w:sz w:val="22"/>
          <w:szCs w:val="22"/>
        </w:rPr>
        <w:t>.</w:t>
      </w:r>
    </w:p>
    <w:p w14:paraId="645EE5EE" w14:textId="1A5B0AD8"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t>PCPs should notify specialists when patient has care manager</w:t>
      </w:r>
      <w:r w:rsidR="00D720C0">
        <w:rPr>
          <w:rFonts w:ascii="Calibri" w:hAnsi="Calibri" w:cs="Arial"/>
          <w:sz w:val="22"/>
          <w:szCs w:val="22"/>
        </w:rPr>
        <w:t>.</w:t>
      </w:r>
    </w:p>
    <w:p w14:paraId="27A7C5C9" w14:textId="31BBC747"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t>Specialists should notify PCPs when specialist has care manager</w:t>
      </w:r>
      <w:r w:rsidR="00D720C0">
        <w:rPr>
          <w:rFonts w:ascii="Calibri" w:hAnsi="Calibri" w:cs="Arial"/>
          <w:sz w:val="22"/>
          <w:szCs w:val="22"/>
        </w:rPr>
        <w:t>.</w:t>
      </w:r>
    </w:p>
    <w:p w14:paraId="6A5B8031" w14:textId="0BD8BB39" w:rsidR="00E57BE4" w:rsidRDefault="00A24EB1" w:rsidP="007470DF">
      <w:pPr>
        <w:pStyle w:val="ListParagraph"/>
        <w:numPr>
          <w:ilvl w:val="1"/>
          <w:numId w:val="121"/>
        </w:numPr>
        <w:rPr>
          <w:rFonts w:ascii="Calibri" w:hAnsi="Calibri" w:cs="Arial"/>
          <w:sz w:val="22"/>
          <w:szCs w:val="22"/>
        </w:rPr>
      </w:pPr>
      <w:r w:rsidRPr="00A24EB1">
        <w:rPr>
          <w:rFonts w:ascii="Calibri" w:hAnsi="Calibri" w:cs="Arial"/>
          <w:sz w:val="22"/>
          <w:szCs w:val="22"/>
        </w:rPr>
        <w:t>When there is more than one care manager, the involved providers should coordinate to identify care manager with lead responsibility</w:t>
      </w:r>
      <w:r w:rsidR="00D720C0">
        <w:rPr>
          <w:rFonts w:ascii="Calibri" w:hAnsi="Calibri" w:cs="Arial"/>
          <w:sz w:val="22"/>
          <w:szCs w:val="22"/>
        </w:rPr>
        <w:t>.</w:t>
      </w:r>
    </w:p>
    <w:p w14:paraId="5351BF47" w14:textId="77777777" w:rsidR="00C75211" w:rsidRDefault="00C75211" w:rsidP="00E05EF1">
      <w:pPr>
        <w:pStyle w:val="ListParagraph"/>
        <w:ind w:left="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3BFAD8B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23DAB7"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48A62BE"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5C0FE31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885C0"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4D1E7A1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6B358" w14:textId="279BF906" w:rsid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PCP and SCP should notify provider if patient has a</w:t>
            </w:r>
            <w:r>
              <w:rPr>
                <w:rFonts w:asciiTheme="minorHAnsi" w:hAnsiTheme="minorHAnsi"/>
                <w:sz w:val="22"/>
                <w:szCs w:val="22"/>
              </w:rPr>
              <w:t xml:space="preserve"> </w:t>
            </w:r>
            <w:r w:rsidRPr="00C75211">
              <w:rPr>
                <w:rFonts w:asciiTheme="minorHAnsi" w:hAnsiTheme="minorHAnsi"/>
                <w:sz w:val="22"/>
                <w:szCs w:val="22"/>
              </w:rPr>
              <w:t>care manager and identify the lead care manager if</w:t>
            </w:r>
            <w:r>
              <w:rPr>
                <w:rFonts w:asciiTheme="minorHAnsi" w:hAnsiTheme="minorHAnsi"/>
                <w:sz w:val="22"/>
                <w:szCs w:val="22"/>
              </w:rPr>
              <w:t xml:space="preserve"> </w:t>
            </w:r>
            <w:r w:rsidR="00C46517">
              <w:rPr>
                <w:rFonts w:asciiTheme="minorHAnsi" w:hAnsiTheme="minorHAnsi"/>
                <w:sz w:val="22"/>
                <w:szCs w:val="22"/>
              </w:rPr>
              <w:t>there are multiple</w:t>
            </w:r>
          </w:p>
          <w:p w14:paraId="04316173" w14:textId="77777777" w:rsidR="009634B5"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Discuss the systematic process to identify patients who are candidates for care management</w:t>
            </w:r>
          </w:p>
          <w:p w14:paraId="688839CE" w14:textId="18CD73B8" w:rsidR="009634B5" w:rsidRPr="00C75211" w:rsidRDefault="009634B5" w:rsidP="007470DF">
            <w:pPr>
              <w:pStyle w:val="ListParagraph"/>
              <w:numPr>
                <w:ilvl w:val="0"/>
                <w:numId w:val="166"/>
              </w:numPr>
              <w:rPr>
                <w:rFonts w:asciiTheme="minorHAnsi" w:hAnsiTheme="minorHAnsi"/>
                <w:sz w:val="22"/>
                <w:szCs w:val="22"/>
              </w:rPr>
            </w:pPr>
            <w:r w:rsidRPr="009634B5">
              <w:rPr>
                <w:rFonts w:asciiTheme="minorHAnsi" w:hAnsiTheme="minorHAnsi"/>
                <w:sz w:val="22"/>
                <w:szCs w:val="22"/>
              </w:rPr>
              <w:t>What is the process to coordinate care management support if there is more than one care manager</w:t>
            </w:r>
            <w:r w:rsidR="00ED62C8">
              <w:rPr>
                <w:rFonts w:asciiTheme="minorHAnsi" w:hAnsiTheme="minorHAnsi"/>
                <w:sz w:val="22"/>
                <w:szCs w:val="22"/>
              </w:rPr>
              <w:t>?</w:t>
            </w:r>
          </w:p>
        </w:tc>
      </w:tr>
    </w:tbl>
    <w:p w14:paraId="253F820E" w14:textId="77777777" w:rsidR="00E57BE4" w:rsidRDefault="00E57BE4" w:rsidP="00E05EF1">
      <w:pPr>
        <w:tabs>
          <w:tab w:val="left" w:pos="376"/>
          <w:tab w:val="left" w:pos="1432"/>
        </w:tabs>
        <w:rPr>
          <w:rFonts w:ascii="Calibri" w:hAnsi="Calibri" w:cs="Arial"/>
          <w:sz w:val="22"/>
          <w:szCs w:val="22"/>
        </w:rPr>
      </w:pPr>
    </w:p>
    <w:p w14:paraId="106D0C8F" w14:textId="77777777" w:rsidR="002853B5"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4.20</w:t>
      </w:r>
    </w:p>
    <w:p w14:paraId="428789A3" w14:textId="77777777" w:rsidR="009B0886"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Systematic process is in place to inform patients about availability of care management services</w:t>
      </w:r>
    </w:p>
    <w:p w14:paraId="64B81B30" w14:textId="77777777" w:rsidR="000F1C80" w:rsidRPr="00C10BA4" w:rsidRDefault="000F1C80" w:rsidP="00E05EF1">
      <w:pPr>
        <w:tabs>
          <w:tab w:val="left" w:pos="376"/>
          <w:tab w:val="left" w:pos="1432"/>
        </w:tabs>
        <w:rPr>
          <w:rFonts w:ascii="Calibri" w:hAnsi="Calibri" w:cs="Arial"/>
          <w:bCs/>
          <w:i/>
          <w:u w:val="single"/>
        </w:rPr>
      </w:pPr>
    </w:p>
    <w:p w14:paraId="05F7ECA3" w14:textId="77777777" w:rsidR="000F1C80" w:rsidRPr="00C10BA4" w:rsidRDefault="00A24EB1" w:rsidP="00602862">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133DE7C8" w14:textId="77777777" w:rsidR="000F1C80" w:rsidRDefault="00A24EB1" w:rsidP="007470DF">
      <w:pPr>
        <w:numPr>
          <w:ilvl w:val="0"/>
          <w:numId w:val="120"/>
        </w:numPr>
        <w:tabs>
          <w:tab w:val="left" w:pos="376"/>
          <w:tab w:val="left" w:pos="1432"/>
        </w:tabs>
        <w:rPr>
          <w:rFonts w:ascii="Calibri" w:hAnsi="Calibri" w:cs="Arial"/>
          <w:sz w:val="22"/>
          <w:szCs w:val="22"/>
        </w:rPr>
      </w:pPr>
      <w:r w:rsidRPr="00A24EB1">
        <w:rPr>
          <w:rFonts w:ascii="Calibri" w:hAnsi="Calibri" w:cs="Arial"/>
          <w:sz w:val="22"/>
          <w:szCs w:val="22"/>
        </w:rPr>
        <w:t xml:space="preserve">PCP and specialist(s) must have systematic process in place to inform </w:t>
      </w:r>
      <w:r w:rsidR="009C511D" w:rsidRPr="00A24EB1">
        <w:rPr>
          <w:rFonts w:ascii="Calibri" w:hAnsi="Calibri" w:cs="Arial"/>
          <w:sz w:val="22"/>
          <w:szCs w:val="22"/>
        </w:rPr>
        <w:t>patients</w:t>
      </w:r>
      <w:r w:rsidR="009C511D">
        <w:rPr>
          <w:rFonts w:ascii="Calibri" w:hAnsi="Calibri" w:cs="Arial"/>
          <w:sz w:val="22"/>
          <w:szCs w:val="22"/>
        </w:rPr>
        <w:t xml:space="preserve">, family members, and caregivers </w:t>
      </w:r>
      <w:r w:rsidRPr="00A24EB1">
        <w:rPr>
          <w:rFonts w:ascii="Calibri" w:hAnsi="Calibri" w:cs="Arial"/>
          <w:sz w:val="22"/>
          <w:szCs w:val="22"/>
        </w:rPr>
        <w:t>about availability of care management services, and to document the conversation and the patient</w:t>
      </w:r>
      <w:r w:rsidR="009C511D">
        <w:rPr>
          <w:rFonts w:ascii="Calibri" w:hAnsi="Calibri" w:cs="Arial"/>
          <w:sz w:val="22"/>
          <w:szCs w:val="22"/>
        </w:rPr>
        <w:t>, family member, or caregiver</w:t>
      </w:r>
      <w:r w:rsidRPr="00A24EB1">
        <w:rPr>
          <w:rFonts w:ascii="Calibri" w:hAnsi="Calibri" w:cs="Arial"/>
          <w:sz w:val="22"/>
          <w:szCs w:val="22"/>
        </w:rPr>
        <w:t xml:space="preserve"> response</w:t>
      </w:r>
      <w:r w:rsidR="009C511D">
        <w:rPr>
          <w:rFonts w:ascii="Calibri" w:hAnsi="Calibri" w:cs="Arial"/>
          <w:sz w:val="22"/>
          <w:szCs w:val="22"/>
        </w:rPr>
        <w:t>.</w:t>
      </w:r>
    </w:p>
    <w:p w14:paraId="48F1B0D5"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153D34D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19B8A9"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4CE3112"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75211" w14:paraId="2C217C6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1FEF05" w14:textId="77777777" w:rsidR="00C75211" w:rsidRPr="000433C5" w:rsidRDefault="00C75211" w:rsidP="00602862">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7865C1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ADDF8C" w14:textId="77777777" w:rsidR="00C75211" w:rsidRPr="00C75211" w:rsidRDefault="00C75211" w:rsidP="007470DF">
            <w:pPr>
              <w:pStyle w:val="ListParagraph"/>
              <w:numPr>
                <w:ilvl w:val="0"/>
                <w:numId w:val="166"/>
              </w:numPr>
              <w:rPr>
                <w:rFonts w:asciiTheme="minorHAnsi" w:hAnsiTheme="minorHAnsi"/>
                <w:sz w:val="22"/>
                <w:szCs w:val="22"/>
              </w:rPr>
            </w:pPr>
            <w:r w:rsidRPr="00C75211">
              <w:rPr>
                <w:rFonts w:asciiTheme="minorHAnsi" w:hAnsiTheme="minorHAnsi"/>
                <w:sz w:val="22"/>
                <w:szCs w:val="22"/>
              </w:rPr>
              <w:t>Documentation of patient conversation regarding</w:t>
            </w:r>
            <w:r>
              <w:rPr>
                <w:rFonts w:asciiTheme="minorHAnsi" w:hAnsiTheme="minorHAnsi"/>
                <w:sz w:val="22"/>
                <w:szCs w:val="22"/>
              </w:rPr>
              <w:t xml:space="preserve"> </w:t>
            </w:r>
            <w:r w:rsidRPr="00C75211">
              <w:rPr>
                <w:rFonts w:asciiTheme="minorHAnsi" w:hAnsiTheme="minorHAnsi"/>
                <w:sz w:val="22"/>
                <w:szCs w:val="22"/>
              </w:rPr>
              <w:t>care m</w:t>
            </w:r>
            <w:r>
              <w:rPr>
                <w:rFonts w:asciiTheme="minorHAnsi" w:hAnsiTheme="minorHAnsi"/>
                <w:sz w:val="22"/>
                <w:szCs w:val="22"/>
              </w:rPr>
              <w:t>ana</w:t>
            </w:r>
            <w:r w:rsidRPr="00C75211">
              <w:rPr>
                <w:rFonts w:asciiTheme="minorHAnsi" w:hAnsiTheme="minorHAnsi"/>
                <w:sz w:val="22"/>
                <w:szCs w:val="22"/>
              </w:rPr>
              <w:t>g</w:t>
            </w:r>
            <w:r>
              <w:rPr>
                <w:rFonts w:asciiTheme="minorHAnsi" w:hAnsiTheme="minorHAnsi"/>
                <w:sz w:val="22"/>
                <w:szCs w:val="22"/>
              </w:rPr>
              <w:t>e</w:t>
            </w:r>
            <w:r w:rsidRPr="00C75211">
              <w:rPr>
                <w:rFonts w:asciiTheme="minorHAnsi" w:hAnsiTheme="minorHAnsi"/>
                <w:sz w:val="22"/>
                <w:szCs w:val="22"/>
              </w:rPr>
              <w:t>m</w:t>
            </w:r>
            <w:r>
              <w:rPr>
                <w:rFonts w:asciiTheme="minorHAnsi" w:hAnsiTheme="minorHAnsi"/>
                <w:sz w:val="22"/>
                <w:szCs w:val="22"/>
              </w:rPr>
              <w:t>en</w:t>
            </w:r>
            <w:r w:rsidRPr="00C75211">
              <w:rPr>
                <w:rFonts w:asciiTheme="minorHAnsi" w:hAnsiTheme="minorHAnsi"/>
                <w:sz w:val="22"/>
                <w:szCs w:val="22"/>
              </w:rPr>
              <w:t>t services</w:t>
            </w:r>
          </w:p>
        </w:tc>
      </w:tr>
    </w:tbl>
    <w:p w14:paraId="72C96576" w14:textId="77777777" w:rsidR="00C75211" w:rsidRPr="00C10BA4" w:rsidRDefault="00C75211" w:rsidP="00E05EF1">
      <w:pPr>
        <w:tabs>
          <w:tab w:val="left" w:pos="376"/>
          <w:tab w:val="left" w:pos="1432"/>
        </w:tabs>
        <w:rPr>
          <w:rFonts w:ascii="Calibri" w:hAnsi="Calibri" w:cs="Arial"/>
          <w:sz w:val="22"/>
          <w:szCs w:val="22"/>
        </w:rPr>
      </w:pPr>
    </w:p>
    <w:p w14:paraId="2A318EB5" w14:textId="77777777" w:rsidR="00DE71E5" w:rsidRPr="00C10BA4" w:rsidRDefault="00A24EB1" w:rsidP="00602862">
      <w:pPr>
        <w:pStyle w:val="Heading2"/>
        <w:spacing w:before="0" w:after="0"/>
        <w:jc w:val="center"/>
        <w:rPr>
          <w:rFonts w:ascii="Calibri" w:hAnsi="Calibri"/>
          <w:sz w:val="24"/>
          <w:szCs w:val="24"/>
        </w:rPr>
      </w:pPr>
      <w:r w:rsidRPr="00A24EB1">
        <w:rPr>
          <w:rFonts w:ascii="Calibri" w:hAnsi="Calibri"/>
          <w:sz w:val="24"/>
          <w:szCs w:val="24"/>
        </w:rPr>
        <w:t>4.21</w:t>
      </w:r>
    </w:p>
    <w:p w14:paraId="4A3C78BD" w14:textId="7CDE4044" w:rsidR="00DE71E5" w:rsidRPr="00C10BA4" w:rsidRDefault="00F24A0B" w:rsidP="00602862">
      <w:pPr>
        <w:pStyle w:val="Heading2"/>
        <w:spacing w:before="0" w:after="0"/>
        <w:jc w:val="center"/>
        <w:rPr>
          <w:rFonts w:ascii="Calibri" w:hAnsi="Calibri"/>
          <w:sz w:val="24"/>
          <w:szCs w:val="24"/>
        </w:rPr>
      </w:pPr>
      <w:r>
        <w:rPr>
          <w:rFonts w:ascii="Calibri" w:hAnsi="Calibri"/>
          <w:sz w:val="22"/>
          <w:szCs w:val="22"/>
        </w:rPr>
        <w:t>Interprofessional</w:t>
      </w:r>
      <w:r w:rsidR="00A24EB1" w:rsidRPr="00A24EB1">
        <w:rPr>
          <w:rFonts w:ascii="Calibri" w:hAnsi="Calibri"/>
          <w:sz w:val="24"/>
          <w:szCs w:val="24"/>
        </w:rPr>
        <w:t xml:space="preserve"> team meetings are held regularly to conduct patient case reviews, with development and review of comprehensive care plans for medically complex patients</w:t>
      </w:r>
    </w:p>
    <w:p w14:paraId="0CF0D357" w14:textId="77777777" w:rsidR="009B0886" w:rsidRPr="00C10BA4" w:rsidRDefault="009B0886" w:rsidP="00E05EF1">
      <w:pPr>
        <w:rPr>
          <w:rFonts w:ascii="Calibri" w:hAnsi="Calibri"/>
        </w:rPr>
      </w:pPr>
    </w:p>
    <w:p w14:paraId="0DE85A92" w14:textId="77777777" w:rsidR="00854509" w:rsidRPr="00C10BA4" w:rsidRDefault="00A24EB1" w:rsidP="00F44079">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25E73BBA" w14:textId="1253D091" w:rsidR="00854509" w:rsidRPr="00C10BA4" w:rsidRDefault="00A24EB1" w:rsidP="007470DF">
      <w:pPr>
        <w:numPr>
          <w:ilvl w:val="0"/>
          <w:numId w:val="122"/>
        </w:numPr>
        <w:tabs>
          <w:tab w:val="left" w:pos="376"/>
          <w:tab w:val="left" w:pos="1432"/>
        </w:tabs>
        <w:rPr>
          <w:rFonts w:ascii="Calibri" w:hAnsi="Calibri" w:cs="Arial"/>
          <w:sz w:val="22"/>
          <w:szCs w:val="22"/>
        </w:rPr>
      </w:pPr>
      <w:r w:rsidRPr="00A24EB1">
        <w:rPr>
          <w:rFonts w:ascii="Calibri" w:hAnsi="Calibri" w:cs="Arial"/>
          <w:sz w:val="22"/>
          <w:szCs w:val="22"/>
        </w:rPr>
        <w:t>PCP and specialist(s) must have systematic process in place to conduct and document regular patient case reviews, and develop and review comprehensive care plans for medically complex patients</w:t>
      </w:r>
      <w:r w:rsidR="00FB7344">
        <w:rPr>
          <w:rFonts w:ascii="Calibri" w:hAnsi="Calibri" w:cs="Arial"/>
          <w:sz w:val="22"/>
          <w:szCs w:val="22"/>
        </w:rPr>
        <w:t>.</w:t>
      </w:r>
    </w:p>
    <w:p w14:paraId="32EB1A40" w14:textId="77777777" w:rsidR="009B0886" w:rsidRPr="00C10BA4" w:rsidRDefault="00A24EB1" w:rsidP="007470DF">
      <w:pPr>
        <w:numPr>
          <w:ilvl w:val="0"/>
          <w:numId w:val="122"/>
        </w:numPr>
        <w:tabs>
          <w:tab w:val="left" w:pos="376"/>
          <w:tab w:val="left" w:pos="1432"/>
        </w:tabs>
        <w:rPr>
          <w:rFonts w:ascii="Calibri" w:hAnsi="Calibri" w:cs="Arial"/>
          <w:sz w:val="22"/>
          <w:szCs w:val="22"/>
        </w:rPr>
      </w:pPr>
      <w:r w:rsidRPr="00A24EB1">
        <w:rPr>
          <w:rFonts w:ascii="Calibri" w:hAnsi="Calibri" w:cs="Arial"/>
          <w:sz w:val="22"/>
          <w:szCs w:val="22"/>
        </w:rPr>
        <w:t>Common elements of a comprehensive care management plan include:</w:t>
      </w:r>
    </w:p>
    <w:p w14:paraId="005ACE43" w14:textId="149337AD"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Full problem list</w:t>
      </w:r>
      <w:r w:rsidR="00D720C0">
        <w:rPr>
          <w:rFonts w:ascii="Calibri" w:hAnsi="Calibri" w:cs="Arial"/>
          <w:sz w:val="22"/>
          <w:szCs w:val="22"/>
        </w:rPr>
        <w:t>.</w:t>
      </w:r>
    </w:p>
    <w:p w14:paraId="36A79EFB" w14:textId="6ECBA3A3"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Expected outcome and prognosis</w:t>
      </w:r>
      <w:r w:rsidR="00D720C0">
        <w:rPr>
          <w:rFonts w:ascii="Calibri" w:hAnsi="Calibri" w:cs="Arial"/>
          <w:sz w:val="22"/>
          <w:szCs w:val="22"/>
        </w:rPr>
        <w:t>.</w:t>
      </w:r>
    </w:p>
    <w:p w14:paraId="578AD754" w14:textId="1551A279" w:rsidR="009B0886" w:rsidRPr="00C10BA4" w:rsidRDefault="00C7521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Measurable</w:t>
      </w:r>
      <w:r w:rsidR="00A24EB1" w:rsidRPr="00A24EB1">
        <w:rPr>
          <w:rFonts w:ascii="Calibri" w:hAnsi="Calibri" w:cs="Arial"/>
          <w:sz w:val="22"/>
          <w:szCs w:val="22"/>
        </w:rPr>
        <w:t xml:space="preserve"> treatment goals</w:t>
      </w:r>
      <w:r w:rsidR="00D720C0">
        <w:rPr>
          <w:rFonts w:ascii="Calibri" w:hAnsi="Calibri" w:cs="Arial"/>
          <w:sz w:val="22"/>
          <w:szCs w:val="22"/>
        </w:rPr>
        <w:t>.</w:t>
      </w:r>
    </w:p>
    <w:p w14:paraId="04739912" w14:textId="77D2B1FA"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Symptom management</w:t>
      </w:r>
      <w:r w:rsidR="00D720C0">
        <w:rPr>
          <w:rFonts w:ascii="Calibri" w:hAnsi="Calibri" w:cs="Arial"/>
          <w:sz w:val="22"/>
          <w:szCs w:val="22"/>
        </w:rPr>
        <w:t>.</w:t>
      </w:r>
    </w:p>
    <w:p w14:paraId="61C3FC10" w14:textId="6902C299"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Planned interventions</w:t>
      </w:r>
      <w:r w:rsidR="00D720C0">
        <w:rPr>
          <w:rFonts w:ascii="Calibri" w:hAnsi="Calibri" w:cs="Arial"/>
          <w:sz w:val="22"/>
          <w:szCs w:val="22"/>
        </w:rPr>
        <w:t>.</w:t>
      </w:r>
    </w:p>
    <w:p w14:paraId="36A9D851" w14:textId="29F04E4F"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Medication management</w:t>
      </w:r>
      <w:r w:rsidR="00D720C0">
        <w:rPr>
          <w:rFonts w:ascii="Calibri" w:hAnsi="Calibri" w:cs="Arial"/>
          <w:sz w:val="22"/>
          <w:szCs w:val="22"/>
        </w:rPr>
        <w:t>.</w:t>
      </w:r>
    </w:p>
    <w:p w14:paraId="2CDC617C" w14:textId="77777777" w:rsidR="009B0886" w:rsidRPr="00C10BA4" w:rsidRDefault="00A24EB1" w:rsidP="007470DF">
      <w:pPr>
        <w:numPr>
          <w:ilvl w:val="2"/>
          <w:numId w:val="122"/>
        </w:numPr>
        <w:tabs>
          <w:tab w:val="left" w:pos="376"/>
          <w:tab w:val="left" w:pos="1432"/>
        </w:tabs>
        <w:rPr>
          <w:rFonts w:ascii="Calibri" w:hAnsi="Calibri" w:cs="Arial"/>
          <w:sz w:val="22"/>
          <w:szCs w:val="22"/>
        </w:rPr>
      </w:pPr>
      <w:r w:rsidRPr="00A24EB1">
        <w:rPr>
          <w:rFonts w:ascii="Calibri" w:hAnsi="Calibri" w:cs="Arial"/>
          <w:sz w:val="22"/>
          <w:szCs w:val="22"/>
        </w:rPr>
        <w:t>Medication allergies</w:t>
      </w:r>
    </w:p>
    <w:p w14:paraId="1D94A585" w14:textId="02F907AB"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Community/social services ordered</w:t>
      </w:r>
      <w:r w:rsidR="00D720C0">
        <w:rPr>
          <w:rFonts w:ascii="Calibri" w:hAnsi="Calibri" w:cs="Arial"/>
          <w:sz w:val="22"/>
          <w:szCs w:val="22"/>
        </w:rPr>
        <w:t>.</w:t>
      </w:r>
    </w:p>
    <w:p w14:paraId="6A9EA021" w14:textId="26A7CBDE" w:rsidR="009B0886" w:rsidRPr="00C10BA4"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Plan for directing/coordinating the services of agencies and specialists which are not connected to the practice</w:t>
      </w:r>
      <w:r w:rsidR="00D720C0">
        <w:rPr>
          <w:rFonts w:ascii="Calibri" w:hAnsi="Calibri" w:cs="Arial"/>
          <w:sz w:val="22"/>
          <w:szCs w:val="22"/>
        </w:rPr>
        <w:t>.</w:t>
      </w:r>
    </w:p>
    <w:p w14:paraId="6271F065" w14:textId="0E44C597" w:rsidR="009B0886" w:rsidRDefault="00A24EB1" w:rsidP="007470DF">
      <w:pPr>
        <w:numPr>
          <w:ilvl w:val="1"/>
          <w:numId w:val="122"/>
        </w:numPr>
        <w:tabs>
          <w:tab w:val="left" w:pos="376"/>
          <w:tab w:val="left" w:pos="1432"/>
        </w:tabs>
        <w:rPr>
          <w:rFonts w:ascii="Calibri" w:hAnsi="Calibri" w:cs="Arial"/>
          <w:sz w:val="22"/>
          <w:szCs w:val="22"/>
        </w:rPr>
      </w:pPr>
      <w:r w:rsidRPr="00A24EB1">
        <w:rPr>
          <w:rFonts w:ascii="Calibri" w:hAnsi="Calibri" w:cs="Arial"/>
          <w:sz w:val="22"/>
          <w:szCs w:val="22"/>
        </w:rPr>
        <w:t>Identify individual who is responsible for each intervention</w:t>
      </w:r>
      <w:r w:rsidR="00D720C0">
        <w:rPr>
          <w:rFonts w:ascii="Calibri" w:hAnsi="Calibri" w:cs="Arial"/>
          <w:sz w:val="22"/>
          <w:szCs w:val="22"/>
        </w:rPr>
        <w:t>.</w:t>
      </w:r>
      <w:r w:rsidRPr="00A24EB1">
        <w:rPr>
          <w:rFonts w:ascii="Calibri" w:hAnsi="Calibri" w:cs="Arial"/>
          <w:sz w:val="22"/>
          <w:szCs w:val="22"/>
        </w:rPr>
        <w:t xml:space="preserve">  </w:t>
      </w:r>
    </w:p>
    <w:p w14:paraId="48204DCC" w14:textId="77777777" w:rsidR="00C75211" w:rsidRDefault="00C75211"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75211" w14:paraId="2E0B744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5575A9" w14:textId="77777777" w:rsidR="00C75211" w:rsidRPr="000433C5" w:rsidRDefault="00C75211" w:rsidP="00F44079">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B8F931C" w14:textId="7413FEDD" w:rsidR="00C75211" w:rsidRPr="000433C5" w:rsidRDefault="00DD7649" w:rsidP="00F44079">
            <w:pPr>
              <w:jc w:val="center"/>
              <w:rPr>
                <w:rFonts w:asciiTheme="minorHAnsi" w:hAnsiTheme="minorHAnsi"/>
                <w:b/>
                <w:bCs/>
                <w:sz w:val="22"/>
                <w:szCs w:val="22"/>
              </w:rPr>
            </w:pPr>
            <w:r>
              <w:rPr>
                <w:rFonts w:asciiTheme="minorHAnsi" w:hAnsiTheme="minorHAnsi"/>
                <w:b/>
                <w:bCs/>
                <w:sz w:val="22"/>
                <w:szCs w:val="22"/>
              </w:rPr>
              <w:t>Predicate Logic: 4.2</w:t>
            </w:r>
          </w:p>
        </w:tc>
      </w:tr>
      <w:tr w:rsidR="00C75211" w14:paraId="21A5195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78E991" w14:textId="77777777" w:rsidR="00C75211" w:rsidRPr="000433C5" w:rsidRDefault="00C75211" w:rsidP="00F4407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75211" w14:paraId="6D81B66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CB261B" w14:textId="77777777" w:rsidR="00C75211" w:rsidRPr="00C75211" w:rsidRDefault="00C75211" w:rsidP="007470DF">
            <w:pPr>
              <w:pStyle w:val="ListParagraph"/>
              <w:numPr>
                <w:ilvl w:val="0"/>
                <w:numId w:val="166"/>
              </w:numPr>
              <w:rPr>
                <w:rFonts w:asciiTheme="minorHAnsi" w:hAnsiTheme="minorHAnsi"/>
                <w:sz w:val="22"/>
                <w:szCs w:val="22"/>
              </w:rPr>
            </w:pPr>
            <w:r>
              <w:rPr>
                <w:rFonts w:asciiTheme="minorHAnsi" w:hAnsiTheme="minorHAnsi"/>
                <w:sz w:val="22"/>
                <w:szCs w:val="22"/>
              </w:rPr>
              <w:t>Documentation of case review</w:t>
            </w:r>
          </w:p>
        </w:tc>
      </w:tr>
    </w:tbl>
    <w:p w14:paraId="4953763D" w14:textId="77777777" w:rsidR="009B0886" w:rsidRDefault="009B0886" w:rsidP="00E05EF1">
      <w:pPr>
        <w:tabs>
          <w:tab w:val="left" w:pos="376"/>
          <w:tab w:val="left" w:pos="1432"/>
        </w:tabs>
        <w:rPr>
          <w:rFonts w:ascii="Calibri" w:hAnsi="Calibri" w:cs="Arial"/>
          <w:sz w:val="22"/>
          <w:szCs w:val="22"/>
        </w:rPr>
      </w:pPr>
    </w:p>
    <w:p w14:paraId="21EBE538" w14:textId="77777777" w:rsidR="00FD1BC6" w:rsidRPr="00C10BA4" w:rsidRDefault="00FD1BC6" w:rsidP="00F44079">
      <w:pPr>
        <w:pStyle w:val="Heading2"/>
        <w:spacing w:before="0" w:after="0"/>
        <w:jc w:val="center"/>
        <w:rPr>
          <w:rFonts w:ascii="Calibri" w:hAnsi="Calibri"/>
          <w:sz w:val="24"/>
          <w:szCs w:val="24"/>
        </w:rPr>
      </w:pPr>
      <w:r>
        <w:rPr>
          <w:rFonts w:ascii="Calibri" w:hAnsi="Calibri"/>
          <w:sz w:val="24"/>
          <w:szCs w:val="24"/>
        </w:rPr>
        <w:t>4.22</w:t>
      </w:r>
    </w:p>
    <w:p w14:paraId="71C54DC3" w14:textId="77777777" w:rsidR="00FD1BC6" w:rsidRPr="00C10BA4" w:rsidRDefault="009C511D" w:rsidP="00F44079">
      <w:pPr>
        <w:pStyle w:val="Heading2"/>
        <w:spacing w:before="0" w:after="0"/>
        <w:jc w:val="center"/>
        <w:rPr>
          <w:rFonts w:ascii="Calibri" w:hAnsi="Calibri"/>
          <w:sz w:val="24"/>
          <w:szCs w:val="24"/>
        </w:rPr>
      </w:pPr>
      <w:r>
        <w:rPr>
          <w:rFonts w:ascii="Calibri" w:hAnsi="Calibri"/>
          <w:sz w:val="24"/>
          <w:szCs w:val="24"/>
        </w:rPr>
        <w:t>Provider initiating advance care plan in 4.16 ensure</w:t>
      </w:r>
      <w:r w:rsidR="006C1E08">
        <w:rPr>
          <w:rFonts w:ascii="Calibri" w:hAnsi="Calibri"/>
          <w:sz w:val="24"/>
          <w:szCs w:val="24"/>
        </w:rPr>
        <w:t>s</w:t>
      </w:r>
      <w:r>
        <w:rPr>
          <w:rFonts w:ascii="Calibri" w:hAnsi="Calibri"/>
          <w:sz w:val="24"/>
          <w:szCs w:val="24"/>
        </w:rPr>
        <w:t xml:space="preserve"> that a</w:t>
      </w:r>
      <w:r w:rsidR="00FD1BC6">
        <w:rPr>
          <w:rFonts w:ascii="Calibri" w:hAnsi="Calibri"/>
          <w:sz w:val="24"/>
          <w:szCs w:val="24"/>
        </w:rPr>
        <w:t xml:space="preserve">ll care partners are aware of and have </w:t>
      </w:r>
      <w:r>
        <w:rPr>
          <w:rFonts w:ascii="Calibri" w:hAnsi="Calibri"/>
          <w:sz w:val="24"/>
          <w:szCs w:val="24"/>
        </w:rPr>
        <w:t>copies of</w:t>
      </w:r>
      <w:r w:rsidR="00FD1BC6">
        <w:rPr>
          <w:rFonts w:ascii="Calibri" w:hAnsi="Calibri"/>
          <w:sz w:val="24"/>
          <w:szCs w:val="24"/>
        </w:rPr>
        <w:t xml:space="preserve"> advance care plan</w:t>
      </w:r>
    </w:p>
    <w:p w14:paraId="3945296D" w14:textId="77777777" w:rsidR="00FD1BC6" w:rsidRDefault="00FD1BC6" w:rsidP="00E05EF1">
      <w:pPr>
        <w:rPr>
          <w:rFonts w:ascii="Calibri" w:hAnsi="Calibri"/>
        </w:rPr>
      </w:pPr>
    </w:p>
    <w:p w14:paraId="2D53108B" w14:textId="77777777" w:rsidR="00FD1BC6" w:rsidRPr="00C10BA4" w:rsidRDefault="00FD1BC6" w:rsidP="00F44079">
      <w:pPr>
        <w:tabs>
          <w:tab w:val="left" w:pos="376"/>
          <w:tab w:val="left" w:pos="1432"/>
        </w:tabs>
        <w:rPr>
          <w:rFonts w:ascii="Calibri" w:hAnsi="Calibri" w:cs="Arial"/>
          <w:bCs/>
          <w:i/>
          <w:u w:val="single"/>
        </w:rPr>
      </w:pPr>
      <w:r w:rsidRPr="00A24EB1">
        <w:rPr>
          <w:rFonts w:ascii="Calibri" w:hAnsi="Calibri" w:cs="Arial"/>
          <w:b/>
          <w:bCs/>
        </w:rPr>
        <w:t> </w:t>
      </w:r>
      <w:r>
        <w:rPr>
          <w:rFonts w:ascii="Calibri" w:hAnsi="Calibri" w:cs="Arial"/>
          <w:bCs/>
          <w:i/>
          <w:u w:val="single"/>
        </w:rPr>
        <w:t>PCP and Specialist Guidelines:</w:t>
      </w:r>
    </w:p>
    <w:p w14:paraId="66AE6515" w14:textId="3474FB88" w:rsidR="00FD1BC6" w:rsidRDefault="00FD1BC6" w:rsidP="007470DF">
      <w:pPr>
        <w:numPr>
          <w:ilvl w:val="0"/>
          <w:numId w:val="164"/>
        </w:numPr>
        <w:tabs>
          <w:tab w:val="left" w:pos="376"/>
          <w:tab w:val="left" w:pos="1432"/>
        </w:tabs>
        <w:rPr>
          <w:rFonts w:ascii="Calibri" w:hAnsi="Calibri" w:cs="Arial"/>
          <w:sz w:val="22"/>
          <w:szCs w:val="22"/>
        </w:rPr>
      </w:pPr>
      <w:r w:rsidRPr="00A24EB1">
        <w:rPr>
          <w:rFonts w:ascii="Calibri" w:hAnsi="Calibri" w:cs="Arial"/>
          <w:sz w:val="22"/>
          <w:szCs w:val="22"/>
        </w:rPr>
        <w:t>Provider with lead responsibility must ensure that all care partners are aware of and have copies of advance care plan</w:t>
      </w:r>
      <w:r w:rsidR="00FB7344">
        <w:rPr>
          <w:rFonts w:ascii="Calibri" w:hAnsi="Calibri" w:cs="Arial"/>
          <w:sz w:val="22"/>
          <w:szCs w:val="22"/>
        </w:rPr>
        <w:t>.</w:t>
      </w:r>
    </w:p>
    <w:p w14:paraId="2E8C0DB9" w14:textId="06E2545F" w:rsidR="003019B3" w:rsidRPr="00DD7649" w:rsidRDefault="003019B3" w:rsidP="007470DF">
      <w:pPr>
        <w:numPr>
          <w:ilvl w:val="0"/>
          <w:numId w:val="164"/>
        </w:numPr>
        <w:tabs>
          <w:tab w:val="left" w:pos="376"/>
          <w:tab w:val="left" w:pos="1432"/>
        </w:tabs>
        <w:rPr>
          <w:rFonts w:ascii="Calibri" w:hAnsi="Calibri" w:cs="Arial"/>
          <w:bCs/>
          <w:sz w:val="22"/>
          <w:szCs w:val="22"/>
        </w:rPr>
      </w:pPr>
      <w:r w:rsidRPr="00DD7649">
        <w:rPr>
          <w:rFonts w:ascii="Calibri" w:hAnsi="Calibri" w:cs="Arial"/>
          <w:bCs/>
          <w:sz w:val="22"/>
          <w:szCs w:val="22"/>
        </w:rPr>
        <w:t>When all practitioners are on a common EHR platform, there must be a systematic approach such as a flag or other notification mechanism to ensure all providers are aware that a</w:t>
      </w:r>
      <w:r w:rsidR="003137EC" w:rsidRPr="00DD7649">
        <w:rPr>
          <w:rFonts w:ascii="Calibri" w:hAnsi="Calibri" w:cs="Arial"/>
          <w:bCs/>
          <w:sz w:val="22"/>
          <w:szCs w:val="22"/>
        </w:rPr>
        <w:t>n</w:t>
      </w:r>
      <w:r w:rsidRPr="00DD7649">
        <w:rPr>
          <w:rFonts w:ascii="Calibri" w:hAnsi="Calibri" w:cs="Arial"/>
          <w:bCs/>
          <w:sz w:val="22"/>
          <w:szCs w:val="22"/>
        </w:rPr>
        <w:t xml:space="preserve"> advance care plan is in place</w:t>
      </w:r>
      <w:r w:rsidR="00FB7344">
        <w:rPr>
          <w:rFonts w:ascii="Calibri" w:hAnsi="Calibri" w:cs="Arial"/>
          <w:bCs/>
          <w:sz w:val="22"/>
          <w:szCs w:val="22"/>
        </w:rPr>
        <w:t>.</w:t>
      </w:r>
      <w:r w:rsidRPr="00DD7649">
        <w:rPr>
          <w:rFonts w:ascii="Calibri" w:hAnsi="Calibri" w:cs="Arial"/>
          <w:bCs/>
          <w:sz w:val="22"/>
          <w:szCs w:val="22"/>
        </w:rPr>
        <w:t xml:space="preserve"> </w:t>
      </w:r>
    </w:p>
    <w:p w14:paraId="0D93D73F" w14:textId="77777777" w:rsidR="00131510" w:rsidRPr="00DD7649" w:rsidRDefault="00131510" w:rsidP="00E05EF1">
      <w:pPr>
        <w:tabs>
          <w:tab w:val="left" w:pos="376"/>
          <w:tab w:val="left" w:pos="1432"/>
        </w:tabs>
        <w:rPr>
          <w:rFonts w:ascii="Calibri" w:hAnsi="Calibri" w:cs="Arial"/>
          <w:sz w:val="22"/>
          <w:szCs w:val="22"/>
        </w:rPr>
      </w:pPr>
      <w:r w:rsidRPr="00DD7649">
        <w:rPr>
          <w:rFonts w:ascii="Calibri" w:hAnsi="Calibri" w:cs="Arial"/>
          <w:sz w:val="22"/>
          <w:szCs w:val="22"/>
        </w:rPr>
        <w:t xml:space="preserve"> </w:t>
      </w:r>
    </w:p>
    <w:tbl>
      <w:tblPr>
        <w:tblW w:w="0" w:type="auto"/>
        <w:jc w:val="center"/>
        <w:tblCellMar>
          <w:left w:w="0" w:type="dxa"/>
          <w:right w:w="0" w:type="dxa"/>
        </w:tblCellMar>
        <w:tblLook w:val="04A0" w:firstRow="1" w:lastRow="0" w:firstColumn="1" w:lastColumn="0" w:noHBand="0" w:noVBand="1"/>
      </w:tblPr>
      <w:tblGrid>
        <w:gridCol w:w="4235"/>
        <w:gridCol w:w="3508"/>
      </w:tblGrid>
      <w:tr w:rsidR="00B4175E" w14:paraId="7783FF4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B54EF2"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5A2898E" w14:textId="4DE5D5A2" w:rsidR="00B4175E" w:rsidRPr="000433C5" w:rsidRDefault="00B4175E" w:rsidP="00F44079">
            <w:pPr>
              <w:jc w:val="center"/>
              <w:rPr>
                <w:rFonts w:asciiTheme="minorHAnsi" w:hAnsiTheme="minorHAnsi"/>
                <w:b/>
                <w:bCs/>
                <w:sz w:val="22"/>
                <w:szCs w:val="22"/>
              </w:rPr>
            </w:pPr>
            <w:r w:rsidRPr="00FE08CE">
              <w:rPr>
                <w:rFonts w:asciiTheme="minorHAnsi" w:hAnsiTheme="minorHAnsi"/>
                <w:b/>
                <w:bCs/>
                <w:sz w:val="22"/>
                <w:szCs w:val="22"/>
              </w:rPr>
              <w:t xml:space="preserve">Predicate Logic: </w:t>
            </w:r>
            <w:r w:rsidR="005B6F2C" w:rsidRPr="00FE08CE">
              <w:rPr>
                <w:rFonts w:asciiTheme="minorHAnsi" w:hAnsiTheme="minorHAnsi"/>
                <w:b/>
                <w:bCs/>
                <w:sz w:val="22"/>
                <w:szCs w:val="22"/>
              </w:rPr>
              <w:t>4.16</w:t>
            </w:r>
          </w:p>
        </w:tc>
      </w:tr>
      <w:tr w:rsidR="00B4175E" w14:paraId="1D2A251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60A69"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4175E" w14:paraId="0B03514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45F932" w14:textId="77777777" w:rsidR="00B4175E" w:rsidRDefault="00B4175E" w:rsidP="007470DF">
            <w:pPr>
              <w:pStyle w:val="ListParagraph"/>
              <w:numPr>
                <w:ilvl w:val="0"/>
                <w:numId w:val="166"/>
              </w:numPr>
              <w:rPr>
                <w:rFonts w:asciiTheme="minorHAnsi" w:hAnsiTheme="minorHAnsi"/>
                <w:sz w:val="22"/>
                <w:szCs w:val="22"/>
              </w:rPr>
            </w:pPr>
            <w:r w:rsidRPr="00B4175E">
              <w:rPr>
                <w:rFonts w:asciiTheme="minorHAnsi" w:hAnsiTheme="minorHAnsi"/>
                <w:sz w:val="22"/>
                <w:szCs w:val="22"/>
              </w:rPr>
              <w:t>Documentatio</w:t>
            </w:r>
            <w:r>
              <w:rPr>
                <w:rFonts w:asciiTheme="minorHAnsi" w:hAnsiTheme="minorHAnsi"/>
                <w:sz w:val="22"/>
                <w:szCs w:val="22"/>
              </w:rPr>
              <w:t>n that ACP was shared with care</w:t>
            </w:r>
            <w:r w:rsidRPr="00B4175E">
              <w:rPr>
                <w:rFonts w:asciiTheme="minorHAnsi" w:hAnsiTheme="minorHAnsi"/>
                <w:sz w:val="22"/>
                <w:szCs w:val="22"/>
              </w:rPr>
              <w:t xml:space="preserve"> partners or systematic way to flag in EHR</w:t>
            </w:r>
          </w:p>
          <w:p w14:paraId="74DE30CE" w14:textId="39638F38" w:rsidR="00E44EAF" w:rsidRPr="00B4175E" w:rsidRDefault="00E44EAF" w:rsidP="007470DF">
            <w:pPr>
              <w:pStyle w:val="ListParagraph"/>
              <w:numPr>
                <w:ilvl w:val="0"/>
                <w:numId w:val="166"/>
              </w:numPr>
              <w:rPr>
                <w:rFonts w:asciiTheme="minorHAnsi" w:hAnsiTheme="minorHAnsi"/>
                <w:sz w:val="22"/>
                <w:szCs w:val="22"/>
              </w:rPr>
            </w:pPr>
            <w:r w:rsidRPr="00E44EAF">
              <w:rPr>
                <w:rFonts w:asciiTheme="minorHAnsi" w:hAnsiTheme="minorHAnsi"/>
                <w:sz w:val="22"/>
                <w:szCs w:val="22"/>
              </w:rPr>
              <w:t>Describe the communication process with the care partners of the ACP and flag if there are revisions or updated</w:t>
            </w:r>
          </w:p>
        </w:tc>
      </w:tr>
    </w:tbl>
    <w:p w14:paraId="03814652" w14:textId="6E72844A" w:rsidR="00FD1BC6" w:rsidRPr="00C10BA4" w:rsidRDefault="00FD1BC6" w:rsidP="00E05EF1">
      <w:pPr>
        <w:tabs>
          <w:tab w:val="left" w:pos="376"/>
          <w:tab w:val="left" w:pos="1432"/>
        </w:tabs>
        <w:rPr>
          <w:rFonts w:ascii="Calibri" w:hAnsi="Calibri" w:cs="Arial"/>
          <w:sz w:val="22"/>
          <w:szCs w:val="22"/>
        </w:rPr>
      </w:pPr>
    </w:p>
    <w:p w14:paraId="117366C6" w14:textId="77777777" w:rsidR="00577A19" w:rsidRPr="00C10BA4" w:rsidRDefault="00577A19" w:rsidP="00F44079">
      <w:pPr>
        <w:pStyle w:val="Heading2"/>
        <w:spacing w:before="0" w:after="0"/>
        <w:jc w:val="center"/>
        <w:rPr>
          <w:rFonts w:ascii="Calibri" w:hAnsi="Calibri"/>
          <w:sz w:val="24"/>
          <w:szCs w:val="24"/>
        </w:rPr>
      </w:pPr>
      <w:r>
        <w:rPr>
          <w:rFonts w:ascii="Calibri" w:hAnsi="Calibri"/>
          <w:sz w:val="24"/>
          <w:szCs w:val="24"/>
        </w:rPr>
        <w:t>4.23</w:t>
      </w:r>
    </w:p>
    <w:p w14:paraId="133A6923" w14:textId="77777777" w:rsidR="00577A19" w:rsidRPr="00C10BA4" w:rsidRDefault="00577A19" w:rsidP="00F44079">
      <w:pPr>
        <w:pStyle w:val="Heading2"/>
        <w:spacing w:before="0" w:after="0"/>
        <w:jc w:val="center"/>
        <w:rPr>
          <w:rFonts w:ascii="Calibri" w:hAnsi="Calibri"/>
          <w:sz w:val="24"/>
          <w:szCs w:val="24"/>
        </w:rPr>
      </w:pPr>
      <w:r>
        <w:rPr>
          <w:rFonts w:ascii="Calibri" w:hAnsi="Calibri"/>
          <w:sz w:val="24"/>
          <w:szCs w:val="24"/>
        </w:rPr>
        <w:t>Practice has engaged in root cause analysis of any areas where there are significant opportunities for improvement in patient experience of care using tested methods such as Journey Mapping or LEAN techniques</w:t>
      </w:r>
    </w:p>
    <w:p w14:paraId="42E027D3" w14:textId="77777777" w:rsidR="00577A19" w:rsidRDefault="00577A19" w:rsidP="00E05EF1">
      <w:pPr>
        <w:rPr>
          <w:rFonts w:ascii="Calibri" w:hAnsi="Calibri"/>
        </w:rPr>
      </w:pPr>
    </w:p>
    <w:p w14:paraId="2C64A7C4" w14:textId="77777777" w:rsidR="00577A19" w:rsidRPr="00C10BA4" w:rsidRDefault="00577A19" w:rsidP="00F44079">
      <w:pPr>
        <w:tabs>
          <w:tab w:val="left" w:pos="376"/>
          <w:tab w:val="left" w:pos="1432"/>
        </w:tabs>
        <w:rPr>
          <w:rFonts w:ascii="Calibri" w:hAnsi="Calibri" w:cs="Arial"/>
          <w:bCs/>
          <w:i/>
          <w:u w:val="single"/>
        </w:rPr>
      </w:pPr>
      <w:r w:rsidRPr="00A24EB1">
        <w:rPr>
          <w:rFonts w:ascii="Calibri" w:hAnsi="Calibri" w:cs="Arial"/>
          <w:b/>
          <w:bCs/>
        </w:rPr>
        <w:t> </w:t>
      </w:r>
      <w:r>
        <w:rPr>
          <w:rFonts w:ascii="Calibri" w:hAnsi="Calibri" w:cs="Arial"/>
          <w:bCs/>
          <w:i/>
          <w:u w:val="single"/>
        </w:rPr>
        <w:t>PCP and Specialist Guidelines:</w:t>
      </w:r>
    </w:p>
    <w:p w14:paraId="2C84C313" w14:textId="33CB6A53" w:rsidR="00B15669" w:rsidRDefault="00BC77FA" w:rsidP="007470DF">
      <w:pPr>
        <w:numPr>
          <w:ilvl w:val="0"/>
          <w:numId w:val="155"/>
        </w:numPr>
        <w:tabs>
          <w:tab w:val="left" w:pos="376"/>
          <w:tab w:val="left" w:pos="1432"/>
        </w:tabs>
        <w:rPr>
          <w:rFonts w:ascii="Calibri" w:hAnsi="Calibri" w:cs="Arial"/>
          <w:sz w:val="22"/>
          <w:szCs w:val="22"/>
        </w:rPr>
      </w:pPr>
      <w:r w:rsidRPr="00A24EB1">
        <w:rPr>
          <w:rFonts w:ascii="Calibri" w:hAnsi="Calibri" w:cs="Arial"/>
          <w:sz w:val="22"/>
          <w:szCs w:val="22"/>
        </w:rPr>
        <w:t>Pr</w:t>
      </w:r>
      <w:r>
        <w:rPr>
          <w:rFonts w:ascii="Calibri" w:hAnsi="Calibri" w:cs="Arial"/>
          <w:sz w:val="22"/>
          <w:szCs w:val="22"/>
        </w:rPr>
        <w:t>actice is</w:t>
      </w:r>
      <w:r w:rsidR="00B5293F">
        <w:rPr>
          <w:rFonts w:ascii="Calibri" w:hAnsi="Calibri" w:cs="Arial"/>
          <w:sz w:val="22"/>
          <w:szCs w:val="22"/>
        </w:rPr>
        <w:t xml:space="preserve"> currently or has within the past two years engaged in analysi</w:t>
      </w:r>
      <w:r w:rsidR="00B15669">
        <w:rPr>
          <w:rFonts w:ascii="Calibri" w:hAnsi="Calibri" w:cs="Arial"/>
          <w:sz w:val="22"/>
          <w:szCs w:val="22"/>
        </w:rPr>
        <w:t>s of patient experience of care, using established methods such as Journey Mapping or LEAN</w:t>
      </w:r>
      <w:r w:rsidR="00FB7344">
        <w:rPr>
          <w:rFonts w:ascii="Calibri" w:hAnsi="Calibri" w:cs="Arial"/>
          <w:sz w:val="22"/>
          <w:szCs w:val="22"/>
        </w:rPr>
        <w:t>.</w:t>
      </w:r>
    </w:p>
    <w:p w14:paraId="7C3C8491" w14:textId="77777777" w:rsidR="00577A19" w:rsidRDefault="00B15669" w:rsidP="007470DF">
      <w:pPr>
        <w:numPr>
          <w:ilvl w:val="0"/>
          <w:numId w:val="155"/>
        </w:numPr>
        <w:tabs>
          <w:tab w:val="left" w:pos="376"/>
          <w:tab w:val="left" w:pos="1432"/>
        </w:tabs>
        <w:rPr>
          <w:rFonts w:ascii="Calibri" w:hAnsi="Calibri" w:cs="Arial"/>
          <w:sz w:val="22"/>
          <w:szCs w:val="22"/>
        </w:rPr>
      </w:pPr>
      <w:r>
        <w:rPr>
          <w:rFonts w:ascii="Calibri" w:hAnsi="Calibri" w:cs="Arial"/>
          <w:sz w:val="22"/>
          <w:szCs w:val="22"/>
        </w:rPr>
        <w:t>Steps to address a</w:t>
      </w:r>
      <w:r w:rsidR="00B5293F">
        <w:rPr>
          <w:rFonts w:ascii="Calibri" w:hAnsi="Calibri" w:cs="Arial"/>
          <w:sz w:val="22"/>
          <w:szCs w:val="22"/>
        </w:rPr>
        <w:t>reas of concern or dissatisfaction</w:t>
      </w:r>
      <w:r>
        <w:rPr>
          <w:rFonts w:ascii="Calibri" w:hAnsi="Calibri" w:cs="Arial"/>
          <w:sz w:val="22"/>
          <w:szCs w:val="22"/>
        </w:rPr>
        <w:t xml:space="preserve"> have been identifi</w:t>
      </w:r>
      <w:r w:rsidR="008531B6">
        <w:rPr>
          <w:rFonts w:ascii="Calibri" w:hAnsi="Calibri" w:cs="Arial"/>
          <w:sz w:val="22"/>
          <w:szCs w:val="22"/>
        </w:rPr>
        <w:t>ed.</w:t>
      </w:r>
    </w:p>
    <w:p w14:paraId="38B6B89F" w14:textId="77777777" w:rsidR="00B4175E" w:rsidRPr="00C10BA4" w:rsidRDefault="00B4175E" w:rsidP="00E05EF1">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B4175E" w14:paraId="74D8923E"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D56EAC" w14:textId="77777777" w:rsidR="00B4175E" w:rsidRPr="000433C5" w:rsidRDefault="00B4175E" w:rsidP="00F44079">
            <w:pPr>
              <w:jc w:val="center"/>
              <w:rPr>
                <w:rFonts w:asciiTheme="minorHAnsi" w:hAnsiTheme="minorHAnsi"/>
                <w:b/>
                <w:bCs/>
                <w:sz w:val="22"/>
                <w:szCs w:val="22"/>
              </w:rPr>
            </w:pPr>
            <w:bookmarkStart w:id="623" w:name="_Hlk525297840"/>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B039E32"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B4175E" w14:paraId="4F65E8A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6F4990" w14:textId="77777777" w:rsidR="00B4175E" w:rsidRPr="000433C5" w:rsidRDefault="00B4175E" w:rsidP="00F4407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B4175E" w14:paraId="5A44416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B8A51A" w14:textId="77777777"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Describe how process improvement projects are identified. What tools are used to determine an opportunity?</w:t>
            </w:r>
          </w:p>
          <w:p w14:paraId="50A28CC5" w14:textId="1DBAB344"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Describe the team involved in process improvement projects</w:t>
            </w:r>
          </w:p>
          <w:p w14:paraId="06FF2F7F" w14:textId="1E7C0BA0" w:rsidR="004D4683" w:rsidRPr="00077CC1" w:rsidRDefault="004D4683" w:rsidP="007470DF">
            <w:pPr>
              <w:pStyle w:val="ListParagraph"/>
              <w:numPr>
                <w:ilvl w:val="0"/>
                <w:numId w:val="166"/>
              </w:numPr>
              <w:textAlignment w:val="baseline"/>
              <w:rPr>
                <w:rFonts w:asciiTheme="minorHAnsi" w:hAnsiTheme="minorHAnsi" w:cstheme="minorHAnsi"/>
                <w:sz w:val="22"/>
                <w:szCs w:val="22"/>
              </w:rPr>
            </w:pPr>
            <w:r w:rsidRPr="00077CC1">
              <w:rPr>
                <w:rFonts w:asciiTheme="minorHAnsi" w:hAnsiTheme="minorHAnsi" w:cstheme="minorHAnsi"/>
                <w:sz w:val="22"/>
                <w:szCs w:val="22"/>
              </w:rPr>
              <w:t xml:space="preserve">Provide example of project template – A3, PDCA, etc </w:t>
            </w:r>
          </w:p>
          <w:p w14:paraId="50E41D48" w14:textId="17D6BD63" w:rsidR="00B4175E" w:rsidRPr="002E5748" w:rsidRDefault="004D4683" w:rsidP="007470DF">
            <w:pPr>
              <w:pStyle w:val="ListParagraph"/>
              <w:numPr>
                <w:ilvl w:val="0"/>
                <w:numId w:val="166"/>
              </w:numPr>
              <w:textAlignment w:val="baseline"/>
              <w:rPr>
                <w:rFonts w:asciiTheme="minorHAnsi" w:hAnsiTheme="minorHAnsi"/>
                <w:sz w:val="22"/>
                <w:szCs w:val="22"/>
              </w:rPr>
            </w:pPr>
            <w:r w:rsidRPr="00077CC1">
              <w:rPr>
                <w:rFonts w:asciiTheme="minorHAnsi" w:hAnsiTheme="minorHAnsi" w:cstheme="minorHAnsi"/>
                <w:sz w:val="22"/>
                <w:szCs w:val="22"/>
              </w:rPr>
              <w:t xml:space="preserve">Provide example of metrics, tracking, and outcomes </w:t>
            </w:r>
          </w:p>
        </w:tc>
      </w:tr>
    </w:tbl>
    <w:p w14:paraId="34CB9ED9" w14:textId="77777777" w:rsidR="00560AC2" w:rsidRPr="003827E2" w:rsidRDefault="00560AC2" w:rsidP="00E05EF1">
      <w:pPr>
        <w:rPr>
          <w:rFonts w:asciiTheme="minorHAnsi" w:hAnsiTheme="minorHAnsi" w:cstheme="minorHAnsi"/>
          <w:b/>
          <w:i/>
          <w:color w:val="C00000"/>
        </w:rPr>
      </w:pPr>
      <w:bookmarkStart w:id="624" w:name="_Hlk525565170"/>
      <w:bookmarkStart w:id="625" w:name="_Toc243438098"/>
      <w:bookmarkStart w:id="626" w:name="_Toc243438198"/>
      <w:bookmarkStart w:id="627" w:name="_Toc243438298"/>
      <w:bookmarkStart w:id="628" w:name="_Toc243438398"/>
      <w:bookmarkStart w:id="629" w:name="_Toc458507923"/>
      <w:bookmarkEnd w:id="623"/>
    </w:p>
    <w:bookmarkEnd w:id="624"/>
    <w:p w14:paraId="0299CC18" w14:textId="285D3B3F"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4</w:t>
      </w:r>
    </w:p>
    <w:p w14:paraId="61375F5A" w14:textId="242C44A6"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Physician organization and/or practice unit standardizes, develops and maintains care management processes and workflows, to ensure efficient delivery of care management services in the practices for whom they coordinate/administer care management</w:t>
      </w:r>
    </w:p>
    <w:p w14:paraId="2451E71A" w14:textId="77777777" w:rsidR="00560AC2" w:rsidRPr="00C260DC" w:rsidRDefault="00560AC2" w:rsidP="00E05EF1">
      <w:pPr>
        <w:rPr>
          <w:rFonts w:asciiTheme="minorHAnsi" w:hAnsiTheme="minorHAnsi" w:cstheme="minorHAnsi"/>
          <w:i/>
        </w:rPr>
      </w:pPr>
    </w:p>
    <w:p w14:paraId="751B8E09" w14:textId="77777777" w:rsidR="00560AC2" w:rsidRPr="00C260DC" w:rsidRDefault="00560AC2" w:rsidP="000F67D1">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3D24D4F3" w14:textId="77777777" w:rsidR="00560AC2" w:rsidRPr="00C260DC" w:rsidRDefault="00560AC2" w:rsidP="007470DF">
      <w:pPr>
        <w:numPr>
          <w:ilvl w:val="0"/>
          <w:numId w:val="171"/>
        </w:numPr>
        <w:tabs>
          <w:tab w:val="left" w:pos="376"/>
          <w:tab w:val="left" w:pos="1432"/>
        </w:tabs>
        <w:spacing w:after="200" w:line="276" w:lineRule="auto"/>
        <w:contextualSpacing/>
        <w:rPr>
          <w:rFonts w:ascii="Calibri" w:hAnsi="Calibri" w:cs="Arial"/>
          <w:sz w:val="22"/>
          <w:szCs w:val="22"/>
        </w:rPr>
      </w:pPr>
      <w:r w:rsidRPr="00C260DC">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p w14:paraId="490A347C"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4457FF10"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8C5A75" w14:textId="77777777" w:rsidR="00560AC2" w:rsidRPr="00C260DC" w:rsidRDefault="00560AC2" w:rsidP="000F67D1">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E76F313" w14:textId="364B815D" w:rsidR="00560AC2" w:rsidRPr="00C260DC" w:rsidRDefault="008168FD" w:rsidP="000F67D1">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1292474B"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0D682" w14:textId="77777777" w:rsidR="00560AC2" w:rsidRPr="00C260DC" w:rsidRDefault="00560AC2" w:rsidP="000F67D1">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0EFE6004"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C5CAB6"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provides documentation about general policies related to care management delivery and examples of care management workflows</w:t>
            </w:r>
          </w:p>
        </w:tc>
      </w:tr>
    </w:tbl>
    <w:p w14:paraId="1DCC16C5" w14:textId="77777777" w:rsidR="00560AC2" w:rsidRPr="00C260DC" w:rsidRDefault="00560AC2" w:rsidP="00E05EF1">
      <w:pPr>
        <w:rPr>
          <w:rFonts w:asciiTheme="minorHAnsi" w:hAnsiTheme="minorHAnsi" w:cstheme="minorHAnsi"/>
          <w:i/>
        </w:rPr>
      </w:pPr>
    </w:p>
    <w:p w14:paraId="39924188" w14:textId="5234C754"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5</w:t>
      </w:r>
    </w:p>
    <w:p w14:paraId="3AE8E090" w14:textId="61EB1807" w:rsidR="00560AC2" w:rsidRPr="00C260DC" w:rsidRDefault="00560AC2" w:rsidP="000F67D1">
      <w:pPr>
        <w:jc w:val="center"/>
        <w:rPr>
          <w:rFonts w:asciiTheme="minorHAnsi" w:hAnsiTheme="minorHAnsi" w:cstheme="minorHAnsi"/>
          <w:i/>
        </w:rPr>
      </w:pPr>
      <w:r w:rsidRPr="00C260DC">
        <w:rPr>
          <w:rFonts w:asciiTheme="minorHAnsi" w:hAnsiTheme="minorHAnsi" w:cstheme="minorHAnsi"/>
          <w:b/>
          <w:i/>
        </w:rPr>
        <w:t>Physician organization ensures that care managers are trained, onboarded, and integrated into their practice(s) effectively. Includes ensuring training requirements are completed, creating process for “warm handoffs” from physician to care manager to facilitate strong uptake of care management services by patients, as well as development of communication materials to promote care manager as integral part of practice staff (i.e., flier about care manager role, business cards for care manager)</w:t>
      </w:r>
    </w:p>
    <w:p w14:paraId="12FBCC35" w14:textId="77777777" w:rsidR="00560AC2" w:rsidRPr="00C260DC" w:rsidRDefault="00560AC2" w:rsidP="00E05EF1">
      <w:pPr>
        <w:rPr>
          <w:rFonts w:asciiTheme="minorHAnsi" w:hAnsiTheme="minorHAnsi" w:cstheme="minorHAnsi"/>
          <w:i/>
        </w:rPr>
      </w:pPr>
    </w:p>
    <w:p w14:paraId="60D5C333" w14:textId="77777777" w:rsidR="00560AC2" w:rsidRPr="00C260DC" w:rsidRDefault="00560AC2" w:rsidP="000F67D1">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03AE7357" w14:textId="77777777" w:rsidR="00560AC2" w:rsidRPr="00C260DC" w:rsidRDefault="00560AC2" w:rsidP="007470DF">
      <w:pPr>
        <w:numPr>
          <w:ilvl w:val="0"/>
          <w:numId w:val="172"/>
        </w:numPr>
        <w:tabs>
          <w:tab w:val="left" w:pos="376"/>
          <w:tab w:val="left" w:pos="1432"/>
        </w:tabs>
        <w:spacing w:after="200" w:line="276" w:lineRule="auto"/>
        <w:contextualSpacing/>
        <w:rPr>
          <w:rFonts w:ascii="Calibri" w:hAnsi="Calibri" w:cs="Arial"/>
          <w:sz w:val="22"/>
          <w:szCs w:val="22"/>
        </w:rPr>
      </w:pPr>
      <w:r w:rsidRPr="00C260DC">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p w14:paraId="568B9517"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4C11560A"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E36DF2"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06FDA78C" w14:textId="2FE71302"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3F77FC35"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1E8F9B"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778AD3AB"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3615B"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provides documentation on care manager training materials, care management training trackers, processes for ensuring warm handoffs, and/or practice materials used to introduce care manager to patients and caregivers</w:t>
            </w:r>
          </w:p>
        </w:tc>
      </w:tr>
    </w:tbl>
    <w:p w14:paraId="23E751D1" w14:textId="77777777" w:rsidR="00560AC2" w:rsidRPr="00C260DC" w:rsidRDefault="00560AC2" w:rsidP="00E05EF1">
      <w:pPr>
        <w:rPr>
          <w:rFonts w:asciiTheme="minorHAnsi" w:hAnsiTheme="minorHAnsi" w:cstheme="minorHAnsi"/>
          <w:i/>
        </w:rPr>
      </w:pPr>
    </w:p>
    <w:p w14:paraId="7C3A7ACA" w14:textId="6C24EAD8"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6</w:t>
      </w:r>
    </w:p>
    <w:p w14:paraId="6A859C9A" w14:textId="5DE9A696"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Physician organization supports care management billing process for practices engaged in care management. PO may assist practice billing/coding staff with understanding care management billing process, and ensuring the appropriate training resources are utilized for billing</w:t>
      </w:r>
    </w:p>
    <w:p w14:paraId="22D5BEA7" w14:textId="77777777" w:rsidR="00560AC2" w:rsidRPr="00C260DC" w:rsidRDefault="00560AC2" w:rsidP="00E05EF1">
      <w:pPr>
        <w:rPr>
          <w:rFonts w:asciiTheme="minorHAnsi" w:hAnsiTheme="minorHAnsi" w:cstheme="minorHAnsi"/>
          <w:i/>
        </w:rPr>
      </w:pPr>
    </w:p>
    <w:p w14:paraId="0F713D94" w14:textId="218B7020" w:rsidR="00517271" w:rsidRPr="00C260DC" w:rsidRDefault="00560AC2" w:rsidP="00E17C49">
      <w:pPr>
        <w:tabs>
          <w:tab w:val="left" w:pos="376"/>
          <w:tab w:val="left" w:pos="1432"/>
        </w:tabs>
        <w:rPr>
          <w:rFonts w:ascii="Calibri" w:hAnsi="Calibri" w:cs="Arial"/>
          <w:bCs/>
          <w:i/>
          <w:u w:val="single"/>
        </w:rPr>
      </w:pPr>
      <w:bookmarkStart w:id="630" w:name="_Hlk525298344"/>
      <w:r w:rsidRPr="00C260DC">
        <w:rPr>
          <w:rFonts w:ascii="Calibri" w:hAnsi="Calibri" w:cs="Arial"/>
          <w:bCs/>
          <w:i/>
          <w:u w:val="single"/>
        </w:rPr>
        <w:t>PCP and Specialist Guidelines:</w:t>
      </w:r>
    </w:p>
    <w:p w14:paraId="7B5E32E5" w14:textId="77777777" w:rsidR="00560AC2" w:rsidRPr="00E17C49" w:rsidRDefault="00560AC2" w:rsidP="007470DF">
      <w:pPr>
        <w:pStyle w:val="ListParagraph"/>
        <w:numPr>
          <w:ilvl w:val="0"/>
          <w:numId w:val="240"/>
        </w:numPr>
        <w:tabs>
          <w:tab w:val="left" w:pos="376"/>
          <w:tab w:val="left" w:pos="1432"/>
        </w:tabs>
        <w:ind w:left="1080"/>
        <w:rPr>
          <w:rFonts w:ascii="Calibri" w:hAnsi="Calibri" w:cs="Arial"/>
          <w:sz w:val="22"/>
          <w:szCs w:val="22"/>
        </w:rPr>
      </w:pPr>
      <w:r w:rsidRPr="00E17C49">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bookmarkEnd w:id="630"/>
    <w:p w14:paraId="67D3685C" w14:textId="77777777" w:rsidR="00560AC2" w:rsidRPr="00C260DC" w:rsidRDefault="00560AC2" w:rsidP="00E05EF1">
      <w:pPr>
        <w:rPr>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2E8362F6"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57844A"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1C7ACFD2" w14:textId="485D61C8"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7F93D2A3"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784FA3"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6BE3EF4D"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04C0C8"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provides care management billing training/reference materials/job aids</w:t>
            </w:r>
          </w:p>
          <w:p w14:paraId="0264B0EC"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or practice demonstrates billing of care management codes</w:t>
            </w:r>
          </w:p>
        </w:tc>
      </w:tr>
    </w:tbl>
    <w:p w14:paraId="22604534" w14:textId="77777777" w:rsidR="00560AC2" w:rsidRPr="00C260DC" w:rsidRDefault="00560AC2" w:rsidP="00E05EF1">
      <w:pPr>
        <w:rPr>
          <w:rFonts w:asciiTheme="minorHAnsi" w:hAnsiTheme="minorHAnsi" w:cstheme="minorHAnsi"/>
          <w:i/>
        </w:rPr>
      </w:pPr>
    </w:p>
    <w:p w14:paraId="624B9968" w14:textId="4C5BCB30"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4.2</w:t>
      </w:r>
      <w:r w:rsidR="00A35487" w:rsidRPr="00C260DC">
        <w:rPr>
          <w:rFonts w:asciiTheme="minorHAnsi" w:hAnsiTheme="minorHAnsi" w:cstheme="minorHAnsi"/>
          <w:b/>
          <w:i/>
        </w:rPr>
        <w:t>7</w:t>
      </w:r>
    </w:p>
    <w:p w14:paraId="0949097F" w14:textId="57CA5AE7" w:rsidR="00560AC2" w:rsidRPr="00C260DC" w:rsidRDefault="00560AC2" w:rsidP="00E17C49">
      <w:pPr>
        <w:jc w:val="center"/>
        <w:rPr>
          <w:rFonts w:asciiTheme="minorHAnsi" w:hAnsiTheme="minorHAnsi" w:cstheme="minorHAnsi"/>
          <w:i/>
        </w:rPr>
      </w:pPr>
      <w:r w:rsidRPr="00C260DC">
        <w:rPr>
          <w:rFonts w:asciiTheme="minorHAnsi" w:hAnsiTheme="minorHAnsi" w:cstheme="minorHAnsi"/>
          <w:b/>
          <w:i/>
        </w:rPr>
        <w:t>Physician organization assists practices with integrating and analyzing data related to effective care management, including the PDCM monthly member lists to ensure optimal care management engagement and targeting</w:t>
      </w:r>
    </w:p>
    <w:p w14:paraId="51FDF107" w14:textId="77777777" w:rsidR="00560AC2" w:rsidRPr="00C260DC" w:rsidRDefault="00560AC2" w:rsidP="00E05EF1">
      <w:pPr>
        <w:rPr>
          <w:rFonts w:asciiTheme="minorHAnsi" w:hAnsiTheme="minorHAnsi" w:cstheme="minorHAnsi"/>
          <w:i/>
        </w:rPr>
      </w:pPr>
    </w:p>
    <w:p w14:paraId="1614739C" w14:textId="77777777" w:rsidR="00560AC2" w:rsidRPr="00C260DC" w:rsidRDefault="00560AC2" w:rsidP="00E17C49">
      <w:pPr>
        <w:tabs>
          <w:tab w:val="left" w:pos="376"/>
          <w:tab w:val="left" w:pos="1432"/>
        </w:tabs>
        <w:rPr>
          <w:rFonts w:ascii="Calibri" w:hAnsi="Calibri" w:cs="Arial"/>
          <w:bCs/>
          <w:i/>
          <w:u w:val="single"/>
        </w:rPr>
      </w:pPr>
      <w:r w:rsidRPr="00C260DC">
        <w:rPr>
          <w:rFonts w:ascii="Calibri" w:hAnsi="Calibri" w:cs="Arial"/>
          <w:bCs/>
          <w:i/>
          <w:u w:val="single"/>
        </w:rPr>
        <w:t>PCP and Specialist Guidelines:</w:t>
      </w:r>
    </w:p>
    <w:p w14:paraId="29A3E7E3" w14:textId="77777777" w:rsidR="00560AC2" w:rsidRPr="00C260DC" w:rsidRDefault="00560AC2" w:rsidP="007470DF">
      <w:pPr>
        <w:pStyle w:val="ListParagraph"/>
        <w:numPr>
          <w:ilvl w:val="0"/>
          <w:numId w:val="241"/>
        </w:numPr>
        <w:tabs>
          <w:tab w:val="left" w:pos="376"/>
          <w:tab w:val="left" w:pos="1432"/>
        </w:tabs>
        <w:rPr>
          <w:rFonts w:ascii="Calibri" w:hAnsi="Calibri" w:cs="Arial"/>
          <w:sz w:val="22"/>
          <w:szCs w:val="22"/>
        </w:rPr>
      </w:pPr>
      <w:r w:rsidRPr="00C260DC">
        <w:rPr>
          <w:rFonts w:ascii="Calibri" w:hAnsi="Calibri" w:cs="Arial"/>
          <w:sz w:val="22"/>
          <w:szCs w:val="22"/>
        </w:rPr>
        <w:t>This capability should be marked as “in-place” only for practices with whom the PO has worked to implement care management. Practice participation in care management may be verified using PDCM claims data.</w:t>
      </w:r>
    </w:p>
    <w:p w14:paraId="1003BC7F" w14:textId="77777777" w:rsidR="00560AC2" w:rsidRPr="00C260DC" w:rsidRDefault="00560AC2"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3827E2" w:rsidRPr="00C260DC" w14:paraId="7AD58799" w14:textId="77777777" w:rsidTr="00692ED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62FD1F"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429575D0" w14:textId="2B984DC0" w:rsidR="00560AC2" w:rsidRPr="00C260DC" w:rsidRDefault="008168FD" w:rsidP="00E17C49">
            <w:pPr>
              <w:jc w:val="center"/>
              <w:rPr>
                <w:rFonts w:asciiTheme="minorHAnsi" w:hAnsiTheme="minorHAnsi"/>
                <w:b/>
                <w:bCs/>
                <w:sz w:val="22"/>
                <w:szCs w:val="22"/>
              </w:rPr>
            </w:pPr>
            <w:r>
              <w:rPr>
                <w:rFonts w:asciiTheme="minorHAnsi" w:hAnsiTheme="minorHAnsi"/>
                <w:b/>
                <w:bCs/>
                <w:sz w:val="22"/>
                <w:szCs w:val="22"/>
              </w:rPr>
              <w:t>Predicate Logic: n/a</w:t>
            </w:r>
          </w:p>
        </w:tc>
      </w:tr>
      <w:tr w:rsidR="003827E2" w:rsidRPr="00C260DC" w14:paraId="19F4BD26"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BFED05" w14:textId="77777777" w:rsidR="00560AC2" w:rsidRPr="00C260DC" w:rsidRDefault="00560AC2" w:rsidP="00E17C49">
            <w:pPr>
              <w:jc w:val="center"/>
              <w:rPr>
                <w:rFonts w:asciiTheme="minorHAnsi" w:hAnsiTheme="minorHAnsi"/>
                <w:b/>
                <w:bCs/>
                <w:sz w:val="22"/>
                <w:szCs w:val="22"/>
              </w:rPr>
            </w:pPr>
            <w:r w:rsidRPr="00C260DC">
              <w:rPr>
                <w:rFonts w:asciiTheme="minorHAnsi" w:hAnsiTheme="minorHAnsi"/>
                <w:b/>
                <w:bCs/>
                <w:sz w:val="22"/>
                <w:szCs w:val="22"/>
              </w:rPr>
              <w:t>PCMH Validation Notes for Site Visits</w:t>
            </w:r>
          </w:p>
        </w:tc>
      </w:tr>
      <w:tr w:rsidR="003827E2" w:rsidRPr="00C260DC" w14:paraId="60023F28" w14:textId="77777777" w:rsidTr="00692ED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0916AC"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demonstrates procedure for processing/disseminating care management data to practices, including monthly patient lists and routine engagement reports and routine claims reports verified through health plan claims data</w:t>
            </w:r>
          </w:p>
          <w:p w14:paraId="40B7A358" w14:textId="77777777" w:rsidR="00560AC2" w:rsidRPr="00C260DC" w:rsidRDefault="00560AC2" w:rsidP="007470DF">
            <w:pPr>
              <w:numPr>
                <w:ilvl w:val="0"/>
                <w:numId w:val="166"/>
              </w:numPr>
              <w:spacing w:after="200" w:line="276" w:lineRule="auto"/>
              <w:contextualSpacing/>
              <w:rPr>
                <w:rFonts w:asciiTheme="minorHAnsi" w:hAnsiTheme="minorHAnsi"/>
                <w:sz w:val="22"/>
                <w:szCs w:val="22"/>
              </w:rPr>
            </w:pPr>
            <w:r w:rsidRPr="00C260DC">
              <w:rPr>
                <w:rFonts w:asciiTheme="minorHAnsi" w:hAnsiTheme="minorHAnsi"/>
                <w:sz w:val="22"/>
                <w:szCs w:val="22"/>
              </w:rPr>
              <w:t>PO demonstrates how they assist practices in targeting high-risk patients</w:t>
            </w:r>
          </w:p>
        </w:tc>
      </w:tr>
    </w:tbl>
    <w:p w14:paraId="72D0B260" w14:textId="77777777" w:rsidR="00E3571B" w:rsidRDefault="00E3571B" w:rsidP="00D8668E">
      <w:pPr>
        <w:jc w:val="center"/>
        <w:rPr>
          <w:rFonts w:asciiTheme="minorHAnsi" w:hAnsiTheme="minorHAnsi" w:cstheme="minorHAnsi"/>
          <w:b/>
          <w:i/>
        </w:rPr>
      </w:pPr>
    </w:p>
    <w:p w14:paraId="68E824B0" w14:textId="2479F526" w:rsidR="00763A54" w:rsidRDefault="00470AB8" w:rsidP="00763A54">
      <w:pPr>
        <w:jc w:val="center"/>
        <w:rPr>
          <w:ins w:id="631" w:author="Niksic, Lora" w:date="2023-09-21T15:31:00Z"/>
          <w:rFonts w:asciiTheme="minorHAnsi" w:hAnsiTheme="minorHAnsi" w:cstheme="minorHAnsi"/>
          <w:b/>
          <w:i/>
        </w:rPr>
      </w:pPr>
      <w:del w:id="632" w:author="Niksic, Lora" w:date="2023-09-21T15:31:00Z">
        <w:r w:rsidRPr="00C260DC" w:rsidDel="006D7C87">
          <w:rPr>
            <w:rFonts w:asciiTheme="minorHAnsi" w:hAnsiTheme="minorHAnsi" w:cstheme="minorHAnsi"/>
            <w:b/>
            <w:i/>
          </w:rPr>
          <w:delText>4.</w:delText>
        </w:r>
        <w:r w:rsidR="00A3290A" w:rsidRPr="00C260DC" w:rsidDel="006D7C87">
          <w:rPr>
            <w:rFonts w:asciiTheme="minorHAnsi" w:hAnsiTheme="minorHAnsi" w:cstheme="minorHAnsi"/>
            <w:b/>
            <w:i/>
          </w:rPr>
          <w:delText>2</w:delText>
        </w:r>
        <w:r w:rsidR="00A35487" w:rsidRPr="00C260DC" w:rsidDel="006D7C87">
          <w:rPr>
            <w:rFonts w:asciiTheme="minorHAnsi" w:hAnsiTheme="minorHAnsi" w:cstheme="minorHAnsi"/>
            <w:b/>
            <w:i/>
          </w:rPr>
          <w:delText>8</w:delText>
        </w:r>
      </w:del>
      <w:ins w:id="633" w:author="Niksic, Lora" w:date="2023-09-21T15:31:00Z">
        <w:r w:rsidR="00763A54">
          <w:rPr>
            <w:rFonts w:asciiTheme="minorHAnsi" w:hAnsiTheme="minorHAnsi" w:cstheme="minorHAnsi"/>
            <w:b/>
            <w:i/>
          </w:rPr>
          <w:t xml:space="preserve"> 4.28 – Retired </w:t>
        </w:r>
        <w:r w:rsidR="00763A54" w:rsidRPr="0032471C">
          <w:rPr>
            <w:rFonts w:asciiTheme="minorHAnsi" w:hAnsiTheme="minorHAnsi" w:cstheme="minorHAnsi"/>
            <w:b/>
            <w:i/>
          </w:rPr>
          <w:t>(as of 20</w:t>
        </w:r>
        <w:r w:rsidR="00763A54">
          <w:rPr>
            <w:rFonts w:asciiTheme="minorHAnsi" w:hAnsiTheme="minorHAnsi" w:cstheme="minorHAnsi"/>
            <w:b/>
            <w:i/>
          </w:rPr>
          <w:t>23</w:t>
        </w:r>
        <w:r w:rsidR="00763A54" w:rsidRPr="0032471C">
          <w:rPr>
            <w:rFonts w:asciiTheme="minorHAnsi" w:hAnsiTheme="minorHAnsi" w:cstheme="minorHAnsi"/>
            <w:b/>
            <w:i/>
          </w:rPr>
          <w:t>)</w:t>
        </w:r>
        <w:r w:rsidR="00763A54">
          <w:rPr>
            <w:rFonts w:asciiTheme="minorHAnsi" w:hAnsiTheme="minorHAnsi" w:cstheme="minorHAnsi"/>
            <w:b/>
            <w:i/>
          </w:rPr>
          <w:t xml:space="preserve"> </w:t>
        </w:r>
      </w:ins>
    </w:p>
    <w:p w14:paraId="0FAC7FF8" w14:textId="2CD4721E" w:rsidR="00470AB8" w:rsidRPr="00C260DC" w:rsidRDefault="00470AB8" w:rsidP="00D8668E">
      <w:pPr>
        <w:jc w:val="center"/>
        <w:rPr>
          <w:rFonts w:asciiTheme="minorHAnsi" w:hAnsiTheme="minorHAnsi" w:cstheme="minorHAnsi"/>
          <w:i/>
        </w:rPr>
      </w:pPr>
    </w:p>
    <w:p w14:paraId="00E1B9F2" w14:textId="221361D4" w:rsidR="00470AB8" w:rsidRPr="00C260DC" w:rsidDel="006D7C87" w:rsidRDefault="0045218B" w:rsidP="00D8668E">
      <w:pPr>
        <w:jc w:val="center"/>
        <w:rPr>
          <w:del w:id="634" w:author="Niksic, Lora" w:date="2023-09-21T15:31:00Z"/>
          <w:rFonts w:asciiTheme="minorHAnsi" w:hAnsiTheme="minorHAnsi" w:cstheme="minorHAnsi"/>
          <w:i/>
        </w:rPr>
      </w:pPr>
      <w:del w:id="635" w:author="Niksic, Lora" w:date="2023-09-21T15:31:00Z">
        <w:r w:rsidRPr="00C260DC" w:rsidDel="006D7C87">
          <w:rPr>
            <w:rFonts w:asciiTheme="minorHAnsi" w:hAnsiTheme="minorHAnsi" w:cstheme="minorHAnsi"/>
            <w:b/>
            <w:i/>
          </w:rPr>
          <w:delText xml:space="preserve">Physician organizations assist practices with seeking waiver for offering </w:delText>
        </w:r>
        <w:r w:rsidR="00470AB8" w:rsidRPr="00C260DC" w:rsidDel="006D7C87">
          <w:rPr>
            <w:rFonts w:asciiTheme="minorHAnsi" w:hAnsiTheme="minorHAnsi" w:cstheme="minorHAnsi"/>
            <w:b/>
            <w:i/>
          </w:rPr>
          <w:delText>Medication A</w:delText>
        </w:r>
        <w:r w:rsidR="00A55C46" w:rsidRPr="00C260DC" w:rsidDel="006D7C87">
          <w:rPr>
            <w:rFonts w:asciiTheme="minorHAnsi" w:hAnsiTheme="minorHAnsi" w:cstheme="minorHAnsi"/>
            <w:b/>
            <w:i/>
          </w:rPr>
          <w:delText>ssisted Treatment</w:delText>
        </w:r>
        <w:r w:rsidRPr="00C260DC" w:rsidDel="006D7C87">
          <w:rPr>
            <w:rFonts w:asciiTheme="minorHAnsi" w:hAnsiTheme="minorHAnsi" w:cstheme="minorHAnsi"/>
            <w:b/>
            <w:i/>
          </w:rPr>
          <w:delText xml:space="preserve"> (MAT) as needed/desired to reduce opioid dependency in the practice’s patient population.</w:delText>
        </w:r>
        <w:r w:rsidR="00B478AF" w:rsidRPr="00C260DC" w:rsidDel="006D7C87">
          <w:rPr>
            <w:rFonts w:asciiTheme="minorHAnsi" w:hAnsiTheme="minorHAnsi" w:cstheme="minorHAnsi"/>
            <w:b/>
            <w:i/>
          </w:rPr>
          <w:delText xml:space="preserve"> Practices that seek waiver must be both willing and able to del</w:delText>
        </w:r>
        <w:r w:rsidR="00EE2166" w:rsidDel="006D7C87">
          <w:rPr>
            <w:rFonts w:asciiTheme="minorHAnsi" w:hAnsiTheme="minorHAnsi" w:cstheme="minorHAnsi"/>
            <w:b/>
            <w:i/>
          </w:rPr>
          <w:delText>iver Medication Assisted T</w:delText>
        </w:r>
        <w:r w:rsidR="00FC5D93" w:rsidRPr="00C260DC" w:rsidDel="006D7C87">
          <w:rPr>
            <w:rFonts w:asciiTheme="minorHAnsi" w:hAnsiTheme="minorHAnsi" w:cstheme="minorHAnsi"/>
            <w:b/>
            <w:i/>
          </w:rPr>
          <w:delText>reatment</w:delText>
        </w:r>
        <w:r w:rsidR="00B478AF" w:rsidRPr="00C260DC" w:rsidDel="006D7C87">
          <w:rPr>
            <w:rFonts w:asciiTheme="minorHAnsi" w:hAnsiTheme="minorHAnsi" w:cstheme="minorHAnsi"/>
            <w:b/>
            <w:i/>
          </w:rPr>
          <w:delText xml:space="preserve"> to their patients</w:delText>
        </w:r>
      </w:del>
    </w:p>
    <w:p w14:paraId="7B994687" w14:textId="5C9CCF0A" w:rsidR="00A55C46" w:rsidRPr="00C260DC" w:rsidDel="006D7C87" w:rsidRDefault="00A55C46" w:rsidP="002C6B54">
      <w:pPr>
        <w:rPr>
          <w:del w:id="636" w:author="Niksic, Lora" w:date="2023-09-21T15:31:00Z"/>
          <w:rFonts w:asciiTheme="minorHAnsi" w:hAnsiTheme="minorHAnsi" w:cstheme="minorHAnsi"/>
          <w:i/>
        </w:rPr>
      </w:pPr>
    </w:p>
    <w:p w14:paraId="17C60480" w14:textId="01AA1F86" w:rsidR="00A55C46" w:rsidRPr="00C260DC" w:rsidDel="006D7C87" w:rsidRDefault="00A55C46" w:rsidP="00D8668E">
      <w:pPr>
        <w:tabs>
          <w:tab w:val="left" w:pos="376"/>
          <w:tab w:val="left" w:pos="1432"/>
        </w:tabs>
        <w:rPr>
          <w:del w:id="637" w:author="Niksic, Lora" w:date="2023-09-21T15:31:00Z"/>
          <w:rFonts w:ascii="Calibri" w:hAnsi="Calibri" w:cs="Arial"/>
          <w:bCs/>
          <w:i/>
          <w:u w:val="single"/>
        </w:rPr>
      </w:pPr>
      <w:del w:id="638" w:author="Niksic, Lora" w:date="2023-09-21T15:31:00Z">
        <w:r w:rsidRPr="00C260DC" w:rsidDel="006D7C87">
          <w:rPr>
            <w:rFonts w:ascii="Calibri" w:hAnsi="Calibri" w:cs="Arial"/>
            <w:bCs/>
            <w:i/>
            <w:u w:val="single"/>
          </w:rPr>
          <w:delText>PCP and Specialist Guidelines:</w:delText>
        </w:r>
      </w:del>
    </w:p>
    <w:p w14:paraId="22A7595A" w14:textId="6E755FA2" w:rsidR="00A55C46" w:rsidRPr="00C260DC" w:rsidDel="006D7C87" w:rsidRDefault="00EE2166" w:rsidP="007470DF">
      <w:pPr>
        <w:pStyle w:val="ListParagraph"/>
        <w:numPr>
          <w:ilvl w:val="0"/>
          <w:numId w:val="173"/>
        </w:numPr>
        <w:tabs>
          <w:tab w:val="left" w:pos="376"/>
          <w:tab w:val="left" w:pos="1432"/>
        </w:tabs>
        <w:rPr>
          <w:del w:id="639" w:author="Niksic, Lora" w:date="2023-09-21T15:31:00Z"/>
          <w:rFonts w:ascii="Calibri" w:hAnsi="Calibri" w:cs="Arial"/>
          <w:sz w:val="22"/>
          <w:szCs w:val="22"/>
        </w:rPr>
      </w:pPr>
      <w:del w:id="640" w:author="Niksic, Lora" w:date="2023-09-21T15:31:00Z">
        <w:r w:rsidDel="006D7C87">
          <w:rPr>
            <w:rFonts w:ascii="Calibri" w:hAnsi="Calibri" w:cs="Arial"/>
            <w:sz w:val="22"/>
            <w:szCs w:val="22"/>
          </w:rPr>
          <w:delText>For more information on M</w:delText>
        </w:r>
        <w:r w:rsidR="00A55C46" w:rsidRPr="00C260DC" w:rsidDel="006D7C87">
          <w:rPr>
            <w:rFonts w:ascii="Calibri" w:hAnsi="Calibri" w:cs="Arial"/>
            <w:sz w:val="22"/>
            <w:szCs w:val="22"/>
          </w:rPr>
          <w:delText>edication</w:delText>
        </w:r>
        <w:r w:rsidDel="006D7C87">
          <w:rPr>
            <w:rFonts w:ascii="Calibri" w:hAnsi="Calibri" w:cs="Arial"/>
            <w:sz w:val="22"/>
            <w:szCs w:val="22"/>
          </w:rPr>
          <w:delText xml:space="preserve"> Assisted T</w:delText>
        </w:r>
        <w:r w:rsidR="00A55C46" w:rsidRPr="00C260DC" w:rsidDel="006D7C87">
          <w:rPr>
            <w:rFonts w:ascii="Calibri" w:hAnsi="Calibri" w:cs="Arial"/>
            <w:sz w:val="22"/>
            <w:szCs w:val="22"/>
          </w:rPr>
          <w:delText>reatment, refer to the following websites:</w:delText>
        </w:r>
        <w:r w:rsidR="00A55C46" w:rsidRPr="00C260DC" w:rsidDel="006D7C87">
          <w:delText xml:space="preserve"> </w:delText>
        </w:r>
        <w:r w:rsidDel="006D7C87">
          <w:fldChar w:fldCharType="begin"/>
        </w:r>
        <w:r w:rsidDel="006D7C87">
          <w:delInstrText>HYPERLINK "https://www.samhsa.gov/medication-assisted-treatment"</w:delInstrText>
        </w:r>
        <w:r w:rsidDel="006D7C87">
          <w:fldChar w:fldCharType="separate"/>
        </w:r>
        <w:r w:rsidR="00A55C46" w:rsidRPr="00EE11F6" w:rsidDel="006D7C87">
          <w:rPr>
            <w:rStyle w:val="Hyperlink"/>
            <w:rFonts w:ascii="Calibri" w:hAnsi="Calibri" w:cs="Arial"/>
            <w:sz w:val="22"/>
            <w:szCs w:val="22"/>
          </w:rPr>
          <w:delText>https://www.samhsa.gov/medication-assisted-treatment</w:delText>
        </w:r>
        <w:r w:rsidDel="006D7C87">
          <w:rPr>
            <w:rStyle w:val="Hyperlink"/>
            <w:rFonts w:ascii="Calibri" w:hAnsi="Calibri" w:cs="Arial"/>
            <w:sz w:val="22"/>
            <w:szCs w:val="22"/>
          </w:rPr>
          <w:fldChar w:fldCharType="end"/>
        </w:r>
        <w:r w:rsidR="00A55C46" w:rsidRPr="00C260DC" w:rsidDel="006D7C87">
          <w:rPr>
            <w:rFonts w:ascii="Calibri" w:hAnsi="Calibri" w:cs="Arial"/>
            <w:sz w:val="22"/>
            <w:szCs w:val="22"/>
          </w:rPr>
          <w:delText xml:space="preserve"> and  </w:delText>
        </w:r>
        <w:r w:rsidDel="006D7C87">
          <w:fldChar w:fldCharType="begin"/>
        </w:r>
        <w:r w:rsidDel="006D7C87">
          <w:delInstrText>HYPERLINK "https://www.fda.gov/Drugs/DrugSafety/InformationbyDrugClass/ucm600092.htm"</w:delInstrText>
        </w:r>
        <w:r w:rsidDel="006D7C87">
          <w:fldChar w:fldCharType="separate"/>
        </w:r>
        <w:r w:rsidR="00A55C46" w:rsidRPr="00EE11F6" w:rsidDel="006D7C87">
          <w:rPr>
            <w:rStyle w:val="Hyperlink"/>
            <w:rFonts w:ascii="Calibri" w:hAnsi="Calibri" w:cs="Arial"/>
            <w:sz w:val="22"/>
            <w:szCs w:val="22"/>
          </w:rPr>
          <w:delText>https://www.fda.gov/Drugs/DrugSafety/InformationbyDrugClass/ucm600092.htm</w:delText>
        </w:r>
        <w:r w:rsidDel="006D7C87">
          <w:rPr>
            <w:rStyle w:val="Hyperlink"/>
            <w:rFonts w:ascii="Calibri" w:hAnsi="Calibri" w:cs="Arial"/>
            <w:sz w:val="22"/>
            <w:szCs w:val="22"/>
          </w:rPr>
          <w:fldChar w:fldCharType="end"/>
        </w:r>
        <w:r w:rsidR="00FB7344" w:rsidDel="006D7C87">
          <w:rPr>
            <w:rStyle w:val="Hyperlink"/>
            <w:rFonts w:ascii="Calibri" w:hAnsi="Calibri" w:cs="Arial"/>
            <w:color w:val="auto"/>
            <w:sz w:val="22"/>
            <w:szCs w:val="22"/>
          </w:rPr>
          <w:delText>.</w:delText>
        </w:r>
      </w:del>
    </w:p>
    <w:p w14:paraId="62F3B53C" w14:textId="3D2EF20A" w:rsidR="00A55C46" w:rsidDel="006D7C87" w:rsidRDefault="00A55C46" w:rsidP="007470DF">
      <w:pPr>
        <w:pStyle w:val="ListParagraph"/>
        <w:numPr>
          <w:ilvl w:val="0"/>
          <w:numId w:val="173"/>
        </w:numPr>
        <w:tabs>
          <w:tab w:val="left" w:pos="376"/>
          <w:tab w:val="left" w:pos="1432"/>
        </w:tabs>
        <w:rPr>
          <w:del w:id="641" w:author="Niksic, Lora" w:date="2023-09-21T15:31:00Z"/>
          <w:rFonts w:ascii="Calibri" w:hAnsi="Calibri" w:cs="Arial"/>
          <w:sz w:val="22"/>
          <w:szCs w:val="22"/>
        </w:rPr>
      </w:pPr>
      <w:del w:id="642" w:author="Niksic, Lora" w:date="2023-09-21T15:31:00Z">
        <w:r w:rsidRPr="009A4267" w:rsidDel="006D7C87">
          <w:rPr>
            <w:rFonts w:ascii="Calibri" w:hAnsi="Calibri" w:cs="Arial"/>
            <w:sz w:val="22"/>
            <w:szCs w:val="22"/>
          </w:rPr>
          <w:delText xml:space="preserve">For more information on the waiver process, visit this site: </w:delText>
        </w:r>
        <w:r w:rsidDel="006D7C87">
          <w:fldChar w:fldCharType="begin"/>
        </w:r>
        <w:r w:rsidDel="006D7C87">
          <w:delInstrText>HYPERLINK "https://www.samhsa.gov/medication-assisted-treatment/become-buprenorphine-waivered-practitioner"</w:delInstrText>
        </w:r>
        <w:r w:rsidDel="006D7C87">
          <w:fldChar w:fldCharType="separate"/>
        </w:r>
        <w:r w:rsidR="009A4267" w:rsidRPr="009A4267" w:rsidDel="006D7C87">
          <w:rPr>
            <w:rStyle w:val="Hyperlink"/>
            <w:rFonts w:ascii="Calibri" w:hAnsi="Calibri" w:cs="Arial"/>
            <w:sz w:val="22"/>
            <w:szCs w:val="22"/>
          </w:rPr>
          <w:delText>https://www.samhsa.gov/medication-assisted-treatment/become-buprenorphine-waivered-practitioner</w:delText>
        </w:r>
        <w:r w:rsidDel="006D7C87">
          <w:rPr>
            <w:rStyle w:val="Hyperlink"/>
            <w:rFonts w:ascii="Calibri" w:hAnsi="Calibri" w:cs="Arial"/>
            <w:sz w:val="22"/>
            <w:szCs w:val="22"/>
          </w:rPr>
          <w:fldChar w:fldCharType="end"/>
        </w:r>
        <w:r w:rsidR="00FB7344" w:rsidDel="006D7C87">
          <w:rPr>
            <w:rFonts w:ascii="Calibri" w:hAnsi="Calibri" w:cs="Arial"/>
            <w:sz w:val="22"/>
            <w:szCs w:val="22"/>
          </w:rPr>
          <w:delText>.</w:delText>
        </w:r>
      </w:del>
    </w:p>
    <w:p w14:paraId="647A4A11" w14:textId="6529276D" w:rsidR="009A4267" w:rsidRPr="009A4267" w:rsidDel="006D7C87" w:rsidRDefault="009A4267" w:rsidP="007470DF">
      <w:pPr>
        <w:pStyle w:val="ListParagraph"/>
        <w:numPr>
          <w:ilvl w:val="0"/>
          <w:numId w:val="173"/>
        </w:numPr>
        <w:tabs>
          <w:tab w:val="left" w:pos="376"/>
          <w:tab w:val="left" w:pos="1432"/>
        </w:tabs>
        <w:rPr>
          <w:del w:id="643" w:author="Niksic, Lora" w:date="2023-09-21T15:31:00Z"/>
          <w:rFonts w:ascii="Calibri" w:hAnsi="Calibri" w:cs="Arial"/>
          <w:sz w:val="22"/>
          <w:szCs w:val="22"/>
        </w:rPr>
      </w:pPr>
      <w:del w:id="644" w:author="Niksic, Lora" w:date="2023-09-21T15:31:00Z">
        <w:r w:rsidDel="006D7C87">
          <w:rPr>
            <w:rFonts w:ascii="Calibri" w:hAnsi="Calibri" w:cs="Arial"/>
            <w:sz w:val="22"/>
            <w:szCs w:val="22"/>
          </w:rPr>
          <w:delText xml:space="preserve">For providers who intend to treat up to 30 patients at a time, a notice of intent is required to obtain a waiver. </w:delText>
        </w:r>
        <w:r w:rsidRPr="009A4267" w:rsidDel="006D7C87">
          <w:rPr>
            <w:rFonts w:ascii="Calibri" w:hAnsi="Calibri" w:cs="Arial"/>
            <w:sz w:val="22"/>
            <w:szCs w:val="22"/>
          </w:rPr>
          <w:delText>For those who intend to treat greater than 30 at a time, training requirements still exist to obtain the appropriate waiver and approval for that level of treatment.</w:delText>
        </w:r>
      </w:del>
    </w:p>
    <w:p w14:paraId="54A593FA" w14:textId="76DA73E9" w:rsidR="00A55C46" w:rsidRPr="00C260DC" w:rsidDel="006D7C87" w:rsidRDefault="00A55C46" w:rsidP="002C6B54">
      <w:pPr>
        <w:rPr>
          <w:del w:id="645" w:author="Niksic, Lora" w:date="2023-09-21T15:31:00Z"/>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260DC" w:rsidRPr="00C260DC" w:rsidDel="006D7C87" w14:paraId="5E5AB806" w14:textId="567B2B1A" w:rsidTr="00154400">
        <w:trPr>
          <w:jc w:val="center"/>
          <w:del w:id="646" w:author="Niksic, Lora" w:date="2023-09-21T15:31: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EFB8CB" w14:textId="7B1EE1C9" w:rsidR="00E67592" w:rsidRPr="00C260DC" w:rsidDel="006D7C87" w:rsidRDefault="00E67592" w:rsidP="00D8668E">
            <w:pPr>
              <w:jc w:val="center"/>
              <w:rPr>
                <w:del w:id="647" w:author="Niksic, Lora" w:date="2023-09-21T15:31:00Z"/>
                <w:rFonts w:asciiTheme="minorHAnsi" w:hAnsiTheme="minorHAnsi"/>
                <w:b/>
                <w:bCs/>
                <w:sz w:val="22"/>
                <w:szCs w:val="22"/>
              </w:rPr>
            </w:pPr>
            <w:del w:id="648" w:author="Niksic, Lora" w:date="2023-09-21T15:31:00Z">
              <w:r w:rsidRPr="00C260DC" w:rsidDel="006D7C87">
                <w:rPr>
                  <w:rFonts w:asciiTheme="minorHAnsi" w:hAnsiTheme="minorHAnsi"/>
                  <w:b/>
                  <w:bCs/>
                  <w:sz w:val="22"/>
                  <w:szCs w:val="22"/>
                </w:rPr>
                <w:delText>Required for PCMH Designation: NO</w:delText>
              </w:r>
            </w:del>
          </w:p>
        </w:tc>
        <w:tc>
          <w:tcPr>
            <w:tcW w:w="3508" w:type="dxa"/>
            <w:tcBorders>
              <w:top w:val="single" w:sz="8" w:space="0" w:color="auto"/>
              <w:left w:val="nil"/>
              <w:bottom w:val="single" w:sz="8" w:space="0" w:color="auto"/>
              <w:right w:val="single" w:sz="8" w:space="0" w:color="auto"/>
            </w:tcBorders>
            <w:hideMark/>
          </w:tcPr>
          <w:p w14:paraId="1290F6DA" w14:textId="33261187" w:rsidR="00E67592" w:rsidRPr="00C260DC" w:rsidDel="006D7C87" w:rsidRDefault="00E67592" w:rsidP="00D8668E">
            <w:pPr>
              <w:jc w:val="center"/>
              <w:rPr>
                <w:del w:id="649" w:author="Niksic, Lora" w:date="2023-09-21T15:31:00Z"/>
                <w:rFonts w:asciiTheme="minorHAnsi" w:hAnsiTheme="minorHAnsi"/>
                <w:b/>
                <w:bCs/>
                <w:sz w:val="22"/>
                <w:szCs w:val="22"/>
              </w:rPr>
            </w:pPr>
            <w:del w:id="650" w:author="Niksic, Lora" w:date="2023-09-21T15:31:00Z">
              <w:r w:rsidRPr="00C260DC" w:rsidDel="006D7C87">
                <w:rPr>
                  <w:rFonts w:asciiTheme="minorHAnsi" w:hAnsiTheme="minorHAnsi"/>
                  <w:b/>
                  <w:bCs/>
                  <w:sz w:val="22"/>
                  <w:szCs w:val="22"/>
                </w:rPr>
                <w:delText>Predicate Logic: n/a</w:delText>
              </w:r>
            </w:del>
          </w:p>
        </w:tc>
      </w:tr>
      <w:tr w:rsidR="00C260DC" w:rsidRPr="00C260DC" w:rsidDel="006D7C87" w14:paraId="53A406B3" w14:textId="4CB4D75F" w:rsidTr="00154400">
        <w:trPr>
          <w:jc w:val="center"/>
          <w:del w:id="651" w:author="Niksic, Lora" w:date="2023-09-21T15:31: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2AC2C" w14:textId="5A3F628E" w:rsidR="00E67592" w:rsidRPr="00C260DC" w:rsidDel="006D7C87" w:rsidRDefault="00E67592" w:rsidP="00D8668E">
            <w:pPr>
              <w:jc w:val="center"/>
              <w:rPr>
                <w:del w:id="652" w:author="Niksic, Lora" w:date="2023-09-21T15:31:00Z"/>
                <w:rFonts w:asciiTheme="minorHAnsi" w:hAnsiTheme="minorHAnsi"/>
                <w:b/>
                <w:bCs/>
                <w:sz w:val="22"/>
                <w:szCs w:val="22"/>
              </w:rPr>
            </w:pPr>
            <w:del w:id="653" w:author="Niksic, Lora" w:date="2023-09-21T15:31:00Z">
              <w:r w:rsidRPr="00C260DC" w:rsidDel="006D7C87">
                <w:rPr>
                  <w:rFonts w:asciiTheme="minorHAnsi" w:hAnsiTheme="minorHAnsi"/>
                  <w:b/>
                  <w:bCs/>
                  <w:sz w:val="22"/>
                  <w:szCs w:val="22"/>
                </w:rPr>
                <w:delText>PCMH Validation Notes for Site Visits</w:delText>
              </w:r>
            </w:del>
          </w:p>
        </w:tc>
      </w:tr>
      <w:tr w:rsidR="00C260DC" w:rsidRPr="00C260DC" w:rsidDel="006D7C87" w14:paraId="1ADD623F" w14:textId="38D90826" w:rsidTr="00154400">
        <w:trPr>
          <w:jc w:val="center"/>
          <w:del w:id="654" w:author="Niksic, Lora" w:date="2023-09-21T15:31: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A1DE63" w14:textId="18A2CE82" w:rsidR="00E67592" w:rsidRPr="00C260DC" w:rsidDel="006D7C87" w:rsidRDefault="00E67592" w:rsidP="007470DF">
            <w:pPr>
              <w:pStyle w:val="ListParagraph"/>
              <w:numPr>
                <w:ilvl w:val="0"/>
                <w:numId w:val="166"/>
              </w:numPr>
              <w:rPr>
                <w:del w:id="655" w:author="Niksic, Lora" w:date="2023-09-21T15:31:00Z"/>
                <w:rFonts w:asciiTheme="minorHAnsi" w:hAnsiTheme="minorHAnsi"/>
                <w:sz w:val="22"/>
                <w:szCs w:val="22"/>
              </w:rPr>
            </w:pPr>
            <w:del w:id="656" w:author="Niksic, Lora" w:date="2023-09-21T15:31:00Z">
              <w:r w:rsidRPr="00C260DC" w:rsidDel="006D7C87">
                <w:rPr>
                  <w:rFonts w:asciiTheme="minorHAnsi" w:hAnsiTheme="minorHAnsi"/>
                  <w:sz w:val="22"/>
                  <w:szCs w:val="22"/>
                </w:rPr>
                <w:delText xml:space="preserve">Physician can provide evidence that they have successfully </w:delText>
              </w:r>
              <w:r w:rsidR="00EE2166" w:rsidDel="006D7C87">
                <w:rPr>
                  <w:rFonts w:asciiTheme="minorHAnsi" w:hAnsiTheme="minorHAnsi"/>
                  <w:sz w:val="22"/>
                  <w:szCs w:val="22"/>
                </w:rPr>
                <w:delText>received waiver to deliver Medication Assisted T</w:delText>
              </w:r>
              <w:r w:rsidRPr="00C260DC" w:rsidDel="006D7C87">
                <w:rPr>
                  <w:rFonts w:asciiTheme="minorHAnsi" w:hAnsiTheme="minorHAnsi"/>
                  <w:sz w:val="22"/>
                  <w:szCs w:val="22"/>
                </w:rPr>
                <w:delText>reatment and can also demonstrate th</w:delText>
              </w:r>
              <w:r w:rsidR="00EE2166" w:rsidDel="006D7C87">
                <w:rPr>
                  <w:rFonts w:asciiTheme="minorHAnsi" w:hAnsiTheme="minorHAnsi"/>
                  <w:sz w:val="22"/>
                  <w:szCs w:val="22"/>
                </w:rPr>
                <w:delText>at they have delivered Medication Assisted T</w:delText>
              </w:r>
              <w:r w:rsidRPr="00C260DC" w:rsidDel="006D7C87">
                <w:rPr>
                  <w:rFonts w:asciiTheme="minorHAnsi" w:hAnsiTheme="minorHAnsi"/>
                  <w:sz w:val="22"/>
                  <w:szCs w:val="22"/>
                </w:rPr>
                <w:delText xml:space="preserve">reatment to </w:delText>
              </w:r>
              <w:r w:rsidR="00A11E68" w:rsidRPr="00C260DC" w:rsidDel="006D7C87">
                <w:rPr>
                  <w:rFonts w:asciiTheme="minorHAnsi" w:hAnsiTheme="minorHAnsi"/>
                  <w:sz w:val="22"/>
                  <w:szCs w:val="22"/>
                </w:rPr>
                <w:delText>relevant patients</w:delText>
              </w:r>
              <w:r w:rsidR="00604FF3" w:rsidRPr="00C260DC" w:rsidDel="006D7C87">
                <w:rPr>
                  <w:rFonts w:asciiTheme="minorHAnsi" w:hAnsiTheme="minorHAnsi"/>
                  <w:sz w:val="22"/>
                  <w:szCs w:val="22"/>
                </w:rPr>
                <w:delText xml:space="preserve"> through documentation in medical record</w:delText>
              </w:r>
            </w:del>
          </w:p>
        </w:tc>
      </w:tr>
    </w:tbl>
    <w:p w14:paraId="7B6D8224" w14:textId="4149AC2B" w:rsidR="00B12444" w:rsidRDefault="00B12444" w:rsidP="002C6B54">
      <w:pPr>
        <w:jc w:val="center"/>
        <w:rPr>
          <w:rFonts w:asciiTheme="minorHAnsi" w:hAnsiTheme="minorHAnsi" w:cstheme="minorHAnsi"/>
          <w:b/>
          <w:i/>
        </w:rPr>
      </w:pPr>
    </w:p>
    <w:p w14:paraId="425EBE2B" w14:textId="77777777" w:rsidR="00E02226" w:rsidRDefault="00E02226" w:rsidP="002C6B54">
      <w:pPr>
        <w:jc w:val="center"/>
        <w:rPr>
          <w:rFonts w:asciiTheme="minorHAnsi" w:hAnsiTheme="minorHAnsi" w:cstheme="minorHAnsi"/>
          <w:b/>
          <w:i/>
        </w:rPr>
      </w:pPr>
    </w:p>
    <w:p w14:paraId="424C87D3" w14:textId="2ECD7581" w:rsidR="00CC7550" w:rsidRDefault="00DD1C2D" w:rsidP="00D017C0">
      <w:pPr>
        <w:jc w:val="center"/>
        <w:rPr>
          <w:rFonts w:asciiTheme="minorHAnsi" w:hAnsiTheme="minorHAnsi" w:cstheme="minorHAnsi"/>
          <w:b/>
          <w:i/>
        </w:rPr>
      </w:pPr>
      <w:r>
        <w:rPr>
          <w:rFonts w:asciiTheme="minorHAnsi" w:hAnsiTheme="minorHAnsi" w:cstheme="minorHAnsi"/>
          <w:b/>
          <w:i/>
        </w:rPr>
        <w:t>4.29</w:t>
      </w:r>
      <w:r w:rsidR="002A0AED">
        <w:rPr>
          <w:rFonts w:asciiTheme="minorHAnsi" w:hAnsiTheme="minorHAnsi" w:cstheme="minorHAnsi"/>
          <w:b/>
          <w:i/>
        </w:rPr>
        <w:t xml:space="preserve"> </w:t>
      </w:r>
      <w:bookmarkStart w:id="657" w:name="_Hlk146202709"/>
      <w:r w:rsidR="0032471C">
        <w:rPr>
          <w:rFonts w:asciiTheme="minorHAnsi" w:hAnsiTheme="minorHAnsi" w:cstheme="minorHAnsi"/>
          <w:b/>
          <w:i/>
        </w:rPr>
        <w:t>–</w:t>
      </w:r>
      <w:r w:rsidR="002A0AED">
        <w:rPr>
          <w:rFonts w:asciiTheme="minorHAnsi" w:hAnsiTheme="minorHAnsi" w:cstheme="minorHAnsi"/>
          <w:b/>
          <w:i/>
        </w:rPr>
        <w:t xml:space="preserve"> Retired</w:t>
      </w:r>
      <w:r w:rsidR="0032471C">
        <w:rPr>
          <w:rFonts w:asciiTheme="minorHAnsi" w:hAnsiTheme="minorHAnsi" w:cstheme="minorHAnsi"/>
          <w:b/>
          <w:i/>
        </w:rPr>
        <w:t xml:space="preserve"> </w:t>
      </w:r>
      <w:r w:rsidR="0032471C" w:rsidRPr="0032471C">
        <w:rPr>
          <w:rFonts w:asciiTheme="minorHAnsi" w:hAnsiTheme="minorHAnsi" w:cstheme="minorHAnsi"/>
          <w:b/>
          <w:i/>
        </w:rPr>
        <w:t>(as of 20</w:t>
      </w:r>
      <w:r w:rsidR="0032471C">
        <w:rPr>
          <w:rFonts w:asciiTheme="minorHAnsi" w:hAnsiTheme="minorHAnsi" w:cstheme="minorHAnsi"/>
          <w:b/>
          <w:i/>
        </w:rPr>
        <w:t>21</w:t>
      </w:r>
      <w:r w:rsidR="0032471C" w:rsidRPr="0032471C">
        <w:rPr>
          <w:rFonts w:asciiTheme="minorHAnsi" w:hAnsiTheme="minorHAnsi" w:cstheme="minorHAnsi"/>
          <w:b/>
          <w:i/>
        </w:rPr>
        <w:t>)</w:t>
      </w:r>
      <w:r w:rsidR="00D36A99">
        <w:rPr>
          <w:rFonts w:asciiTheme="minorHAnsi" w:hAnsiTheme="minorHAnsi" w:cstheme="minorHAnsi"/>
          <w:b/>
          <w:i/>
        </w:rPr>
        <w:t xml:space="preserve"> </w:t>
      </w:r>
    </w:p>
    <w:bookmarkEnd w:id="657"/>
    <w:p w14:paraId="6EEF5FFB" w14:textId="77777777" w:rsidR="00D017C0" w:rsidRDefault="00D017C0" w:rsidP="00D017C0">
      <w:pPr>
        <w:jc w:val="center"/>
        <w:rPr>
          <w:rFonts w:asciiTheme="minorHAnsi" w:hAnsiTheme="minorHAnsi" w:cstheme="minorHAnsi"/>
          <w:b/>
          <w:i/>
        </w:rPr>
      </w:pPr>
    </w:p>
    <w:p w14:paraId="567D06CC" w14:textId="77777777" w:rsidR="00634CEF" w:rsidRPr="00D017C0" w:rsidRDefault="00634CEF" w:rsidP="00D017C0">
      <w:pPr>
        <w:jc w:val="center"/>
        <w:rPr>
          <w:rFonts w:asciiTheme="minorHAnsi" w:hAnsiTheme="minorHAnsi" w:cstheme="minorHAnsi"/>
          <w:b/>
          <w:i/>
        </w:rPr>
      </w:pPr>
    </w:p>
    <w:p w14:paraId="67EB8BBB" w14:textId="0B3D6856" w:rsidR="00D9134B" w:rsidRPr="00C10BA4" w:rsidRDefault="00A24EB1" w:rsidP="007E5E2C">
      <w:pPr>
        <w:pStyle w:val="Heading1"/>
        <w:spacing w:before="0" w:after="0"/>
        <w:jc w:val="center"/>
        <w:rPr>
          <w:rFonts w:ascii="Calibri" w:hAnsi="Calibri"/>
          <w:sz w:val="28"/>
          <w:szCs w:val="28"/>
          <w:u w:val="single"/>
        </w:rPr>
      </w:pPr>
      <w:bookmarkStart w:id="658" w:name="_Toc118897881"/>
      <w:r w:rsidRPr="00A24EB1">
        <w:rPr>
          <w:rFonts w:ascii="Calibri" w:hAnsi="Calibri"/>
          <w:sz w:val="28"/>
          <w:szCs w:val="28"/>
          <w:u w:val="single"/>
        </w:rPr>
        <w:t>5.0 Extended Access</w:t>
      </w:r>
      <w:bookmarkEnd w:id="625"/>
      <w:bookmarkEnd w:id="626"/>
      <w:bookmarkEnd w:id="627"/>
      <w:bookmarkEnd w:id="628"/>
      <w:bookmarkEnd w:id="629"/>
      <w:bookmarkEnd w:id="658"/>
    </w:p>
    <w:p w14:paraId="525C783F" w14:textId="5C2C5A9D" w:rsidR="007C3DBC" w:rsidRPr="00C10BA4" w:rsidRDefault="007C3DBC" w:rsidP="002C6B54">
      <w:pPr>
        <w:rPr>
          <w:rFonts w:ascii="Calibri" w:hAnsi="Calibri" w:cs="Arial"/>
        </w:rPr>
      </w:pPr>
    </w:p>
    <w:p w14:paraId="407DF7A2" w14:textId="4E2AB892" w:rsidR="007A5633" w:rsidRPr="00C10BA4" w:rsidRDefault="00A24EB1" w:rsidP="007E5E2C">
      <w:pPr>
        <w:jc w:val="center"/>
        <w:rPr>
          <w:rFonts w:ascii="Calibri" w:hAnsi="Calibri" w:cs="Arial"/>
          <w:sz w:val="22"/>
          <w:szCs w:val="22"/>
        </w:rPr>
      </w:pPr>
      <w:r w:rsidRPr="00A24EB1">
        <w:rPr>
          <w:rFonts w:ascii="Calibri" w:hAnsi="Calibri" w:cs="Arial"/>
          <w:sz w:val="22"/>
          <w:szCs w:val="22"/>
        </w:rPr>
        <w:t>Goal: All patients have timely access to health services that are patient-centered and culturally sensitive and are delivered in the most appropriate and least intensive setting based on the patient’s needs</w:t>
      </w:r>
      <w:r w:rsidR="00924D22">
        <w:rPr>
          <w:rFonts w:ascii="Calibri" w:hAnsi="Calibri" w:cs="Arial"/>
          <w:sz w:val="22"/>
          <w:szCs w:val="22"/>
        </w:rPr>
        <w:t xml:space="preserve">. Practice must be routinely referring </w:t>
      </w:r>
      <w:r w:rsidR="00B214FC">
        <w:rPr>
          <w:rFonts w:ascii="Calibri" w:hAnsi="Calibri" w:cs="Arial"/>
          <w:sz w:val="22"/>
          <w:szCs w:val="22"/>
        </w:rPr>
        <w:t xml:space="preserve">non-emergent </w:t>
      </w:r>
      <w:r w:rsidR="00924D22">
        <w:rPr>
          <w:rFonts w:ascii="Calibri" w:hAnsi="Calibri" w:cs="Arial"/>
          <w:sz w:val="22"/>
          <w:szCs w:val="22"/>
        </w:rPr>
        <w:t>patients to after-hours care, whether located at the practice site or another urgent care center (i.e., specialist practices that always send patients to ED do not meet the criteria for having after-hours care capabilities in place</w:t>
      </w:r>
      <w:r w:rsidR="00B214FC">
        <w:rPr>
          <w:rFonts w:ascii="Calibri" w:hAnsi="Calibri" w:cs="Arial"/>
          <w:sz w:val="22"/>
          <w:szCs w:val="22"/>
        </w:rPr>
        <w:t>)</w:t>
      </w:r>
      <w:r w:rsidR="00924D22">
        <w:rPr>
          <w:rFonts w:ascii="Calibri" w:hAnsi="Calibri" w:cs="Arial"/>
          <w:sz w:val="22"/>
          <w:szCs w:val="22"/>
        </w:rPr>
        <w:t xml:space="preserve">. </w:t>
      </w:r>
    </w:p>
    <w:p w14:paraId="3B91C729" w14:textId="43393621" w:rsidR="007A5633" w:rsidRDefault="007A5633" w:rsidP="007E5E2C">
      <w:pPr>
        <w:jc w:val="center"/>
        <w:rPr>
          <w:rFonts w:ascii="Calibri" w:hAnsi="Calibri" w:cs="Arial"/>
          <w:i/>
          <w:sz w:val="22"/>
          <w:szCs w:val="22"/>
        </w:rPr>
      </w:pPr>
    </w:p>
    <w:p w14:paraId="62924A68" w14:textId="2A3EC993" w:rsidR="00DE0F00" w:rsidRDefault="00967B58" w:rsidP="007E5E2C">
      <w:pPr>
        <w:jc w:val="center"/>
        <w:rPr>
          <w:rFonts w:ascii="Calibri" w:hAnsi="Calibri" w:cs="Arial"/>
          <w:sz w:val="22"/>
        </w:rPr>
      </w:pPr>
      <w:del w:id="659" w:author="Niksic, Lora" w:date="2023-09-15T10:47:00Z">
        <w:r>
          <w:rPr>
            <w:rFonts w:ascii="Calibri" w:hAnsi="Calibri" w:cs="Arial"/>
            <w:sz w:val="22"/>
          </w:rPr>
          <w:delText>16</w:delText>
        </w:r>
      </w:del>
      <w:ins w:id="660" w:author="Niksic, Lora" w:date="2023-09-15T10:47:00Z">
        <w:r w:rsidR="002F6029">
          <w:rPr>
            <w:rFonts w:ascii="Calibri" w:hAnsi="Calibri" w:cs="Arial"/>
            <w:sz w:val="22"/>
          </w:rPr>
          <w:t>18</w:t>
        </w:r>
      </w:ins>
      <w:r w:rsidRPr="00F73EE2">
        <w:rPr>
          <w:rFonts w:ascii="Calibri" w:hAnsi="Calibri" w:cs="Arial"/>
          <w:sz w:val="22"/>
        </w:rPr>
        <w:t xml:space="preserve"> </w:t>
      </w:r>
      <w:r w:rsidR="00DE0F00" w:rsidRPr="00F73EE2">
        <w:rPr>
          <w:rFonts w:ascii="Calibri" w:hAnsi="Calibri" w:cs="Arial"/>
          <w:sz w:val="22"/>
        </w:rPr>
        <w:t>total capabilities</w:t>
      </w:r>
      <w:r w:rsidR="00EB3066">
        <w:rPr>
          <w:rFonts w:ascii="Calibri" w:hAnsi="Calibri" w:cs="Arial"/>
          <w:sz w:val="22"/>
        </w:rPr>
        <w:t>; 1 required</w:t>
      </w:r>
      <w:r w:rsidR="00DE0F00">
        <w:rPr>
          <w:rFonts w:ascii="Calibri" w:hAnsi="Calibri" w:cs="Arial"/>
          <w:sz w:val="22"/>
        </w:rPr>
        <w:t xml:space="preserve"> </w:t>
      </w:r>
    </w:p>
    <w:p w14:paraId="213D61CF" w14:textId="1DD64140" w:rsidR="00DE0F00" w:rsidRPr="00DD41DA" w:rsidRDefault="00DE0F00" w:rsidP="007E5E2C">
      <w:pPr>
        <w:jc w:val="center"/>
        <w:rPr>
          <w:rFonts w:ascii="Calibri" w:hAnsi="Calibri" w:cs="Arial"/>
          <w:sz w:val="22"/>
        </w:rPr>
      </w:pPr>
      <w:r>
        <w:rPr>
          <w:rFonts w:ascii="Calibri" w:hAnsi="Calibri" w:cs="Arial"/>
          <w:sz w:val="22"/>
        </w:rPr>
        <w:t>All capabilities applicable to: Adult and Peds patients</w:t>
      </w:r>
    </w:p>
    <w:p w14:paraId="4ADDF680" w14:textId="06051B5E" w:rsidR="00DE0F00" w:rsidRPr="00C10BA4" w:rsidRDefault="00DE0F00" w:rsidP="002C6B54">
      <w:pPr>
        <w:jc w:val="center"/>
        <w:rPr>
          <w:rFonts w:ascii="Calibri" w:hAnsi="Calibri" w:cs="Arial"/>
          <w:i/>
          <w:sz w:val="22"/>
          <w:szCs w:val="22"/>
        </w:rPr>
      </w:pPr>
    </w:p>
    <w:p w14:paraId="2BA373F9" w14:textId="7F9BDA7A" w:rsidR="0015189A" w:rsidRDefault="00A24EB1" w:rsidP="007E5E2C">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p>
    <w:p w14:paraId="40465E19" w14:textId="1919726F" w:rsidR="007C3DBC" w:rsidRPr="00C10BA4" w:rsidRDefault="0015189A" w:rsidP="007E5E2C">
      <w:pPr>
        <w:jc w:val="center"/>
        <w:rPr>
          <w:rFonts w:ascii="Calibri" w:hAnsi="Calibri" w:cs="Arial"/>
          <w:i/>
          <w:sz w:val="22"/>
          <w:szCs w:val="22"/>
        </w:rPr>
      </w:pPr>
      <w:r>
        <w:rPr>
          <w:rFonts w:ascii="Calibri" w:hAnsi="Calibri" w:cs="Arial"/>
          <w:i/>
          <w:sz w:val="22"/>
          <w:szCs w:val="22"/>
        </w:rPr>
        <w:t xml:space="preserve">Applicable to PCPs Only – </w:t>
      </w:r>
      <w:r w:rsidR="005C0E68">
        <w:rPr>
          <w:rFonts w:ascii="Calibri" w:hAnsi="Calibri" w:cs="Arial"/>
          <w:i/>
          <w:sz w:val="22"/>
          <w:szCs w:val="22"/>
        </w:rPr>
        <w:t>5.8</w:t>
      </w:r>
      <w:del w:id="661" w:author="Sibai, Kaitlyn" w:date="2023-09-15T10:57:00Z">
        <w:r w:rsidR="005C0E68" w:rsidDel="00244AF7">
          <w:rPr>
            <w:rFonts w:ascii="Calibri" w:hAnsi="Calibri" w:cs="Arial"/>
            <w:i/>
            <w:sz w:val="22"/>
            <w:szCs w:val="22"/>
          </w:rPr>
          <w:delText xml:space="preserve">, </w:delText>
        </w:r>
        <w:r w:rsidDel="00244AF7">
          <w:rPr>
            <w:rFonts w:ascii="Calibri" w:hAnsi="Calibri" w:cs="Arial"/>
            <w:i/>
            <w:sz w:val="22"/>
            <w:szCs w:val="22"/>
          </w:rPr>
          <w:delText>5.13</w:delText>
        </w:r>
        <w:r w:rsidR="005C0E68" w:rsidDel="00244AF7">
          <w:rPr>
            <w:rFonts w:ascii="Calibri" w:hAnsi="Calibri" w:cs="Arial"/>
            <w:i/>
            <w:sz w:val="22"/>
            <w:szCs w:val="22"/>
          </w:rPr>
          <w:delText>,</w:delText>
        </w:r>
        <w:r w:rsidDel="00244AF7">
          <w:rPr>
            <w:rFonts w:ascii="Calibri" w:hAnsi="Calibri" w:cs="Arial"/>
            <w:i/>
            <w:sz w:val="22"/>
            <w:szCs w:val="22"/>
          </w:rPr>
          <w:delText xml:space="preserve"> and 5.14</w:delText>
        </w:r>
      </w:del>
      <w:r w:rsidR="00001D89">
        <w:rPr>
          <w:rFonts w:ascii="Calibri" w:hAnsi="Calibri" w:cs="Arial"/>
          <w:i/>
          <w:sz w:val="22"/>
          <w:szCs w:val="22"/>
        </w:rPr>
        <w:t>.</w:t>
      </w:r>
      <w:r w:rsidR="00A24EB1" w:rsidRPr="00A24EB1">
        <w:rPr>
          <w:rFonts w:ascii="Calibri" w:hAnsi="Calibri" w:cs="Arial"/>
          <w:i/>
          <w:sz w:val="22"/>
          <w:szCs w:val="22"/>
        </w:rPr>
        <w:t xml:space="preserve"> </w:t>
      </w:r>
    </w:p>
    <w:p w14:paraId="6694B780" w14:textId="186CD1D0" w:rsidR="00D9134B" w:rsidRPr="00C10BA4" w:rsidRDefault="00A24EB1" w:rsidP="002C6B54">
      <w:pPr>
        <w:keepNext/>
        <w:rPr>
          <w:rFonts w:ascii="Calibri" w:hAnsi="Calibri" w:cs="Arial"/>
          <w:sz w:val="22"/>
          <w:szCs w:val="22"/>
        </w:rPr>
      </w:pPr>
      <w:r w:rsidRPr="00A24EB1">
        <w:rPr>
          <w:rFonts w:ascii="Calibri" w:hAnsi="Calibri" w:cs="Arial"/>
          <w:sz w:val="22"/>
          <w:szCs w:val="22"/>
        </w:rPr>
        <w:t> </w:t>
      </w:r>
    </w:p>
    <w:p w14:paraId="7250A235" w14:textId="28B67016" w:rsidR="00D9134B" w:rsidRPr="001E30AE" w:rsidRDefault="00A24EB1" w:rsidP="007E5E2C">
      <w:pPr>
        <w:pStyle w:val="Heading2"/>
        <w:tabs>
          <w:tab w:val="center" w:pos="4680"/>
          <w:tab w:val="left" w:pos="6750"/>
        </w:tabs>
        <w:spacing w:before="0" w:after="0"/>
        <w:jc w:val="center"/>
        <w:rPr>
          <w:rFonts w:ascii="Calibri" w:hAnsi="Calibri"/>
          <w:color w:val="FF0000"/>
          <w:sz w:val="24"/>
          <w:szCs w:val="24"/>
        </w:rPr>
      </w:pPr>
      <w:r w:rsidRPr="00A24EB1">
        <w:rPr>
          <w:rFonts w:ascii="Calibri" w:hAnsi="Calibri"/>
          <w:sz w:val="24"/>
          <w:szCs w:val="24"/>
        </w:rPr>
        <w:t>5.1</w:t>
      </w:r>
      <w:r w:rsidR="001E30AE">
        <w:rPr>
          <w:rFonts w:ascii="Calibri" w:hAnsi="Calibri"/>
          <w:sz w:val="24"/>
          <w:szCs w:val="24"/>
        </w:rPr>
        <w:t xml:space="preserve"> </w:t>
      </w:r>
      <w:r w:rsidR="002D06B1">
        <w:rPr>
          <w:rFonts w:ascii="Calibri" w:hAnsi="Calibri"/>
          <w:sz w:val="24"/>
          <w:szCs w:val="24"/>
        </w:rPr>
        <w:t>–</w:t>
      </w:r>
      <w:r w:rsidR="001E30AE">
        <w:rPr>
          <w:rFonts w:ascii="Calibri" w:hAnsi="Calibri"/>
          <w:sz w:val="24"/>
          <w:szCs w:val="24"/>
        </w:rPr>
        <w:t xml:space="preserve"> </w:t>
      </w:r>
      <w:r w:rsidR="001E30AE" w:rsidRPr="001E30AE">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A6BBCFF" w14:textId="096A74BA" w:rsidR="00D9134B" w:rsidRPr="00C10BA4" w:rsidRDefault="00A24EB1" w:rsidP="007E5E2C">
      <w:pPr>
        <w:pStyle w:val="Heading2"/>
        <w:spacing w:before="0" w:after="0"/>
        <w:jc w:val="center"/>
        <w:rPr>
          <w:rFonts w:ascii="Calibri" w:hAnsi="Calibri"/>
          <w:sz w:val="22"/>
          <w:szCs w:val="22"/>
        </w:rPr>
      </w:pPr>
      <w:r w:rsidRPr="00A24EB1">
        <w:rPr>
          <w:rFonts w:ascii="Calibri" w:hAnsi="Calibri"/>
          <w:sz w:val="24"/>
          <w:szCs w:val="24"/>
        </w:rPr>
        <w:t>Patients have 24-hour access to a clinical decision-maker by phone, and clinical decision-maker has a feedback loop within 24 hours or next business day to the patient's PCMH</w:t>
      </w:r>
      <w:r w:rsidRPr="00A24EB1">
        <w:rPr>
          <w:rFonts w:ascii="Calibri" w:hAnsi="Calibri"/>
          <w:sz w:val="24"/>
          <w:szCs w:val="24"/>
        </w:rPr>
        <w:br/>
      </w:r>
    </w:p>
    <w:p w14:paraId="323E5249" w14:textId="5396EC0B" w:rsidR="00D9134B" w:rsidRPr="00C10BA4" w:rsidRDefault="00A24EB1" w:rsidP="007E5E2C">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1BE79795" w14:textId="492F4A49" w:rsidR="00D9134B"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must be an M.D., D.O., </w:t>
      </w:r>
      <w:r w:rsidR="00683B52">
        <w:rPr>
          <w:rFonts w:ascii="Calibri" w:hAnsi="Calibri" w:cs="Arial"/>
          <w:sz w:val="22"/>
          <w:szCs w:val="22"/>
        </w:rPr>
        <w:t xml:space="preserve">D.C., licensed psychologist, </w:t>
      </w:r>
      <w:r w:rsidRPr="00A24EB1">
        <w:rPr>
          <w:rFonts w:ascii="Calibri" w:hAnsi="Calibri" w:cs="Arial"/>
          <w:sz w:val="22"/>
          <w:szCs w:val="22"/>
        </w:rPr>
        <w:t>P.A., or N.P. If not M.D. or D.O., clinical-decision maker must have ability to contact supervising M.D. or D.O. on an immediate basis if needed</w:t>
      </w:r>
      <w:r w:rsidR="00FB7344">
        <w:rPr>
          <w:rFonts w:ascii="Calibri" w:hAnsi="Calibri" w:cs="Arial"/>
          <w:sz w:val="22"/>
          <w:szCs w:val="22"/>
        </w:rPr>
        <w:t>.</w:t>
      </w:r>
    </w:p>
    <w:p w14:paraId="1EAEF989" w14:textId="216AB7FB" w:rsidR="00D9134B" w:rsidRPr="00C10BA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Clinical decision-maker may be, but is not required to be, the patient’s primary care provider</w:t>
      </w:r>
      <w:r w:rsidR="00752986">
        <w:rPr>
          <w:rFonts w:ascii="Calibri" w:hAnsi="Calibri" w:cs="Arial"/>
          <w:sz w:val="22"/>
          <w:szCs w:val="22"/>
        </w:rPr>
        <w:t>.</w:t>
      </w:r>
    </w:p>
    <w:p w14:paraId="39A7BE68" w14:textId="41C21EF4" w:rsidR="004B315D"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has the ability to direct the patient regarding self-care or to an appropriate level of care. </w:t>
      </w:r>
    </w:p>
    <w:p w14:paraId="73407A1D" w14:textId="1620D0D5" w:rsidR="00D9134B" w:rsidRPr="00C10BA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When reason for patient contact is not relevant to provider’s domain of care, provider will ensure that patient is able to contact PCP or </w:t>
      </w:r>
      <w:r w:rsidR="0078069D" w:rsidRPr="00A24EB1">
        <w:rPr>
          <w:rFonts w:ascii="Calibri" w:hAnsi="Calibri" w:cs="Arial"/>
          <w:sz w:val="22"/>
          <w:szCs w:val="22"/>
        </w:rPr>
        <w:t>another</w:t>
      </w:r>
      <w:r w:rsidRPr="00A24EB1">
        <w:rPr>
          <w:rFonts w:ascii="Calibri" w:hAnsi="Calibri" w:cs="Arial"/>
          <w:sz w:val="22"/>
          <w:szCs w:val="22"/>
        </w:rPr>
        <w:t xml:space="preserve"> relevant provider</w:t>
      </w:r>
      <w:r w:rsidR="00752986">
        <w:rPr>
          <w:rFonts w:ascii="Calibri" w:hAnsi="Calibri" w:cs="Arial"/>
          <w:sz w:val="22"/>
          <w:szCs w:val="22"/>
        </w:rPr>
        <w:t>.</w:t>
      </w:r>
    </w:p>
    <w:p w14:paraId="0B999EAD" w14:textId="3641A9E3" w:rsidR="00D9134B"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 xml:space="preserve">Clinical decision-maker communicates all clinically relevant information via phone conversation directly to patient’s primary physician, by email, by automated notification in an </w:t>
      </w:r>
      <w:r w:rsidR="002F51B9">
        <w:rPr>
          <w:rFonts w:ascii="Calibri" w:hAnsi="Calibri" w:cs="Arial"/>
          <w:sz w:val="22"/>
          <w:szCs w:val="22"/>
        </w:rPr>
        <w:t>EHR</w:t>
      </w:r>
      <w:r w:rsidRPr="00A24EB1">
        <w:rPr>
          <w:rFonts w:ascii="Calibri" w:hAnsi="Calibri" w:cs="Arial"/>
          <w:sz w:val="22"/>
          <w:szCs w:val="22"/>
        </w:rPr>
        <w:t xml:space="preserve"> system, or by faxing directly to primary physician regarding the interaction within 24 hours (or next business day) of the interaction</w:t>
      </w:r>
      <w:r w:rsidR="00FB7344">
        <w:rPr>
          <w:rFonts w:ascii="Calibri" w:hAnsi="Calibri" w:cs="Arial"/>
          <w:sz w:val="22"/>
          <w:szCs w:val="22"/>
        </w:rPr>
        <w:t>.</w:t>
      </w:r>
    </w:p>
    <w:p w14:paraId="1F691B4E" w14:textId="101F3B5D" w:rsidR="004B315D" w:rsidRPr="00C10BA4" w:rsidRDefault="00A24EB1" w:rsidP="007470DF">
      <w:pPr>
        <w:numPr>
          <w:ilvl w:val="0"/>
          <w:numId w:val="49"/>
        </w:numPr>
        <w:tabs>
          <w:tab w:val="left" w:pos="376"/>
          <w:tab w:val="left" w:pos="1432"/>
        </w:tabs>
        <w:rPr>
          <w:rFonts w:ascii="Calibri" w:hAnsi="Calibri" w:cs="Arial"/>
          <w:sz w:val="22"/>
          <w:szCs w:val="22"/>
        </w:rPr>
      </w:pPr>
      <w:r w:rsidRPr="00A24EB1">
        <w:rPr>
          <w:rFonts w:ascii="Calibri" w:hAnsi="Calibri" w:cs="Arial"/>
          <w:sz w:val="22"/>
          <w:szCs w:val="22"/>
        </w:rPr>
        <w:t>For after-hour calls, clinical decision-maker responds to patient inquiry in a timely manner (generally 15-30 minutes, and no later than 60 minutes after initial patient inquiry)</w:t>
      </w:r>
      <w:r w:rsidR="00FB7344">
        <w:rPr>
          <w:rFonts w:ascii="Calibri" w:hAnsi="Calibri" w:cs="Arial"/>
          <w:sz w:val="22"/>
          <w:szCs w:val="22"/>
        </w:rPr>
        <w:t>.</w:t>
      </w:r>
    </w:p>
    <w:p w14:paraId="1E494B9E" w14:textId="03F83B26" w:rsidR="00E57BE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For urgent calls, clinical decision-maker responds to patient inquiry in a timely manner (generally 15-30 minutes, and no later than 60 minutes after initial patient inquiry</w:t>
      </w:r>
      <w:r w:rsidR="00FA6C16">
        <w:rPr>
          <w:rFonts w:ascii="Calibri" w:hAnsi="Calibri" w:cs="Arial"/>
          <w:sz w:val="22"/>
          <w:szCs w:val="22"/>
        </w:rPr>
        <w:t>)</w:t>
      </w:r>
      <w:r w:rsidR="00752986">
        <w:rPr>
          <w:rFonts w:ascii="Calibri" w:hAnsi="Calibri" w:cs="Arial"/>
          <w:sz w:val="22"/>
          <w:szCs w:val="22"/>
        </w:rPr>
        <w:t>.</w:t>
      </w:r>
    </w:p>
    <w:p w14:paraId="7CE69C6D" w14:textId="6501C405" w:rsidR="00E57BE4" w:rsidRDefault="00A24EB1" w:rsidP="007470DF">
      <w:pPr>
        <w:numPr>
          <w:ilvl w:val="1"/>
          <w:numId w:val="49"/>
        </w:numPr>
        <w:tabs>
          <w:tab w:val="left" w:pos="376"/>
          <w:tab w:val="left" w:pos="1432"/>
        </w:tabs>
        <w:rPr>
          <w:rFonts w:ascii="Calibri" w:hAnsi="Calibri" w:cs="Arial"/>
          <w:sz w:val="22"/>
          <w:szCs w:val="22"/>
        </w:rPr>
      </w:pPr>
      <w:r w:rsidRPr="00A24EB1">
        <w:rPr>
          <w:rFonts w:ascii="Calibri" w:hAnsi="Calibri" w:cs="Arial"/>
          <w:sz w:val="22"/>
          <w:szCs w:val="22"/>
        </w:rPr>
        <w:t>For non-urgent calls during office hours, patients may be given response by phone before end of business day, or offered appointments in a timeframe appropriate to their health care needs</w:t>
      </w:r>
      <w:r w:rsidR="00752986">
        <w:rPr>
          <w:rFonts w:ascii="Calibri" w:hAnsi="Calibri" w:cs="Arial"/>
          <w:sz w:val="22"/>
          <w:szCs w:val="22"/>
        </w:rPr>
        <w:t>.</w:t>
      </w:r>
    </w:p>
    <w:p w14:paraId="360BEBFF" w14:textId="028A255C" w:rsidR="0095456A" w:rsidRDefault="0095456A"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5456A" w14:paraId="1E09419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696CC8"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7EF1A6"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5456A" w14:paraId="3556965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2688AF" w14:textId="77777777" w:rsidR="0095456A" w:rsidRPr="000433C5" w:rsidRDefault="0095456A" w:rsidP="007E5E2C">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5456A" w14:paraId="5AAD33D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D154C0" w14:textId="6F2EC9A8" w:rsidR="0095456A" w:rsidRPr="00A66D10" w:rsidRDefault="00A66D10" w:rsidP="007470DF">
            <w:pPr>
              <w:pStyle w:val="ListParagraph"/>
              <w:numPr>
                <w:ilvl w:val="0"/>
                <w:numId w:val="166"/>
              </w:numPr>
              <w:rPr>
                <w:rFonts w:asciiTheme="minorHAnsi" w:hAnsiTheme="minorHAnsi"/>
                <w:sz w:val="22"/>
                <w:szCs w:val="22"/>
              </w:rPr>
            </w:pPr>
            <w:r>
              <w:rPr>
                <w:rFonts w:asciiTheme="minorHAnsi" w:hAnsiTheme="minorHAnsi"/>
                <w:sz w:val="22"/>
                <w:szCs w:val="22"/>
              </w:rPr>
              <w:t>Review process for 24-hour coverage</w:t>
            </w:r>
          </w:p>
        </w:tc>
      </w:tr>
    </w:tbl>
    <w:p w14:paraId="5564BBB5" w14:textId="698097C1" w:rsidR="00E8260F" w:rsidRPr="00C10BA4" w:rsidRDefault="00E8260F" w:rsidP="002C6B54">
      <w:pPr>
        <w:pStyle w:val="Heading2"/>
        <w:spacing w:before="0" w:after="0"/>
        <w:rPr>
          <w:rFonts w:ascii="Calibri" w:hAnsi="Calibri"/>
          <w:sz w:val="24"/>
          <w:szCs w:val="24"/>
        </w:rPr>
      </w:pPr>
    </w:p>
    <w:p w14:paraId="1481E18D" w14:textId="77777777" w:rsidR="00D9134B" w:rsidRPr="00C10BA4" w:rsidRDefault="00A24EB1" w:rsidP="002447F1">
      <w:pPr>
        <w:pStyle w:val="Heading2"/>
        <w:spacing w:before="0" w:after="0"/>
        <w:jc w:val="center"/>
        <w:rPr>
          <w:rFonts w:ascii="Calibri" w:hAnsi="Calibri"/>
          <w:sz w:val="24"/>
          <w:szCs w:val="24"/>
        </w:rPr>
      </w:pPr>
      <w:r w:rsidRPr="00A24EB1">
        <w:rPr>
          <w:rFonts w:ascii="Calibri" w:hAnsi="Calibri"/>
          <w:sz w:val="24"/>
          <w:szCs w:val="24"/>
        </w:rPr>
        <w:t>5.2</w:t>
      </w:r>
    </w:p>
    <w:p w14:paraId="55B6AD0C" w14:textId="74254AE8" w:rsidR="00D9134B" w:rsidRPr="00C10BA4" w:rsidRDefault="00A24EB1" w:rsidP="002447F1">
      <w:pPr>
        <w:pStyle w:val="Heading2"/>
        <w:spacing w:before="0" w:after="0"/>
        <w:jc w:val="center"/>
        <w:rPr>
          <w:rFonts w:ascii="Calibri" w:hAnsi="Calibri"/>
          <w:sz w:val="24"/>
          <w:szCs w:val="24"/>
        </w:rPr>
      </w:pPr>
      <w:r w:rsidRPr="00A24EB1">
        <w:rPr>
          <w:rFonts w:ascii="Calibri" w:hAnsi="Calibri"/>
          <w:sz w:val="24"/>
          <w:szCs w:val="24"/>
        </w:rPr>
        <w:t xml:space="preserve">Clinical decision-maker accesses and updates patient's </w:t>
      </w:r>
      <w:r w:rsidR="002F51B9">
        <w:rPr>
          <w:rFonts w:ascii="Calibri" w:hAnsi="Calibri"/>
          <w:sz w:val="24"/>
          <w:szCs w:val="24"/>
        </w:rPr>
        <w:t>EHR</w:t>
      </w:r>
      <w:r w:rsidRPr="00A24EB1">
        <w:rPr>
          <w:rFonts w:ascii="Calibri" w:hAnsi="Calibri"/>
          <w:sz w:val="24"/>
          <w:szCs w:val="24"/>
        </w:rPr>
        <w:t xml:space="preserve"> or registry info during the phone call </w:t>
      </w:r>
    </w:p>
    <w:p w14:paraId="5C19827E" w14:textId="7E49166F" w:rsidR="00851960" w:rsidRDefault="00A24EB1" w:rsidP="002C6B54">
      <w:pPr>
        <w:pStyle w:val="Heading2"/>
        <w:spacing w:before="0" w:after="0"/>
        <w:rPr>
          <w:rFonts w:ascii="Calibri" w:hAnsi="Calibri"/>
          <w:sz w:val="22"/>
          <w:szCs w:val="22"/>
        </w:rPr>
      </w:pPr>
      <w:r w:rsidRPr="00A24EB1">
        <w:rPr>
          <w:rFonts w:ascii="Calibri" w:hAnsi="Calibri"/>
          <w:sz w:val="22"/>
          <w:szCs w:val="22"/>
        </w:rPr>
        <w:t xml:space="preserve">  </w:t>
      </w:r>
      <w:r w:rsidRPr="00A24EB1">
        <w:rPr>
          <w:rFonts w:ascii="Calibri" w:hAnsi="Calibri"/>
          <w:b w:val="0"/>
          <w:bCs w:val="0"/>
        </w:rPr>
        <w:t> </w:t>
      </w:r>
    </w:p>
    <w:p w14:paraId="59B01382" w14:textId="0BDAD8EF" w:rsidR="00D9134B" w:rsidRPr="00C10BA4" w:rsidRDefault="00713BF9" w:rsidP="002447F1">
      <w:pPr>
        <w:tabs>
          <w:tab w:val="left" w:pos="376"/>
          <w:tab w:val="left" w:pos="1432"/>
        </w:tabs>
        <w:rPr>
          <w:rFonts w:ascii="Calibri" w:hAnsi="Calibri" w:cs="Arial"/>
          <w:bCs/>
          <w:i/>
          <w:u w:val="single"/>
        </w:rPr>
      </w:pPr>
      <w:r>
        <w:rPr>
          <w:rFonts w:ascii="Calibri" w:hAnsi="Calibri" w:cs="Arial"/>
          <w:bCs/>
          <w:i/>
          <w:u w:val="single"/>
        </w:rPr>
        <w:t>PCP and Specialist Guidelines:</w:t>
      </w:r>
    </w:p>
    <w:p w14:paraId="52E9461B" w14:textId="193526B8" w:rsidR="00D9134B" w:rsidRPr="00C10BA4" w:rsidRDefault="00A24EB1" w:rsidP="007470DF">
      <w:pPr>
        <w:numPr>
          <w:ilvl w:val="0"/>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Clinical decision-maker (as defined in 5.1) </w:t>
      </w:r>
      <w:r w:rsidRPr="00A24EB1">
        <w:rPr>
          <w:rFonts w:ascii="Calibri" w:hAnsi="Calibri" w:cs="Arial"/>
          <w:sz w:val="22"/>
          <w:szCs w:val="22"/>
          <w:u w:val="single"/>
        </w:rPr>
        <w:t>must</w:t>
      </w:r>
      <w:r w:rsidRPr="00A24EB1">
        <w:rPr>
          <w:rFonts w:ascii="Calibri" w:hAnsi="Calibri" w:cs="Arial"/>
          <w:sz w:val="22"/>
          <w:szCs w:val="22"/>
        </w:rPr>
        <w:t xml:space="preserve"> routinely have access to and update patient’s </w:t>
      </w:r>
      <w:r w:rsidR="002F51B9">
        <w:rPr>
          <w:rFonts w:ascii="Calibri" w:hAnsi="Calibri" w:cs="Arial"/>
          <w:sz w:val="22"/>
          <w:szCs w:val="22"/>
        </w:rPr>
        <w:t>EHR</w:t>
      </w:r>
      <w:r w:rsidRPr="00A24EB1">
        <w:rPr>
          <w:rFonts w:ascii="Calibri" w:hAnsi="Calibri" w:cs="Arial"/>
          <w:sz w:val="22"/>
          <w:szCs w:val="22"/>
        </w:rPr>
        <w:t xml:space="preserve"> or registry information during all calls</w:t>
      </w:r>
      <w:r w:rsidR="00FB7344">
        <w:rPr>
          <w:rFonts w:ascii="Calibri" w:hAnsi="Calibri" w:cs="Arial"/>
          <w:sz w:val="22"/>
          <w:szCs w:val="22"/>
        </w:rPr>
        <w:t>.</w:t>
      </w:r>
    </w:p>
    <w:p w14:paraId="5A335884" w14:textId="0FC9DBE5" w:rsidR="00E74549" w:rsidRPr="00C10BA4" w:rsidRDefault="00A24EB1" w:rsidP="007470DF">
      <w:pPr>
        <w:numPr>
          <w:ilvl w:val="1"/>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Occasional technical problems, such as failure of internet service in rural areas, may occur and would not constitute failure to meet the requirements of 5.2 as long as access to the </w:t>
      </w:r>
      <w:r w:rsidR="002F51B9">
        <w:rPr>
          <w:rFonts w:ascii="Calibri" w:hAnsi="Calibri" w:cs="Arial"/>
          <w:sz w:val="22"/>
          <w:szCs w:val="22"/>
        </w:rPr>
        <w:t>EHR</w:t>
      </w:r>
      <w:r w:rsidRPr="00A24EB1">
        <w:rPr>
          <w:rFonts w:ascii="Calibri" w:hAnsi="Calibri" w:cs="Arial"/>
          <w:sz w:val="22"/>
          <w:szCs w:val="22"/>
        </w:rPr>
        <w:t xml:space="preserve"> or registry is typically and routinely available</w:t>
      </w:r>
      <w:r w:rsidR="00752986">
        <w:rPr>
          <w:rFonts w:ascii="Calibri" w:hAnsi="Calibri" w:cs="Arial"/>
          <w:sz w:val="22"/>
          <w:szCs w:val="22"/>
        </w:rPr>
        <w:t>.</w:t>
      </w:r>
    </w:p>
    <w:p w14:paraId="7ED7B091" w14:textId="271B22B5" w:rsidR="00851960" w:rsidRPr="00A66D10" w:rsidRDefault="00A24EB1" w:rsidP="007470DF">
      <w:pPr>
        <w:numPr>
          <w:ilvl w:val="0"/>
          <w:numId w:val="50"/>
        </w:numPr>
        <w:tabs>
          <w:tab w:val="left" w:pos="376"/>
          <w:tab w:val="left" w:pos="1432"/>
        </w:tabs>
        <w:rPr>
          <w:rFonts w:ascii="Calibri" w:hAnsi="Calibri" w:cs="Arial"/>
          <w:b/>
          <w:bCs/>
          <w:sz w:val="22"/>
          <w:szCs w:val="22"/>
        </w:rPr>
      </w:pPr>
      <w:r w:rsidRPr="00A24EB1">
        <w:rPr>
          <w:rFonts w:ascii="Calibri" w:hAnsi="Calibri" w:cs="Arial"/>
          <w:sz w:val="22"/>
          <w:szCs w:val="22"/>
        </w:rPr>
        <w:t xml:space="preserve">In circumstances where the patient is personally well known to clinician or the condition is non-urgent and easily managed, the clinician may not always need to access the </w:t>
      </w:r>
      <w:r w:rsidR="002F51B9">
        <w:rPr>
          <w:rFonts w:ascii="Calibri" w:hAnsi="Calibri" w:cs="Arial"/>
          <w:sz w:val="22"/>
          <w:szCs w:val="22"/>
        </w:rPr>
        <w:t>EHR</w:t>
      </w:r>
      <w:r w:rsidRPr="00A24EB1">
        <w:rPr>
          <w:rFonts w:ascii="Calibri" w:hAnsi="Calibri" w:cs="Arial"/>
          <w:sz w:val="22"/>
          <w:szCs w:val="22"/>
        </w:rPr>
        <w:t xml:space="preserve"> or registry during the call, and may update the record after the call</w:t>
      </w:r>
      <w:r w:rsidR="00FB7344">
        <w:rPr>
          <w:rFonts w:ascii="Calibri" w:hAnsi="Calibri" w:cs="Arial"/>
          <w:sz w:val="22"/>
          <w:szCs w:val="22"/>
        </w:rPr>
        <w:t>.</w:t>
      </w:r>
    </w:p>
    <w:p w14:paraId="339DAB1B" w14:textId="540EE5C7"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4FA61E62"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B9EB2C" w14:textId="77777777" w:rsidR="00A66D10" w:rsidRPr="000433C5" w:rsidRDefault="00A66D10" w:rsidP="002447F1">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7FD1F2" w14:textId="3E69EE42" w:rsidR="00A66D10" w:rsidRPr="000433C5" w:rsidRDefault="0004498C" w:rsidP="002447F1">
            <w:pPr>
              <w:jc w:val="center"/>
              <w:rPr>
                <w:rFonts w:asciiTheme="minorHAnsi" w:hAnsiTheme="minorHAnsi"/>
                <w:b/>
                <w:bCs/>
                <w:sz w:val="22"/>
                <w:szCs w:val="22"/>
              </w:rPr>
            </w:pPr>
            <w:r>
              <w:rPr>
                <w:rFonts w:asciiTheme="minorHAnsi" w:hAnsiTheme="minorHAnsi"/>
                <w:b/>
                <w:bCs/>
                <w:sz w:val="22"/>
                <w:szCs w:val="22"/>
              </w:rPr>
              <w:t>Predicate Logic: 5.1</w:t>
            </w:r>
          </w:p>
        </w:tc>
      </w:tr>
      <w:tr w:rsidR="00A66D10" w14:paraId="1C35BAA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E87DFA" w14:textId="77777777" w:rsidR="00A66D10" w:rsidRPr="000433C5" w:rsidRDefault="00A66D10" w:rsidP="002447F1">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7970F68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45B862" w14:textId="70FB1742"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On call has access to E</w:t>
            </w:r>
            <w:r w:rsidR="00D305C9">
              <w:rPr>
                <w:rFonts w:asciiTheme="minorHAnsi" w:hAnsiTheme="minorHAnsi"/>
                <w:sz w:val="22"/>
                <w:szCs w:val="22"/>
              </w:rPr>
              <w:t>H</w:t>
            </w:r>
            <w:r w:rsidRPr="00A66D10">
              <w:rPr>
                <w:rFonts w:asciiTheme="minorHAnsi" w:hAnsiTheme="minorHAnsi"/>
                <w:sz w:val="22"/>
                <w:szCs w:val="22"/>
              </w:rPr>
              <w:t>R/Registry and can update</w:t>
            </w:r>
          </w:p>
          <w:p w14:paraId="11BF7826" w14:textId="4CC0979D" w:rsidR="00A66D10" w:rsidRPr="00A66D10"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A66D10" w:rsidRPr="00A66D10">
              <w:rPr>
                <w:rFonts w:asciiTheme="minorHAnsi" w:hAnsiTheme="minorHAnsi"/>
                <w:sz w:val="22"/>
                <w:szCs w:val="22"/>
              </w:rPr>
              <w:t xml:space="preserve"> use by showing examples from E</w:t>
            </w:r>
            <w:r w:rsidR="00D305C9">
              <w:rPr>
                <w:rFonts w:asciiTheme="minorHAnsi" w:hAnsiTheme="minorHAnsi"/>
                <w:sz w:val="22"/>
                <w:szCs w:val="22"/>
              </w:rPr>
              <w:t>H</w:t>
            </w:r>
            <w:r w:rsidR="00A66D10" w:rsidRPr="00A66D10">
              <w:rPr>
                <w:rFonts w:asciiTheme="minorHAnsi" w:hAnsiTheme="minorHAnsi"/>
                <w:sz w:val="22"/>
                <w:szCs w:val="22"/>
              </w:rPr>
              <w:t>R/Registry</w:t>
            </w:r>
          </w:p>
        </w:tc>
      </w:tr>
    </w:tbl>
    <w:p w14:paraId="3680583F" w14:textId="18ACF0F4" w:rsidR="00193BC6" w:rsidRPr="00F423DD" w:rsidRDefault="00193BC6" w:rsidP="002C6B54">
      <w:pPr>
        <w:tabs>
          <w:tab w:val="left" w:pos="376"/>
          <w:tab w:val="left" w:pos="1432"/>
        </w:tabs>
        <w:rPr>
          <w:rFonts w:ascii="Calibri" w:hAnsi="Calibri" w:cs="Arial"/>
          <w:bCs/>
          <w:i/>
          <w:sz w:val="22"/>
          <w:szCs w:val="22"/>
          <w:u w:val="single"/>
        </w:rPr>
      </w:pPr>
    </w:p>
    <w:p w14:paraId="74C63BD4" w14:textId="7AB42824" w:rsidR="00D9134B" w:rsidRPr="00C10BA4" w:rsidRDefault="00A24EB1" w:rsidP="0041657A">
      <w:pPr>
        <w:pStyle w:val="Heading2"/>
        <w:spacing w:before="0" w:after="0"/>
        <w:jc w:val="center"/>
        <w:rPr>
          <w:rFonts w:ascii="Calibri" w:hAnsi="Calibri"/>
          <w:sz w:val="24"/>
          <w:szCs w:val="24"/>
        </w:rPr>
      </w:pPr>
      <w:r w:rsidRPr="00A24EB1">
        <w:rPr>
          <w:rFonts w:ascii="Calibri" w:hAnsi="Calibri"/>
          <w:sz w:val="24"/>
          <w:szCs w:val="24"/>
        </w:rPr>
        <w:t>5.3</w:t>
      </w:r>
    </w:p>
    <w:p w14:paraId="73F23723" w14:textId="348AEECC" w:rsidR="00D9134B" w:rsidRPr="00C10BA4" w:rsidRDefault="00A24EB1" w:rsidP="0041657A">
      <w:pPr>
        <w:pStyle w:val="Heading2"/>
        <w:spacing w:before="0" w:after="0"/>
        <w:jc w:val="center"/>
        <w:rPr>
          <w:rFonts w:ascii="Calibri" w:hAnsi="Calibri"/>
          <w:b w:val="0"/>
          <w:bCs w:val="0"/>
          <w:sz w:val="22"/>
          <w:szCs w:val="22"/>
        </w:rPr>
      </w:pPr>
      <w:r w:rsidRPr="00A24EB1">
        <w:rPr>
          <w:rFonts w:ascii="Calibri" w:hAnsi="Calibri"/>
          <w:sz w:val="24"/>
          <w:szCs w:val="24"/>
        </w:rPr>
        <w:t>Provider has made arrangements</w:t>
      </w:r>
      <w:r w:rsidR="0030413A">
        <w:rPr>
          <w:rFonts w:ascii="Calibri" w:hAnsi="Calibri"/>
          <w:sz w:val="24"/>
          <w:szCs w:val="24"/>
        </w:rPr>
        <w:t xml:space="preserve"> </w:t>
      </w:r>
      <w:r w:rsidRPr="00A24EB1">
        <w:rPr>
          <w:rFonts w:ascii="Calibri" w:hAnsi="Calibri"/>
          <w:sz w:val="24"/>
          <w:szCs w:val="24"/>
        </w:rPr>
        <w:t>for patients to have access to non-ED after-hours provider for urgent care needs during at least 8 after-hours per week</w:t>
      </w:r>
      <w:r w:rsidR="0040443A">
        <w:rPr>
          <w:rFonts w:ascii="Calibri" w:hAnsi="Calibri"/>
          <w:sz w:val="24"/>
          <w:szCs w:val="24"/>
        </w:rPr>
        <w:t xml:space="preserve"> in a location different from the PCMH office,</w:t>
      </w:r>
      <w:r w:rsidRPr="00A24EB1">
        <w:rPr>
          <w:rFonts w:ascii="Calibri" w:hAnsi="Calibri"/>
          <w:sz w:val="24"/>
          <w:szCs w:val="24"/>
        </w:rPr>
        <w:t xml:space="preserve"> </w:t>
      </w:r>
      <w:r w:rsidR="0040443A">
        <w:rPr>
          <w:rFonts w:ascii="Calibri" w:hAnsi="Calibri"/>
          <w:sz w:val="24"/>
          <w:szCs w:val="24"/>
        </w:rPr>
        <w:t xml:space="preserve">and </w:t>
      </w:r>
      <w:r w:rsidRPr="00A24EB1">
        <w:rPr>
          <w:rFonts w:ascii="Calibri" w:hAnsi="Calibri"/>
          <w:sz w:val="24"/>
          <w:szCs w:val="24"/>
        </w:rPr>
        <w:t>after-hours provider has a feedback loop within 24 hours or next business day to the patient's PCMH</w:t>
      </w:r>
      <w:r w:rsidRPr="00A24EB1">
        <w:rPr>
          <w:rFonts w:ascii="Calibri" w:hAnsi="Calibri"/>
          <w:sz w:val="24"/>
          <w:szCs w:val="24"/>
        </w:rPr>
        <w:br/>
      </w:r>
    </w:p>
    <w:p w14:paraId="2E3A3520" w14:textId="61C16331" w:rsidR="00496849" w:rsidRPr="00A24EB1" w:rsidRDefault="00150BB2" w:rsidP="0041657A">
      <w:pPr>
        <w:tabs>
          <w:tab w:val="left" w:pos="376"/>
          <w:tab w:val="left" w:pos="1432"/>
        </w:tabs>
        <w:rPr>
          <w:rFonts w:ascii="Calibri" w:hAnsi="Calibri" w:cs="Arial"/>
          <w:sz w:val="22"/>
          <w:szCs w:val="22"/>
        </w:rPr>
      </w:pPr>
      <w:r w:rsidRPr="00A24EB1">
        <w:rPr>
          <w:rFonts w:ascii="Calibri" w:hAnsi="Calibri" w:cs="Arial"/>
          <w:bCs/>
          <w:i/>
          <w:u w:val="single"/>
        </w:rPr>
        <w:t>PCP Guidelines:</w:t>
      </w:r>
    </w:p>
    <w:p w14:paraId="0A14C666" w14:textId="570F46A1" w:rsidR="00D9134B" w:rsidRPr="00C10BA4" w:rsidRDefault="00496849" w:rsidP="007470DF">
      <w:pPr>
        <w:numPr>
          <w:ilvl w:val="0"/>
          <w:numId w:val="52"/>
        </w:numPr>
        <w:tabs>
          <w:tab w:val="left" w:pos="376"/>
          <w:tab w:val="left" w:pos="1432"/>
        </w:tabs>
        <w:rPr>
          <w:rFonts w:ascii="Calibri" w:hAnsi="Calibri" w:cs="Arial"/>
          <w:b/>
          <w:bCs/>
          <w:sz w:val="22"/>
          <w:szCs w:val="22"/>
        </w:rPr>
      </w:pPr>
      <w:r>
        <w:rPr>
          <w:rFonts w:ascii="Calibri" w:hAnsi="Calibri" w:cs="Arial"/>
          <w:sz w:val="22"/>
          <w:szCs w:val="22"/>
        </w:rPr>
        <w:t>A</w:t>
      </w:r>
      <w:r w:rsidR="00A24EB1" w:rsidRPr="00A24EB1">
        <w:rPr>
          <w:rFonts w:ascii="Calibri" w:hAnsi="Calibri" w:cs="Arial"/>
          <w:sz w:val="22"/>
          <w:szCs w:val="22"/>
        </w:rPr>
        <w:t>fter-hours is defined as availability during weekday evening (e.g., 5-8 pm) and/or early morning hours (e.g., 7-9 am) and/or weekend hours (e.g., Saturday 9-12), sufficient to reduce patients’ use of ED for non-ED care</w:t>
      </w:r>
      <w:r w:rsidR="00FB7344">
        <w:rPr>
          <w:rFonts w:ascii="Calibri" w:hAnsi="Calibri" w:cs="Arial"/>
          <w:sz w:val="22"/>
          <w:szCs w:val="22"/>
        </w:rPr>
        <w:t>.</w:t>
      </w:r>
    </w:p>
    <w:p w14:paraId="5A0BEC41" w14:textId="00157645" w:rsidR="00D9134B" w:rsidRPr="00C10BA4" w:rsidRDefault="00A24EB1" w:rsidP="007470DF">
      <w:pPr>
        <w:numPr>
          <w:ilvl w:val="0"/>
          <w:numId w:val="52"/>
        </w:numPr>
        <w:tabs>
          <w:tab w:val="left" w:pos="376"/>
          <w:tab w:val="left" w:pos="1432"/>
        </w:tabs>
        <w:rPr>
          <w:rFonts w:ascii="Calibri" w:hAnsi="Calibri" w:cs="Arial"/>
          <w:b/>
          <w:bCs/>
          <w:sz w:val="22"/>
          <w:szCs w:val="22"/>
        </w:rPr>
      </w:pPr>
      <w:r w:rsidRPr="39CB47BB">
        <w:rPr>
          <w:rFonts w:ascii="Calibri" w:hAnsi="Calibri" w:cs="Arial"/>
          <w:sz w:val="22"/>
          <w:szCs w:val="22"/>
        </w:rPr>
        <w:t xml:space="preserve">After-hours provider </w:t>
      </w:r>
      <w:r w:rsidR="03C4D331" w:rsidRPr="39CB47BB">
        <w:rPr>
          <w:rFonts w:ascii="Calibri" w:hAnsi="Calibri" w:cs="Arial"/>
          <w:sz w:val="22"/>
          <w:szCs w:val="22"/>
        </w:rPr>
        <w:t>is in</w:t>
      </w:r>
      <w:r w:rsidRPr="39CB47BB">
        <w:rPr>
          <w:rFonts w:ascii="Calibri" w:hAnsi="Calibri" w:cs="Arial"/>
          <w:sz w:val="22"/>
          <w:szCs w:val="22"/>
        </w:rPr>
        <w:t xml:space="preserve"> a physically separate location (e.g., an urgent care location or a separate physician office) within 30 minutes travel time of the PCMH</w:t>
      </w:r>
      <w:r w:rsidR="00FB7344">
        <w:rPr>
          <w:rFonts w:ascii="Calibri" w:hAnsi="Calibri" w:cs="Arial"/>
          <w:sz w:val="22"/>
          <w:szCs w:val="22"/>
        </w:rPr>
        <w:t>.</w:t>
      </w:r>
      <w:r w:rsidRPr="39CB47BB">
        <w:rPr>
          <w:rFonts w:ascii="Calibri" w:hAnsi="Calibri" w:cs="Arial"/>
          <w:sz w:val="22"/>
          <w:szCs w:val="22"/>
        </w:rPr>
        <w:t xml:space="preserve">  </w:t>
      </w:r>
    </w:p>
    <w:p w14:paraId="1673521B" w14:textId="4E059F21" w:rsidR="00D9134B" w:rsidRDefault="00A24EB1" w:rsidP="007470DF">
      <w:pPr>
        <w:numPr>
          <w:ilvl w:val="1"/>
          <w:numId w:val="52"/>
        </w:numPr>
        <w:tabs>
          <w:tab w:val="left" w:pos="376"/>
          <w:tab w:val="left" w:pos="1432"/>
        </w:tabs>
        <w:rPr>
          <w:rFonts w:ascii="Calibri" w:hAnsi="Calibri" w:cs="Arial"/>
          <w:bCs/>
          <w:sz w:val="22"/>
          <w:szCs w:val="22"/>
        </w:rPr>
      </w:pPr>
      <w:r w:rsidRPr="00A24EB1">
        <w:rPr>
          <w:rFonts w:ascii="Calibri" w:hAnsi="Calibri" w:cs="Arial"/>
          <w:bCs/>
          <w:sz w:val="22"/>
          <w:szCs w:val="22"/>
        </w:rPr>
        <w:t>Services provided by the after-hours provider must be billable as an office visit or an urgent care visit, not as an ER visit</w:t>
      </w:r>
      <w:r w:rsidR="00752986">
        <w:rPr>
          <w:rFonts w:ascii="Calibri" w:hAnsi="Calibri" w:cs="Arial"/>
          <w:bCs/>
          <w:sz w:val="22"/>
          <w:szCs w:val="22"/>
        </w:rPr>
        <w:t>.</w:t>
      </w:r>
    </w:p>
    <w:p w14:paraId="74227D19" w14:textId="48B6A502" w:rsidR="00921C3D" w:rsidRPr="00921C3D" w:rsidRDefault="00921C3D" w:rsidP="007470DF">
      <w:pPr>
        <w:numPr>
          <w:ilvl w:val="1"/>
          <w:numId w:val="52"/>
        </w:numPr>
        <w:tabs>
          <w:tab w:val="left" w:pos="376"/>
          <w:tab w:val="left" w:pos="1432"/>
        </w:tabs>
        <w:rPr>
          <w:rFonts w:ascii="Calibri" w:hAnsi="Calibri" w:cs="Arial"/>
          <w:bCs/>
          <w:sz w:val="22"/>
          <w:szCs w:val="22"/>
        </w:rPr>
      </w:pPr>
      <w:r>
        <w:rPr>
          <w:rFonts w:ascii="Calibri" w:hAnsi="Calibri" w:cs="Arial"/>
          <w:bCs/>
          <w:sz w:val="22"/>
          <w:szCs w:val="22"/>
        </w:rPr>
        <w:t>Virtual urgent care visits alone do not meet the intent of this capability</w:t>
      </w:r>
      <w:r w:rsidR="00752986">
        <w:rPr>
          <w:rFonts w:ascii="Calibri" w:hAnsi="Calibri" w:cs="Arial"/>
          <w:bCs/>
          <w:sz w:val="22"/>
          <w:szCs w:val="22"/>
        </w:rPr>
        <w:t>.</w:t>
      </w:r>
    </w:p>
    <w:p w14:paraId="61219D23" w14:textId="21E50669" w:rsidR="00D9134B" w:rsidRPr="00C10BA4" w:rsidRDefault="008C31C1" w:rsidP="007470DF">
      <w:pPr>
        <w:numPr>
          <w:ilvl w:val="0"/>
          <w:numId w:val="52"/>
        </w:numPr>
        <w:tabs>
          <w:tab w:val="left" w:pos="376"/>
          <w:tab w:val="left" w:pos="1432"/>
        </w:tabs>
        <w:rPr>
          <w:rFonts w:ascii="Calibri" w:hAnsi="Calibri" w:cs="Arial"/>
          <w:b/>
          <w:bCs/>
          <w:sz w:val="22"/>
          <w:szCs w:val="22"/>
        </w:rPr>
      </w:pPr>
      <w:r>
        <w:rPr>
          <w:rFonts w:ascii="Calibri" w:hAnsi="Calibri" w:cs="Arial"/>
          <w:sz w:val="22"/>
          <w:szCs w:val="22"/>
        </w:rPr>
        <w:t>Since</w:t>
      </w:r>
      <w:r w:rsidR="00A24EB1" w:rsidRPr="00A24EB1">
        <w:rPr>
          <w:rFonts w:ascii="Calibri" w:hAnsi="Calibri" w:cs="Arial"/>
          <w:sz w:val="22"/>
          <w:szCs w:val="22"/>
        </w:rPr>
        <w:t xml:space="preserve"> after-hours provider is different from Practice Unit (e.g., they are an urgent care center or a physician who shares on-call responsibilities), there must be an established arrangement for after-hours coverage, and the after-hours provider must be able to provide feedback regarding care encounter to the patient's Practice Unit within 24 hours or on the next business day</w:t>
      </w:r>
      <w:r w:rsidR="00752986">
        <w:rPr>
          <w:rFonts w:ascii="Calibri" w:hAnsi="Calibri" w:cs="Arial"/>
          <w:sz w:val="22"/>
          <w:szCs w:val="22"/>
        </w:rPr>
        <w:t>.</w:t>
      </w:r>
    </w:p>
    <w:p w14:paraId="5CDED937" w14:textId="5266D822" w:rsidR="00156061" w:rsidRDefault="00A24EB1" w:rsidP="007470DF">
      <w:pPr>
        <w:numPr>
          <w:ilvl w:val="0"/>
          <w:numId w:val="52"/>
        </w:numPr>
        <w:tabs>
          <w:tab w:val="left" w:pos="376"/>
          <w:tab w:val="left" w:pos="1432"/>
        </w:tabs>
        <w:rPr>
          <w:rFonts w:ascii="Calibri" w:hAnsi="Calibri" w:cs="Arial"/>
          <w:sz w:val="22"/>
          <w:szCs w:val="22"/>
        </w:rPr>
      </w:pPr>
      <w:r w:rsidRPr="00A24EB1">
        <w:rPr>
          <w:rFonts w:ascii="Calibri" w:hAnsi="Calibri" w:cs="Arial"/>
          <w:sz w:val="22"/>
          <w:szCs w:val="22"/>
        </w:rPr>
        <w:t>Patient referral to specialists, high tech imaging, and inpatient admissions recommended by urgent care providers should be coordinated with PCP</w:t>
      </w:r>
      <w:r w:rsidR="00FB7344">
        <w:rPr>
          <w:rFonts w:ascii="Calibri" w:hAnsi="Calibri" w:cs="Arial"/>
          <w:sz w:val="22"/>
          <w:szCs w:val="22"/>
        </w:rPr>
        <w:t>.</w:t>
      </w:r>
    </w:p>
    <w:p w14:paraId="6C3FF7C2" w14:textId="4E7E6A7E" w:rsidR="002E616A" w:rsidRPr="00C10BA4" w:rsidRDefault="002E616A" w:rsidP="007470DF">
      <w:pPr>
        <w:numPr>
          <w:ilvl w:val="0"/>
          <w:numId w:val="52"/>
        </w:numPr>
        <w:tabs>
          <w:tab w:val="left" w:pos="376"/>
          <w:tab w:val="left" w:pos="1432"/>
        </w:tabs>
        <w:rPr>
          <w:rFonts w:ascii="Calibri" w:hAnsi="Calibri" w:cs="Arial"/>
          <w:sz w:val="22"/>
          <w:szCs w:val="22"/>
        </w:rPr>
      </w:pPr>
      <w:r>
        <w:rPr>
          <w:rFonts w:ascii="Calibri" w:hAnsi="Calibri" w:cs="Arial"/>
          <w:sz w:val="22"/>
          <w:szCs w:val="22"/>
        </w:rPr>
        <w:t>Provider places high priority on avoiding unnecessary ED visits, and is routinely and systematically directing patients to after-hours care whenever appropriate</w:t>
      </w:r>
      <w:r w:rsidR="00FB7344">
        <w:rPr>
          <w:rFonts w:ascii="Calibri" w:hAnsi="Calibri" w:cs="Arial"/>
          <w:sz w:val="22"/>
          <w:szCs w:val="22"/>
        </w:rPr>
        <w:t>.</w:t>
      </w:r>
    </w:p>
    <w:p w14:paraId="6D10B314" w14:textId="035AF9ED" w:rsidR="00E57BE4" w:rsidRDefault="00E57BE4" w:rsidP="00921C3D">
      <w:pPr>
        <w:tabs>
          <w:tab w:val="left" w:pos="376"/>
          <w:tab w:val="left" w:pos="1432"/>
        </w:tabs>
        <w:rPr>
          <w:rFonts w:ascii="Calibri" w:hAnsi="Calibri" w:cs="Arial"/>
          <w:sz w:val="22"/>
          <w:szCs w:val="22"/>
        </w:rPr>
      </w:pPr>
    </w:p>
    <w:p w14:paraId="34B2EBCB" w14:textId="32910606" w:rsidR="00A72EF1" w:rsidRPr="00C10BA4" w:rsidRDefault="00A24EB1" w:rsidP="00566066">
      <w:pPr>
        <w:tabs>
          <w:tab w:val="left" w:pos="376"/>
          <w:tab w:val="left" w:pos="1432"/>
        </w:tabs>
        <w:rPr>
          <w:rFonts w:ascii="Calibri" w:hAnsi="Calibri" w:cs="Arial"/>
          <w:b/>
          <w:bCs/>
          <w:i/>
          <w:u w:val="single"/>
        </w:rPr>
      </w:pPr>
      <w:r w:rsidRPr="00A24EB1">
        <w:rPr>
          <w:rFonts w:ascii="Calibri" w:hAnsi="Calibri" w:cs="Arial"/>
          <w:bCs/>
          <w:i/>
          <w:u w:val="single"/>
        </w:rPr>
        <w:t>Specialist Guidelines:</w:t>
      </w:r>
      <w:r w:rsidR="00A315E0">
        <w:rPr>
          <w:rFonts w:ascii="Calibri" w:hAnsi="Calibri" w:cs="Arial"/>
          <w:bCs/>
          <w:i/>
          <w:u w:val="single"/>
        </w:rPr>
        <w:t xml:space="preserve"> </w:t>
      </w:r>
    </w:p>
    <w:p w14:paraId="4F0CA961" w14:textId="62C83897" w:rsidR="0005251E" w:rsidRPr="00FA6C16" w:rsidRDefault="0005251E" w:rsidP="007470DF">
      <w:pPr>
        <w:numPr>
          <w:ilvl w:val="0"/>
          <w:numId w:val="242"/>
        </w:numPr>
        <w:tabs>
          <w:tab w:val="left" w:pos="1080"/>
        </w:tabs>
        <w:ind w:left="1080"/>
        <w:rPr>
          <w:rFonts w:ascii="Calibri" w:hAnsi="Calibri" w:cs="Arial"/>
          <w:bCs/>
          <w:sz w:val="22"/>
          <w:szCs w:val="22"/>
        </w:rPr>
      </w:pPr>
      <w:r w:rsidRPr="00FA6C16">
        <w:rPr>
          <w:rFonts w:ascii="Calibri" w:hAnsi="Calibri" w:cs="Arial"/>
          <w:sz w:val="22"/>
          <w:szCs w:val="22"/>
        </w:rPr>
        <w:t xml:space="preserve">After-hours provider </w:t>
      </w:r>
      <w:r w:rsidR="008C31C1">
        <w:rPr>
          <w:rFonts w:ascii="Calibri" w:hAnsi="Calibri" w:cs="Arial"/>
          <w:sz w:val="22"/>
          <w:szCs w:val="22"/>
        </w:rPr>
        <w:t xml:space="preserve">is </w:t>
      </w:r>
      <w:r w:rsidRPr="00FA6C16">
        <w:rPr>
          <w:rFonts w:ascii="Calibri" w:hAnsi="Calibri" w:cs="Arial"/>
          <w:sz w:val="22"/>
          <w:szCs w:val="22"/>
        </w:rPr>
        <w:t>in a physically separate location (e.g., an urgent care location or a separate physician office) within 30 minutes travel time of the PCMH</w:t>
      </w:r>
      <w:r w:rsidR="00FB7344">
        <w:rPr>
          <w:rFonts w:ascii="Calibri" w:hAnsi="Calibri" w:cs="Arial"/>
          <w:sz w:val="22"/>
          <w:szCs w:val="22"/>
        </w:rPr>
        <w:t>.</w:t>
      </w:r>
      <w:r w:rsidRPr="00FA6C16">
        <w:rPr>
          <w:rFonts w:ascii="Calibri" w:hAnsi="Calibri" w:cs="Arial"/>
          <w:sz w:val="22"/>
          <w:szCs w:val="22"/>
        </w:rPr>
        <w:t xml:space="preserve">  </w:t>
      </w:r>
    </w:p>
    <w:p w14:paraId="104BA9F6" w14:textId="6A33A4F6" w:rsidR="00921C3D" w:rsidRDefault="0005251E" w:rsidP="007470DF">
      <w:pPr>
        <w:numPr>
          <w:ilvl w:val="1"/>
          <w:numId w:val="52"/>
        </w:numPr>
        <w:tabs>
          <w:tab w:val="left" w:pos="376"/>
          <w:tab w:val="left" w:pos="1432"/>
        </w:tabs>
        <w:rPr>
          <w:rFonts w:ascii="Calibri" w:hAnsi="Calibri" w:cs="Arial"/>
          <w:bCs/>
          <w:sz w:val="22"/>
          <w:szCs w:val="22"/>
        </w:rPr>
      </w:pPr>
      <w:r w:rsidRPr="00FA6C16">
        <w:rPr>
          <w:rFonts w:ascii="Calibri" w:hAnsi="Calibri" w:cs="Arial"/>
          <w:bCs/>
          <w:sz w:val="22"/>
          <w:szCs w:val="22"/>
        </w:rPr>
        <w:t>Services provided by the after-hours provider must be billable as an office visit or an urgent care visit, not as an ER visit</w:t>
      </w:r>
      <w:r w:rsidR="00752986">
        <w:rPr>
          <w:rFonts w:ascii="Calibri" w:hAnsi="Calibri" w:cs="Arial"/>
          <w:bCs/>
          <w:sz w:val="22"/>
          <w:szCs w:val="22"/>
        </w:rPr>
        <w:t>.</w:t>
      </w:r>
      <w:r w:rsidR="00921C3D" w:rsidRPr="00921C3D">
        <w:rPr>
          <w:rFonts w:ascii="Calibri" w:hAnsi="Calibri" w:cs="Arial"/>
          <w:bCs/>
          <w:sz w:val="22"/>
          <w:szCs w:val="22"/>
        </w:rPr>
        <w:t xml:space="preserve"> </w:t>
      </w:r>
    </w:p>
    <w:p w14:paraId="36D9CCC4" w14:textId="5A4C61C2" w:rsidR="00921C3D" w:rsidRPr="00921C3D" w:rsidRDefault="00921C3D" w:rsidP="007470DF">
      <w:pPr>
        <w:numPr>
          <w:ilvl w:val="1"/>
          <w:numId w:val="52"/>
        </w:numPr>
        <w:tabs>
          <w:tab w:val="left" w:pos="376"/>
          <w:tab w:val="left" w:pos="1432"/>
        </w:tabs>
        <w:rPr>
          <w:rFonts w:ascii="Calibri" w:hAnsi="Calibri" w:cs="Arial"/>
          <w:bCs/>
          <w:sz w:val="22"/>
          <w:szCs w:val="22"/>
        </w:rPr>
      </w:pPr>
      <w:r>
        <w:rPr>
          <w:rFonts w:ascii="Calibri" w:hAnsi="Calibri" w:cs="Arial"/>
          <w:bCs/>
          <w:sz w:val="22"/>
          <w:szCs w:val="22"/>
        </w:rPr>
        <w:t>Virtual urgent care visits alone do not meet the intent of this capability</w:t>
      </w:r>
      <w:r w:rsidR="00752986">
        <w:rPr>
          <w:rFonts w:ascii="Calibri" w:hAnsi="Calibri" w:cs="Arial"/>
          <w:bCs/>
          <w:sz w:val="22"/>
          <w:szCs w:val="22"/>
        </w:rPr>
        <w:t>.</w:t>
      </w:r>
    </w:p>
    <w:p w14:paraId="07C8FDA7" w14:textId="0DC66C71" w:rsidR="00DF2A1F" w:rsidRPr="00C10BA4" w:rsidRDefault="00A24EB1" w:rsidP="007470DF">
      <w:pPr>
        <w:numPr>
          <w:ilvl w:val="0"/>
          <w:numId w:val="242"/>
        </w:numPr>
        <w:tabs>
          <w:tab w:val="left" w:pos="1080"/>
          <w:tab w:val="left" w:pos="1432"/>
        </w:tabs>
        <w:ind w:left="1080"/>
        <w:rPr>
          <w:rFonts w:ascii="Calibri" w:hAnsi="Calibri" w:cs="Arial"/>
          <w:bCs/>
          <w:sz w:val="22"/>
          <w:szCs w:val="22"/>
        </w:rPr>
      </w:pPr>
      <w:r w:rsidRPr="00A24EB1">
        <w:rPr>
          <w:rFonts w:ascii="Calibri" w:hAnsi="Calibri" w:cs="Arial"/>
          <w:bCs/>
          <w:sz w:val="22"/>
          <w:szCs w:val="22"/>
        </w:rPr>
        <w:t>Feedback from urgent care center is only required when the care provided to the patient is relevant to the condition being managed by the specialist</w:t>
      </w:r>
      <w:r w:rsidR="00EE6B92">
        <w:rPr>
          <w:rFonts w:ascii="Calibri" w:hAnsi="Calibri" w:cs="Arial"/>
          <w:bCs/>
          <w:sz w:val="22"/>
          <w:szCs w:val="22"/>
        </w:rPr>
        <w:t>.</w:t>
      </w:r>
    </w:p>
    <w:p w14:paraId="44B7AF82" w14:textId="3F4F3B00" w:rsidR="00E57BE4" w:rsidRPr="00566066" w:rsidRDefault="00A24EB1" w:rsidP="007470DF">
      <w:pPr>
        <w:pStyle w:val="ListParagraph"/>
        <w:numPr>
          <w:ilvl w:val="0"/>
          <w:numId w:val="243"/>
        </w:numPr>
        <w:tabs>
          <w:tab w:val="left" w:pos="1432"/>
        </w:tabs>
        <w:ind w:left="1800"/>
        <w:rPr>
          <w:rFonts w:ascii="Calibri" w:hAnsi="Calibri" w:cs="Arial"/>
          <w:bCs/>
          <w:sz w:val="22"/>
          <w:szCs w:val="22"/>
        </w:rPr>
      </w:pPr>
      <w:r w:rsidRPr="00566066">
        <w:rPr>
          <w:rFonts w:ascii="Calibri" w:hAnsi="Calibri" w:cs="Arial"/>
          <w:bCs/>
          <w:sz w:val="22"/>
          <w:szCs w:val="22"/>
        </w:rPr>
        <w:t>For patients who do not reside within the specialist’s geographic vicinity, establishment of a feedback loop may not always be possible</w:t>
      </w:r>
      <w:r w:rsidR="00752986">
        <w:rPr>
          <w:rFonts w:ascii="Calibri" w:hAnsi="Calibri" w:cs="Arial"/>
          <w:bCs/>
          <w:sz w:val="22"/>
          <w:szCs w:val="22"/>
        </w:rPr>
        <w:t>.</w:t>
      </w:r>
    </w:p>
    <w:p w14:paraId="55D4DEC6" w14:textId="103AD7C9" w:rsidR="005F0D2E" w:rsidRPr="005F0D2E" w:rsidRDefault="003C0604"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For urgent care centers, after-hour</w:t>
      </w:r>
      <w:r w:rsidR="005F0D2E">
        <w:rPr>
          <w:rFonts w:ascii="Calibri" w:hAnsi="Calibri" w:cs="Arial"/>
          <w:sz w:val="22"/>
          <w:szCs w:val="22"/>
        </w:rPr>
        <w:t>s</w:t>
      </w:r>
      <w:r>
        <w:rPr>
          <w:rFonts w:ascii="Calibri" w:hAnsi="Calibri" w:cs="Arial"/>
          <w:sz w:val="22"/>
          <w:szCs w:val="22"/>
        </w:rPr>
        <w:t xml:space="preserve"> care is defined as</w:t>
      </w:r>
      <w:r w:rsidR="005F0D2E">
        <w:rPr>
          <w:rFonts w:ascii="Calibri" w:hAnsi="Calibri" w:cs="Arial"/>
          <w:sz w:val="22"/>
          <w:szCs w:val="22"/>
        </w:rPr>
        <w:t xml:space="preserve"> additional</w:t>
      </w:r>
      <w:r w:rsidR="0005251E">
        <w:rPr>
          <w:rFonts w:ascii="Calibri" w:hAnsi="Calibri" w:cs="Arial"/>
          <w:sz w:val="22"/>
          <w:szCs w:val="22"/>
        </w:rPr>
        <w:t xml:space="preserve"> evening </w:t>
      </w:r>
      <w:r w:rsidR="005F0D2E">
        <w:rPr>
          <w:rFonts w:ascii="Calibri" w:hAnsi="Calibri" w:cs="Arial"/>
          <w:sz w:val="22"/>
          <w:szCs w:val="22"/>
        </w:rPr>
        <w:t xml:space="preserve">(or early morning) </w:t>
      </w:r>
      <w:r w:rsidR="0005251E">
        <w:rPr>
          <w:rFonts w:ascii="Calibri" w:hAnsi="Calibri" w:cs="Arial"/>
          <w:sz w:val="22"/>
          <w:szCs w:val="22"/>
        </w:rPr>
        <w:t>and weekend</w:t>
      </w:r>
      <w:r>
        <w:rPr>
          <w:rFonts w:ascii="Calibri" w:hAnsi="Calibri" w:cs="Arial"/>
          <w:sz w:val="22"/>
          <w:szCs w:val="22"/>
        </w:rPr>
        <w:t xml:space="preserve"> availability </w:t>
      </w:r>
      <w:r w:rsidR="005F0D2E">
        <w:rPr>
          <w:rFonts w:ascii="Calibri" w:hAnsi="Calibri" w:cs="Arial"/>
          <w:sz w:val="22"/>
          <w:szCs w:val="22"/>
        </w:rPr>
        <w:t xml:space="preserve">(not 9 am-5 pm) </w:t>
      </w:r>
      <w:r>
        <w:rPr>
          <w:rFonts w:ascii="Calibri" w:hAnsi="Calibri" w:cs="Arial"/>
          <w:sz w:val="22"/>
          <w:szCs w:val="22"/>
        </w:rPr>
        <w:t>beyond the standard BCBSM</w:t>
      </w:r>
      <w:r w:rsidR="0005251E">
        <w:rPr>
          <w:rFonts w:ascii="Calibri" w:hAnsi="Calibri" w:cs="Arial"/>
          <w:sz w:val="22"/>
          <w:szCs w:val="22"/>
        </w:rPr>
        <w:t xml:space="preserve"> urgent care</w:t>
      </w:r>
      <w:r>
        <w:rPr>
          <w:rFonts w:ascii="Calibri" w:hAnsi="Calibri" w:cs="Arial"/>
          <w:sz w:val="22"/>
          <w:szCs w:val="22"/>
        </w:rPr>
        <w:t xml:space="preserve"> participation </w:t>
      </w:r>
      <w:r w:rsidR="0005251E">
        <w:rPr>
          <w:rFonts w:ascii="Calibri" w:hAnsi="Calibri" w:cs="Arial"/>
          <w:sz w:val="22"/>
          <w:szCs w:val="22"/>
        </w:rPr>
        <w:t xml:space="preserve">agreement, which requires urgent care centers to be </w:t>
      </w:r>
      <w:r>
        <w:rPr>
          <w:rFonts w:ascii="Calibri" w:hAnsi="Calibri" w:cs="Arial"/>
          <w:sz w:val="22"/>
          <w:szCs w:val="22"/>
        </w:rPr>
        <w:t>open at minimum 5-8 pm weekdays and 6 hours</w:t>
      </w:r>
      <w:r w:rsidR="0005251E">
        <w:rPr>
          <w:rFonts w:ascii="Calibri" w:hAnsi="Calibri" w:cs="Arial"/>
          <w:sz w:val="22"/>
          <w:szCs w:val="22"/>
        </w:rPr>
        <w:t xml:space="preserve"> per day on Saturday and Sunday</w:t>
      </w:r>
      <w:r w:rsidR="00EE6B92">
        <w:rPr>
          <w:rFonts w:ascii="Calibri" w:hAnsi="Calibri" w:cs="Arial"/>
          <w:sz w:val="22"/>
          <w:szCs w:val="22"/>
        </w:rPr>
        <w:t>.</w:t>
      </w:r>
    </w:p>
    <w:p w14:paraId="627335E2" w14:textId="290E5051" w:rsidR="00A04D59" w:rsidRDefault="0005251E"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For all other specialist practices, a</w:t>
      </w:r>
      <w:r w:rsidR="007B556E" w:rsidRPr="00FA6C16">
        <w:rPr>
          <w:rFonts w:ascii="Calibri" w:hAnsi="Calibri" w:cs="Arial"/>
          <w:sz w:val="22"/>
          <w:szCs w:val="22"/>
        </w:rPr>
        <w:t>fter-hours is defined as office visit availability during weekday evening (e.g., 5-8 pm) and/or early morning hours (e.g., 7-9 am) and/or weekend hours (e.g., Saturday 9-12), sufficient to reduce patients’ use of ED for non-ED care</w:t>
      </w:r>
      <w:r w:rsidR="007B556E">
        <w:rPr>
          <w:rFonts w:ascii="Calibri" w:hAnsi="Calibri" w:cs="Arial"/>
          <w:sz w:val="22"/>
          <w:szCs w:val="22"/>
        </w:rPr>
        <w:t xml:space="preserve">. </w:t>
      </w:r>
    </w:p>
    <w:p w14:paraId="78E704C7" w14:textId="6F4EB5B5" w:rsidR="00A72EF1" w:rsidRPr="00FA6C16" w:rsidRDefault="008C31C1" w:rsidP="007470DF">
      <w:pPr>
        <w:numPr>
          <w:ilvl w:val="0"/>
          <w:numId w:val="242"/>
        </w:numPr>
        <w:tabs>
          <w:tab w:val="left" w:pos="1080"/>
        </w:tabs>
        <w:ind w:left="1080"/>
        <w:rPr>
          <w:rFonts w:ascii="Calibri" w:hAnsi="Calibri" w:cs="Arial"/>
          <w:bCs/>
          <w:sz w:val="22"/>
          <w:szCs w:val="22"/>
        </w:rPr>
      </w:pPr>
      <w:r>
        <w:rPr>
          <w:rFonts w:ascii="Calibri" w:hAnsi="Calibri" w:cs="Arial"/>
          <w:sz w:val="22"/>
          <w:szCs w:val="22"/>
        </w:rPr>
        <w:t>Since</w:t>
      </w:r>
      <w:r w:rsidR="00E01A1A">
        <w:rPr>
          <w:rFonts w:ascii="Calibri" w:hAnsi="Calibri" w:cs="Arial"/>
          <w:sz w:val="22"/>
          <w:szCs w:val="22"/>
        </w:rPr>
        <w:t xml:space="preserve"> after-hours provider is different from Practice Unit (e.g., they are an urgent care center or a physician who shares on-call responsibilities), there must be an established arrangement for after-hours coverage, and the after-hours provider must be able to provide feedback regarding care encounter to the patient's Practice Unit within 24 hours or on the next business day</w:t>
      </w:r>
      <w:r w:rsidR="00EE6B92">
        <w:rPr>
          <w:rFonts w:ascii="Calibri" w:hAnsi="Calibri" w:cs="Arial"/>
          <w:sz w:val="22"/>
          <w:szCs w:val="22"/>
        </w:rPr>
        <w:t>.</w:t>
      </w:r>
    </w:p>
    <w:p w14:paraId="493C49D2" w14:textId="3C74FE5B" w:rsidR="002E616A" w:rsidRDefault="007B556E" w:rsidP="007470DF">
      <w:pPr>
        <w:numPr>
          <w:ilvl w:val="0"/>
          <w:numId w:val="242"/>
        </w:numPr>
        <w:tabs>
          <w:tab w:val="left" w:pos="1080"/>
        </w:tabs>
        <w:ind w:left="1080"/>
        <w:rPr>
          <w:rFonts w:ascii="Calibri" w:hAnsi="Calibri" w:cs="Arial"/>
          <w:sz w:val="22"/>
          <w:szCs w:val="22"/>
        </w:rPr>
      </w:pPr>
      <w:r w:rsidRPr="00FA6C16">
        <w:rPr>
          <w:rFonts w:ascii="Calibri" w:hAnsi="Calibri" w:cs="Arial"/>
          <w:sz w:val="22"/>
          <w:szCs w:val="22"/>
        </w:rPr>
        <w:t>Patient referral to specialists, high tech imaging, and inpatient admissions recommended by urgent care providers should be coordinated with PCP</w:t>
      </w:r>
      <w:r>
        <w:rPr>
          <w:rFonts w:ascii="Calibri" w:hAnsi="Calibri" w:cs="Arial"/>
          <w:sz w:val="22"/>
          <w:szCs w:val="22"/>
        </w:rPr>
        <w:t xml:space="preserve"> Provider who places high priority on avoiding unnecessary ED visits, and is routinely and systematically directing patients to after-hours care whenever appropriate</w:t>
      </w:r>
      <w:r w:rsidR="00EE6B92">
        <w:rPr>
          <w:rFonts w:ascii="Calibri" w:hAnsi="Calibri" w:cs="Arial"/>
          <w:sz w:val="22"/>
          <w:szCs w:val="22"/>
        </w:rPr>
        <w:t>.</w:t>
      </w:r>
    </w:p>
    <w:p w14:paraId="28E8E059" w14:textId="5D973B93" w:rsidR="00A05485" w:rsidRDefault="0022145C" w:rsidP="007470DF">
      <w:pPr>
        <w:numPr>
          <w:ilvl w:val="1"/>
          <w:numId w:val="244"/>
        </w:numPr>
        <w:tabs>
          <w:tab w:val="left" w:pos="1432"/>
        </w:tabs>
        <w:ind w:left="1800"/>
        <w:rPr>
          <w:rFonts w:ascii="Calibri" w:hAnsi="Calibri" w:cs="Arial"/>
          <w:sz w:val="22"/>
          <w:szCs w:val="22"/>
        </w:rPr>
      </w:pPr>
      <w:r>
        <w:rPr>
          <w:rFonts w:ascii="Calibri" w:hAnsi="Calibri" w:cs="Arial"/>
          <w:sz w:val="22"/>
          <w:szCs w:val="22"/>
        </w:rPr>
        <w:t>If patient would have been brought into office during normal business hours, but is being sent to ED after-hours, this would not meet the requirements for this capability</w:t>
      </w:r>
      <w:r w:rsidR="00752986">
        <w:rPr>
          <w:rFonts w:ascii="Calibri" w:hAnsi="Calibri" w:cs="Arial"/>
          <w:sz w:val="22"/>
          <w:szCs w:val="22"/>
        </w:rPr>
        <w:t>.</w:t>
      </w:r>
    </w:p>
    <w:p w14:paraId="08F36EC2" w14:textId="481F5D31"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70E1B21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DECB355"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CA8C02E"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7AC177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A5FFF" w14:textId="77777777" w:rsidR="00A66D10" w:rsidRPr="000433C5" w:rsidRDefault="00A66D10" w:rsidP="00342C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64AA608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0AB19E" w14:textId="43A32807" w:rsidR="00A66D10" w:rsidRPr="00A66D10" w:rsidRDefault="00B64848" w:rsidP="007470DF">
            <w:pPr>
              <w:pStyle w:val="ListParagraph"/>
              <w:numPr>
                <w:ilvl w:val="0"/>
                <w:numId w:val="166"/>
              </w:numPr>
              <w:rPr>
                <w:rFonts w:asciiTheme="minorHAnsi" w:hAnsiTheme="minorHAnsi"/>
                <w:sz w:val="22"/>
                <w:szCs w:val="22"/>
              </w:rPr>
            </w:pPr>
            <w:r>
              <w:rPr>
                <w:rFonts w:asciiTheme="minorHAnsi" w:hAnsiTheme="minorHAnsi"/>
                <w:sz w:val="22"/>
                <w:szCs w:val="22"/>
              </w:rPr>
              <w:t>8 after-</w:t>
            </w:r>
            <w:r w:rsidR="00A66D10">
              <w:rPr>
                <w:rFonts w:asciiTheme="minorHAnsi" w:hAnsiTheme="minorHAnsi"/>
                <w:sz w:val="22"/>
                <w:szCs w:val="22"/>
              </w:rPr>
              <w:t>hours available (non-</w:t>
            </w:r>
            <w:r w:rsidR="00A66D10" w:rsidRPr="00A66D10">
              <w:rPr>
                <w:rFonts w:asciiTheme="minorHAnsi" w:hAnsiTheme="minorHAnsi"/>
                <w:sz w:val="22"/>
                <w:szCs w:val="22"/>
              </w:rPr>
              <w:t>ED Urgent Care)</w:t>
            </w:r>
          </w:p>
          <w:p w14:paraId="144CE2ED" w14:textId="77FB01B1"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Review documentation related to access</w:t>
            </w:r>
            <w:r w:rsidR="00DB4289">
              <w:rPr>
                <w:rFonts w:asciiTheme="minorHAnsi" w:hAnsiTheme="minorHAnsi"/>
                <w:sz w:val="22"/>
                <w:szCs w:val="22"/>
              </w:rPr>
              <w:t>ing</w:t>
            </w:r>
            <w:r w:rsidRPr="00A66D10">
              <w:rPr>
                <w:rFonts w:asciiTheme="minorHAnsi" w:hAnsiTheme="minorHAnsi"/>
                <w:sz w:val="22"/>
                <w:szCs w:val="22"/>
              </w:rPr>
              <w:t xml:space="preserve"> non-ED</w:t>
            </w:r>
            <w:r>
              <w:rPr>
                <w:rFonts w:asciiTheme="minorHAnsi" w:hAnsiTheme="minorHAnsi"/>
                <w:sz w:val="22"/>
                <w:szCs w:val="22"/>
              </w:rPr>
              <w:t xml:space="preserve"> </w:t>
            </w:r>
            <w:r w:rsidRPr="00A66D10">
              <w:rPr>
                <w:rFonts w:asciiTheme="minorHAnsi" w:hAnsiTheme="minorHAnsi"/>
                <w:sz w:val="22"/>
                <w:szCs w:val="22"/>
              </w:rPr>
              <w:t>centers when office closed</w:t>
            </w:r>
          </w:p>
        </w:tc>
      </w:tr>
    </w:tbl>
    <w:p w14:paraId="0077DA6E" w14:textId="6B7C99F0" w:rsidR="00A05485" w:rsidRDefault="00A05485" w:rsidP="002C6B54">
      <w:pPr>
        <w:tabs>
          <w:tab w:val="left" w:pos="376"/>
          <w:tab w:val="left" w:pos="1432"/>
        </w:tabs>
        <w:rPr>
          <w:rFonts w:ascii="Calibri" w:hAnsi="Calibri" w:cs="Arial"/>
          <w:sz w:val="22"/>
          <w:szCs w:val="22"/>
        </w:rPr>
      </w:pPr>
    </w:p>
    <w:p w14:paraId="1103541A" w14:textId="0528F99F" w:rsidR="00D9134B" w:rsidRPr="00C10BA4" w:rsidRDefault="00A24EB1" w:rsidP="00687E3C">
      <w:pPr>
        <w:pStyle w:val="Heading2"/>
        <w:spacing w:before="0" w:after="0"/>
        <w:jc w:val="center"/>
        <w:rPr>
          <w:rFonts w:ascii="Calibri" w:hAnsi="Calibri"/>
          <w:sz w:val="24"/>
          <w:szCs w:val="24"/>
        </w:rPr>
      </w:pPr>
      <w:r w:rsidRPr="00A24EB1">
        <w:rPr>
          <w:rFonts w:ascii="Calibri" w:hAnsi="Calibri"/>
          <w:sz w:val="24"/>
          <w:szCs w:val="24"/>
        </w:rPr>
        <w:t>5.4</w:t>
      </w:r>
    </w:p>
    <w:p w14:paraId="47BE2E61" w14:textId="3AB54986" w:rsidR="00D9134B" w:rsidRPr="00C10BA4" w:rsidRDefault="00A24EB1" w:rsidP="00687E3C">
      <w:pPr>
        <w:pStyle w:val="Heading2"/>
        <w:spacing w:before="0" w:after="0"/>
        <w:jc w:val="center"/>
        <w:rPr>
          <w:rFonts w:ascii="Calibri" w:hAnsi="Calibri"/>
          <w:sz w:val="24"/>
          <w:szCs w:val="24"/>
        </w:rPr>
      </w:pPr>
      <w:r w:rsidRPr="00A24EB1">
        <w:rPr>
          <w:rFonts w:ascii="Calibri" w:hAnsi="Calibri"/>
          <w:sz w:val="24"/>
          <w:szCs w:val="24"/>
        </w:rPr>
        <w:t>A systematic approach is in place to ensure that all patients are fully informed about after-hours care availability and location, at the PCMH site as well as other after-hours care sites, including urgent care facilities, if applicable</w:t>
      </w:r>
    </w:p>
    <w:p w14:paraId="06A557B7" w14:textId="0004DE09" w:rsidR="00E10518" w:rsidRDefault="00E10518" w:rsidP="002C6B54">
      <w:pPr>
        <w:tabs>
          <w:tab w:val="left" w:pos="376"/>
          <w:tab w:val="left" w:pos="1432"/>
        </w:tabs>
        <w:rPr>
          <w:rFonts w:ascii="Calibri" w:hAnsi="Calibri" w:cs="Arial"/>
          <w:b/>
          <w:bCs/>
          <w:sz w:val="22"/>
          <w:szCs w:val="22"/>
        </w:rPr>
      </w:pPr>
    </w:p>
    <w:p w14:paraId="15571AE2" w14:textId="6C6C9EEC" w:rsidR="001864B6" w:rsidRPr="00C10BA4" w:rsidRDefault="00A24EB1" w:rsidP="003A5D85">
      <w:pPr>
        <w:tabs>
          <w:tab w:val="left" w:pos="376"/>
          <w:tab w:val="left" w:pos="1432"/>
        </w:tabs>
        <w:rPr>
          <w:rFonts w:ascii="Calibri" w:hAnsi="Calibri" w:cs="Arial"/>
          <w:bCs/>
          <w:i/>
          <w:u w:val="single"/>
        </w:rPr>
      </w:pPr>
      <w:r w:rsidRPr="00A24EB1">
        <w:rPr>
          <w:rFonts w:ascii="Calibri" w:hAnsi="Calibri" w:cs="Arial"/>
          <w:b/>
          <w:bCs/>
          <w:sz w:val="22"/>
          <w:szCs w:val="22"/>
        </w:rPr>
        <w:t> </w:t>
      </w:r>
      <w:r w:rsidR="00713BF9">
        <w:rPr>
          <w:rFonts w:ascii="Calibri" w:hAnsi="Calibri" w:cs="Arial"/>
          <w:bCs/>
          <w:i/>
          <w:u w:val="single"/>
        </w:rPr>
        <w:t>PCP and Specialist Guidelines:</w:t>
      </w:r>
    </w:p>
    <w:p w14:paraId="49AF199B" w14:textId="399DD9FD" w:rsidR="001864B6" w:rsidRPr="00C10BA4" w:rsidRDefault="00A24EB1" w:rsidP="007470DF">
      <w:pPr>
        <w:numPr>
          <w:ilvl w:val="0"/>
          <w:numId w:val="142"/>
        </w:numPr>
        <w:tabs>
          <w:tab w:val="left" w:pos="376"/>
        </w:tabs>
        <w:rPr>
          <w:rFonts w:ascii="Calibri" w:hAnsi="Calibri" w:cs="Arial"/>
          <w:bCs/>
          <w:sz w:val="22"/>
          <w:szCs w:val="22"/>
        </w:rPr>
      </w:pPr>
      <w:r w:rsidRPr="00A24EB1">
        <w:rPr>
          <w:rFonts w:ascii="Calibri" w:hAnsi="Calibri" w:cs="Arial"/>
          <w:bCs/>
          <w:sz w:val="22"/>
          <w:szCs w:val="22"/>
        </w:rPr>
        <w:t>Providers should ensure patients know how to contact them during after-hours, and should ensure patients are aware of location of urgent care centers, when applicable</w:t>
      </w:r>
      <w:r w:rsidR="00EE6B92">
        <w:rPr>
          <w:rFonts w:ascii="Calibri" w:hAnsi="Calibri" w:cs="Arial"/>
          <w:bCs/>
          <w:sz w:val="22"/>
          <w:szCs w:val="22"/>
        </w:rPr>
        <w:t>.</w:t>
      </w:r>
    </w:p>
    <w:p w14:paraId="5D76306A" w14:textId="77C094DA" w:rsidR="00E57BE4" w:rsidRPr="00FA6C16" w:rsidRDefault="00A24EB1" w:rsidP="007470DF">
      <w:pPr>
        <w:numPr>
          <w:ilvl w:val="0"/>
          <w:numId w:val="142"/>
        </w:numPr>
        <w:tabs>
          <w:tab w:val="left" w:pos="376"/>
        </w:tabs>
        <w:rPr>
          <w:rFonts w:ascii="Calibri" w:hAnsi="Calibri" w:cs="Arial"/>
          <w:bCs/>
          <w:sz w:val="22"/>
          <w:szCs w:val="22"/>
        </w:rPr>
      </w:pPr>
      <w:r w:rsidRPr="00FA6C16">
        <w:rPr>
          <w:rFonts w:ascii="Calibri" w:hAnsi="Calibri" w:cs="Arial"/>
          <w:sz w:val="22"/>
          <w:szCs w:val="22"/>
        </w:rPr>
        <w:t>Where PCPs and specialists are in the same medical neighborhood, they should be aware of urgent care centers commonly u</w:t>
      </w:r>
      <w:r w:rsidR="00E01A1A">
        <w:rPr>
          <w:rFonts w:ascii="Calibri" w:hAnsi="Calibri" w:cs="Arial"/>
          <w:sz w:val="22"/>
          <w:szCs w:val="22"/>
        </w:rPr>
        <w:t>sed by care partners</w:t>
      </w:r>
      <w:r w:rsidR="00EE6B92">
        <w:rPr>
          <w:rFonts w:ascii="Calibri" w:hAnsi="Calibri" w:cs="Arial"/>
          <w:sz w:val="22"/>
          <w:szCs w:val="22"/>
        </w:rPr>
        <w:t>.</w:t>
      </w:r>
    </w:p>
    <w:p w14:paraId="1A2C3BEF" w14:textId="0DD568AC" w:rsidR="00E57BE4" w:rsidRPr="00A66D10" w:rsidRDefault="00A24EB1" w:rsidP="007470DF">
      <w:pPr>
        <w:numPr>
          <w:ilvl w:val="1"/>
          <w:numId w:val="142"/>
        </w:numPr>
        <w:tabs>
          <w:tab w:val="left" w:pos="376"/>
          <w:tab w:val="left" w:pos="1432"/>
        </w:tabs>
        <w:rPr>
          <w:rFonts w:ascii="Calibri" w:hAnsi="Calibri" w:cs="Arial"/>
          <w:bCs/>
          <w:sz w:val="22"/>
          <w:szCs w:val="22"/>
        </w:rPr>
      </w:pPr>
      <w:r w:rsidRPr="00FA6C16">
        <w:rPr>
          <w:rFonts w:ascii="Calibri" w:hAnsi="Calibri" w:cs="Arial"/>
          <w:sz w:val="22"/>
          <w:szCs w:val="22"/>
        </w:rPr>
        <w:t>Specialists are encouraged to work with the PCP community to identify appropriate urgent care sites with whom they share clinical information</w:t>
      </w:r>
      <w:r w:rsidR="00752986">
        <w:rPr>
          <w:rFonts w:ascii="Calibri" w:hAnsi="Calibri" w:cs="Arial"/>
          <w:sz w:val="22"/>
          <w:szCs w:val="22"/>
        </w:rPr>
        <w:t>.</w:t>
      </w:r>
    </w:p>
    <w:p w14:paraId="2E04091B" w14:textId="21A0A3A8" w:rsidR="00A66D10" w:rsidRPr="00A66D10" w:rsidRDefault="00A66D10" w:rsidP="002C6B54">
      <w:pPr>
        <w:tabs>
          <w:tab w:val="left" w:pos="376"/>
          <w:tab w:val="left" w:pos="1432"/>
        </w:tabs>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368B4F1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DE1D02"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30BCB84"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1544CD1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6BBF1"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4E2DF70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7BC7B7" w14:textId="737CE2FA"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Patients educated on after</w:t>
            </w:r>
            <w:r w:rsidR="00D305C9">
              <w:rPr>
                <w:rFonts w:asciiTheme="minorHAnsi" w:hAnsiTheme="minorHAnsi"/>
                <w:sz w:val="22"/>
                <w:szCs w:val="22"/>
              </w:rPr>
              <w:t>-</w:t>
            </w:r>
            <w:r w:rsidRPr="00A66D10">
              <w:rPr>
                <w:rFonts w:asciiTheme="minorHAnsi" w:hAnsiTheme="minorHAnsi"/>
                <w:sz w:val="22"/>
                <w:szCs w:val="22"/>
              </w:rPr>
              <w:t>hours care</w:t>
            </w:r>
          </w:p>
          <w:p w14:paraId="26A97659" w14:textId="191C7E71"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Review documentation provided or made available to patients about after</w:t>
            </w:r>
            <w:r w:rsidR="00D305C9">
              <w:rPr>
                <w:rFonts w:asciiTheme="minorHAnsi" w:hAnsiTheme="minorHAnsi"/>
                <w:sz w:val="22"/>
                <w:szCs w:val="22"/>
              </w:rPr>
              <w:t>-</w:t>
            </w:r>
            <w:r w:rsidRPr="00A66D10">
              <w:rPr>
                <w:rFonts w:asciiTheme="minorHAnsi" w:hAnsiTheme="minorHAnsi"/>
                <w:sz w:val="22"/>
                <w:szCs w:val="22"/>
              </w:rPr>
              <w:t>hour</w:t>
            </w:r>
            <w:r w:rsidR="00D305C9">
              <w:rPr>
                <w:rFonts w:asciiTheme="minorHAnsi" w:hAnsiTheme="minorHAnsi"/>
                <w:sz w:val="22"/>
                <w:szCs w:val="22"/>
              </w:rPr>
              <w:t>s</w:t>
            </w:r>
            <w:r w:rsidRPr="00A66D10">
              <w:rPr>
                <w:rFonts w:asciiTheme="minorHAnsi" w:hAnsiTheme="minorHAnsi"/>
                <w:sz w:val="22"/>
                <w:szCs w:val="22"/>
              </w:rPr>
              <w:t xml:space="preserve"> options</w:t>
            </w:r>
          </w:p>
        </w:tc>
      </w:tr>
    </w:tbl>
    <w:p w14:paraId="0C4A5936" w14:textId="56786A92" w:rsidR="00D9134B" w:rsidRPr="00C10BA4" w:rsidRDefault="00D9134B" w:rsidP="002C6B54">
      <w:pPr>
        <w:rPr>
          <w:rFonts w:ascii="Calibri" w:hAnsi="Calibri" w:cs="Arial"/>
          <w:b/>
          <w:bCs/>
          <w:sz w:val="22"/>
          <w:szCs w:val="22"/>
        </w:rPr>
      </w:pPr>
    </w:p>
    <w:p w14:paraId="1B4D13CF" w14:textId="4D3517BE" w:rsidR="00D9134B" w:rsidRPr="00C10BA4" w:rsidRDefault="00A24EB1" w:rsidP="003A5D85">
      <w:pPr>
        <w:pStyle w:val="Heading2"/>
        <w:spacing w:before="0" w:after="0"/>
        <w:jc w:val="center"/>
        <w:rPr>
          <w:rFonts w:ascii="Calibri" w:hAnsi="Calibri"/>
          <w:sz w:val="24"/>
          <w:szCs w:val="24"/>
        </w:rPr>
      </w:pPr>
      <w:r w:rsidRPr="00A24EB1">
        <w:rPr>
          <w:rFonts w:ascii="Calibri" w:hAnsi="Calibri"/>
          <w:sz w:val="24"/>
          <w:szCs w:val="24"/>
        </w:rPr>
        <w:t>5.5</w:t>
      </w:r>
    </w:p>
    <w:p w14:paraId="76FD9F99" w14:textId="4875DE23" w:rsidR="00D9134B" w:rsidRPr="00C10BA4" w:rsidRDefault="00A24EB1" w:rsidP="003A5D85">
      <w:pPr>
        <w:pStyle w:val="Heading2"/>
        <w:spacing w:before="0" w:after="0"/>
        <w:jc w:val="center"/>
        <w:rPr>
          <w:rFonts w:ascii="Calibri" w:hAnsi="Calibri"/>
          <w:sz w:val="24"/>
          <w:szCs w:val="24"/>
        </w:rPr>
      </w:pPr>
      <w:r w:rsidRPr="00A24EB1">
        <w:rPr>
          <w:rFonts w:ascii="Calibri" w:hAnsi="Calibri"/>
          <w:sz w:val="24"/>
          <w:szCs w:val="24"/>
        </w:rPr>
        <w:t xml:space="preserve">Practice Unit has made arrangements for patients to have access to non-ED after-hours provider for urgent care needs </w:t>
      </w:r>
      <w:r w:rsidR="0040443A">
        <w:rPr>
          <w:rFonts w:ascii="Calibri" w:hAnsi="Calibri"/>
          <w:sz w:val="24"/>
          <w:szCs w:val="24"/>
        </w:rPr>
        <w:t>in a location different from the PCMH office</w:t>
      </w:r>
      <w:r w:rsidR="0040443A" w:rsidRPr="00A24EB1">
        <w:rPr>
          <w:rFonts w:ascii="Calibri" w:hAnsi="Calibri"/>
          <w:sz w:val="24"/>
          <w:szCs w:val="24"/>
        </w:rPr>
        <w:t xml:space="preserve"> </w:t>
      </w:r>
      <w:r w:rsidRPr="00A24EB1">
        <w:rPr>
          <w:rFonts w:ascii="Calibri" w:hAnsi="Calibri"/>
          <w:sz w:val="24"/>
          <w:szCs w:val="24"/>
        </w:rPr>
        <w:t>(as defined under 5.3)</w:t>
      </w:r>
      <w:r w:rsidR="0040443A">
        <w:rPr>
          <w:rFonts w:ascii="Calibri" w:hAnsi="Calibri"/>
          <w:sz w:val="24"/>
          <w:szCs w:val="24"/>
        </w:rPr>
        <w:t>,</w:t>
      </w:r>
      <w:r w:rsidRPr="00A24EB1">
        <w:rPr>
          <w:rFonts w:ascii="Calibri" w:hAnsi="Calibri"/>
          <w:sz w:val="24"/>
          <w:szCs w:val="24"/>
        </w:rPr>
        <w:t xml:space="preserve"> during at least 12 after-hours per week</w:t>
      </w:r>
    </w:p>
    <w:p w14:paraId="7AE0A1A5" w14:textId="2EB6207B" w:rsidR="00D9134B" w:rsidRPr="00C10BA4" w:rsidRDefault="00D9134B" w:rsidP="002C6B54">
      <w:pPr>
        <w:rPr>
          <w:rFonts w:ascii="Calibri" w:hAnsi="Calibri" w:cs="Arial"/>
          <w:sz w:val="22"/>
          <w:szCs w:val="22"/>
        </w:rPr>
      </w:pPr>
    </w:p>
    <w:p w14:paraId="16A63AE5" w14:textId="7EC83931" w:rsidR="00D9134B" w:rsidRPr="00C10BA4" w:rsidRDefault="00713BF9" w:rsidP="003A5D85">
      <w:pPr>
        <w:tabs>
          <w:tab w:val="left" w:pos="376"/>
          <w:tab w:val="left" w:pos="1432"/>
        </w:tabs>
        <w:rPr>
          <w:rFonts w:ascii="Calibri" w:hAnsi="Calibri" w:cs="Arial"/>
          <w:bCs/>
          <w:i/>
          <w:u w:val="single"/>
        </w:rPr>
      </w:pPr>
      <w:r>
        <w:rPr>
          <w:rFonts w:ascii="Calibri" w:hAnsi="Calibri" w:cs="Arial"/>
          <w:bCs/>
          <w:i/>
          <w:u w:val="single"/>
        </w:rPr>
        <w:t>PCP and Specialist Guidelines:</w:t>
      </w:r>
    </w:p>
    <w:p w14:paraId="022E11BA" w14:textId="321B5626" w:rsidR="00D9134B" w:rsidRDefault="00A24EB1" w:rsidP="007470DF">
      <w:pPr>
        <w:numPr>
          <w:ilvl w:val="0"/>
          <w:numId w:val="53"/>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Reference 5.3</w:t>
      </w:r>
      <w:r w:rsidR="00EE6B92">
        <w:rPr>
          <w:rFonts w:ascii="Calibri" w:hAnsi="Calibri" w:cs="Arial"/>
          <w:sz w:val="22"/>
          <w:szCs w:val="22"/>
        </w:rPr>
        <w:t>.</w:t>
      </w:r>
    </w:p>
    <w:p w14:paraId="3C6AB854" w14:textId="4C0C5CFD"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73EE8F3E"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2E4B5A"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0DAE90" w14:textId="3288F75E" w:rsidR="00A66D10" w:rsidRPr="000433C5" w:rsidRDefault="0004498C" w:rsidP="003A5D85">
            <w:pPr>
              <w:jc w:val="center"/>
              <w:rPr>
                <w:rFonts w:asciiTheme="minorHAnsi" w:hAnsiTheme="minorHAnsi"/>
                <w:b/>
                <w:bCs/>
                <w:sz w:val="22"/>
                <w:szCs w:val="22"/>
              </w:rPr>
            </w:pPr>
            <w:r>
              <w:rPr>
                <w:rFonts w:asciiTheme="minorHAnsi" w:hAnsiTheme="minorHAnsi"/>
                <w:b/>
                <w:bCs/>
                <w:sz w:val="22"/>
                <w:szCs w:val="22"/>
              </w:rPr>
              <w:t>Predicate Logic: 5.3</w:t>
            </w:r>
          </w:p>
        </w:tc>
      </w:tr>
      <w:tr w:rsidR="00A66D10" w14:paraId="18BFD31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FA41ED" w14:textId="77777777" w:rsidR="00A66D10" w:rsidRPr="000433C5" w:rsidRDefault="00A66D10" w:rsidP="003A5D85">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0731F66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15FAA" w14:textId="65437A12"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12 after</w:t>
            </w:r>
            <w:r w:rsidR="00131321">
              <w:rPr>
                <w:rFonts w:asciiTheme="minorHAnsi" w:hAnsiTheme="minorHAnsi"/>
                <w:sz w:val="22"/>
                <w:szCs w:val="22"/>
              </w:rPr>
              <w:t>-</w:t>
            </w:r>
            <w:r w:rsidRPr="00A66D10">
              <w:rPr>
                <w:rFonts w:asciiTheme="minorHAnsi" w:hAnsiTheme="minorHAnsi"/>
                <w:sz w:val="22"/>
                <w:szCs w:val="22"/>
              </w:rPr>
              <w:t>hours available</w:t>
            </w:r>
          </w:p>
          <w:p w14:paraId="3F8FB57B" w14:textId="0874CED8" w:rsidR="00A66D10" w:rsidRPr="00A66D10" w:rsidRDefault="00D305C9"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Review do</w:t>
            </w:r>
            <w:r w:rsidR="00F47D45">
              <w:rPr>
                <w:rFonts w:asciiTheme="minorHAnsi" w:hAnsiTheme="minorHAnsi"/>
                <w:sz w:val="22"/>
                <w:szCs w:val="22"/>
              </w:rPr>
              <w:t>cumentation related to accessing</w:t>
            </w:r>
            <w:r w:rsidRPr="00A66D10">
              <w:rPr>
                <w:rFonts w:asciiTheme="minorHAnsi" w:hAnsiTheme="minorHAnsi"/>
                <w:sz w:val="22"/>
                <w:szCs w:val="22"/>
              </w:rPr>
              <w:t xml:space="preserve"> non-ED</w:t>
            </w:r>
            <w:r>
              <w:rPr>
                <w:rFonts w:asciiTheme="minorHAnsi" w:hAnsiTheme="minorHAnsi"/>
                <w:sz w:val="22"/>
                <w:szCs w:val="22"/>
              </w:rPr>
              <w:t xml:space="preserve"> </w:t>
            </w:r>
            <w:r w:rsidRPr="00A66D10">
              <w:rPr>
                <w:rFonts w:asciiTheme="minorHAnsi" w:hAnsiTheme="minorHAnsi"/>
                <w:sz w:val="22"/>
                <w:szCs w:val="22"/>
              </w:rPr>
              <w:t>centers when office closed</w:t>
            </w:r>
          </w:p>
        </w:tc>
      </w:tr>
    </w:tbl>
    <w:p w14:paraId="4DFC7AF7" w14:textId="0BED9981" w:rsidR="00D9134B" w:rsidRPr="00C10BA4" w:rsidRDefault="00D9134B" w:rsidP="002C6B54">
      <w:pPr>
        <w:rPr>
          <w:rFonts w:ascii="Calibri" w:hAnsi="Calibri" w:cs="Arial"/>
          <w:b/>
          <w:bCs/>
          <w:sz w:val="22"/>
          <w:szCs w:val="22"/>
        </w:rPr>
      </w:pPr>
    </w:p>
    <w:p w14:paraId="6A063782" w14:textId="7C063222"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5.6</w:t>
      </w:r>
    </w:p>
    <w:p w14:paraId="0B8C7802" w14:textId="4EDE317F"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 xml:space="preserve">Non-ED after-hours provider for urgent care accesses and updates the patient’s </w:t>
      </w:r>
      <w:r w:rsidR="002F51B9">
        <w:rPr>
          <w:rFonts w:ascii="Calibri" w:hAnsi="Calibri"/>
          <w:sz w:val="24"/>
          <w:szCs w:val="24"/>
        </w:rPr>
        <w:t>EHR</w:t>
      </w:r>
      <w:r w:rsidRPr="00A24EB1">
        <w:rPr>
          <w:rFonts w:ascii="Calibri" w:hAnsi="Calibri"/>
          <w:sz w:val="24"/>
          <w:szCs w:val="24"/>
        </w:rPr>
        <w:t xml:space="preserve"> or patient’s registry record during the visit</w:t>
      </w:r>
    </w:p>
    <w:p w14:paraId="26E488EB" w14:textId="5CD93BE2" w:rsidR="00D9134B" w:rsidRPr="00C10BA4" w:rsidRDefault="00D9134B" w:rsidP="002C6B54">
      <w:pPr>
        <w:rPr>
          <w:rFonts w:ascii="Calibri" w:hAnsi="Calibri" w:cs="Arial"/>
          <w:sz w:val="22"/>
          <w:szCs w:val="22"/>
        </w:rPr>
      </w:pPr>
    </w:p>
    <w:p w14:paraId="28656EF2" w14:textId="5FA5D5D7" w:rsidR="00D9134B" w:rsidRPr="00C10BA4" w:rsidRDefault="00713BF9" w:rsidP="00237213">
      <w:pPr>
        <w:tabs>
          <w:tab w:val="left" w:pos="376"/>
          <w:tab w:val="left" w:pos="1432"/>
        </w:tabs>
        <w:rPr>
          <w:rFonts w:ascii="Calibri" w:hAnsi="Calibri" w:cs="Arial"/>
          <w:bCs/>
          <w:i/>
          <w:u w:val="single"/>
        </w:rPr>
      </w:pPr>
      <w:r>
        <w:rPr>
          <w:rFonts w:ascii="Calibri" w:hAnsi="Calibri" w:cs="Arial"/>
          <w:bCs/>
          <w:i/>
          <w:u w:val="single"/>
        </w:rPr>
        <w:t>PCP and Specialist Guidelines:</w:t>
      </w:r>
    </w:p>
    <w:p w14:paraId="565E1001" w14:textId="5DC4B975" w:rsidR="00D9134B" w:rsidRPr="00C10BA4" w:rsidRDefault="00A24EB1" w:rsidP="007470DF">
      <w:pPr>
        <w:numPr>
          <w:ilvl w:val="0"/>
          <w:numId w:val="54"/>
        </w:numPr>
        <w:tabs>
          <w:tab w:val="left" w:pos="376"/>
          <w:tab w:val="left" w:pos="1432"/>
        </w:tabs>
        <w:rPr>
          <w:rFonts w:ascii="Calibri" w:hAnsi="Calibri" w:cs="Arial"/>
          <w:sz w:val="22"/>
          <w:szCs w:val="22"/>
        </w:rPr>
      </w:pPr>
      <w:r w:rsidRPr="00A24EB1">
        <w:rPr>
          <w:rFonts w:ascii="Calibri" w:hAnsi="Calibri" w:cs="Arial"/>
          <w:sz w:val="22"/>
          <w:szCs w:val="22"/>
        </w:rPr>
        <w:t>Reference 5.3 for definition of non-ED after-hours provider for urgent care needs</w:t>
      </w:r>
      <w:r w:rsidR="00EE6B92">
        <w:rPr>
          <w:rFonts w:ascii="Calibri" w:hAnsi="Calibri" w:cs="Arial"/>
          <w:sz w:val="22"/>
          <w:szCs w:val="22"/>
        </w:rPr>
        <w:t>.</w:t>
      </w:r>
    </w:p>
    <w:p w14:paraId="7198EB40" w14:textId="5F0BAC8C" w:rsidR="00D9134B" w:rsidRPr="00C10BA4" w:rsidRDefault="00A24EB1" w:rsidP="007470DF">
      <w:pPr>
        <w:numPr>
          <w:ilvl w:val="0"/>
          <w:numId w:val="54"/>
        </w:numPr>
        <w:tabs>
          <w:tab w:val="left" w:pos="376"/>
          <w:tab w:val="left" w:pos="1432"/>
        </w:tabs>
        <w:rPr>
          <w:rFonts w:ascii="Calibri" w:hAnsi="Calibri" w:cs="Arial"/>
          <w:b/>
          <w:bCs/>
          <w:sz w:val="22"/>
          <w:szCs w:val="22"/>
        </w:rPr>
      </w:pPr>
      <w:r w:rsidRPr="00A24EB1">
        <w:rPr>
          <w:rFonts w:ascii="Calibri" w:hAnsi="Calibri" w:cs="Arial"/>
          <w:sz w:val="22"/>
          <w:szCs w:val="22"/>
        </w:rPr>
        <w:t xml:space="preserve">Clinical decision-maker </w:t>
      </w:r>
      <w:r w:rsidRPr="00A24EB1">
        <w:rPr>
          <w:rFonts w:ascii="Calibri" w:hAnsi="Calibri" w:cs="Arial"/>
          <w:sz w:val="22"/>
          <w:szCs w:val="22"/>
          <w:u w:val="single"/>
        </w:rPr>
        <w:t xml:space="preserve">must </w:t>
      </w:r>
      <w:r w:rsidRPr="00A24EB1">
        <w:rPr>
          <w:rFonts w:ascii="Calibri" w:hAnsi="Calibri" w:cs="Arial"/>
          <w:sz w:val="22"/>
          <w:szCs w:val="22"/>
        </w:rPr>
        <w:t xml:space="preserve">routinely have access to and update patient’s </w:t>
      </w:r>
      <w:r w:rsidR="002F51B9">
        <w:rPr>
          <w:rFonts w:ascii="Calibri" w:hAnsi="Calibri" w:cs="Arial"/>
          <w:sz w:val="22"/>
          <w:szCs w:val="22"/>
        </w:rPr>
        <w:t>EHR</w:t>
      </w:r>
      <w:r w:rsidRPr="00A24EB1">
        <w:rPr>
          <w:rFonts w:ascii="Calibri" w:hAnsi="Calibri" w:cs="Arial"/>
          <w:sz w:val="22"/>
          <w:szCs w:val="22"/>
        </w:rPr>
        <w:t xml:space="preserve"> or registry information during all visits</w:t>
      </w:r>
      <w:r w:rsidR="00EE6B92">
        <w:rPr>
          <w:rFonts w:ascii="Calibri" w:hAnsi="Calibri" w:cs="Arial"/>
          <w:sz w:val="22"/>
          <w:szCs w:val="22"/>
        </w:rPr>
        <w:t>.</w:t>
      </w:r>
    </w:p>
    <w:p w14:paraId="1285DDE1" w14:textId="4F1D4209" w:rsidR="00D9134B" w:rsidRPr="00A66D10" w:rsidRDefault="00A24EB1" w:rsidP="007470DF">
      <w:pPr>
        <w:numPr>
          <w:ilvl w:val="1"/>
          <w:numId w:val="54"/>
        </w:numPr>
        <w:tabs>
          <w:tab w:val="left" w:pos="376"/>
          <w:tab w:val="left" w:pos="1432"/>
        </w:tabs>
        <w:rPr>
          <w:rFonts w:ascii="Calibri" w:hAnsi="Calibri" w:cs="Arial"/>
          <w:b/>
          <w:bCs/>
          <w:sz w:val="22"/>
          <w:szCs w:val="22"/>
        </w:rPr>
      </w:pPr>
      <w:r w:rsidRPr="00A24EB1">
        <w:rPr>
          <w:rFonts w:ascii="Calibri" w:hAnsi="Calibri" w:cs="Arial"/>
          <w:sz w:val="22"/>
          <w:szCs w:val="22"/>
        </w:rPr>
        <w:t xml:space="preserve">Occasional technical problems, such as failure of internet service in rural areas, may occur and would not constitute failure to meet the requirements of 5.6 as long as access to the </w:t>
      </w:r>
      <w:r w:rsidR="002F51B9">
        <w:rPr>
          <w:rFonts w:ascii="Calibri" w:hAnsi="Calibri" w:cs="Arial"/>
          <w:sz w:val="22"/>
          <w:szCs w:val="22"/>
        </w:rPr>
        <w:t>EHR</w:t>
      </w:r>
      <w:r w:rsidRPr="00A24EB1">
        <w:rPr>
          <w:rFonts w:ascii="Calibri" w:hAnsi="Calibri" w:cs="Arial"/>
          <w:sz w:val="22"/>
          <w:szCs w:val="22"/>
        </w:rPr>
        <w:t xml:space="preserve"> or registry is typically and routinely available</w:t>
      </w:r>
      <w:r w:rsidR="00752986">
        <w:rPr>
          <w:rFonts w:ascii="Calibri" w:hAnsi="Calibri" w:cs="Arial"/>
          <w:sz w:val="22"/>
          <w:szCs w:val="22"/>
        </w:rPr>
        <w:t>.</w:t>
      </w:r>
    </w:p>
    <w:p w14:paraId="349DBC4F" w14:textId="1FB3D07A"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13938E9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4DE5B0"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1715340"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633A69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D16C74" w14:textId="77777777" w:rsidR="00A66D10" w:rsidRPr="000433C5" w:rsidRDefault="00A66D10" w:rsidP="00237213">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2C97752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FA624C" w14:textId="3A529E13" w:rsidR="00A66D10" w:rsidRPr="00A66D10" w:rsidRDefault="00A66D10" w:rsidP="007470DF">
            <w:pPr>
              <w:pStyle w:val="ListParagraph"/>
              <w:numPr>
                <w:ilvl w:val="0"/>
                <w:numId w:val="166"/>
              </w:numPr>
              <w:rPr>
                <w:rFonts w:asciiTheme="minorHAnsi" w:hAnsiTheme="minorHAnsi"/>
                <w:sz w:val="22"/>
                <w:szCs w:val="22"/>
              </w:rPr>
            </w:pPr>
            <w:r>
              <w:rPr>
                <w:rFonts w:asciiTheme="minorHAnsi" w:hAnsiTheme="minorHAnsi"/>
                <w:sz w:val="22"/>
                <w:szCs w:val="22"/>
              </w:rPr>
              <w:t>Non-</w:t>
            </w:r>
            <w:r w:rsidRPr="00A66D10">
              <w:rPr>
                <w:rFonts w:asciiTheme="minorHAnsi" w:hAnsiTheme="minorHAnsi"/>
                <w:sz w:val="22"/>
                <w:szCs w:val="22"/>
              </w:rPr>
              <w:t>ED after</w:t>
            </w:r>
            <w:r w:rsidR="00D305C9">
              <w:rPr>
                <w:rFonts w:asciiTheme="minorHAnsi" w:hAnsiTheme="minorHAnsi"/>
                <w:sz w:val="22"/>
                <w:szCs w:val="22"/>
              </w:rPr>
              <w:t>-</w:t>
            </w:r>
            <w:r w:rsidRPr="00A66D10">
              <w:rPr>
                <w:rFonts w:asciiTheme="minorHAnsi" w:hAnsiTheme="minorHAnsi"/>
                <w:sz w:val="22"/>
                <w:szCs w:val="22"/>
              </w:rPr>
              <w:t>hours urgent care has access to E</w:t>
            </w:r>
            <w:r w:rsidR="00D305C9">
              <w:rPr>
                <w:rFonts w:asciiTheme="minorHAnsi" w:hAnsiTheme="minorHAnsi"/>
                <w:sz w:val="22"/>
                <w:szCs w:val="22"/>
              </w:rPr>
              <w:t>H</w:t>
            </w:r>
            <w:r w:rsidRPr="00A66D10">
              <w:rPr>
                <w:rFonts w:asciiTheme="minorHAnsi" w:hAnsiTheme="minorHAnsi"/>
                <w:sz w:val="22"/>
                <w:szCs w:val="22"/>
              </w:rPr>
              <w:t>R/Registry and documents DURING visit</w:t>
            </w:r>
          </w:p>
          <w:p w14:paraId="6A99E29C" w14:textId="11C33924" w:rsidR="00A66D10" w:rsidRPr="00A66D10"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A66D10" w:rsidRPr="00A66D10">
              <w:rPr>
                <w:rFonts w:asciiTheme="minorHAnsi" w:hAnsiTheme="minorHAnsi"/>
                <w:sz w:val="22"/>
                <w:szCs w:val="22"/>
              </w:rPr>
              <w:t xml:space="preserve"> use by showing examples from E</w:t>
            </w:r>
            <w:r w:rsidR="00D305C9">
              <w:rPr>
                <w:rFonts w:asciiTheme="minorHAnsi" w:hAnsiTheme="minorHAnsi"/>
                <w:sz w:val="22"/>
                <w:szCs w:val="22"/>
              </w:rPr>
              <w:t>H</w:t>
            </w:r>
            <w:r w:rsidR="00A66D10" w:rsidRPr="00A66D10">
              <w:rPr>
                <w:rFonts w:asciiTheme="minorHAnsi" w:hAnsiTheme="minorHAnsi"/>
                <w:sz w:val="22"/>
                <w:szCs w:val="22"/>
              </w:rPr>
              <w:t>R/Registry</w:t>
            </w:r>
          </w:p>
        </w:tc>
      </w:tr>
    </w:tbl>
    <w:p w14:paraId="7EB3F70E" w14:textId="65668E5D" w:rsidR="00156061" w:rsidRPr="00C10BA4" w:rsidRDefault="00156061" w:rsidP="002C6B54">
      <w:pPr>
        <w:jc w:val="center"/>
        <w:rPr>
          <w:rFonts w:ascii="Calibri" w:hAnsi="Calibri" w:cs="Arial"/>
          <w:b/>
          <w:bCs/>
          <w:sz w:val="22"/>
          <w:szCs w:val="22"/>
        </w:rPr>
      </w:pPr>
    </w:p>
    <w:p w14:paraId="5919D290" w14:textId="77777777"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5.7</w:t>
      </w:r>
    </w:p>
    <w:p w14:paraId="4EAFCF87" w14:textId="57500F62" w:rsidR="00D9134B" w:rsidRPr="00C10BA4" w:rsidRDefault="00A24EB1" w:rsidP="00237213">
      <w:pPr>
        <w:pStyle w:val="Heading2"/>
        <w:spacing w:before="0" w:after="0"/>
        <w:jc w:val="center"/>
        <w:rPr>
          <w:rFonts w:ascii="Calibri" w:hAnsi="Calibri"/>
          <w:sz w:val="24"/>
          <w:szCs w:val="24"/>
        </w:rPr>
      </w:pPr>
      <w:r w:rsidRPr="00A24EB1">
        <w:rPr>
          <w:rFonts w:ascii="Calibri" w:hAnsi="Calibri"/>
          <w:sz w:val="24"/>
          <w:szCs w:val="24"/>
        </w:rPr>
        <w:t>Advanced access scheduling is in place: for PCPs, at least 30% of appointments are reserved for same-day appointments for acute and routine care (i.e., any elective non-acute/urgent need, including physical exams and planned chronic care services, for established patients); for specialists, tiered access is in place</w:t>
      </w:r>
    </w:p>
    <w:p w14:paraId="49B9597D" w14:textId="380961B8" w:rsidR="00D9134B" w:rsidRPr="00C10BA4" w:rsidRDefault="00D9134B" w:rsidP="002C6B54">
      <w:pPr>
        <w:rPr>
          <w:rFonts w:ascii="Calibri" w:hAnsi="Calibri" w:cs="Arial"/>
          <w:sz w:val="22"/>
          <w:szCs w:val="22"/>
        </w:rPr>
      </w:pPr>
    </w:p>
    <w:p w14:paraId="66AAFC61" w14:textId="26E14FC8" w:rsidR="00D9134B" w:rsidRPr="00C10BA4" w:rsidRDefault="00A24EB1" w:rsidP="00230136">
      <w:pPr>
        <w:tabs>
          <w:tab w:val="left" w:pos="376"/>
          <w:tab w:val="left" w:pos="1432"/>
        </w:tabs>
        <w:rPr>
          <w:rFonts w:ascii="Calibri" w:hAnsi="Calibri" w:cs="Arial"/>
          <w:bCs/>
          <w:i/>
          <w:u w:val="single"/>
        </w:rPr>
      </w:pPr>
      <w:r w:rsidRPr="00A24EB1">
        <w:rPr>
          <w:rFonts w:ascii="Calibri" w:hAnsi="Calibri" w:cs="Arial"/>
          <w:bCs/>
          <w:i/>
          <w:u w:val="single"/>
        </w:rPr>
        <w:t>PCP Guidelines: </w:t>
      </w:r>
    </w:p>
    <w:p w14:paraId="48A10BA0" w14:textId="5DE7580A" w:rsidR="00D9134B" w:rsidRPr="00C10BA4"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30% of the day’s appointments should be available at the start of business for same-day appointments for both acute and routine care needs</w:t>
      </w:r>
      <w:r w:rsidR="00EE6B92">
        <w:rPr>
          <w:rFonts w:ascii="Calibri" w:hAnsi="Calibri" w:cs="Arial"/>
          <w:sz w:val="22"/>
          <w:szCs w:val="22"/>
        </w:rPr>
        <w:t>.</w:t>
      </w:r>
    </w:p>
    <w:p w14:paraId="6547D2AA" w14:textId="307B2BE9" w:rsidR="00D9134B" w:rsidRPr="00C10BA4" w:rsidRDefault="00A24EB1" w:rsidP="007470DF">
      <w:pPr>
        <w:numPr>
          <w:ilvl w:val="1"/>
          <w:numId w:val="55"/>
        </w:numPr>
        <w:tabs>
          <w:tab w:val="left" w:pos="376"/>
          <w:tab w:val="left" w:pos="1432"/>
        </w:tabs>
        <w:rPr>
          <w:rFonts w:ascii="Calibri" w:hAnsi="Calibri" w:cs="Arial"/>
          <w:b/>
          <w:bCs/>
          <w:sz w:val="22"/>
          <w:szCs w:val="22"/>
        </w:rPr>
      </w:pPr>
      <w:r w:rsidRPr="00A24EB1">
        <w:rPr>
          <w:rFonts w:ascii="Calibri" w:hAnsi="Calibri" w:cs="Arial"/>
          <w:sz w:val="22"/>
          <w:szCs w:val="22"/>
        </w:rPr>
        <w:t>In unusual, extenuating circumstances (such as a solo practice in a rural or urban under-served area), practice units may meet the requirements of capability 5.7 by having a routine, systematic procedure that practice unit clinicians remain after-hours as necessary to see the majority of patients requesting routine or acute care</w:t>
      </w:r>
      <w:r w:rsidR="00752986">
        <w:rPr>
          <w:rFonts w:ascii="Calibri" w:hAnsi="Calibri" w:cs="Arial"/>
          <w:sz w:val="22"/>
          <w:szCs w:val="22"/>
        </w:rPr>
        <w:t>.</w:t>
      </w:r>
    </w:p>
    <w:p w14:paraId="0F699FEC" w14:textId="0F296807" w:rsidR="00D9134B" w:rsidRPr="00C10BA4" w:rsidRDefault="00A24EB1" w:rsidP="007470DF">
      <w:pPr>
        <w:numPr>
          <w:ilvl w:val="0"/>
          <w:numId w:val="55"/>
        </w:numPr>
        <w:tabs>
          <w:tab w:val="left" w:pos="376"/>
          <w:tab w:val="left" w:pos="1432"/>
        </w:tabs>
        <w:rPr>
          <w:rFonts w:ascii="Calibri" w:hAnsi="Calibri" w:cs="Arial"/>
          <w:bCs/>
          <w:sz w:val="22"/>
          <w:szCs w:val="22"/>
        </w:rPr>
      </w:pPr>
      <w:r w:rsidRPr="00A24EB1">
        <w:rPr>
          <w:rFonts w:ascii="Calibri" w:hAnsi="Calibri" w:cs="Arial"/>
          <w:bCs/>
          <w:sz w:val="22"/>
          <w:szCs w:val="22"/>
        </w:rPr>
        <w:t>Written policy for advanced access is available</w:t>
      </w:r>
      <w:r w:rsidR="00EE6B92">
        <w:rPr>
          <w:rFonts w:ascii="Calibri" w:hAnsi="Calibri" w:cs="Arial"/>
          <w:bCs/>
          <w:sz w:val="22"/>
          <w:szCs w:val="22"/>
        </w:rPr>
        <w:t>.</w:t>
      </w:r>
    </w:p>
    <w:p w14:paraId="6228E43E" w14:textId="00505EEB" w:rsidR="00D9134B" w:rsidRPr="00C10BA4" w:rsidRDefault="00A24EB1" w:rsidP="007470DF">
      <w:pPr>
        <w:numPr>
          <w:ilvl w:val="1"/>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are aware of policy and do not feel that they must self-screen to avoid imposing on practice unit staff</w:t>
      </w:r>
      <w:r w:rsidR="00752986">
        <w:rPr>
          <w:rFonts w:ascii="Calibri" w:hAnsi="Calibri" w:cs="Arial"/>
          <w:sz w:val="22"/>
          <w:szCs w:val="22"/>
        </w:rPr>
        <w:t>.</w:t>
      </w:r>
    </w:p>
    <w:p w14:paraId="55C9119D" w14:textId="428899B4" w:rsidR="00D9134B" w:rsidRPr="00521160"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 xml:space="preserve">Patients </w:t>
      </w:r>
      <w:r w:rsidR="00521160">
        <w:rPr>
          <w:rFonts w:ascii="Calibri" w:hAnsi="Calibri" w:cs="Arial"/>
          <w:sz w:val="22"/>
          <w:szCs w:val="22"/>
        </w:rPr>
        <w:t>are</w:t>
      </w:r>
      <w:r w:rsidRPr="00A24EB1">
        <w:rPr>
          <w:rFonts w:ascii="Calibri" w:hAnsi="Calibri" w:cs="Arial"/>
          <w:sz w:val="22"/>
          <w:szCs w:val="22"/>
        </w:rPr>
        <w:t xml:space="preserve"> accommodated throughout the day (not only during lunch or after-hours)</w:t>
      </w:r>
      <w:r w:rsidR="00EE6B92">
        <w:rPr>
          <w:rFonts w:ascii="Calibri" w:hAnsi="Calibri" w:cs="Arial"/>
          <w:sz w:val="22"/>
          <w:szCs w:val="22"/>
        </w:rPr>
        <w:t>.</w:t>
      </w:r>
    </w:p>
    <w:p w14:paraId="1DB58DE0" w14:textId="0D7D5AF9" w:rsidR="00521160" w:rsidRPr="00C10BA4" w:rsidRDefault="00521160" w:rsidP="007470DF">
      <w:pPr>
        <w:numPr>
          <w:ilvl w:val="0"/>
          <w:numId w:val="55"/>
        </w:numPr>
        <w:tabs>
          <w:tab w:val="left" w:pos="376"/>
          <w:tab w:val="left" w:pos="1432"/>
        </w:tabs>
        <w:rPr>
          <w:rFonts w:ascii="Calibri" w:hAnsi="Calibri" w:cs="Arial"/>
          <w:b/>
          <w:bCs/>
          <w:sz w:val="22"/>
          <w:szCs w:val="22"/>
        </w:rPr>
      </w:pPr>
      <w:r>
        <w:rPr>
          <w:rFonts w:ascii="Calibri" w:hAnsi="Calibri" w:cs="Arial"/>
          <w:sz w:val="22"/>
          <w:szCs w:val="22"/>
        </w:rPr>
        <w:t>Practice should provide time slots sufficient for non-acute visits</w:t>
      </w:r>
      <w:r w:rsidR="00EE6B92">
        <w:rPr>
          <w:rFonts w:ascii="Calibri" w:hAnsi="Calibri" w:cs="Arial"/>
          <w:sz w:val="22"/>
          <w:szCs w:val="22"/>
        </w:rPr>
        <w:t>.</w:t>
      </w:r>
    </w:p>
    <w:p w14:paraId="59109C0C" w14:textId="1D17A800" w:rsidR="00D9134B" w:rsidRPr="00C10BA4"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are seen on a timely basis with no excessive waiting time</w:t>
      </w:r>
      <w:r w:rsidR="00EE6B92">
        <w:rPr>
          <w:rFonts w:ascii="Calibri" w:hAnsi="Calibri" w:cs="Arial"/>
          <w:sz w:val="22"/>
          <w:szCs w:val="22"/>
        </w:rPr>
        <w:t>.</w:t>
      </w:r>
    </w:p>
    <w:p w14:paraId="6D3F51BF" w14:textId="2F94BB8D" w:rsidR="00D9134B" w:rsidRPr="00052549" w:rsidRDefault="00A24EB1" w:rsidP="007470DF">
      <w:pPr>
        <w:numPr>
          <w:ilvl w:val="0"/>
          <w:numId w:val="55"/>
        </w:numPr>
        <w:tabs>
          <w:tab w:val="left" w:pos="376"/>
          <w:tab w:val="left" w:pos="1432"/>
        </w:tabs>
        <w:rPr>
          <w:rFonts w:ascii="Calibri" w:hAnsi="Calibri" w:cs="Arial"/>
          <w:b/>
          <w:bCs/>
          <w:sz w:val="22"/>
          <w:szCs w:val="22"/>
        </w:rPr>
      </w:pPr>
      <w:r w:rsidRPr="00A24EB1">
        <w:rPr>
          <w:rFonts w:ascii="Calibri" w:hAnsi="Calibri" w:cs="Arial"/>
          <w:sz w:val="22"/>
          <w:szCs w:val="22"/>
        </w:rPr>
        <w:t>Patients can be seen by PAs/NPs or by any physician in practice</w:t>
      </w:r>
      <w:r w:rsidR="00EE6B92">
        <w:rPr>
          <w:rFonts w:ascii="Calibri" w:hAnsi="Calibri" w:cs="Arial"/>
          <w:sz w:val="22"/>
          <w:szCs w:val="22"/>
        </w:rPr>
        <w:t>.</w:t>
      </w:r>
    </w:p>
    <w:p w14:paraId="313000FA" w14:textId="2456266B" w:rsidR="00052549" w:rsidRPr="00851960" w:rsidRDefault="008F79CA" w:rsidP="007470DF">
      <w:pPr>
        <w:numPr>
          <w:ilvl w:val="0"/>
          <w:numId w:val="55"/>
        </w:numPr>
        <w:tabs>
          <w:tab w:val="left" w:pos="376"/>
          <w:tab w:val="left" w:pos="1432"/>
        </w:tabs>
        <w:rPr>
          <w:rFonts w:asciiTheme="minorHAnsi" w:hAnsiTheme="minorHAnsi" w:cs="Arial"/>
          <w:b/>
          <w:bCs/>
          <w:sz w:val="22"/>
          <w:szCs w:val="22"/>
        </w:rPr>
      </w:pPr>
      <w:r w:rsidRPr="00851960">
        <w:rPr>
          <w:rFonts w:asciiTheme="minorHAnsi" w:hAnsiTheme="minorHAnsi"/>
          <w:sz w:val="22"/>
          <w:szCs w:val="22"/>
        </w:rPr>
        <w:t>Open access slots may be used for patients being discharged who need a follow-up appointment within 3-5 days, and also for Medicaid patients who must make their appointments 48 hours in advance in order to get free transportation.</w:t>
      </w:r>
    </w:p>
    <w:p w14:paraId="19A24293" w14:textId="1C7B03F1" w:rsidR="00D9134B" w:rsidRPr="0079555D" w:rsidRDefault="00683A99" w:rsidP="007470DF">
      <w:pPr>
        <w:numPr>
          <w:ilvl w:val="0"/>
          <w:numId w:val="55"/>
        </w:numPr>
        <w:tabs>
          <w:tab w:val="left" w:pos="376"/>
          <w:tab w:val="left" w:pos="1432"/>
        </w:tabs>
        <w:rPr>
          <w:rFonts w:asciiTheme="minorHAnsi" w:hAnsiTheme="minorHAnsi" w:cstheme="minorHAnsi"/>
          <w:bCs/>
          <w:sz w:val="22"/>
          <w:szCs w:val="22"/>
        </w:rPr>
      </w:pPr>
      <w:r w:rsidRPr="0079555D">
        <w:rPr>
          <w:rFonts w:asciiTheme="minorHAnsi" w:hAnsiTheme="minorHAnsi" w:cstheme="minorHAnsi"/>
          <w:bCs/>
          <w:sz w:val="22"/>
          <w:szCs w:val="22"/>
        </w:rPr>
        <w:t>If practice does not have an approach to scheduling that closely follows the structure and process of formal open access scheduling consistent with the sources cited herein, then they must have documented policy and procedures demonstrating that the practice’s advanced access approach has the attributes referenced at the following sites:</w:t>
      </w:r>
    </w:p>
    <w:p w14:paraId="00E0CD62" w14:textId="6C213F3D" w:rsidR="00D9134B" w:rsidRPr="0079555D" w:rsidRDefault="00D02840" w:rsidP="007470DF">
      <w:pPr>
        <w:numPr>
          <w:ilvl w:val="1"/>
          <w:numId w:val="55"/>
        </w:numPr>
        <w:tabs>
          <w:tab w:val="left" w:pos="376"/>
          <w:tab w:val="left" w:pos="1432"/>
        </w:tabs>
        <w:rPr>
          <w:rFonts w:asciiTheme="minorHAnsi" w:hAnsiTheme="minorHAnsi" w:cstheme="minorHAnsi"/>
          <w:bCs/>
          <w:sz w:val="22"/>
          <w:szCs w:val="22"/>
        </w:rPr>
      </w:pPr>
      <w:r w:rsidRPr="00D02840">
        <w:rPr>
          <w:rStyle w:val="Hyperlink"/>
          <w:rFonts w:asciiTheme="minorHAnsi" w:hAnsiTheme="minorHAnsi" w:cstheme="minorHAnsi"/>
          <w:sz w:val="22"/>
          <w:szCs w:val="22"/>
        </w:rPr>
        <w:t>https://www.aafp.org/pubs/fpm/issues/2005/0300/p59.html</w:t>
      </w:r>
      <w:r w:rsidR="00752986">
        <w:rPr>
          <w:rStyle w:val="Hyperlink"/>
          <w:rFonts w:asciiTheme="minorHAnsi" w:hAnsiTheme="minorHAnsi" w:cstheme="minorHAnsi"/>
          <w:sz w:val="22"/>
          <w:szCs w:val="22"/>
        </w:rPr>
        <w:t>.</w:t>
      </w:r>
    </w:p>
    <w:p w14:paraId="209CF0C9" w14:textId="3F909884" w:rsidR="00D9134B" w:rsidRPr="0079555D" w:rsidRDefault="00A24EB1" w:rsidP="007470DF">
      <w:pPr>
        <w:numPr>
          <w:ilvl w:val="1"/>
          <w:numId w:val="55"/>
        </w:numPr>
        <w:tabs>
          <w:tab w:val="left" w:pos="376"/>
          <w:tab w:val="left" w:pos="1432"/>
        </w:tabs>
        <w:rPr>
          <w:rFonts w:asciiTheme="minorHAnsi" w:hAnsiTheme="minorHAnsi" w:cstheme="minorHAnsi"/>
          <w:b/>
          <w:bCs/>
          <w:sz w:val="22"/>
          <w:szCs w:val="22"/>
        </w:rPr>
      </w:pPr>
      <w:r w:rsidRPr="0079555D">
        <w:rPr>
          <w:rFonts w:asciiTheme="minorHAnsi" w:hAnsiTheme="minorHAnsi" w:cstheme="minorHAnsi"/>
          <w:sz w:val="22"/>
          <w:szCs w:val="22"/>
        </w:rPr>
        <w:t xml:space="preserve">Reference Institute for Healthcare Improvement articles at </w:t>
      </w:r>
      <w:hyperlink r:id="rId35" w:history="1">
        <w:r w:rsidR="00B22594" w:rsidRPr="0079555D">
          <w:rPr>
            <w:rStyle w:val="Hyperlink"/>
            <w:rFonts w:asciiTheme="minorHAnsi" w:hAnsiTheme="minorHAnsi" w:cstheme="minorHAnsi"/>
            <w:sz w:val="22"/>
            <w:szCs w:val="22"/>
          </w:rPr>
          <w:t>http://www.ihi.org/Topics/PrimaryCareAccess/Pages/default.aspx</w:t>
        </w:r>
      </w:hyperlink>
      <w:r w:rsidR="00B22594" w:rsidRPr="0079555D">
        <w:rPr>
          <w:rFonts w:asciiTheme="minorHAnsi" w:hAnsiTheme="minorHAnsi" w:cstheme="minorHAnsi"/>
          <w:sz w:val="22"/>
          <w:szCs w:val="22"/>
        </w:rPr>
        <w:t xml:space="preserve"> </w:t>
      </w:r>
      <w:r w:rsidRPr="0079555D">
        <w:rPr>
          <w:rFonts w:asciiTheme="minorHAnsi" w:hAnsiTheme="minorHAnsi" w:cstheme="minorHAnsi"/>
          <w:bCs/>
          <w:sz w:val="22"/>
          <w:szCs w:val="22"/>
        </w:rPr>
        <w:t>f</w:t>
      </w:r>
      <w:r w:rsidRPr="0079555D">
        <w:rPr>
          <w:rFonts w:asciiTheme="minorHAnsi" w:hAnsiTheme="minorHAnsi" w:cstheme="minorHAnsi"/>
          <w:sz w:val="22"/>
          <w:szCs w:val="22"/>
        </w:rPr>
        <w:t>or information on implementing advanced access</w:t>
      </w:r>
      <w:r w:rsidR="00752986">
        <w:rPr>
          <w:rFonts w:asciiTheme="minorHAnsi" w:hAnsiTheme="minorHAnsi" w:cstheme="minorHAnsi"/>
          <w:sz w:val="22"/>
          <w:szCs w:val="22"/>
        </w:rPr>
        <w:t>.</w:t>
      </w:r>
    </w:p>
    <w:p w14:paraId="3FCE09C3" w14:textId="124A176C" w:rsidR="00D9134B" w:rsidRPr="00C10BA4" w:rsidRDefault="00D9134B" w:rsidP="002C6B54">
      <w:pPr>
        <w:tabs>
          <w:tab w:val="left" w:pos="376"/>
          <w:tab w:val="left" w:pos="1432"/>
        </w:tabs>
        <w:rPr>
          <w:rFonts w:ascii="Calibri" w:hAnsi="Calibri" w:cs="Arial"/>
          <w:b/>
          <w:bCs/>
          <w:sz w:val="22"/>
          <w:szCs w:val="22"/>
        </w:rPr>
      </w:pPr>
    </w:p>
    <w:p w14:paraId="5E596743" w14:textId="284E41B1" w:rsidR="00193BC6" w:rsidRPr="00C10BA4" w:rsidRDefault="00713BF9" w:rsidP="00230136">
      <w:pPr>
        <w:tabs>
          <w:tab w:val="left" w:pos="376"/>
          <w:tab w:val="left" w:pos="1432"/>
        </w:tabs>
        <w:rPr>
          <w:rFonts w:ascii="Calibri" w:hAnsi="Calibri" w:cs="Arial"/>
          <w:bCs/>
          <w:i/>
          <w:u w:val="single"/>
        </w:rPr>
      </w:pPr>
      <w:r>
        <w:rPr>
          <w:rFonts w:ascii="Calibri" w:hAnsi="Calibri" w:cs="Arial"/>
          <w:bCs/>
          <w:i/>
          <w:u w:val="single"/>
        </w:rPr>
        <w:t>Specialist Guidelines:</w:t>
      </w:r>
    </w:p>
    <w:p w14:paraId="26DB64FC" w14:textId="77EBE8DC" w:rsidR="00193BC6" w:rsidRPr="00C10BA4" w:rsidRDefault="00A24EB1" w:rsidP="007470DF">
      <w:pPr>
        <w:numPr>
          <w:ilvl w:val="0"/>
          <w:numId w:val="56"/>
        </w:numPr>
        <w:tabs>
          <w:tab w:val="left" w:pos="376"/>
          <w:tab w:val="left" w:pos="1432"/>
        </w:tabs>
        <w:rPr>
          <w:rFonts w:ascii="Calibri" w:hAnsi="Calibri" w:cs="Arial"/>
          <w:b/>
          <w:bCs/>
          <w:sz w:val="22"/>
          <w:szCs w:val="22"/>
        </w:rPr>
      </w:pPr>
      <w:r w:rsidRPr="00A24EB1">
        <w:rPr>
          <w:rFonts w:ascii="Calibri" w:hAnsi="Calibri" w:cs="Arial"/>
          <w:sz w:val="22"/>
          <w:szCs w:val="22"/>
        </w:rPr>
        <w:t>Specialists must establish tiered access system to address needs of sub-acute, chronic, and routine patients</w:t>
      </w:r>
      <w:r w:rsidR="00EE6B92">
        <w:rPr>
          <w:rFonts w:ascii="Calibri" w:hAnsi="Calibri" w:cs="Arial"/>
          <w:sz w:val="22"/>
          <w:szCs w:val="22"/>
        </w:rPr>
        <w:t>.</w:t>
      </w:r>
    </w:p>
    <w:p w14:paraId="49BDE3C0" w14:textId="2937DCF1" w:rsidR="00D9134B" w:rsidRPr="00C10BA4" w:rsidRDefault="00A24EB1" w:rsidP="007470DF">
      <w:pPr>
        <w:numPr>
          <w:ilvl w:val="1"/>
          <w:numId w:val="56"/>
        </w:numPr>
        <w:tabs>
          <w:tab w:val="left" w:pos="376"/>
          <w:tab w:val="left" w:pos="1432"/>
        </w:tabs>
        <w:rPr>
          <w:rFonts w:ascii="Calibri" w:hAnsi="Calibri" w:cs="Arial"/>
          <w:sz w:val="22"/>
          <w:szCs w:val="22"/>
        </w:rPr>
      </w:pPr>
      <w:r w:rsidRPr="00A24EB1">
        <w:rPr>
          <w:rFonts w:ascii="Calibri" w:hAnsi="Calibri" w:cs="Arial"/>
          <w:sz w:val="22"/>
          <w:szCs w:val="22"/>
        </w:rPr>
        <w:t>Same day appointments available for urgent patients</w:t>
      </w:r>
      <w:r w:rsidR="00752986">
        <w:rPr>
          <w:rFonts w:ascii="Calibri" w:hAnsi="Calibri" w:cs="Arial"/>
          <w:sz w:val="22"/>
          <w:szCs w:val="22"/>
        </w:rPr>
        <w:t>.</w:t>
      </w:r>
    </w:p>
    <w:p w14:paraId="14D70C2D" w14:textId="5F23CCFC" w:rsidR="00445CF7" w:rsidRDefault="00A24EB1" w:rsidP="007470DF">
      <w:pPr>
        <w:numPr>
          <w:ilvl w:val="1"/>
          <w:numId w:val="56"/>
        </w:numPr>
        <w:tabs>
          <w:tab w:val="left" w:pos="376"/>
          <w:tab w:val="left" w:pos="1432"/>
        </w:tabs>
        <w:rPr>
          <w:rFonts w:ascii="Calibri" w:hAnsi="Calibri" w:cs="Arial"/>
          <w:sz w:val="22"/>
          <w:szCs w:val="22"/>
        </w:rPr>
      </w:pPr>
      <w:r w:rsidRPr="00A24EB1">
        <w:rPr>
          <w:rFonts w:ascii="Calibri" w:hAnsi="Calibri" w:cs="Arial"/>
          <w:sz w:val="22"/>
          <w:szCs w:val="22"/>
        </w:rPr>
        <w:t>Appointments within 1-3 weeks available for sub-acute patients</w:t>
      </w:r>
      <w:r w:rsidR="00752986">
        <w:rPr>
          <w:rFonts w:ascii="Calibri" w:hAnsi="Calibri" w:cs="Arial"/>
          <w:sz w:val="22"/>
          <w:szCs w:val="22"/>
        </w:rPr>
        <w:t>.</w:t>
      </w:r>
      <w:r w:rsidRPr="00A24EB1">
        <w:rPr>
          <w:rFonts w:ascii="Calibri" w:hAnsi="Calibri" w:cs="Arial"/>
          <w:sz w:val="22"/>
          <w:szCs w:val="22"/>
        </w:rPr>
        <w:t xml:space="preserve"> </w:t>
      </w:r>
    </w:p>
    <w:p w14:paraId="18FAE282" w14:textId="30513B8E" w:rsidR="00851960" w:rsidRDefault="009F09D9" w:rsidP="007470DF">
      <w:pPr>
        <w:numPr>
          <w:ilvl w:val="0"/>
          <w:numId w:val="56"/>
        </w:numPr>
        <w:tabs>
          <w:tab w:val="left" w:pos="376"/>
          <w:tab w:val="left" w:pos="1432"/>
        </w:tabs>
        <w:rPr>
          <w:rFonts w:ascii="Calibri" w:hAnsi="Calibri" w:cs="Arial"/>
          <w:sz w:val="22"/>
          <w:szCs w:val="22"/>
        </w:rPr>
      </w:pPr>
      <w:r>
        <w:rPr>
          <w:rFonts w:ascii="Calibri" w:hAnsi="Calibri" w:cs="Arial"/>
          <w:sz w:val="22"/>
          <w:szCs w:val="22"/>
        </w:rPr>
        <w:t>Written policy for advanced access is available</w:t>
      </w:r>
      <w:r w:rsidR="00EE6B92">
        <w:rPr>
          <w:rFonts w:ascii="Calibri" w:hAnsi="Calibri" w:cs="Arial"/>
          <w:sz w:val="22"/>
          <w:szCs w:val="22"/>
        </w:rPr>
        <w:t>.</w:t>
      </w:r>
    </w:p>
    <w:p w14:paraId="6BD045A1" w14:textId="7B7BCBAA" w:rsidR="009F09D9" w:rsidRDefault="009F09D9" w:rsidP="007470DF">
      <w:pPr>
        <w:numPr>
          <w:ilvl w:val="1"/>
          <w:numId w:val="56"/>
        </w:numPr>
        <w:tabs>
          <w:tab w:val="left" w:pos="376"/>
          <w:tab w:val="left" w:pos="1432"/>
        </w:tabs>
        <w:rPr>
          <w:rFonts w:ascii="Calibri" w:hAnsi="Calibri" w:cs="Arial"/>
          <w:sz w:val="22"/>
          <w:szCs w:val="22"/>
        </w:rPr>
      </w:pPr>
      <w:r>
        <w:rPr>
          <w:rFonts w:ascii="Calibri" w:hAnsi="Calibri" w:cs="Arial"/>
          <w:sz w:val="22"/>
          <w:szCs w:val="22"/>
        </w:rPr>
        <w:t xml:space="preserve">Patients are aware of policy and </w:t>
      </w:r>
      <w:r w:rsidR="00002746">
        <w:rPr>
          <w:rFonts w:ascii="Calibri" w:hAnsi="Calibri" w:cs="Arial"/>
          <w:sz w:val="22"/>
          <w:szCs w:val="22"/>
        </w:rPr>
        <w:t>are not discouraged from requesting appointments</w:t>
      </w:r>
      <w:r w:rsidR="00752986">
        <w:rPr>
          <w:rFonts w:ascii="Calibri" w:hAnsi="Calibri" w:cs="Arial"/>
          <w:sz w:val="22"/>
          <w:szCs w:val="22"/>
        </w:rPr>
        <w:t>.</w:t>
      </w:r>
      <w:r w:rsidR="00002746">
        <w:rPr>
          <w:rFonts w:ascii="Calibri" w:hAnsi="Calibri" w:cs="Arial"/>
          <w:sz w:val="22"/>
          <w:szCs w:val="22"/>
        </w:rPr>
        <w:t xml:space="preserve"> </w:t>
      </w:r>
    </w:p>
    <w:p w14:paraId="300C185E" w14:textId="1DC99E11" w:rsidR="00A66D10"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21A4016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0F90C2"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F314EAB"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66D10" w14:paraId="741152B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70CC3" w14:textId="77777777" w:rsidR="00A66D10" w:rsidRPr="000433C5" w:rsidRDefault="00A66D10" w:rsidP="0023013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4C38593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FAB1F" w14:textId="37668556" w:rsidR="00A66D10" w:rsidRPr="00E10518" w:rsidRDefault="00A66D10" w:rsidP="007470DF">
            <w:pPr>
              <w:pStyle w:val="ListParagraph"/>
              <w:numPr>
                <w:ilvl w:val="0"/>
                <w:numId w:val="166"/>
              </w:numPr>
              <w:rPr>
                <w:rFonts w:asciiTheme="minorHAnsi" w:hAnsiTheme="minorHAnsi"/>
                <w:color w:val="000000" w:themeColor="text1"/>
                <w:sz w:val="22"/>
                <w:szCs w:val="22"/>
              </w:rPr>
            </w:pPr>
            <w:r w:rsidRPr="00E10518">
              <w:rPr>
                <w:rFonts w:asciiTheme="minorHAnsi" w:hAnsiTheme="minorHAnsi"/>
                <w:color w:val="000000" w:themeColor="text1"/>
                <w:sz w:val="22"/>
                <w:szCs w:val="22"/>
              </w:rPr>
              <w:t>Written policy in place, patients are aware of policy</w:t>
            </w:r>
          </w:p>
          <w:p w14:paraId="2374A05A" w14:textId="084C73AF" w:rsidR="00A66D10" w:rsidRPr="00A66D10" w:rsidRDefault="00E10518" w:rsidP="007470DF">
            <w:pPr>
              <w:pStyle w:val="ListParagraph"/>
              <w:numPr>
                <w:ilvl w:val="0"/>
                <w:numId w:val="166"/>
              </w:numPr>
              <w:rPr>
                <w:rFonts w:asciiTheme="minorHAnsi" w:hAnsiTheme="minorHAnsi"/>
                <w:sz w:val="22"/>
                <w:szCs w:val="22"/>
              </w:rPr>
            </w:pPr>
            <w:r w:rsidRPr="00E10518">
              <w:rPr>
                <w:rFonts w:asciiTheme="minorHAnsi" w:hAnsiTheme="minorHAnsi"/>
                <w:color w:val="000000" w:themeColor="text1"/>
                <w:sz w:val="22"/>
                <w:szCs w:val="22"/>
              </w:rPr>
              <w:t>Demo of communication to patients, plus demo of how scheduling system blocks appointments: Pull up current examples of scheduling blocks for year</w:t>
            </w:r>
          </w:p>
        </w:tc>
      </w:tr>
    </w:tbl>
    <w:p w14:paraId="0395EF4F" w14:textId="77777777" w:rsidR="005B6F2C" w:rsidRDefault="005B6F2C" w:rsidP="002C6B54">
      <w:pPr>
        <w:pStyle w:val="Heading2"/>
        <w:spacing w:before="0" w:after="0"/>
        <w:jc w:val="center"/>
        <w:rPr>
          <w:rFonts w:ascii="Calibri" w:hAnsi="Calibri"/>
          <w:sz w:val="24"/>
          <w:szCs w:val="24"/>
        </w:rPr>
      </w:pPr>
    </w:p>
    <w:p w14:paraId="053F1500" w14:textId="2E931678" w:rsidR="00D9134B" w:rsidRPr="00C10BA4" w:rsidRDefault="00A24EB1" w:rsidP="00337B6F">
      <w:pPr>
        <w:pStyle w:val="Heading2"/>
        <w:spacing w:before="0" w:after="0"/>
        <w:jc w:val="center"/>
        <w:rPr>
          <w:rFonts w:ascii="Calibri" w:hAnsi="Calibri"/>
          <w:sz w:val="24"/>
          <w:szCs w:val="24"/>
        </w:rPr>
      </w:pPr>
      <w:r w:rsidRPr="00A24EB1">
        <w:rPr>
          <w:rFonts w:ascii="Calibri" w:hAnsi="Calibri"/>
          <w:sz w:val="24"/>
          <w:szCs w:val="24"/>
        </w:rPr>
        <w:t>5.8</w:t>
      </w:r>
    </w:p>
    <w:p w14:paraId="60154244" w14:textId="396B64DE" w:rsidR="00D9134B" w:rsidRPr="00C10BA4" w:rsidRDefault="00A24EB1" w:rsidP="00337B6F">
      <w:pPr>
        <w:pStyle w:val="Heading2"/>
        <w:spacing w:before="0" w:after="0"/>
        <w:jc w:val="center"/>
        <w:rPr>
          <w:rFonts w:ascii="Calibri" w:hAnsi="Calibri"/>
          <w:sz w:val="24"/>
          <w:szCs w:val="24"/>
        </w:rPr>
      </w:pPr>
      <w:r w:rsidRPr="00A24EB1">
        <w:rPr>
          <w:rFonts w:ascii="Calibri" w:hAnsi="Calibri"/>
          <w:sz w:val="24"/>
          <w:szCs w:val="24"/>
        </w:rPr>
        <w:t>Advanced access scheduling is in place reserving at least 50% of appointments for same-day appointment for acute and routine care (i.e., any elective non-acute/urgent need, including physical exams and planned chronic care services, for established patients)</w:t>
      </w:r>
    </w:p>
    <w:p w14:paraId="2A9C1D6C" w14:textId="2F05096B" w:rsidR="009B0886" w:rsidRPr="00E37FF6" w:rsidRDefault="008F79CA" w:rsidP="00337B6F">
      <w:pPr>
        <w:jc w:val="center"/>
        <w:rPr>
          <w:rFonts w:ascii="Calibri" w:hAnsi="Calibri"/>
          <w:b/>
        </w:rPr>
      </w:pPr>
      <w:bookmarkStart w:id="662" w:name="_Hlk52463089"/>
      <w:r w:rsidRPr="008F79CA">
        <w:rPr>
          <w:rFonts w:ascii="Calibri" w:hAnsi="Calibri"/>
          <w:b/>
        </w:rPr>
        <w:t>[Applicable to PCPs only]</w:t>
      </w:r>
      <w:bookmarkEnd w:id="662"/>
    </w:p>
    <w:p w14:paraId="42216F3B" w14:textId="3C7B042D" w:rsidR="00D9134B" w:rsidRPr="00C10BA4" w:rsidRDefault="00D9134B" w:rsidP="002C6B54">
      <w:pPr>
        <w:rPr>
          <w:rFonts w:ascii="Calibri" w:hAnsi="Calibri" w:cs="Arial"/>
          <w:sz w:val="22"/>
          <w:szCs w:val="22"/>
        </w:rPr>
      </w:pPr>
    </w:p>
    <w:p w14:paraId="17B510B7" w14:textId="4546CF83" w:rsidR="00D9134B" w:rsidRPr="00C10BA4" w:rsidRDefault="00713BF9" w:rsidP="00337B6F">
      <w:pPr>
        <w:tabs>
          <w:tab w:val="left" w:pos="376"/>
          <w:tab w:val="left" w:pos="1432"/>
        </w:tabs>
        <w:rPr>
          <w:rFonts w:ascii="Calibri" w:hAnsi="Calibri" w:cs="Arial"/>
          <w:bCs/>
          <w:i/>
          <w:u w:val="single"/>
        </w:rPr>
      </w:pPr>
      <w:r>
        <w:rPr>
          <w:rFonts w:ascii="Calibri" w:hAnsi="Calibri" w:cs="Arial"/>
          <w:bCs/>
          <w:i/>
          <w:u w:val="single"/>
        </w:rPr>
        <w:t>PCP Guidelines:</w:t>
      </w:r>
    </w:p>
    <w:p w14:paraId="184EEDA3" w14:textId="73160A68" w:rsidR="00D9134B" w:rsidRPr="00C10BA4" w:rsidRDefault="00A24EB1" w:rsidP="007470DF">
      <w:pPr>
        <w:numPr>
          <w:ilvl w:val="0"/>
          <w:numId w:val="57"/>
        </w:numPr>
        <w:tabs>
          <w:tab w:val="left" w:pos="376"/>
          <w:tab w:val="left" w:pos="1432"/>
        </w:tabs>
        <w:rPr>
          <w:rFonts w:ascii="Calibri" w:hAnsi="Calibri" w:cs="Arial"/>
          <w:b/>
          <w:bCs/>
          <w:sz w:val="22"/>
          <w:szCs w:val="22"/>
        </w:rPr>
      </w:pPr>
      <w:r w:rsidRPr="00A24EB1">
        <w:rPr>
          <w:rFonts w:ascii="Calibri" w:hAnsi="Calibri" w:cs="Arial"/>
          <w:sz w:val="22"/>
          <w:szCs w:val="22"/>
        </w:rPr>
        <w:t>50% of the day’s appointments should be available at the start of the business day for same-day appointments for acute and routine patient needs</w:t>
      </w:r>
      <w:r w:rsidR="00EE6B92">
        <w:rPr>
          <w:rFonts w:ascii="Calibri" w:hAnsi="Calibri" w:cs="Arial"/>
          <w:sz w:val="22"/>
          <w:szCs w:val="22"/>
        </w:rPr>
        <w:t>.</w:t>
      </w:r>
    </w:p>
    <w:p w14:paraId="26FF3FB0" w14:textId="2F9A33A4" w:rsidR="00D9134B" w:rsidRPr="00A66D10" w:rsidRDefault="00A24EB1" w:rsidP="007470DF">
      <w:pPr>
        <w:numPr>
          <w:ilvl w:val="0"/>
          <w:numId w:val="57"/>
        </w:numPr>
        <w:tabs>
          <w:tab w:val="left" w:pos="376"/>
          <w:tab w:val="left" w:pos="1432"/>
        </w:tabs>
        <w:rPr>
          <w:rFonts w:ascii="Calibri" w:hAnsi="Calibri" w:cs="Arial"/>
          <w:b/>
          <w:bCs/>
          <w:sz w:val="22"/>
          <w:szCs w:val="22"/>
        </w:rPr>
      </w:pPr>
      <w:r w:rsidRPr="00A24EB1">
        <w:rPr>
          <w:rFonts w:ascii="Calibri" w:hAnsi="Calibri" w:cs="Arial"/>
          <w:sz w:val="22"/>
          <w:szCs w:val="22"/>
        </w:rPr>
        <w:t>Reference 5.7</w:t>
      </w:r>
      <w:r w:rsidR="00EE6B92">
        <w:rPr>
          <w:rFonts w:ascii="Calibri" w:hAnsi="Calibri" w:cs="Arial"/>
          <w:sz w:val="22"/>
          <w:szCs w:val="22"/>
        </w:rPr>
        <w:t>.</w:t>
      </w:r>
    </w:p>
    <w:p w14:paraId="293B02A1" w14:textId="2E2CF2E1" w:rsidR="00A66D10" w:rsidRPr="00A66D10" w:rsidRDefault="00A66D10" w:rsidP="002C6B54">
      <w:pPr>
        <w:tabs>
          <w:tab w:val="left" w:pos="376"/>
          <w:tab w:val="left" w:pos="1432"/>
        </w:tabs>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14:paraId="5FCBECB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E09D19" w14:textId="77777777" w:rsidR="00A66D10" w:rsidRPr="000433C5" w:rsidRDefault="00A66D10" w:rsidP="00337B6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EF7B447" w14:textId="4C1D1173" w:rsidR="00A66D10" w:rsidRPr="000433C5" w:rsidRDefault="0004498C" w:rsidP="00337B6F">
            <w:pPr>
              <w:jc w:val="center"/>
              <w:rPr>
                <w:rFonts w:asciiTheme="minorHAnsi" w:hAnsiTheme="minorHAnsi"/>
                <w:b/>
                <w:bCs/>
                <w:sz w:val="22"/>
                <w:szCs w:val="22"/>
              </w:rPr>
            </w:pPr>
            <w:r>
              <w:rPr>
                <w:rFonts w:asciiTheme="minorHAnsi" w:hAnsiTheme="minorHAnsi"/>
                <w:b/>
                <w:bCs/>
                <w:sz w:val="22"/>
                <w:szCs w:val="22"/>
              </w:rPr>
              <w:t>Predicate Logic: 5.7</w:t>
            </w:r>
          </w:p>
        </w:tc>
      </w:tr>
      <w:tr w:rsidR="00A66D10" w14:paraId="551086E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454262" w14:textId="77777777" w:rsidR="00A66D10" w:rsidRPr="000433C5" w:rsidRDefault="00A66D10" w:rsidP="00337B6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66D10" w14:paraId="20097E3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1391C5" w14:textId="49BBD7CB" w:rsidR="00A66D10" w:rsidRPr="00A66D10" w:rsidRDefault="00A66D10" w:rsidP="007470DF">
            <w:pPr>
              <w:pStyle w:val="ListParagraph"/>
              <w:numPr>
                <w:ilvl w:val="0"/>
                <w:numId w:val="166"/>
              </w:numPr>
              <w:rPr>
                <w:rFonts w:asciiTheme="minorHAnsi" w:hAnsiTheme="minorHAnsi"/>
                <w:sz w:val="22"/>
                <w:szCs w:val="22"/>
              </w:rPr>
            </w:pPr>
            <w:r w:rsidRPr="00A66D10">
              <w:rPr>
                <w:rFonts w:asciiTheme="minorHAnsi" w:hAnsiTheme="minorHAnsi"/>
                <w:sz w:val="22"/>
                <w:szCs w:val="22"/>
              </w:rPr>
              <w:t>Written policy in place, patients are aware of policy</w:t>
            </w:r>
          </w:p>
          <w:p w14:paraId="67CC3491" w14:textId="0F107957" w:rsidR="00A66D10" w:rsidRPr="00A66D10" w:rsidRDefault="0014698F" w:rsidP="007470DF">
            <w:pPr>
              <w:pStyle w:val="ListParagraph"/>
              <w:numPr>
                <w:ilvl w:val="0"/>
                <w:numId w:val="166"/>
              </w:numPr>
              <w:rPr>
                <w:rFonts w:asciiTheme="minorHAnsi" w:hAnsiTheme="minorHAnsi"/>
                <w:sz w:val="22"/>
                <w:szCs w:val="22"/>
              </w:rPr>
            </w:pPr>
            <w:r>
              <w:rPr>
                <w:rFonts w:asciiTheme="minorHAnsi" w:hAnsiTheme="minorHAnsi"/>
                <w:sz w:val="22"/>
                <w:szCs w:val="22"/>
              </w:rPr>
              <w:t>Demo</w:t>
            </w:r>
            <w:r w:rsidRPr="00A66D10">
              <w:rPr>
                <w:rFonts w:asciiTheme="minorHAnsi" w:hAnsiTheme="minorHAnsi"/>
                <w:sz w:val="22"/>
                <w:szCs w:val="22"/>
              </w:rPr>
              <w:t xml:space="preserve"> of communication to patients</w:t>
            </w:r>
            <w:r>
              <w:rPr>
                <w:rFonts w:asciiTheme="minorHAnsi" w:hAnsiTheme="minorHAnsi"/>
                <w:sz w:val="22"/>
                <w:szCs w:val="22"/>
              </w:rPr>
              <w:t>,</w:t>
            </w:r>
            <w:r w:rsidRPr="00A66D10">
              <w:rPr>
                <w:rFonts w:asciiTheme="minorHAnsi" w:hAnsiTheme="minorHAnsi"/>
                <w:sz w:val="22"/>
                <w:szCs w:val="22"/>
              </w:rPr>
              <w:t xml:space="preserve"> </w:t>
            </w:r>
            <w:r>
              <w:rPr>
                <w:rFonts w:asciiTheme="minorHAnsi" w:hAnsiTheme="minorHAnsi"/>
                <w:sz w:val="22"/>
                <w:szCs w:val="22"/>
              </w:rPr>
              <w:t>plus</w:t>
            </w:r>
            <w:r w:rsidRPr="00A66D10">
              <w:rPr>
                <w:rFonts w:asciiTheme="minorHAnsi" w:hAnsiTheme="minorHAnsi"/>
                <w:sz w:val="22"/>
                <w:szCs w:val="22"/>
              </w:rPr>
              <w:t xml:space="preserve"> </w:t>
            </w:r>
            <w:r>
              <w:rPr>
                <w:rFonts w:asciiTheme="minorHAnsi" w:hAnsiTheme="minorHAnsi"/>
                <w:sz w:val="22"/>
                <w:szCs w:val="22"/>
              </w:rPr>
              <w:t>demo</w:t>
            </w:r>
            <w:r w:rsidRPr="00A66D10">
              <w:rPr>
                <w:rFonts w:asciiTheme="minorHAnsi" w:hAnsiTheme="minorHAnsi"/>
                <w:sz w:val="22"/>
                <w:szCs w:val="22"/>
              </w:rPr>
              <w:t xml:space="preserve"> </w:t>
            </w:r>
            <w:r>
              <w:rPr>
                <w:rFonts w:asciiTheme="minorHAnsi" w:hAnsiTheme="minorHAnsi"/>
                <w:sz w:val="22"/>
                <w:szCs w:val="22"/>
              </w:rPr>
              <w:t xml:space="preserve">of </w:t>
            </w:r>
            <w:r w:rsidRPr="00A66D10">
              <w:rPr>
                <w:rFonts w:asciiTheme="minorHAnsi" w:hAnsiTheme="minorHAnsi"/>
                <w:sz w:val="22"/>
                <w:szCs w:val="22"/>
              </w:rPr>
              <w:t>how scheduling system blocks</w:t>
            </w:r>
            <w:r>
              <w:rPr>
                <w:rFonts w:asciiTheme="minorHAnsi" w:hAnsiTheme="minorHAnsi"/>
                <w:sz w:val="22"/>
                <w:szCs w:val="22"/>
              </w:rPr>
              <w:t xml:space="preserve"> </w:t>
            </w:r>
            <w:r w:rsidRPr="00A66D10">
              <w:rPr>
                <w:rFonts w:asciiTheme="minorHAnsi" w:hAnsiTheme="minorHAnsi"/>
                <w:sz w:val="22"/>
                <w:szCs w:val="22"/>
              </w:rPr>
              <w:t>appointments: Pu</w:t>
            </w:r>
            <w:r>
              <w:rPr>
                <w:rFonts w:asciiTheme="minorHAnsi" w:hAnsiTheme="minorHAnsi"/>
                <w:sz w:val="22"/>
                <w:szCs w:val="22"/>
              </w:rPr>
              <w:t>ll up current examples of scheduling blocks</w:t>
            </w:r>
            <w:r w:rsidRPr="00A66D10">
              <w:rPr>
                <w:rFonts w:asciiTheme="minorHAnsi" w:hAnsiTheme="minorHAnsi"/>
                <w:sz w:val="22"/>
                <w:szCs w:val="22"/>
              </w:rPr>
              <w:t xml:space="preserve"> </w:t>
            </w:r>
            <w:r>
              <w:rPr>
                <w:rFonts w:asciiTheme="minorHAnsi" w:hAnsiTheme="minorHAnsi"/>
                <w:sz w:val="22"/>
                <w:szCs w:val="22"/>
              </w:rPr>
              <w:t xml:space="preserve">for </w:t>
            </w:r>
            <w:r w:rsidRPr="00A66D10">
              <w:rPr>
                <w:rFonts w:asciiTheme="minorHAnsi" w:hAnsiTheme="minorHAnsi"/>
                <w:sz w:val="22"/>
                <w:szCs w:val="22"/>
              </w:rPr>
              <w:t>year being reviewed</w:t>
            </w:r>
          </w:p>
        </w:tc>
      </w:tr>
    </w:tbl>
    <w:p w14:paraId="36A11035" w14:textId="4B1FC13C" w:rsidR="00D9134B" w:rsidRPr="00C10BA4" w:rsidRDefault="00D9134B" w:rsidP="002C6B54">
      <w:pPr>
        <w:rPr>
          <w:rFonts w:ascii="Calibri" w:hAnsi="Calibri" w:cs="Arial"/>
          <w:b/>
          <w:bCs/>
          <w:sz w:val="22"/>
          <w:szCs w:val="22"/>
        </w:rPr>
      </w:pPr>
    </w:p>
    <w:p w14:paraId="5BF78596" w14:textId="77777777" w:rsidR="00D9134B" w:rsidRPr="005B6F2C" w:rsidRDefault="00A24EB1" w:rsidP="00337B6F">
      <w:pPr>
        <w:pStyle w:val="Heading2"/>
        <w:spacing w:before="0" w:after="0"/>
        <w:jc w:val="center"/>
        <w:rPr>
          <w:rFonts w:ascii="Calibri" w:hAnsi="Calibri"/>
          <w:sz w:val="24"/>
          <w:szCs w:val="24"/>
        </w:rPr>
      </w:pPr>
      <w:r w:rsidRPr="005B6F2C">
        <w:rPr>
          <w:rFonts w:ascii="Calibri" w:hAnsi="Calibri"/>
          <w:sz w:val="24"/>
          <w:szCs w:val="24"/>
        </w:rPr>
        <w:t>5.9</w:t>
      </w:r>
    </w:p>
    <w:p w14:paraId="41CCBE82" w14:textId="46526FF2" w:rsidR="00D9134B" w:rsidRPr="005B6F2C" w:rsidRDefault="00A24EB1" w:rsidP="00337B6F">
      <w:pPr>
        <w:pStyle w:val="Heading2"/>
        <w:spacing w:before="0" w:after="0"/>
        <w:jc w:val="center"/>
        <w:rPr>
          <w:rFonts w:ascii="Calibri" w:hAnsi="Calibri"/>
          <w:sz w:val="24"/>
          <w:szCs w:val="24"/>
        </w:rPr>
      </w:pPr>
      <w:r w:rsidRPr="004566E3">
        <w:rPr>
          <w:rFonts w:ascii="Calibri" w:hAnsi="Calibri"/>
          <w:sz w:val="24"/>
          <w:szCs w:val="24"/>
        </w:rPr>
        <w:t>Practice unit has telephonic or other access to interpreter(s) for all languages common to practice’s established patients</w:t>
      </w:r>
      <w:r w:rsidR="00C91FE8" w:rsidRPr="0079555D">
        <w:rPr>
          <w:rFonts w:ascii="Calibri" w:hAnsi="Calibri"/>
          <w:sz w:val="24"/>
          <w:szCs w:val="24"/>
        </w:rPr>
        <w:t xml:space="preserve"> </w:t>
      </w:r>
    </w:p>
    <w:p w14:paraId="66B55418" w14:textId="021A3FE4" w:rsidR="004178C0" w:rsidRPr="00E53A6C" w:rsidRDefault="004178C0" w:rsidP="002C6B54">
      <w:pPr>
        <w:tabs>
          <w:tab w:val="left" w:pos="376"/>
          <w:tab w:val="left" w:pos="1432"/>
        </w:tabs>
        <w:rPr>
          <w:rFonts w:ascii="Calibri" w:hAnsi="Calibri" w:cs="Arial"/>
          <w:bCs/>
          <w:i/>
          <w:u w:val="single"/>
        </w:rPr>
      </w:pPr>
    </w:p>
    <w:p w14:paraId="158F2265" w14:textId="2A2A45E7" w:rsidR="006836BF" w:rsidRPr="005B6F2C" w:rsidRDefault="00713BF9" w:rsidP="00337B6F">
      <w:pPr>
        <w:tabs>
          <w:tab w:val="left" w:pos="376"/>
          <w:tab w:val="left" w:pos="1432"/>
        </w:tabs>
        <w:rPr>
          <w:rFonts w:ascii="Calibri" w:hAnsi="Calibri" w:cs="Arial"/>
          <w:sz w:val="22"/>
          <w:szCs w:val="22"/>
        </w:rPr>
      </w:pPr>
      <w:r w:rsidRPr="000412B3">
        <w:rPr>
          <w:rFonts w:ascii="Calibri" w:hAnsi="Calibri" w:cs="Arial"/>
          <w:bCs/>
          <w:i/>
          <w:u w:val="single"/>
        </w:rPr>
        <w:t>PCP and Specialist Guidelines:</w:t>
      </w:r>
    </w:p>
    <w:p w14:paraId="2F272814" w14:textId="639D71A6" w:rsidR="004178C0" w:rsidRPr="005B6F2C" w:rsidRDefault="00A24EB1" w:rsidP="007470DF">
      <w:pPr>
        <w:numPr>
          <w:ilvl w:val="0"/>
          <w:numId w:val="132"/>
        </w:numPr>
        <w:tabs>
          <w:tab w:val="left" w:pos="376"/>
          <w:tab w:val="left" w:pos="1432"/>
        </w:tabs>
        <w:rPr>
          <w:rFonts w:ascii="Calibri" w:hAnsi="Calibri" w:cs="Arial"/>
          <w:sz w:val="22"/>
          <w:szCs w:val="22"/>
        </w:rPr>
      </w:pPr>
      <w:r w:rsidRPr="005B6F2C">
        <w:rPr>
          <w:rFonts w:ascii="Calibri" w:hAnsi="Calibri" w:cs="Arial"/>
          <w:sz w:val="22"/>
          <w:szCs w:val="22"/>
        </w:rPr>
        <w:t>Language services may consist of third-party interpretation services or multi-lingual staff</w:t>
      </w:r>
      <w:r w:rsidR="00EE6B92">
        <w:rPr>
          <w:rFonts w:ascii="Calibri" w:hAnsi="Calibri" w:cs="Arial"/>
          <w:sz w:val="22"/>
          <w:szCs w:val="22"/>
        </w:rPr>
        <w:t>.</w:t>
      </w:r>
    </w:p>
    <w:p w14:paraId="0C394143" w14:textId="2A1DEC3C" w:rsidR="004178C0" w:rsidRPr="005B6F2C" w:rsidRDefault="00A24EB1" w:rsidP="007470DF">
      <w:pPr>
        <w:numPr>
          <w:ilvl w:val="0"/>
          <w:numId w:val="132"/>
        </w:numPr>
        <w:tabs>
          <w:tab w:val="left" w:pos="376"/>
          <w:tab w:val="left" w:pos="1432"/>
        </w:tabs>
        <w:rPr>
          <w:rFonts w:ascii="Calibri" w:hAnsi="Calibri" w:cs="Arial"/>
          <w:sz w:val="22"/>
          <w:szCs w:val="22"/>
        </w:rPr>
      </w:pPr>
      <w:r w:rsidRPr="005B6F2C">
        <w:rPr>
          <w:rFonts w:ascii="Calibri" w:hAnsi="Calibri" w:cs="Arial"/>
          <w:sz w:val="22"/>
          <w:szCs w:val="22"/>
        </w:rPr>
        <w:t>Asking a friend or family member to interpret does not meet the intent of this capability</w:t>
      </w:r>
      <w:r w:rsidR="00EE6B92">
        <w:rPr>
          <w:rFonts w:ascii="Calibri" w:hAnsi="Calibri" w:cs="Arial"/>
          <w:sz w:val="22"/>
          <w:szCs w:val="22"/>
        </w:rPr>
        <w:t>.</w:t>
      </w:r>
    </w:p>
    <w:p w14:paraId="0B897173" w14:textId="13444FC2" w:rsidR="00A66D10" w:rsidRPr="005B6F2C" w:rsidRDefault="00A66D10"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66D10" w:rsidRPr="005B6F2C" w14:paraId="6918E6E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D1EE8B" w14:textId="77777777" w:rsidR="00A66D10" w:rsidRPr="005B6F2C" w:rsidRDefault="00A66D10" w:rsidP="00337B6F">
            <w:pPr>
              <w:jc w:val="center"/>
              <w:rPr>
                <w:rFonts w:asciiTheme="minorHAnsi" w:hAnsiTheme="minorHAnsi"/>
                <w:b/>
                <w:bCs/>
                <w:sz w:val="22"/>
                <w:szCs w:val="22"/>
              </w:rPr>
            </w:pPr>
            <w:bookmarkStart w:id="663" w:name="_Hlk52463274"/>
            <w:r w:rsidRPr="005B6F2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3AB912F4" w14:textId="77777777" w:rsidR="00A66D10" w:rsidRPr="005B6F2C" w:rsidRDefault="00A66D10" w:rsidP="00337B6F">
            <w:pPr>
              <w:jc w:val="center"/>
              <w:rPr>
                <w:rFonts w:asciiTheme="minorHAnsi" w:hAnsiTheme="minorHAnsi"/>
                <w:b/>
                <w:bCs/>
                <w:sz w:val="22"/>
                <w:szCs w:val="22"/>
              </w:rPr>
            </w:pPr>
            <w:r w:rsidRPr="005B6F2C">
              <w:rPr>
                <w:rFonts w:asciiTheme="minorHAnsi" w:hAnsiTheme="minorHAnsi"/>
                <w:b/>
                <w:bCs/>
                <w:sz w:val="22"/>
                <w:szCs w:val="22"/>
              </w:rPr>
              <w:t>Predicate Logic: n/a</w:t>
            </w:r>
          </w:p>
        </w:tc>
      </w:tr>
      <w:tr w:rsidR="00A66D10" w:rsidRPr="005B6F2C" w14:paraId="1DE7723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5F9BC3" w14:textId="77777777" w:rsidR="00A66D10" w:rsidRPr="005B6F2C" w:rsidRDefault="00A66D10" w:rsidP="00337B6F">
            <w:pPr>
              <w:jc w:val="center"/>
              <w:rPr>
                <w:rFonts w:asciiTheme="minorHAnsi" w:hAnsiTheme="minorHAnsi"/>
                <w:b/>
                <w:bCs/>
                <w:sz w:val="22"/>
                <w:szCs w:val="22"/>
              </w:rPr>
            </w:pPr>
            <w:r w:rsidRPr="005B6F2C">
              <w:rPr>
                <w:rFonts w:asciiTheme="minorHAnsi" w:hAnsiTheme="minorHAnsi"/>
                <w:b/>
                <w:bCs/>
                <w:sz w:val="22"/>
                <w:szCs w:val="22"/>
              </w:rPr>
              <w:t>PCMH Validation Notes for Site Visits</w:t>
            </w:r>
          </w:p>
        </w:tc>
      </w:tr>
      <w:tr w:rsidR="00A66D10" w:rsidRPr="005B6F2C" w14:paraId="3821FC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16654D" w14:textId="77777777" w:rsidR="006376C5"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Interpreter service</w:t>
            </w:r>
          </w:p>
          <w:p w14:paraId="1D391E54" w14:textId="77777777" w:rsidR="006376C5"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Verbal description of available tools is acceptable</w:t>
            </w:r>
          </w:p>
          <w:p w14:paraId="334D50D0" w14:textId="77777777" w:rsidR="00A66D10" w:rsidRPr="005B6F2C" w:rsidRDefault="006376C5" w:rsidP="007470DF">
            <w:pPr>
              <w:pStyle w:val="ListParagraph"/>
              <w:numPr>
                <w:ilvl w:val="0"/>
                <w:numId w:val="166"/>
              </w:numPr>
              <w:rPr>
                <w:rFonts w:asciiTheme="minorHAnsi" w:hAnsiTheme="minorHAnsi"/>
                <w:sz w:val="22"/>
                <w:szCs w:val="22"/>
              </w:rPr>
            </w:pPr>
            <w:r w:rsidRPr="005B6F2C">
              <w:rPr>
                <w:rFonts w:asciiTheme="minorHAnsi" w:hAnsiTheme="minorHAnsi"/>
                <w:sz w:val="22"/>
                <w:szCs w:val="22"/>
              </w:rPr>
              <w:t>Asking a friend or family member to interpret does not meet the intent of this capability</w:t>
            </w:r>
          </w:p>
        </w:tc>
      </w:tr>
      <w:bookmarkEnd w:id="663"/>
    </w:tbl>
    <w:p w14:paraId="3F18D460" w14:textId="0D2FC44D" w:rsidR="00D9134B" w:rsidRPr="005B6F2C" w:rsidRDefault="00D9134B" w:rsidP="002C6B54">
      <w:pPr>
        <w:rPr>
          <w:rFonts w:ascii="Calibri" w:hAnsi="Calibri" w:cs="Arial"/>
          <w:sz w:val="22"/>
          <w:szCs w:val="22"/>
        </w:rPr>
      </w:pPr>
    </w:p>
    <w:p w14:paraId="36982AB0" w14:textId="797D82E8" w:rsidR="004178C0" w:rsidRPr="005B6F2C" w:rsidRDefault="00A24EB1" w:rsidP="009E18CE">
      <w:pPr>
        <w:pStyle w:val="Heading2"/>
        <w:spacing w:before="0" w:after="0"/>
        <w:jc w:val="center"/>
        <w:rPr>
          <w:rFonts w:ascii="Calibri" w:hAnsi="Calibri"/>
          <w:sz w:val="24"/>
          <w:szCs w:val="24"/>
        </w:rPr>
      </w:pPr>
      <w:r w:rsidRPr="005B6F2C">
        <w:rPr>
          <w:rFonts w:ascii="Calibri" w:hAnsi="Calibri"/>
          <w:sz w:val="24"/>
          <w:szCs w:val="24"/>
        </w:rPr>
        <w:t>5.10</w:t>
      </w:r>
    </w:p>
    <w:p w14:paraId="06AA642E" w14:textId="441C846D" w:rsidR="004178C0" w:rsidRPr="005B6F2C" w:rsidRDefault="00A24EB1" w:rsidP="009E18CE">
      <w:pPr>
        <w:pStyle w:val="Heading2"/>
        <w:spacing w:before="0" w:after="0"/>
        <w:jc w:val="center"/>
        <w:rPr>
          <w:rFonts w:ascii="Calibri" w:hAnsi="Calibri"/>
          <w:sz w:val="24"/>
          <w:szCs w:val="24"/>
        </w:rPr>
      </w:pPr>
      <w:r w:rsidRPr="005B6F2C">
        <w:rPr>
          <w:rFonts w:ascii="Calibri" w:hAnsi="Calibri"/>
          <w:sz w:val="24"/>
          <w:szCs w:val="24"/>
        </w:rPr>
        <w:t>Patient education materials and patient forms are available in languages common to practice’s established patients</w:t>
      </w:r>
    </w:p>
    <w:p w14:paraId="51D1DBB4" w14:textId="7DBBB5A9" w:rsidR="00CE151D" w:rsidRPr="005B6F2C" w:rsidRDefault="00CE151D" w:rsidP="002C6B54">
      <w:pPr>
        <w:tabs>
          <w:tab w:val="left" w:pos="376"/>
          <w:tab w:val="left" w:pos="1432"/>
        </w:tabs>
        <w:rPr>
          <w:rFonts w:ascii="Calibri" w:hAnsi="Calibri" w:cs="Arial"/>
          <w:bCs/>
          <w:i/>
          <w:u w:val="single"/>
        </w:rPr>
      </w:pPr>
    </w:p>
    <w:p w14:paraId="7AE65B8F" w14:textId="47BF6D2D" w:rsidR="00CE151D" w:rsidRPr="005B6F2C" w:rsidRDefault="00713BF9" w:rsidP="009E18CE">
      <w:pPr>
        <w:tabs>
          <w:tab w:val="left" w:pos="376"/>
          <w:tab w:val="left" w:pos="1432"/>
        </w:tabs>
        <w:rPr>
          <w:rFonts w:ascii="Calibri" w:hAnsi="Calibri" w:cs="Arial"/>
          <w:bCs/>
          <w:i/>
          <w:u w:val="single"/>
        </w:rPr>
      </w:pPr>
      <w:r w:rsidRPr="005B6F2C">
        <w:rPr>
          <w:rFonts w:ascii="Calibri" w:hAnsi="Calibri" w:cs="Arial"/>
          <w:bCs/>
          <w:i/>
          <w:u w:val="single"/>
        </w:rPr>
        <w:t>PCP and Specialist Guidelines:</w:t>
      </w:r>
    </w:p>
    <w:p w14:paraId="05C76C02" w14:textId="58FC8819" w:rsidR="00945544" w:rsidRPr="00E53A6C" w:rsidRDefault="00945544" w:rsidP="007470DF">
      <w:pPr>
        <w:numPr>
          <w:ilvl w:val="0"/>
          <w:numId w:val="133"/>
        </w:numPr>
        <w:tabs>
          <w:tab w:val="left" w:pos="376"/>
          <w:tab w:val="left" w:pos="1432"/>
        </w:tabs>
        <w:rPr>
          <w:rFonts w:ascii="Calibri" w:hAnsi="Calibri" w:cs="Arial"/>
          <w:sz w:val="22"/>
          <w:szCs w:val="22"/>
        </w:rPr>
      </w:pPr>
      <w:r w:rsidRPr="005B6F2C">
        <w:rPr>
          <w:rFonts w:ascii="Calibri" w:hAnsi="Calibri" w:cs="Arial"/>
          <w:sz w:val="22"/>
          <w:szCs w:val="22"/>
        </w:rPr>
        <w:t xml:space="preserve">Not applicable to practices where English is the </w:t>
      </w:r>
      <w:r w:rsidR="001C2E08" w:rsidRPr="0079555D">
        <w:rPr>
          <w:rFonts w:ascii="Calibri" w:hAnsi="Calibri" w:cs="Arial"/>
          <w:sz w:val="22"/>
          <w:szCs w:val="22"/>
        </w:rPr>
        <w:t>only language</w:t>
      </w:r>
      <w:r w:rsidR="00EE6B92">
        <w:rPr>
          <w:rFonts w:ascii="Calibri" w:hAnsi="Calibri" w:cs="Arial"/>
          <w:sz w:val="22"/>
          <w:szCs w:val="22"/>
        </w:rPr>
        <w:t>.</w:t>
      </w:r>
      <w:r w:rsidRPr="005B6F2C">
        <w:rPr>
          <w:rFonts w:ascii="Calibri" w:hAnsi="Calibri" w:cs="Arial"/>
          <w:sz w:val="22"/>
          <w:szCs w:val="22"/>
        </w:rPr>
        <w:t xml:space="preserve"> </w:t>
      </w:r>
    </w:p>
    <w:p w14:paraId="4E873CA7" w14:textId="0EF68AD5" w:rsidR="006376C5" w:rsidRPr="000412B3" w:rsidRDefault="006376C5" w:rsidP="002C6B54">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rsidRPr="005B6F2C" w14:paraId="287FE9D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2EA7CA" w14:textId="77777777" w:rsidR="006376C5" w:rsidRPr="005B6F2C" w:rsidRDefault="006376C5" w:rsidP="00944220">
            <w:pPr>
              <w:jc w:val="center"/>
              <w:rPr>
                <w:rFonts w:asciiTheme="minorHAnsi" w:hAnsiTheme="minorHAnsi"/>
                <w:b/>
                <w:bCs/>
                <w:sz w:val="22"/>
                <w:szCs w:val="22"/>
              </w:rPr>
            </w:pPr>
            <w:r w:rsidRPr="005B6F2C">
              <w:rPr>
                <w:rFonts w:asciiTheme="minorHAnsi" w:hAnsi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59E7B10B" w14:textId="77777777" w:rsidR="006376C5" w:rsidRPr="005B6F2C" w:rsidRDefault="006376C5" w:rsidP="00944220">
            <w:pPr>
              <w:jc w:val="center"/>
              <w:rPr>
                <w:rFonts w:asciiTheme="minorHAnsi" w:hAnsiTheme="minorHAnsi"/>
                <w:b/>
                <w:bCs/>
                <w:sz w:val="22"/>
                <w:szCs w:val="22"/>
              </w:rPr>
            </w:pPr>
            <w:r w:rsidRPr="005B6F2C">
              <w:rPr>
                <w:rFonts w:asciiTheme="minorHAnsi" w:hAnsiTheme="minorHAnsi"/>
                <w:b/>
                <w:bCs/>
                <w:sz w:val="22"/>
                <w:szCs w:val="22"/>
              </w:rPr>
              <w:t>Predicate Logic: n/a</w:t>
            </w:r>
          </w:p>
        </w:tc>
      </w:tr>
      <w:tr w:rsidR="00854F80" w:rsidRPr="005B6F2C" w14:paraId="0F7ED7BB" w14:textId="77777777" w:rsidTr="00854D2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25496D" w14:textId="77777777" w:rsidR="00854F80" w:rsidRPr="005B6F2C" w:rsidRDefault="00854F80" w:rsidP="00854D28">
            <w:pPr>
              <w:jc w:val="center"/>
              <w:rPr>
                <w:rFonts w:asciiTheme="minorHAnsi" w:hAnsiTheme="minorHAnsi"/>
                <w:b/>
                <w:bCs/>
                <w:sz w:val="22"/>
                <w:szCs w:val="22"/>
              </w:rPr>
            </w:pPr>
            <w:r w:rsidRPr="005B6F2C">
              <w:rPr>
                <w:rFonts w:asciiTheme="minorHAnsi" w:hAnsiTheme="minorHAnsi"/>
                <w:b/>
                <w:bCs/>
                <w:sz w:val="22"/>
                <w:szCs w:val="22"/>
              </w:rPr>
              <w:t>PCMH Validation Notes for Site Visits</w:t>
            </w:r>
          </w:p>
        </w:tc>
      </w:tr>
      <w:tr w:rsidR="00854F80" w:rsidRPr="005B6F2C" w14:paraId="3FE38D57" w14:textId="77777777" w:rsidTr="00854D2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E2A513" w14:textId="6AFDF9CD" w:rsidR="00854F80" w:rsidRPr="00AD7F00" w:rsidRDefault="00854F80" w:rsidP="007470DF">
            <w:pPr>
              <w:pStyle w:val="ListParagraph"/>
              <w:numPr>
                <w:ilvl w:val="0"/>
                <w:numId w:val="166"/>
              </w:numPr>
              <w:rPr>
                <w:rFonts w:asciiTheme="minorHAnsi" w:hAnsiTheme="minorHAnsi"/>
                <w:sz w:val="22"/>
                <w:szCs w:val="22"/>
              </w:rPr>
            </w:pPr>
            <w:r w:rsidRPr="00AD7F00">
              <w:rPr>
                <w:rFonts w:asciiTheme="minorHAnsi" w:hAnsiTheme="minorHAnsi"/>
                <w:sz w:val="22"/>
                <w:szCs w:val="22"/>
              </w:rPr>
              <w:t>Provide example of education materials and patient forms in languages appropriate to the practice</w:t>
            </w:r>
          </w:p>
        </w:tc>
      </w:tr>
    </w:tbl>
    <w:p w14:paraId="3824E3EA" w14:textId="2EA46F99" w:rsidR="006376C5" w:rsidRDefault="006376C5" w:rsidP="002C6B54">
      <w:pPr>
        <w:tabs>
          <w:tab w:val="left" w:pos="376"/>
          <w:tab w:val="left" w:pos="1432"/>
        </w:tabs>
        <w:rPr>
          <w:rFonts w:ascii="Calibri" w:hAnsi="Calibri" w:cs="Arial"/>
          <w:sz w:val="22"/>
          <w:szCs w:val="22"/>
        </w:rPr>
      </w:pPr>
    </w:p>
    <w:p w14:paraId="46546E34" w14:textId="68B97449" w:rsidR="000E53D4" w:rsidRPr="007769D5" w:rsidRDefault="004C665E" w:rsidP="00944220">
      <w:pPr>
        <w:jc w:val="center"/>
        <w:rPr>
          <w:rFonts w:ascii="Calibri" w:hAnsi="Calibri" w:cs="Arial"/>
          <w:b/>
          <w:i/>
        </w:rPr>
      </w:pPr>
      <w:r w:rsidRPr="007769D5">
        <w:rPr>
          <w:rFonts w:ascii="Calibri" w:hAnsi="Calibri" w:cs="Arial"/>
          <w:b/>
          <w:i/>
        </w:rPr>
        <w:t>5.11</w:t>
      </w:r>
    </w:p>
    <w:p w14:paraId="6497E86A" w14:textId="2E447DF3" w:rsidR="004C665E" w:rsidRDefault="004C665E" w:rsidP="00944220">
      <w:pPr>
        <w:jc w:val="center"/>
        <w:rPr>
          <w:rFonts w:ascii="Calibri" w:hAnsi="Calibri" w:cs="Arial"/>
          <w:b/>
          <w:i/>
        </w:rPr>
      </w:pPr>
      <w:r w:rsidRPr="007769D5">
        <w:rPr>
          <w:rFonts w:ascii="Calibri" w:hAnsi="Calibri" w:cs="Arial"/>
          <w:b/>
          <w:i/>
        </w:rPr>
        <w:t>Provider has made arrangements for patients to have access to non-ED after-hours provider for urgent care needs during at least 8 after-hours per week, located within the provider’s offic</w:t>
      </w:r>
      <w:r w:rsidR="00032F3A">
        <w:rPr>
          <w:rFonts w:ascii="Calibri" w:hAnsi="Calibri" w:cs="Arial"/>
          <w:b/>
          <w:i/>
        </w:rPr>
        <w:t>e</w:t>
      </w:r>
    </w:p>
    <w:p w14:paraId="3AC8E7C5" w14:textId="5578D55D" w:rsidR="007A3FF5" w:rsidRDefault="007A3FF5" w:rsidP="002C6B54">
      <w:pPr>
        <w:jc w:val="center"/>
        <w:rPr>
          <w:rFonts w:ascii="Calibri" w:hAnsi="Calibri" w:cs="Arial"/>
          <w:b/>
          <w:i/>
        </w:rPr>
      </w:pPr>
    </w:p>
    <w:p w14:paraId="2A154AF4" w14:textId="77777777" w:rsidR="0084347F" w:rsidRPr="00C10BA4" w:rsidRDefault="0084347F" w:rsidP="0084347F">
      <w:pPr>
        <w:tabs>
          <w:tab w:val="left" w:pos="376"/>
          <w:tab w:val="left" w:pos="1432"/>
        </w:tabs>
        <w:rPr>
          <w:rFonts w:ascii="Calibri" w:hAnsi="Calibri" w:cs="Arial"/>
          <w:bCs/>
          <w:i/>
          <w:u w:val="single"/>
        </w:rPr>
      </w:pPr>
      <w:r>
        <w:rPr>
          <w:rFonts w:ascii="Calibri" w:hAnsi="Calibri" w:cs="Arial"/>
          <w:bCs/>
          <w:i/>
          <w:u w:val="single"/>
        </w:rPr>
        <w:t>PCP and Specialist Guidelines:</w:t>
      </w:r>
    </w:p>
    <w:p w14:paraId="0DE93E19" w14:textId="2C651BB2" w:rsidR="0084347F" w:rsidRDefault="0084347F" w:rsidP="007470DF">
      <w:pPr>
        <w:numPr>
          <w:ilvl w:val="0"/>
          <w:numId w:val="259"/>
        </w:numPr>
        <w:tabs>
          <w:tab w:val="left" w:pos="376"/>
          <w:tab w:val="left" w:pos="1432"/>
        </w:tabs>
        <w:ind w:left="360"/>
        <w:rPr>
          <w:rFonts w:ascii="Calibri" w:hAnsi="Calibri" w:cs="Arial"/>
          <w:sz w:val="22"/>
          <w:szCs w:val="22"/>
        </w:rPr>
      </w:pPr>
      <w:r w:rsidRPr="00A24EB1">
        <w:rPr>
          <w:rFonts w:ascii="Calibri" w:hAnsi="Calibri" w:cs="Arial"/>
          <w:sz w:val="22"/>
          <w:szCs w:val="22"/>
        </w:rPr>
        <w:t>Reference 5.3</w:t>
      </w:r>
      <w:r>
        <w:rPr>
          <w:rFonts w:ascii="Calibri" w:hAnsi="Calibri" w:cs="Arial"/>
          <w:sz w:val="22"/>
          <w:szCs w:val="22"/>
        </w:rPr>
        <w:t xml:space="preserve"> and 5.5</w:t>
      </w:r>
      <w:r w:rsidR="00EE6B92">
        <w:rPr>
          <w:rFonts w:ascii="Calibri" w:hAnsi="Calibri" w:cs="Arial"/>
          <w:sz w:val="22"/>
          <w:szCs w:val="22"/>
        </w:rPr>
        <w:t>.</w:t>
      </w:r>
    </w:p>
    <w:p w14:paraId="179E2C47" w14:textId="77777777" w:rsidR="0084347F" w:rsidRDefault="0084347F" w:rsidP="002C6B54">
      <w:pPr>
        <w:jc w:val="center"/>
        <w:rPr>
          <w:rFonts w:ascii="Calibri" w:hAnsi="Calibri" w:cs="Arial"/>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A3FF5" w14:paraId="4E31E4DD" w14:textId="77777777" w:rsidTr="007A3FF5">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899332"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EE0B94F"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7A3FF5" w14:paraId="24F4EF36" w14:textId="77777777" w:rsidTr="007A3FF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25D1F7" w14:textId="77777777" w:rsidR="007A3FF5" w:rsidRPr="000433C5" w:rsidRDefault="007A3FF5" w:rsidP="004028DB">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A3FF5" w14:paraId="6852739A" w14:textId="77777777" w:rsidTr="007A3FF5">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89B578" w14:textId="2FC554F6" w:rsidR="007A3FF5" w:rsidRPr="00A66D10" w:rsidRDefault="007A3FF5" w:rsidP="007470DF">
            <w:pPr>
              <w:pStyle w:val="ListParagraph"/>
              <w:numPr>
                <w:ilvl w:val="0"/>
                <w:numId w:val="166"/>
              </w:numPr>
              <w:rPr>
                <w:rFonts w:asciiTheme="minorHAnsi" w:hAnsiTheme="minorHAnsi"/>
                <w:sz w:val="22"/>
                <w:szCs w:val="22"/>
              </w:rPr>
            </w:pPr>
            <w:r>
              <w:rPr>
                <w:rFonts w:asciiTheme="minorHAnsi" w:hAnsiTheme="minorHAnsi"/>
                <w:sz w:val="22"/>
                <w:szCs w:val="22"/>
              </w:rPr>
              <w:t>8 after-hours available (non-</w:t>
            </w:r>
            <w:r w:rsidRPr="00A66D10">
              <w:rPr>
                <w:rFonts w:asciiTheme="minorHAnsi" w:hAnsiTheme="minorHAnsi"/>
                <w:sz w:val="22"/>
                <w:szCs w:val="22"/>
              </w:rPr>
              <w:t>ED Urgent Care</w:t>
            </w:r>
            <w:r w:rsidR="00CD7878">
              <w:rPr>
                <w:rFonts w:asciiTheme="minorHAnsi" w:hAnsiTheme="minorHAnsi"/>
                <w:sz w:val="22"/>
                <w:szCs w:val="22"/>
              </w:rPr>
              <w:t xml:space="preserve"> in the provider’s office</w:t>
            </w:r>
            <w:r w:rsidRPr="00A66D10">
              <w:rPr>
                <w:rFonts w:asciiTheme="minorHAnsi" w:hAnsiTheme="minorHAnsi"/>
                <w:sz w:val="22"/>
                <w:szCs w:val="22"/>
              </w:rPr>
              <w:t>)</w:t>
            </w:r>
          </w:p>
          <w:p w14:paraId="3503A80B" w14:textId="29F20FCF" w:rsidR="007A3FF5" w:rsidRPr="00A66D10" w:rsidRDefault="007A3FF5" w:rsidP="002C6B54">
            <w:pPr>
              <w:pStyle w:val="ListParagraph"/>
              <w:ind w:left="0"/>
              <w:rPr>
                <w:rFonts w:asciiTheme="minorHAnsi" w:hAnsiTheme="minorHAnsi"/>
                <w:sz w:val="22"/>
                <w:szCs w:val="22"/>
              </w:rPr>
            </w:pPr>
          </w:p>
        </w:tc>
      </w:tr>
    </w:tbl>
    <w:p w14:paraId="32A4C361" w14:textId="250985EC" w:rsidR="004C665E" w:rsidRDefault="004C665E" w:rsidP="002C6B54">
      <w:pPr>
        <w:rPr>
          <w:rFonts w:ascii="Calibri" w:hAnsi="Calibri" w:cs="Arial"/>
          <w:b/>
          <w:i/>
        </w:rPr>
      </w:pPr>
    </w:p>
    <w:p w14:paraId="68BE264C" w14:textId="1BCA2D40" w:rsidR="004C665E" w:rsidRDefault="004C665E" w:rsidP="00944220">
      <w:pPr>
        <w:jc w:val="center"/>
        <w:rPr>
          <w:rFonts w:ascii="Calibri" w:hAnsi="Calibri" w:cs="Arial"/>
          <w:b/>
          <w:i/>
        </w:rPr>
      </w:pPr>
      <w:r>
        <w:rPr>
          <w:rFonts w:ascii="Calibri" w:hAnsi="Calibri" w:cs="Arial"/>
          <w:b/>
          <w:i/>
        </w:rPr>
        <w:t>5.12</w:t>
      </w:r>
    </w:p>
    <w:p w14:paraId="4E518D0C" w14:textId="18F005F9" w:rsidR="004C665E" w:rsidRDefault="004C665E" w:rsidP="00944220">
      <w:pPr>
        <w:jc w:val="center"/>
        <w:rPr>
          <w:rFonts w:ascii="Calibri" w:hAnsi="Calibri" w:cs="Arial"/>
          <w:b/>
          <w:i/>
        </w:rPr>
      </w:pPr>
      <w:r>
        <w:rPr>
          <w:rFonts w:ascii="Calibri" w:hAnsi="Calibri" w:cs="Arial"/>
          <w:b/>
          <w:i/>
        </w:rPr>
        <w:t>Provider has made arrangements for patients to have access to</w:t>
      </w:r>
      <w:r w:rsidR="00032F3A">
        <w:rPr>
          <w:rFonts w:ascii="Calibri" w:hAnsi="Calibri" w:cs="Arial"/>
          <w:b/>
          <w:i/>
        </w:rPr>
        <w:t xml:space="preserve"> non-ED after-hours provider for urgent care needs during at least 12 after-hours per week, located within the provider’s office</w:t>
      </w:r>
    </w:p>
    <w:p w14:paraId="4871DD18" w14:textId="239BE8C7" w:rsidR="00CD7878" w:rsidRDefault="00CD7878" w:rsidP="00944220">
      <w:pPr>
        <w:jc w:val="center"/>
        <w:rPr>
          <w:rFonts w:ascii="Calibri" w:hAnsi="Calibri" w:cs="Arial"/>
          <w:b/>
          <w:i/>
        </w:rPr>
      </w:pPr>
    </w:p>
    <w:p w14:paraId="70E951CA" w14:textId="77777777" w:rsidR="0084347F" w:rsidRPr="00C10BA4" w:rsidRDefault="0084347F" w:rsidP="0084347F">
      <w:pPr>
        <w:tabs>
          <w:tab w:val="left" w:pos="376"/>
          <w:tab w:val="left" w:pos="1432"/>
        </w:tabs>
        <w:rPr>
          <w:rFonts w:ascii="Calibri" w:hAnsi="Calibri" w:cs="Arial"/>
          <w:bCs/>
          <w:i/>
          <w:u w:val="single"/>
        </w:rPr>
      </w:pPr>
      <w:r>
        <w:rPr>
          <w:rFonts w:ascii="Calibri" w:hAnsi="Calibri" w:cs="Arial"/>
          <w:bCs/>
          <w:i/>
          <w:u w:val="single"/>
        </w:rPr>
        <w:t>PCP and Specialist Guidelines:</w:t>
      </w:r>
    </w:p>
    <w:p w14:paraId="41F396DD" w14:textId="3DE436A2" w:rsidR="0084347F" w:rsidRDefault="0084347F" w:rsidP="007470DF">
      <w:pPr>
        <w:numPr>
          <w:ilvl w:val="0"/>
          <w:numId w:val="260"/>
        </w:numPr>
        <w:tabs>
          <w:tab w:val="left" w:pos="376"/>
          <w:tab w:val="left" w:pos="1432"/>
        </w:tabs>
        <w:ind w:left="360"/>
        <w:rPr>
          <w:rFonts w:ascii="Calibri" w:hAnsi="Calibri" w:cs="Arial"/>
          <w:sz w:val="22"/>
          <w:szCs w:val="22"/>
        </w:rPr>
      </w:pPr>
      <w:r w:rsidRPr="00A24EB1">
        <w:rPr>
          <w:rFonts w:ascii="Calibri" w:hAnsi="Calibri" w:cs="Arial"/>
          <w:sz w:val="22"/>
          <w:szCs w:val="22"/>
        </w:rPr>
        <w:t>Reference 5.3</w:t>
      </w:r>
      <w:r>
        <w:rPr>
          <w:rFonts w:ascii="Calibri" w:hAnsi="Calibri" w:cs="Arial"/>
          <w:sz w:val="22"/>
          <w:szCs w:val="22"/>
        </w:rPr>
        <w:t xml:space="preserve"> and 5.5</w:t>
      </w:r>
      <w:r w:rsidR="00EE6B92">
        <w:rPr>
          <w:rFonts w:ascii="Calibri" w:hAnsi="Calibri" w:cs="Arial"/>
          <w:sz w:val="22"/>
          <w:szCs w:val="22"/>
        </w:rPr>
        <w:t>.</w:t>
      </w:r>
    </w:p>
    <w:p w14:paraId="2F3DCCDF" w14:textId="77777777" w:rsidR="0084347F" w:rsidRDefault="0084347F" w:rsidP="00944220">
      <w:pPr>
        <w:jc w:val="center"/>
        <w:rPr>
          <w:rFonts w:ascii="Calibri" w:hAnsi="Calibri" w:cs="Arial"/>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D7878" w14:paraId="714F67A3"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B4B323"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A4918F6"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D7878" w14:paraId="7210379A"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47C2FE" w14:textId="77777777" w:rsidR="00CD7878" w:rsidRPr="000433C5" w:rsidRDefault="00CD7878" w:rsidP="0094422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D7878" w14:paraId="178ABFCD"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20B06" w14:textId="2CFBD389" w:rsidR="00CD7878" w:rsidRPr="00A66D10" w:rsidRDefault="00CD7878" w:rsidP="007470DF">
            <w:pPr>
              <w:pStyle w:val="ListParagraph"/>
              <w:numPr>
                <w:ilvl w:val="0"/>
                <w:numId w:val="166"/>
              </w:numPr>
              <w:rPr>
                <w:rFonts w:asciiTheme="minorHAnsi" w:hAnsiTheme="minorHAnsi"/>
                <w:sz w:val="22"/>
                <w:szCs w:val="22"/>
              </w:rPr>
            </w:pPr>
            <w:r>
              <w:rPr>
                <w:rFonts w:asciiTheme="minorHAnsi" w:hAnsiTheme="minorHAnsi"/>
                <w:sz w:val="22"/>
                <w:szCs w:val="22"/>
              </w:rPr>
              <w:t>12 after-hours available (non-</w:t>
            </w:r>
            <w:r w:rsidRPr="00A66D10">
              <w:rPr>
                <w:rFonts w:asciiTheme="minorHAnsi" w:hAnsiTheme="minorHAnsi"/>
                <w:sz w:val="22"/>
                <w:szCs w:val="22"/>
              </w:rPr>
              <w:t>ED Urgent Care</w:t>
            </w:r>
            <w:r>
              <w:rPr>
                <w:rFonts w:asciiTheme="minorHAnsi" w:hAnsiTheme="minorHAnsi"/>
                <w:sz w:val="22"/>
                <w:szCs w:val="22"/>
              </w:rPr>
              <w:t xml:space="preserve"> in the provider’s office</w:t>
            </w:r>
            <w:r w:rsidRPr="00A66D10">
              <w:rPr>
                <w:rFonts w:asciiTheme="minorHAnsi" w:hAnsiTheme="minorHAnsi"/>
                <w:sz w:val="22"/>
                <w:szCs w:val="22"/>
              </w:rPr>
              <w:t>)</w:t>
            </w:r>
          </w:p>
          <w:p w14:paraId="61DDDD96" w14:textId="77777777" w:rsidR="00CD7878" w:rsidRPr="00A66D10" w:rsidRDefault="00CD7878" w:rsidP="002C6B54">
            <w:pPr>
              <w:pStyle w:val="ListParagraph"/>
              <w:ind w:left="0"/>
              <w:rPr>
                <w:rFonts w:asciiTheme="minorHAnsi" w:hAnsiTheme="minorHAnsi"/>
                <w:sz w:val="22"/>
                <w:szCs w:val="22"/>
              </w:rPr>
            </w:pPr>
          </w:p>
        </w:tc>
      </w:tr>
    </w:tbl>
    <w:p w14:paraId="1551D36A" w14:textId="50B8F8BC" w:rsidR="002F5B9B" w:rsidRDefault="002F5B9B" w:rsidP="002C6B54">
      <w:pPr>
        <w:rPr>
          <w:rFonts w:ascii="Calibri" w:hAnsi="Calibri" w:cs="Arial"/>
          <w:sz w:val="22"/>
          <w:szCs w:val="22"/>
        </w:rPr>
      </w:pPr>
    </w:p>
    <w:p w14:paraId="13B92F2B" w14:textId="1AA3849A" w:rsidR="005A0208" w:rsidRPr="009A2BF5" w:rsidRDefault="005A0208" w:rsidP="009A2BF5">
      <w:pPr>
        <w:jc w:val="center"/>
        <w:rPr>
          <w:rFonts w:ascii="Calibri" w:hAnsi="Calibri" w:cs="Arial"/>
          <w:b/>
          <w:i/>
        </w:rPr>
      </w:pPr>
      <w:r w:rsidRPr="009A2BF5">
        <w:rPr>
          <w:rFonts w:ascii="Calibri" w:hAnsi="Calibri" w:cs="Arial"/>
          <w:b/>
          <w:i/>
        </w:rPr>
        <w:t>5.1</w:t>
      </w:r>
      <w:r w:rsidR="00757A45" w:rsidRPr="009A2BF5">
        <w:rPr>
          <w:rFonts w:ascii="Calibri" w:hAnsi="Calibri" w:cs="Arial"/>
          <w:b/>
          <w:i/>
        </w:rPr>
        <w:t>3</w:t>
      </w:r>
    </w:p>
    <w:p w14:paraId="425338D9" w14:textId="72388E9D" w:rsidR="005A0208" w:rsidRPr="009A2BF5" w:rsidRDefault="005A0208" w:rsidP="00A946AD">
      <w:pPr>
        <w:jc w:val="center"/>
        <w:rPr>
          <w:rFonts w:ascii="Calibri" w:hAnsi="Calibri" w:cs="Arial"/>
          <w:b/>
          <w:i/>
        </w:rPr>
      </w:pPr>
      <w:r w:rsidRPr="009A2BF5">
        <w:rPr>
          <w:rFonts w:ascii="Calibri" w:hAnsi="Calibri" w:cs="Arial"/>
          <w:b/>
          <w:i/>
        </w:rPr>
        <w:t>Clinical Staff has been trained/educated about Unconscious Bias and a systematic approach is in place to train new hires and conduct additional training periodically</w:t>
      </w:r>
    </w:p>
    <w:p w14:paraId="0DB8BE78" w14:textId="2C19EEF9" w:rsidR="005A0208" w:rsidRPr="009A2BF5" w:rsidDel="00C04694" w:rsidRDefault="005A0208" w:rsidP="00A946AD">
      <w:pPr>
        <w:jc w:val="center"/>
        <w:rPr>
          <w:del w:id="664" w:author="Sibai, Kaitlyn" w:date="2023-09-15T10:48:00Z"/>
          <w:rFonts w:ascii="Calibri" w:hAnsi="Calibri" w:cs="Arial"/>
          <w:b/>
          <w:i/>
        </w:rPr>
      </w:pPr>
      <w:del w:id="665" w:author="Sibai, Kaitlyn" w:date="2023-09-15T10:48:00Z">
        <w:r w:rsidRPr="009A2BF5" w:rsidDel="00C04694">
          <w:rPr>
            <w:rFonts w:ascii="Calibri" w:hAnsi="Calibri" w:cs="Arial"/>
            <w:b/>
            <w:i/>
          </w:rPr>
          <w:delText>[Applicable to PCPs only]</w:delText>
        </w:r>
      </w:del>
    </w:p>
    <w:p w14:paraId="036FA8B6" w14:textId="1308A360" w:rsidR="005A0208" w:rsidRPr="0039013F" w:rsidRDefault="005A0208" w:rsidP="0039013F">
      <w:pPr>
        <w:tabs>
          <w:tab w:val="left" w:pos="376"/>
          <w:tab w:val="left" w:pos="1432"/>
        </w:tabs>
        <w:rPr>
          <w:rFonts w:ascii="Calibri" w:hAnsi="Calibri" w:cs="Arial"/>
          <w:bCs/>
          <w:i/>
          <w:u w:val="single"/>
        </w:rPr>
      </w:pPr>
      <w:r w:rsidRPr="0039013F">
        <w:rPr>
          <w:rFonts w:ascii="Calibri" w:hAnsi="Calibri" w:cs="Arial"/>
          <w:bCs/>
          <w:i/>
          <w:u w:val="single"/>
        </w:rPr>
        <w:t>PCP</w:t>
      </w:r>
      <w:ins w:id="666" w:author="Sibai, Kaitlyn" w:date="2023-09-15T10:48:00Z">
        <w:r w:rsidR="00C04694">
          <w:rPr>
            <w:rFonts w:ascii="Calibri" w:hAnsi="Calibri" w:cs="Arial"/>
            <w:bCs/>
            <w:i/>
            <w:u w:val="single"/>
          </w:rPr>
          <w:t xml:space="preserve"> and Specialist</w:t>
        </w:r>
      </w:ins>
      <w:r w:rsidRPr="0039013F">
        <w:rPr>
          <w:rFonts w:ascii="Calibri" w:hAnsi="Calibri" w:cs="Arial"/>
          <w:bCs/>
          <w:i/>
          <w:u w:val="single"/>
        </w:rPr>
        <w:t xml:space="preserve"> Guidelines: </w:t>
      </w:r>
    </w:p>
    <w:p w14:paraId="6DA7FA8C" w14:textId="3389FD67" w:rsidR="005A0208" w:rsidRPr="00A60258" w:rsidRDefault="005A0208" w:rsidP="0039013F">
      <w:pPr>
        <w:ind w:left="360"/>
        <w:rPr>
          <w:rFonts w:ascii="Calibri" w:hAnsi="Calibri" w:cstheme="minorHAnsi"/>
          <w:b/>
          <w:bCs/>
          <w:i/>
          <w:iCs/>
          <w:sz w:val="22"/>
          <w:szCs w:val="22"/>
        </w:rPr>
      </w:pPr>
      <w:r w:rsidRPr="00A60258">
        <w:rPr>
          <w:rFonts w:ascii="Calibri" w:hAnsi="Calibri" w:cstheme="minorHAnsi"/>
          <w:sz w:val="22"/>
          <w:szCs w:val="22"/>
        </w:rPr>
        <w:t>All clinical staff,</w:t>
      </w:r>
      <w:del w:id="667" w:author="Niksic, Lora" w:date="2023-09-05T16:00:00Z">
        <w:r w:rsidRPr="00A60258" w:rsidDel="001863AD">
          <w:rPr>
            <w:rFonts w:ascii="Calibri" w:hAnsi="Calibri" w:cstheme="minorHAnsi"/>
            <w:sz w:val="22"/>
            <w:szCs w:val="22"/>
          </w:rPr>
          <w:delText xml:space="preserve"> </w:delText>
        </w:r>
        <w:r w:rsidRPr="00A60258" w:rsidDel="001C7C94">
          <w:rPr>
            <w:rFonts w:ascii="Calibri" w:hAnsi="Calibri" w:cstheme="minorHAnsi"/>
            <w:sz w:val="22"/>
            <w:szCs w:val="22"/>
          </w:rPr>
          <w:delText>excluding physicians,</w:delText>
        </w:r>
      </w:del>
      <w:r w:rsidRPr="00A60258">
        <w:rPr>
          <w:rFonts w:ascii="Calibri" w:hAnsi="Calibri" w:cstheme="minorHAnsi"/>
          <w:sz w:val="22"/>
          <w:szCs w:val="22"/>
        </w:rPr>
        <w:t xml:space="preserve"> will complete training about unconscious bias. Content should include key concepts to understand and overcome unconscious bias. </w:t>
      </w:r>
    </w:p>
    <w:p w14:paraId="6043C20C" w14:textId="33601B26"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 xml:space="preserve">Licensed </w:t>
      </w:r>
      <w:r w:rsidR="0084347F" w:rsidRPr="0084347F">
        <w:rPr>
          <w:rFonts w:ascii="Calibri" w:hAnsi="Calibri" w:cstheme="minorHAnsi"/>
          <w:sz w:val="22"/>
          <w:szCs w:val="22"/>
        </w:rPr>
        <w:t xml:space="preserve">or certified </w:t>
      </w:r>
      <w:r w:rsidRPr="00A60258">
        <w:rPr>
          <w:rFonts w:ascii="Calibri" w:hAnsi="Calibri" w:cstheme="minorHAnsi"/>
          <w:sz w:val="22"/>
          <w:szCs w:val="22"/>
        </w:rPr>
        <w:t xml:space="preserve">clinical staff will include but is not limited to: </w:t>
      </w:r>
    </w:p>
    <w:p w14:paraId="62E5B2A0" w14:textId="16C5B2CE" w:rsidR="006E1EDB" w:rsidRDefault="006E1EDB" w:rsidP="007470DF">
      <w:pPr>
        <w:pStyle w:val="ListParagraph"/>
        <w:numPr>
          <w:ilvl w:val="1"/>
          <w:numId w:val="197"/>
        </w:numPr>
        <w:spacing w:line="256" w:lineRule="auto"/>
        <w:rPr>
          <w:ins w:id="668" w:author="Niksic, Lora" w:date="2023-09-05T16:01:00Z"/>
          <w:rFonts w:ascii="Calibri" w:hAnsi="Calibri" w:cstheme="minorHAnsi"/>
          <w:sz w:val="22"/>
          <w:szCs w:val="22"/>
        </w:rPr>
      </w:pPr>
      <w:ins w:id="669" w:author="Niksic, Lora" w:date="2023-09-05T16:01:00Z">
        <w:r>
          <w:rPr>
            <w:rFonts w:ascii="Calibri" w:hAnsi="Calibri" w:cstheme="minorHAnsi"/>
            <w:sz w:val="22"/>
            <w:szCs w:val="22"/>
          </w:rPr>
          <w:t>Physicians</w:t>
        </w:r>
      </w:ins>
      <w:ins w:id="670" w:author="Niksic, Lora" w:date="2023-09-05T16:02:00Z">
        <w:r>
          <w:rPr>
            <w:rFonts w:ascii="Calibri" w:hAnsi="Calibri" w:cstheme="minorHAnsi"/>
            <w:sz w:val="22"/>
            <w:szCs w:val="22"/>
          </w:rPr>
          <w:t>.</w:t>
        </w:r>
      </w:ins>
    </w:p>
    <w:p w14:paraId="2278237F" w14:textId="2659ECFF" w:rsidR="005A0208" w:rsidRPr="009A4267"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Advanced Practice Practitioners</w:t>
      </w:r>
      <w:r w:rsidR="0084347F">
        <w:rPr>
          <w:rFonts w:ascii="Calibri" w:hAnsi="Calibri" w:cstheme="minorHAnsi"/>
          <w:sz w:val="22"/>
          <w:szCs w:val="22"/>
        </w:rPr>
        <w:t xml:space="preserve"> / </w:t>
      </w:r>
      <w:r w:rsidR="0084347F" w:rsidRPr="00A60258">
        <w:rPr>
          <w:rFonts w:ascii="Calibri" w:hAnsi="Calibri" w:cstheme="minorHAnsi"/>
          <w:sz w:val="22"/>
          <w:szCs w:val="22"/>
        </w:rPr>
        <w:t>Physician Assistants</w:t>
      </w:r>
      <w:r w:rsidR="005B39BD">
        <w:rPr>
          <w:rFonts w:ascii="Calibri" w:hAnsi="Calibri" w:cstheme="minorHAnsi"/>
          <w:sz w:val="22"/>
          <w:szCs w:val="22"/>
        </w:rPr>
        <w:t xml:space="preserve"> / Nurse Practitioners</w:t>
      </w:r>
      <w:r w:rsidR="00752986">
        <w:rPr>
          <w:rFonts w:ascii="Calibri" w:hAnsi="Calibri" w:cstheme="minorHAnsi"/>
          <w:sz w:val="22"/>
          <w:szCs w:val="22"/>
        </w:rPr>
        <w:t>.</w:t>
      </w:r>
    </w:p>
    <w:p w14:paraId="75F69082" w14:textId="7CD12013"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Care Managers</w:t>
      </w:r>
      <w:r w:rsidR="00752986">
        <w:rPr>
          <w:rFonts w:ascii="Calibri" w:hAnsi="Calibri" w:cstheme="minorHAnsi"/>
          <w:sz w:val="22"/>
          <w:szCs w:val="22"/>
        </w:rPr>
        <w:t>.</w:t>
      </w:r>
    </w:p>
    <w:p w14:paraId="0F12AF1C" w14:textId="7DC863BF"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Medical Assistants</w:t>
      </w:r>
      <w:r w:rsidR="00752986">
        <w:rPr>
          <w:rFonts w:ascii="Calibri" w:hAnsi="Calibri" w:cstheme="minorHAnsi"/>
          <w:sz w:val="22"/>
          <w:szCs w:val="22"/>
        </w:rPr>
        <w:t>.</w:t>
      </w:r>
    </w:p>
    <w:p w14:paraId="5AD47D97" w14:textId="0BA7977E"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Nurses</w:t>
      </w:r>
      <w:r w:rsidR="00752986">
        <w:rPr>
          <w:rFonts w:ascii="Calibri" w:hAnsi="Calibri" w:cstheme="minorHAnsi"/>
          <w:sz w:val="22"/>
          <w:szCs w:val="22"/>
        </w:rPr>
        <w:t>.</w:t>
      </w:r>
    </w:p>
    <w:p w14:paraId="24E30171" w14:textId="376B6F0D"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Pharmacists</w:t>
      </w:r>
      <w:r w:rsidR="00752986">
        <w:rPr>
          <w:rFonts w:ascii="Calibri" w:hAnsi="Calibri" w:cstheme="minorHAnsi"/>
          <w:sz w:val="22"/>
          <w:szCs w:val="22"/>
        </w:rPr>
        <w:t>.</w:t>
      </w:r>
    </w:p>
    <w:p w14:paraId="2D13F43A" w14:textId="2F901AFE" w:rsidR="005A0208" w:rsidRPr="00A60258" w:rsidRDefault="005A0208" w:rsidP="007470DF">
      <w:pPr>
        <w:pStyle w:val="ListParagraph"/>
        <w:numPr>
          <w:ilvl w:val="1"/>
          <w:numId w:val="197"/>
        </w:numPr>
        <w:spacing w:line="256" w:lineRule="auto"/>
        <w:rPr>
          <w:rFonts w:ascii="Calibri" w:hAnsi="Calibri" w:cstheme="minorHAnsi"/>
          <w:sz w:val="22"/>
          <w:szCs w:val="22"/>
        </w:rPr>
      </w:pPr>
      <w:r w:rsidRPr="00A60258">
        <w:rPr>
          <w:rFonts w:ascii="Calibri" w:hAnsi="Calibri" w:cstheme="minorHAnsi"/>
          <w:sz w:val="22"/>
          <w:szCs w:val="22"/>
        </w:rPr>
        <w:t>Social Workers</w:t>
      </w:r>
      <w:r w:rsidR="00752986">
        <w:rPr>
          <w:rFonts w:ascii="Calibri" w:hAnsi="Calibri" w:cstheme="minorHAnsi"/>
          <w:sz w:val="22"/>
          <w:szCs w:val="22"/>
        </w:rPr>
        <w:t>.</w:t>
      </w:r>
    </w:p>
    <w:p w14:paraId="718D1E93" w14:textId="7710BCD0"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Training/educational activity is documented in personnel or training records, and content material used for training is available for review</w:t>
      </w:r>
      <w:r w:rsidR="00EE6B92">
        <w:rPr>
          <w:rFonts w:ascii="Calibri" w:hAnsi="Calibri" w:cstheme="minorHAnsi"/>
          <w:sz w:val="22"/>
          <w:szCs w:val="22"/>
        </w:rPr>
        <w:t>.</w:t>
      </w:r>
    </w:p>
    <w:p w14:paraId="4DDACE82" w14:textId="466850E0"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A process is in place to train all current staff initially</w:t>
      </w:r>
      <w:r w:rsidR="00752986">
        <w:rPr>
          <w:rFonts w:ascii="Calibri" w:hAnsi="Calibri" w:cstheme="minorHAnsi"/>
          <w:sz w:val="22"/>
          <w:szCs w:val="22"/>
        </w:rPr>
        <w:t>.</w:t>
      </w:r>
    </w:p>
    <w:p w14:paraId="5E313AA6" w14:textId="2AF3699C"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Training occurs at time of hire for new staff</w:t>
      </w:r>
      <w:r w:rsidR="00752986">
        <w:rPr>
          <w:rFonts w:ascii="Calibri" w:hAnsi="Calibri" w:cstheme="minorHAnsi"/>
          <w:sz w:val="22"/>
          <w:szCs w:val="22"/>
        </w:rPr>
        <w:t>.</w:t>
      </w:r>
    </w:p>
    <w:p w14:paraId="21A3E1F3" w14:textId="57273D0B"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Additional training is required every 2 years</w:t>
      </w:r>
      <w:r w:rsidR="00752986">
        <w:rPr>
          <w:rFonts w:ascii="Calibri" w:hAnsi="Calibri" w:cstheme="minorHAnsi"/>
          <w:sz w:val="22"/>
          <w:szCs w:val="22"/>
        </w:rPr>
        <w:t>.</w:t>
      </w:r>
    </w:p>
    <w:p w14:paraId="0FCC851C" w14:textId="175DB1C1" w:rsidR="005A0208" w:rsidRPr="00A60258" w:rsidRDefault="005A0208" w:rsidP="007470DF">
      <w:pPr>
        <w:pStyle w:val="ListParagraph"/>
        <w:numPr>
          <w:ilvl w:val="0"/>
          <w:numId w:val="196"/>
        </w:numPr>
        <w:spacing w:line="256" w:lineRule="auto"/>
        <w:rPr>
          <w:rFonts w:ascii="Calibri" w:hAnsi="Calibri" w:cstheme="minorHAnsi"/>
          <w:sz w:val="22"/>
          <w:szCs w:val="22"/>
        </w:rPr>
      </w:pPr>
      <w:r w:rsidRPr="00A60258">
        <w:rPr>
          <w:rFonts w:ascii="Calibri" w:hAnsi="Calibri" w:cstheme="minorHAnsi"/>
          <w:sz w:val="22"/>
          <w:szCs w:val="22"/>
        </w:rPr>
        <w:t xml:space="preserve">Maintain </w:t>
      </w:r>
      <w:r w:rsidR="00530FE3" w:rsidRPr="00A60258">
        <w:rPr>
          <w:rFonts w:ascii="Calibri" w:hAnsi="Calibri" w:cstheme="minorHAnsi"/>
          <w:sz w:val="22"/>
          <w:szCs w:val="22"/>
        </w:rPr>
        <w:t>completion certificate</w:t>
      </w:r>
      <w:r w:rsidRPr="00A60258">
        <w:rPr>
          <w:rFonts w:ascii="Calibri" w:hAnsi="Calibri" w:cstheme="minorHAnsi"/>
          <w:sz w:val="22"/>
          <w:szCs w:val="22"/>
        </w:rPr>
        <w:t xml:space="preserve"> document</w:t>
      </w:r>
      <w:r w:rsidR="00530FE3" w:rsidRPr="00A60258">
        <w:rPr>
          <w:rFonts w:ascii="Calibri" w:hAnsi="Calibri" w:cstheme="minorHAnsi"/>
          <w:sz w:val="22"/>
          <w:szCs w:val="22"/>
        </w:rPr>
        <w:t xml:space="preserve"> (if available)</w:t>
      </w:r>
      <w:r w:rsidRPr="00A60258">
        <w:rPr>
          <w:rFonts w:ascii="Calibri" w:hAnsi="Calibri" w:cstheme="minorHAnsi"/>
          <w:sz w:val="22"/>
          <w:szCs w:val="22"/>
        </w:rPr>
        <w:t xml:space="preserve"> in personnel record</w:t>
      </w:r>
      <w:r w:rsidR="00752986">
        <w:rPr>
          <w:rFonts w:ascii="Calibri" w:hAnsi="Calibri" w:cstheme="minorHAnsi"/>
          <w:sz w:val="22"/>
          <w:szCs w:val="22"/>
        </w:rPr>
        <w:t>.</w:t>
      </w:r>
    </w:p>
    <w:p w14:paraId="341B4B54" w14:textId="41428DA0"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Training module must meet the following criteria:</w:t>
      </w:r>
    </w:p>
    <w:p w14:paraId="1625AC49" w14:textId="0078FC07"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Includes scientific basis for the existence and cause of unconscious bias</w:t>
      </w:r>
      <w:r w:rsidR="00752986">
        <w:rPr>
          <w:rFonts w:ascii="Calibri" w:hAnsi="Calibri" w:cstheme="minorHAnsi"/>
          <w:sz w:val="22"/>
          <w:szCs w:val="22"/>
        </w:rPr>
        <w:t>.</w:t>
      </w:r>
    </w:p>
    <w:p w14:paraId="3E4F2D09" w14:textId="3C6953E3"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Addresses how unconscious bias can affect healthcare and influence treatment</w:t>
      </w:r>
      <w:r w:rsidR="00752986">
        <w:rPr>
          <w:rFonts w:ascii="Calibri" w:hAnsi="Calibri" w:cstheme="minorHAnsi"/>
          <w:sz w:val="22"/>
          <w:szCs w:val="22"/>
        </w:rPr>
        <w:t>.</w:t>
      </w:r>
    </w:p>
    <w:p w14:paraId="7E7F74CD" w14:textId="2FC3FFE9" w:rsidR="005A0208" w:rsidRPr="00A60258" w:rsidRDefault="005A0208" w:rsidP="007470DF">
      <w:pPr>
        <w:pStyle w:val="ListParagraph"/>
        <w:numPr>
          <w:ilvl w:val="0"/>
          <w:numId w:val="195"/>
        </w:numPr>
        <w:autoSpaceDE w:val="0"/>
        <w:autoSpaceDN w:val="0"/>
        <w:adjustRightInd w:val="0"/>
        <w:rPr>
          <w:rFonts w:ascii="Calibri" w:hAnsi="Calibri" w:cstheme="minorHAnsi"/>
          <w:sz w:val="22"/>
          <w:szCs w:val="22"/>
        </w:rPr>
      </w:pPr>
      <w:r w:rsidRPr="00A60258">
        <w:rPr>
          <w:rFonts w:ascii="Calibri" w:hAnsi="Calibri" w:cstheme="minorHAnsi"/>
          <w:sz w:val="22"/>
          <w:szCs w:val="22"/>
        </w:rPr>
        <w:t>Provides resources to identify an individual’s own bias and tools to overcome these biases</w:t>
      </w:r>
      <w:r w:rsidR="00752986">
        <w:rPr>
          <w:rFonts w:ascii="Calibri" w:hAnsi="Calibri" w:cstheme="minorHAnsi"/>
          <w:sz w:val="22"/>
          <w:szCs w:val="22"/>
        </w:rPr>
        <w:t>.</w:t>
      </w:r>
    </w:p>
    <w:p w14:paraId="6FC396EF" w14:textId="0D3D67C9" w:rsidR="005A0208" w:rsidRPr="00A60258" w:rsidRDefault="005A0208" w:rsidP="007470DF">
      <w:pPr>
        <w:pStyle w:val="ListParagraph"/>
        <w:numPr>
          <w:ilvl w:val="0"/>
          <w:numId w:val="245"/>
        </w:numPr>
        <w:spacing w:line="256" w:lineRule="auto"/>
        <w:rPr>
          <w:rFonts w:ascii="Calibri" w:hAnsi="Calibri" w:cstheme="minorHAnsi"/>
          <w:sz w:val="22"/>
          <w:szCs w:val="22"/>
        </w:rPr>
      </w:pPr>
      <w:r w:rsidRPr="00A60258">
        <w:rPr>
          <w:rFonts w:ascii="Calibri" w:hAnsi="Calibri" w:cstheme="minorHAnsi"/>
          <w:sz w:val="22"/>
          <w:szCs w:val="22"/>
        </w:rPr>
        <w:t xml:space="preserve">One example of a training module is provided by Stanford University and can be accessed at:  </w:t>
      </w:r>
      <w:hyperlink r:id="rId36" w:history="1">
        <w:r w:rsidRPr="00A60258">
          <w:rPr>
            <w:rStyle w:val="Hyperlink"/>
            <w:rFonts w:ascii="Calibri" w:hAnsi="Calibri" w:cstheme="minorHAnsi"/>
            <w:sz w:val="22"/>
            <w:szCs w:val="22"/>
          </w:rPr>
          <w:t>https://stanford.cloud-cme.com/default.aspx</w:t>
        </w:r>
      </w:hyperlink>
      <w:r w:rsidR="00752986">
        <w:rPr>
          <w:rStyle w:val="Hyperlink"/>
          <w:rFonts w:ascii="Calibri" w:hAnsi="Calibri" w:cstheme="minorHAnsi"/>
          <w:sz w:val="22"/>
          <w:szCs w:val="22"/>
        </w:rPr>
        <w:t>.</w:t>
      </w:r>
      <w:r w:rsidRPr="00A60258">
        <w:rPr>
          <w:rStyle w:val="Hyperlink"/>
          <w:rFonts w:ascii="Calibri" w:hAnsi="Calibri" w:cstheme="minorHAnsi"/>
          <w:sz w:val="22"/>
          <w:szCs w:val="22"/>
        </w:rPr>
        <w:t xml:space="preserve"> </w:t>
      </w:r>
      <w:r w:rsidRPr="00A60258">
        <w:rPr>
          <w:rFonts w:ascii="Calibri" w:hAnsi="Calibri" w:cstheme="minorHAnsi"/>
          <w:color w:val="0563C1"/>
          <w:sz w:val="22"/>
          <w:szCs w:val="22"/>
          <w:u w:val="single"/>
        </w:rPr>
        <w:br/>
      </w:r>
      <w:r w:rsidRPr="00A60258">
        <w:rPr>
          <w:rFonts w:ascii="Calibri" w:hAnsi="Calibri" w:cstheme="minorHAnsi"/>
          <w:bCs/>
          <w:noProof/>
          <w:sz w:val="22"/>
          <w:szCs w:val="22"/>
        </w:rPr>
        <w:t xml:space="preserve">Course name: </w:t>
      </w:r>
      <w:r w:rsidRPr="00A60258">
        <w:rPr>
          <w:rFonts w:ascii="Calibri" w:hAnsi="Calibri" w:cstheme="minorHAnsi"/>
          <w:noProof/>
          <w:sz w:val="22"/>
          <w:szCs w:val="22"/>
        </w:rPr>
        <w:t>Uncon</w:t>
      </w:r>
      <w:r w:rsidR="00D02840">
        <w:rPr>
          <w:rFonts w:ascii="Calibri" w:hAnsi="Calibri" w:cstheme="minorHAnsi"/>
          <w:noProof/>
          <w:sz w:val="22"/>
          <w:szCs w:val="22"/>
        </w:rPr>
        <w:t>s</w:t>
      </w:r>
      <w:r w:rsidRPr="00A60258">
        <w:rPr>
          <w:rFonts w:ascii="Calibri" w:hAnsi="Calibri" w:cstheme="minorHAnsi"/>
          <w:noProof/>
          <w:sz w:val="22"/>
          <w:szCs w:val="22"/>
        </w:rPr>
        <w:t>cious Bias in Medicine</w:t>
      </w:r>
    </w:p>
    <w:p w14:paraId="4A389BA3" w14:textId="05C63F0C" w:rsidR="005A0208" w:rsidRDefault="005A0208" w:rsidP="002C6B54"/>
    <w:tbl>
      <w:tblPr>
        <w:tblW w:w="0" w:type="auto"/>
        <w:jc w:val="center"/>
        <w:tblCellMar>
          <w:left w:w="0" w:type="dxa"/>
          <w:right w:w="0" w:type="dxa"/>
        </w:tblCellMar>
        <w:tblLook w:val="04A0" w:firstRow="1" w:lastRow="0" w:firstColumn="1" w:lastColumn="0" w:noHBand="0" w:noVBand="1"/>
      </w:tblPr>
      <w:tblGrid>
        <w:gridCol w:w="4235"/>
        <w:gridCol w:w="3508"/>
      </w:tblGrid>
      <w:tr w:rsidR="005A0208" w14:paraId="42EBA72C" w14:textId="77777777" w:rsidTr="005A020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B78CFC"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34A89868"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Predicate Logic: n/a</w:t>
            </w:r>
          </w:p>
        </w:tc>
      </w:tr>
      <w:tr w:rsidR="005A0208" w14:paraId="7096105E"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791135" w14:textId="77777777" w:rsidR="005A0208" w:rsidRPr="002D596E" w:rsidRDefault="005A0208" w:rsidP="00491696">
            <w:pPr>
              <w:jc w:val="center"/>
              <w:rPr>
                <w:rFonts w:asciiTheme="minorHAnsi" w:hAnsiTheme="minorHAnsi" w:cstheme="minorHAnsi"/>
                <w:b/>
                <w:bCs/>
                <w:sz w:val="22"/>
                <w:szCs w:val="22"/>
              </w:rPr>
            </w:pPr>
            <w:r w:rsidRPr="002D596E">
              <w:rPr>
                <w:rFonts w:asciiTheme="minorHAnsi" w:hAnsiTheme="minorHAnsi" w:cstheme="minorHAnsi"/>
                <w:b/>
                <w:bCs/>
                <w:sz w:val="22"/>
                <w:szCs w:val="22"/>
              </w:rPr>
              <w:t>PCMH Validation Notes for Site Visits</w:t>
            </w:r>
          </w:p>
        </w:tc>
      </w:tr>
      <w:tr w:rsidR="005A0208" w14:paraId="1AB99165"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ED87D" w14:textId="77777777"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 xml:space="preserve">Current Documentation Required </w:t>
            </w:r>
          </w:p>
          <w:p w14:paraId="16C41472" w14:textId="77777777"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All staff have completed Unconscious Bias education meeting above requirements</w:t>
            </w:r>
          </w:p>
          <w:p w14:paraId="7B511581" w14:textId="0B25F8B2" w:rsidR="005A0208" w:rsidRPr="002D596E" w:rsidRDefault="005A0208" w:rsidP="007470DF">
            <w:pPr>
              <w:pStyle w:val="ListParagraph"/>
              <w:numPr>
                <w:ilvl w:val="0"/>
                <w:numId w:val="188"/>
              </w:numPr>
              <w:spacing w:after="160" w:line="256" w:lineRule="auto"/>
              <w:rPr>
                <w:rFonts w:asciiTheme="minorHAnsi" w:hAnsiTheme="minorHAnsi" w:cstheme="minorHAnsi"/>
                <w:sz w:val="22"/>
                <w:szCs w:val="22"/>
              </w:rPr>
            </w:pPr>
            <w:r w:rsidRPr="002D596E">
              <w:rPr>
                <w:rFonts w:asciiTheme="minorHAnsi" w:hAnsiTheme="minorHAnsi" w:cstheme="minorHAnsi"/>
                <w:sz w:val="22"/>
                <w:szCs w:val="22"/>
              </w:rPr>
              <w:t xml:space="preserve">Discuss process of education, </w:t>
            </w:r>
            <w:r w:rsidR="000A4F7D" w:rsidRPr="000A4F7D">
              <w:rPr>
                <w:rFonts w:asciiTheme="minorHAnsi" w:hAnsiTheme="minorHAnsi" w:cstheme="minorHAnsi"/>
                <w:sz w:val="22"/>
                <w:szCs w:val="22"/>
              </w:rPr>
              <w:t>identify training modules</w:t>
            </w:r>
            <w:r w:rsidRPr="002D596E">
              <w:rPr>
                <w:rFonts w:asciiTheme="minorHAnsi" w:hAnsiTheme="minorHAnsi" w:cstheme="minorHAnsi"/>
                <w:sz w:val="22"/>
                <w:szCs w:val="22"/>
              </w:rPr>
              <w:t xml:space="preserve"> used &amp; </w:t>
            </w:r>
            <w:r w:rsidR="001C71EC">
              <w:rPr>
                <w:rFonts w:asciiTheme="minorHAnsi" w:hAnsiTheme="minorHAnsi" w:cstheme="minorHAnsi"/>
                <w:sz w:val="22"/>
                <w:szCs w:val="22"/>
              </w:rPr>
              <w:t xml:space="preserve">review </w:t>
            </w:r>
            <w:r w:rsidRPr="002D596E">
              <w:rPr>
                <w:rFonts w:asciiTheme="minorHAnsi" w:hAnsiTheme="minorHAnsi" w:cstheme="minorHAnsi"/>
                <w:sz w:val="22"/>
                <w:szCs w:val="22"/>
              </w:rPr>
              <w:t xml:space="preserve">documentation of training </w:t>
            </w:r>
          </w:p>
          <w:p w14:paraId="70B2E9A0" w14:textId="2BB0072B" w:rsidR="005A0208" w:rsidRDefault="00491696" w:rsidP="007470DF">
            <w:pPr>
              <w:pStyle w:val="ListParagraph"/>
              <w:numPr>
                <w:ilvl w:val="0"/>
                <w:numId w:val="188"/>
              </w:numPr>
              <w:spacing w:after="160" w:line="256" w:lineRule="auto"/>
            </w:pPr>
            <w:r w:rsidRPr="00491696">
              <w:rPr>
                <w:rFonts w:asciiTheme="minorHAnsi" w:hAnsiTheme="minorHAnsi" w:cstheme="minorHAnsi"/>
                <w:sz w:val="22"/>
                <w:szCs w:val="22"/>
              </w:rPr>
              <w:t>Provide any documentation that shows course completion as applicable</w:t>
            </w:r>
          </w:p>
        </w:tc>
      </w:tr>
    </w:tbl>
    <w:p w14:paraId="6B2E3AF2" w14:textId="3BB1477B" w:rsidR="00BF6A34" w:rsidRDefault="00BF6A34" w:rsidP="002C6B54">
      <w:pPr>
        <w:jc w:val="center"/>
        <w:rPr>
          <w:rFonts w:ascii="Calibri" w:hAnsi="Calibri" w:cs="Arial"/>
          <w:sz w:val="22"/>
          <w:szCs w:val="22"/>
        </w:rPr>
      </w:pPr>
    </w:p>
    <w:p w14:paraId="48E631AB" w14:textId="1B93E11E" w:rsidR="005A0208" w:rsidRPr="00491696" w:rsidRDefault="005A0208" w:rsidP="00491696">
      <w:pPr>
        <w:jc w:val="center"/>
        <w:rPr>
          <w:rFonts w:ascii="Calibri" w:hAnsi="Calibri" w:cs="Arial"/>
          <w:b/>
          <w:i/>
        </w:rPr>
      </w:pPr>
      <w:r w:rsidRPr="00491696">
        <w:rPr>
          <w:rFonts w:ascii="Calibri" w:hAnsi="Calibri" w:cs="Arial"/>
          <w:b/>
          <w:i/>
        </w:rPr>
        <w:t>5.</w:t>
      </w:r>
      <w:r w:rsidR="00757A45" w:rsidRPr="00491696">
        <w:rPr>
          <w:rFonts w:ascii="Calibri" w:hAnsi="Calibri" w:cs="Arial"/>
          <w:b/>
          <w:i/>
        </w:rPr>
        <w:t>14</w:t>
      </w:r>
    </w:p>
    <w:p w14:paraId="420C58F1" w14:textId="0CECA1A0" w:rsidR="005A0208" w:rsidRPr="00491696" w:rsidRDefault="005A0208" w:rsidP="00491696">
      <w:pPr>
        <w:jc w:val="center"/>
        <w:rPr>
          <w:rFonts w:ascii="Calibri" w:hAnsi="Calibri" w:cs="Arial"/>
          <w:b/>
          <w:i/>
        </w:rPr>
      </w:pPr>
      <w:r w:rsidRPr="00491696">
        <w:rPr>
          <w:rFonts w:ascii="Calibri" w:hAnsi="Calibri" w:cs="Arial"/>
          <w:b/>
          <w:i/>
        </w:rPr>
        <w:t>Non-Clinical Staff has been trained/educated about Unconscious Bias and a systematic approach is in place to train new hires and conduct additional training periodically</w:t>
      </w:r>
    </w:p>
    <w:p w14:paraId="6EBCFE00" w14:textId="5AD715F5" w:rsidR="005A0208" w:rsidRPr="00491696" w:rsidRDefault="005A0208" w:rsidP="00491696">
      <w:pPr>
        <w:jc w:val="center"/>
        <w:rPr>
          <w:rFonts w:ascii="Calibri" w:hAnsi="Calibri" w:cs="Arial"/>
          <w:b/>
          <w:i/>
        </w:rPr>
      </w:pPr>
      <w:del w:id="671" w:author="Sibai, Kaitlyn" w:date="2023-09-15T10:49:00Z">
        <w:r w:rsidRPr="00491696" w:rsidDel="003E4C15">
          <w:rPr>
            <w:rFonts w:ascii="Calibri" w:hAnsi="Calibri" w:cs="Arial"/>
            <w:b/>
            <w:i/>
          </w:rPr>
          <w:delText>[Applicable to PCPs only]</w:delText>
        </w:r>
      </w:del>
    </w:p>
    <w:p w14:paraId="636927C8" w14:textId="67F3E0B1" w:rsidR="005A0208" w:rsidRPr="00920712" w:rsidRDefault="005A0208" w:rsidP="00491696">
      <w:pPr>
        <w:rPr>
          <w:rFonts w:ascii="Calibri" w:hAnsi="Calibri" w:cstheme="minorHAnsi"/>
        </w:rPr>
      </w:pPr>
      <w:r w:rsidRPr="00920712">
        <w:rPr>
          <w:rFonts w:ascii="Calibri" w:hAnsi="Calibri" w:cstheme="minorHAnsi"/>
          <w:i/>
          <w:iCs/>
          <w:u w:val="single"/>
        </w:rPr>
        <w:t>PCP</w:t>
      </w:r>
      <w:ins w:id="672" w:author="Sibai, Kaitlyn" w:date="2023-09-15T10:49:00Z">
        <w:r w:rsidR="003E4C15">
          <w:rPr>
            <w:rFonts w:ascii="Calibri" w:hAnsi="Calibri" w:cstheme="minorHAnsi"/>
            <w:i/>
            <w:iCs/>
            <w:u w:val="single"/>
          </w:rPr>
          <w:t xml:space="preserve"> and Specialist</w:t>
        </w:r>
      </w:ins>
      <w:r w:rsidRPr="00920712">
        <w:rPr>
          <w:rFonts w:ascii="Calibri" w:hAnsi="Calibri" w:cstheme="minorHAnsi"/>
          <w:i/>
          <w:iCs/>
          <w:u w:val="single"/>
        </w:rPr>
        <w:t xml:space="preserve"> Guidelines:</w:t>
      </w:r>
      <w:r w:rsidRPr="00920712">
        <w:rPr>
          <w:rFonts w:ascii="Calibri" w:hAnsi="Calibri" w:cstheme="minorHAnsi"/>
        </w:rPr>
        <w:t xml:space="preserve"> </w:t>
      </w:r>
    </w:p>
    <w:p w14:paraId="5427FF25" w14:textId="495B5AE8" w:rsidR="005A0208" w:rsidRPr="00920712" w:rsidRDefault="005A0208" w:rsidP="00D63CC4">
      <w:pPr>
        <w:ind w:left="360"/>
        <w:rPr>
          <w:rFonts w:ascii="Calibri" w:hAnsi="Calibri" w:cstheme="minorHAnsi"/>
          <w:sz w:val="22"/>
          <w:szCs w:val="22"/>
        </w:rPr>
      </w:pPr>
      <w:r w:rsidRPr="00920712">
        <w:rPr>
          <w:rFonts w:ascii="Calibri" w:hAnsi="Calibri" w:cstheme="minorHAnsi"/>
          <w:sz w:val="22"/>
          <w:szCs w:val="22"/>
        </w:rPr>
        <w:t xml:space="preserve">All non-clinical staff will complete training about unconscious bias. Content should include key concepts to understand and overcome unconscious bias. </w:t>
      </w:r>
    </w:p>
    <w:p w14:paraId="1D73FFF7" w14:textId="546233C4"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 xml:space="preserve">Non-clinical staff will include but is not limited to: </w:t>
      </w:r>
    </w:p>
    <w:p w14:paraId="062F7230" w14:textId="07C35135"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Billing Specialists</w:t>
      </w:r>
      <w:r w:rsidR="00752986">
        <w:rPr>
          <w:rFonts w:ascii="Calibri" w:hAnsi="Calibri" w:cstheme="minorHAnsi"/>
          <w:sz w:val="22"/>
          <w:szCs w:val="22"/>
        </w:rPr>
        <w:t>.</w:t>
      </w:r>
    </w:p>
    <w:p w14:paraId="653C4B8A" w14:textId="6B0F00CB"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Call center personnel</w:t>
      </w:r>
      <w:r w:rsidR="00752986">
        <w:rPr>
          <w:rFonts w:ascii="Calibri" w:hAnsi="Calibri" w:cstheme="minorHAnsi"/>
          <w:sz w:val="22"/>
          <w:szCs w:val="22"/>
        </w:rPr>
        <w:t>.</w:t>
      </w:r>
    </w:p>
    <w:p w14:paraId="552ADE80" w14:textId="399E61D5"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Office Manager</w:t>
      </w:r>
      <w:r w:rsidR="00752986">
        <w:rPr>
          <w:rFonts w:ascii="Calibri" w:hAnsi="Calibri" w:cstheme="minorHAnsi"/>
          <w:sz w:val="22"/>
          <w:szCs w:val="22"/>
        </w:rPr>
        <w:t>.</w:t>
      </w:r>
    </w:p>
    <w:p w14:paraId="68A6A785" w14:textId="0C1C0C69"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Receptionists</w:t>
      </w:r>
      <w:r w:rsidR="00752986">
        <w:rPr>
          <w:rFonts w:ascii="Calibri" w:hAnsi="Calibri" w:cstheme="minorHAnsi"/>
          <w:sz w:val="22"/>
          <w:szCs w:val="22"/>
        </w:rPr>
        <w:t>.</w:t>
      </w:r>
    </w:p>
    <w:p w14:paraId="5C757D0B" w14:textId="2B14DE6E" w:rsidR="005A0208" w:rsidRPr="00920712" w:rsidRDefault="005A0208" w:rsidP="007470DF">
      <w:pPr>
        <w:pStyle w:val="ListParagraph"/>
        <w:numPr>
          <w:ilvl w:val="1"/>
          <w:numId w:val="193"/>
        </w:numPr>
        <w:spacing w:after="160" w:line="256" w:lineRule="auto"/>
        <w:rPr>
          <w:rFonts w:ascii="Calibri" w:hAnsi="Calibri" w:cstheme="minorHAnsi"/>
          <w:sz w:val="22"/>
          <w:szCs w:val="22"/>
        </w:rPr>
      </w:pPr>
      <w:r w:rsidRPr="00920712">
        <w:rPr>
          <w:rFonts w:ascii="Calibri" w:hAnsi="Calibri" w:cstheme="minorHAnsi"/>
          <w:sz w:val="22"/>
          <w:szCs w:val="22"/>
        </w:rPr>
        <w:t>Scheduling personnel</w:t>
      </w:r>
      <w:r w:rsidR="00752986">
        <w:rPr>
          <w:rFonts w:ascii="Calibri" w:hAnsi="Calibri" w:cstheme="minorHAnsi"/>
          <w:sz w:val="22"/>
          <w:szCs w:val="22"/>
        </w:rPr>
        <w:t>.</w:t>
      </w:r>
    </w:p>
    <w:p w14:paraId="224B0622" w14:textId="58288134"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Training/educational activity is documented in personnel or training records, and content material used for training is available for review</w:t>
      </w:r>
      <w:r w:rsidR="00EE6B92">
        <w:rPr>
          <w:rFonts w:ascii="Calibri" w:hAnsi="Calibri" w:cstheme="minorHAnsi"/>
          <w:sz w:val="22"/>
          <w:szCs w:val="22"/>
        </w:rPr>
        <w:t>.</w:t>
      </w:r>
    </w:p>
    <w:p w14:paraId="333718D9" w14:textId="5AA5E3F9"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 process is in place to train all current staff initially</w:t>
      </w:r>
      <w:r w:rsidR="00752986">
        <w:rPr>
          <w:rFonts w:ascii="Calibri" w:hAnsi="Calibri" w:cstheme="minorHAnsi"/>
          <w:sz w:val="22"/>
          <w:szCs w:val="22"/>
        </w:rPr>
        <w:t>.</w:t>
      </w:r>
    </w:p>
    <w:p w14:paraId="63C11625" w14:textId="2927A246"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Training occurs at time of hire for new staff</w:t>
      </w:r>
      <w:r w:rsidR="00752986">
        <w:rPr>
          <w:rFonts w:ascii="Calibri" w:hAnsi="Calibri" w:cstheme="minorHAnsi"/>
          <w:sz w:val="22"/>
          <w:szCs w:val="22"/>
        </w:rPr>
        <w:t>.</w:t>
      </w:r>
    </w:p>
    <w:p w14:paraId="017B7711" w14:textId="70891099"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Additional training is required every 2 years</w:t>
      </w:r>
      <w:r w:rsidR="00752986">
        <w:rPr>
          <w:rFonts w:ascii="Calibri" w:hAnsi="Calibri" w:cstheme="minorHAnsi"/>
          <w:sz w:val="22"/>
          <w:szCs w:val="22"/>
        </w:rPr>
        <w:t>.</w:t>
      </w:r>
    </w:p>
    <w:p w14:paraId="7A40A26A" w14:textId="554EAE20" w:rsidR="00D63CC4" w:rsidRPr="00920712" w:rsidRDefault="00D63CC4"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Maintain completion certificate document (if available) in personnel record</w:t>
      </w:r>
      <w:r w:rsidR="00752986">
        <w:rPr>
          <w:rFonts w:ascii="Calibri" w:hAnsi="Calibri" w:cstheme="minorHAnsi"/>
          <w:sz w:val="22"/>
          <w:szCs w:val="22"/>
        </w:rPr>
        <w:t>.</w:t>
      </w:r>
    </w:p>
    <w:p w14:paraId="5E312D26" w14:textId="5DAC42DC"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Training module must meet the following criteria:</w:t>
      </w:r>
    </w:p>
    <w:p w14:paraId="1F9DF9DA" w14:textId="467AD4DF"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Includes scientific basis for the existence and cause of unconscious bias</w:t>
      </w:r>
      <w:r w:rsidR="00752986">
        <w:rPr>
          <w:rFonts w:ascii="Calibri" w:hAnsi="Calibri" w:cstheme="minorHAnsi"/>
          <w:sz w:val="22"/>
          <w:szCs w:val="22"/>
        </w:rPr>
        <w:t>.</w:t>
      </w:r>
    </w:p>
    <w:p w14:paraId="0A86DB05" w14:textId="71454148"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Addresses how unconscious bias can affect healthcare and influence treatment</w:t>
      </w:r>
      <w:r w:rsidR="00752986">
        <w:rPr>
          <w:rFonts w:ascii="Calibri" w:hAnsi="Calibri" w:cstheme="minorHAnsi"/>
          <w:sz w:val="22"/>
          <w:szCs w:val="22"/>
        </w:rPr>
        <w:t>.</w:t>
      </w:r>
    </w:p>
    <w:p w14:paraId="728CF27B" w14:textId="08E651EF" w:rsidR="005A0208" w:rsidRPr="00920712" w:rsidRDefault="005A0208" w:rsidP="007470DF">
      <w:pPr>
        <w:pStyle w:val="ListParagraph"/>
        <w:numPr>
          <w:ilvl w:val="0"/>
          <w:numId w:val="194"/>
        </w:numPr>
        <w:spacing w:after="160" w:line="256" w:lineRule="auto"/>
        <w:rPr>
          <w:rFonts w:ascii="Calibri" w:hAnsi="Calibri" w:cstheme="minorHAnsi"/>
          <w:sz w:val="22"/>
          <w:szCs w:val="22"/>
        </w:rPr>
      </w:pPr>
      <w:r w:rsidRPr="00920712">
        <w:rPr>
          <w:rFonts w:ascii="Calibri" w:hAnsi="Calibri" w:cstheme="minorHAnsi"/>
          <w:sz w:val="22"/>
          <w:szCs w:val="22"/>
        </w:rPr>
        <w:t>Provides resources to identify an individual’s own bias and tools to overcome these biases</w:t>
      </w:r>
      <w:r w:rsidR="00752986">
        <w:rPr>
          <w:rFonts w:ascii="Calibri" w:hAnsi="Calibri" w:cstheme="minorHAnsi"/>
          <w:sz w:val="22"/>
          <w:szCs w:val="22"/>
        </w:rPr>
        <w:t>.</w:t>
      </w:r>
    </w:p>
    <w:p w14:paraId="2A2871E8" w14:textId="06E1EB29" w:rsidR="005A0208" w:rsidRPr="00920712" w:rsidRDefault="005A0208" w:rsidP="007470DF">
      <w:pPr>
        <w:pStyle w:val="ListParagraph"/>
        <w:numPr>
          <w:ilvl w:val="0"/>
          <w:numId w:val="190"/>
        </w:numPr>
        <w:spacing w:after="160" w:line="256" w:lineRule="auto"/>
        <w:rPr>
          <w:rFonts w:ascii="Calibri" w:hAnsi="Calibri" w:cstheme="minorHAnsi"/>
          <w:sz w:val="22"/>
          <w:szCs w:val="22"/>
        </w:rPr>
      </w:pPr>
      <w:r w:rsidRPr="00920712">
        <w:rPr>
          <w:rFonts w:ascii="Calibri" w:hAnsi="Calibri" w:cstheme="minorHAnsi"/>
          <w:sz w:val="22"/>
          <w:szCs w:val="22"/>
        </w:rPr>
        <w:t xml:space="preserve">One example of a training module is provided by Stanford University and can be accessed at:  </w:t>
      </w:r>
      <w:hyperlink r:id="rId37" w:history="1">
        <w:r w:rsidRPr="00920712">
          <w:rPr>
            <w:rStyle w:val="Hyperlink"/>
            <w:rFonts w:ascii="Calibri" w:hAnsi="Calibri" w:cstheme="minorHAnsi"/>
            <w:sz w:val="22"/>
            <w:szCs w:val="22"/>
          </w:rPr>
          <w:t>https://stanford.cloud-cme.com/default.aspx</w:t>
        </w:r>
      </w:hyperlink>
      <w:r w:rsidR="00752986">
        <w:rPr>
          <w:rStyle w:val="Hyperlink"/>
          <w:rFonts w:ascii="Calibri" w:hAnsi="Calibri" w:cstheme="minorHAnsi"/>
          <w:sz w:val="22"/>
          <w:szCs w:val="22"/>
        </w:rPr>
        <w:t>.</w:t>
      </w:r>
      <w:r w:rsidRPr="00920712">
        <w:rPr>
          <w:rStyle w:val="Hyperlink"/>
          <w:rFonts w:ascii="Calibri" w:hAnsi="Calibri" w:cstheme="minorHAnsi"/>
          <w:sz w:val="22"/>
          <w:szCs w:val="22"/>
        </w:rPr>
        <w:t xml:space="preserve"> </w:t>
      </w:r>
      <w:r w:rsidRPr="00920712">
        <w:rPr>
          <w:rFonts w:ascii="Calibri" w:hAnsi="Calibri" w:cstheme="minorHAnsi"/>
          <w:color w:val="0563C1"/>
          <w:sz w:val="22"/>
          <w:szCs w:val="22"/>
          <w:u w:val="single"/>
        </w:rPr>
        <w:br/>
      </w:r>
      <w:r w:rsidRPr="00920712">
        <w:rPr>
          <w:rFonts w:ascii="Calibri" w:hAnsi="Calibri" w:cstheme="minorHAnsi"/>
          <w:bCs/>
          <w:noProof/>
          <w:sz w:val="22"/>
          <w:szCs w:val="22"/>
        </w:rPr>
        <w:t xml:space="preserve">Course name: </w:t>
      </w:r>
      <w:r w:rsidRPr="00920712">
        <w:rPr>
          <w:rFonts w:ascii="Calibri" w:hAnsi="Calibri" w:cstheme="minorHAnsi"/>
          <w:noProof/>
          <w:sz w:val="22"/>
          <w:szCs w:val="22"/>
        </w:rPr>
        <w:t>Uncon</w:t>
      </w:r>
      <w:r w:rsidR="00D02840">
        <w:rPr>
          <w:rFonts w:ascii="Calibri" w:hAnsi="Calibri" w:cstheme="minorHAnsi"/>
          <w:noProof/>
          <w:sz w:val="22"/>
          <w:szCs w:val="22"/>
        </w:rPr>
        <w:t>s</w:t>
      </w:r>
      <w:r w:rsidRPr="00920712">
        <w:rPr>
          <w:rFonts w:ascii="Calibri" w:hAnsi="Calibri" w:cstheme="minorHAnsi"/>
          <w:noProof/>
          <w:sz w:val="22"/>
          <w:szCs w:val="22"/>
        </w:rPr>
        <w:t>cious Bias in Medicine</w:t>
      </w:r>
    </w:p>
    <w:p w14:paraId="6CA6A426" w14:textId="3AA84FBA" w:rsidR="005A0208" w:rsidRDefault="005A0208" w:rsidP="002C6B54"/>
    <w:tbl>
      <w:tblPr>
        <w:tblW w:w="0" w:type="auto"/>
        <w:jc w:val="center"/>
        <w:tblCellMar>
          <w:left w:w="0" w:type="dxa"/>
          <w:right w:w="0" w:type="dxa"/>
        </w:tblCellMar>
        <w:tblLook w:val="04A0" w:firstRow="1" w:lastRow="0" w:firstColumn="1" w:lastColumn="0" w:noHBand="0" w:noVBand="1"/>
      </w:tblPr>
      <w:tblGrid>
        <w:gridCol w:w="4235"/>
        <w:gridCol w:w="3508"/>
      </w:tblGrid>
      <w:tr w:rsidR="005A0208" w14:paraId="76F58837" w14:textId="77777777" w:rsidTr="005A020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F441F6"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t>Required for PCMH Designation: NO</w:t>
            </w:r>
          </w:p>
        </w:tc>
        <w:tc>
          <w:tcPr>
            <w:tcW w:w="3508" w:type="dxa"/>
            <w:tcBorders>
              <w:top w:val="single" w:sz="8" w:space="0" w:color="auto"/>
              <w:left w:val="nil"/>
              <w:bottom w:val="single" w:sz="8" w:space="0" w:color="auto"/>
              <w:right w:val="single" w:sz="8" w:space="0" w:color="auto"/>
            </w:tcBorders>
            <w:hideMark/>
          </w:tcPr>
          <w:p w14:paraId="68935374"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t>Predicate Logic: n/a</w:t>
            </w:r>
          </w:p>
        </w:tc>
      </w:tr>
      <w:tr w:rsidR="005A0208" w14:paraId="3D8B26AF"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7A895" w14:textId="77777777" w:rsidR="005A0208" w:rsidRPr="002D596E" w:rsidRDefault="005A0208" w:rsidP="00D63CC4">
            <w:pPr>
              <w:jc w:val="center"/>
              <w:rPr>
                <w:rFonts w:ascii="Calibri" w:hAnsi="Calibri" w:cs="Calibri"/>
                <w:b/>
                <w:bCs/>
                <w:sz w:val="22"/>
                <w:szCs w:val="22"/>
              </w:rPr>
            </w:pPr>
            <w:r w:rsidRPr="002D596E">
              <w:rPr>
                <w:rFonts w:ascii="Calibri" w:hAnsi="Calibri" w:cs="Calibri"/>
                <w:b/>
                <w:bCs/>
                <w:sz w:val="22"/>
                <w:szCs w:val="22"/>
              </w:rPr>
              <w:t>PCMH Validation Notes for Site Visits</w:t>
            </w:r>
          </w:p>
        </w:tc>
      </w:tr>
      <w:tr w:rsidR="005A0208" w14:paraId="07F1BAB0" w14:textId="77777777" w:rsidTr="005A020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57D727" w14:textId="77777777" w:rsidR="005A0208" w:rsidRPr="00920712" w:rsidRDefault="005A0208" w:rsidP="007470DF">
            <w:pPr>
              <w:pStyle w:val="ListParagraph"/>
              <w:numPr>
                <w:ilvl w:val="0"/>
                <w:numId w:val="188"/>
              </w:numPr>
              <w:spacing w:after="160" w:line="256" w:lineRule="auto"/>
              <w:rPr>
                <w:rFonts w:asciiTheme="minorHAnsi" w:hAnsiTheme="minorHAnsi" w:cstheme="minorHAnsi"/>
                <w:sz w:val="22"/>
                <w:szCs w:val="22"/>
              </w:rPr>
            </w:pPr>
            <w:r w:rsidRPr="00920712">
              <w:rPr>
                <w:rFonts w:asciiTheme="minorHAnsi" w:hAnsiTheme="minorHAnsi" w:cstheme="minorHAnsi"/>
                <w:sz w:val="22"/>
                <w:szCs w:val="22"/>
              </w:rPr>
              <w:t xml:space="preserve">Current Documentation Required </w:t>
            </w:r>
          </w:p>
          <w:p w14:paraId="2AE5A2E6" w14:textId="77777777" w:rsidR="005A0208" w:rsidRPr="0092740A" w:rsidRDefault="005A0208" w:rsidP="007470DF">
            <w:pPr>
              <w:pStyle w:val="ListParagraph"/>
              <w:numPr>
                <w:ilvl w:val="0"/>
                <w:numId w:val="188"/>
              </w:numPr>
              <w:spacing w:after="160" w:line="256" w:lineRule="auto"/>
              <w:rPr>
                <w:rFonts w:asciiTheme="minorHAnsi" w:hAnsiTheme="minorHAnsi" w:cstheme="minorHAnsi"/>
                <w:sz w:val="22"/>
                <w:szCs w:val="22"/>
              </w:rPr>
            </w:pPr>
            <w:r w:rsidRPr="006635E6">
              <w:rPr>
                <w:rFonts w:asciiTheme="minorHAnsi" w:hAnsiTheme="minorHAnsi" w:cstheme="minorHAnsi"/>
                <w:sz w:val="22"/>
                <w:szCs w:val="22"/>
              </w:rPr>
              <w:t>All staff have completed Unconscious Bias education m</w:t>
            </w:r>
            <w:r w:rsidRPr="0092740A">
              <w:rPr>
                <w:rFonts w:asciiTheme="minorHAnsi" w:hAnsiTheme="minorHAnsi" w:cstheme="minorHAnsi"/>
                <w:sz w:val="22"/>
                <w:szCs w:val="22"/>
              </w:rPr>
              <w:t>eeting above requirements</w:t>
            </w:r>
          </w:p>
          <w:p w14:paraId="46A72014" w14:textId="4AC27CA3" w:rsidR="005A0208" w:rsidRPr="0092740A" w:rsidRDefault="005A0208" w:rsidP="007470DF">
            <w:pPr>
              <w:pStyle w:val="ListParagraph"/>
              <w:numPr>
                <w:ilvl w:val="0"/>
                <w:numId w:val="188"/>
              </w:numPr>
              <w:spacing w:after="160" w:line="256" w:lineRule="auto"/>
              <w:rPr>
                <w:rFonts w:asciiTheme="minorHAnsi" w:hAnsiTheme="minorHAnsi" w:cstheme="minorHAnsi"/>
                <w:sz w:val="22"/>
                <w:szCs w:val="22"/>
              </w:rPr>
            </w:pPr>
            <w:r w:rsidRPr="0092740A">
              <w:rPr>
                <w:rFonts w:asciiTheme="minorHAnsi" w:hAnsiTheme="minorHAnsi" w:cstheme="minorHAnsi"/>
                <w:sz w:val="22"/>
                <w:szCs w:val="22"/>
              </w:rPr>
              <w:t xml:space="preserve">Discuss process of education, </w:t>
            </w:r>
            <w:r w:rsidR="000A4F7D" w:rsidRPr="000A4F7D">
              <w:rPr>
                <w:rFonts w:asciiTheme="minorHAnsi" w:hAnsiTheme="minorHAnsi" w:cstheme="minorHAnsi"/>
                <w:sz w:val="22"/>
                <w:szCs w:val="22"/>
              </w:rPr>
              <w:t>identify training modules</w:t>
            </w:r>
            <w:r w:rsidRPr="0092740A">
              <w:rPr>
                <w:rFonts w:asciiTheme="minorHAnsi" w:hAnsiTheme="minorHAnsi" w:cstheme="minorHAnsi"/>
                <w:sz w:val="22"/>
                <w:szCs w:val="22"/>
              </w:rPr>
              <w:t xml:space="preserve"> used &amp; </w:t>
            </w:r>
            <w:r w:rsidR="001C71EC">
              <w:rPr>
                <w:rFonts w:asciiTheme="minorHAnsi" w:hAnsiTheme="minorHAnsi" w:cstheme="minorHAnsi"/>
                <w:sz w:val="22"/>
                <w:szCs w:val="22"/>
              </w:rPr>
              <w:t xml:space="preserve">review </w:t>
            </w:r>
            <w:r w:rsidRPr="0092740A">
              <w:rPr>
                <w:rFonts w:asciiTheme="minorHAnsi" w:hAnsiTheme="minorHAnsi" w:cstheme="minorHAnsi"/>
                <w:sz w:val="22"/>
                <w:szCs w:val="22"/>
              </w:rPr>
              <w:t xml:space="preserve">documentation of training </w:t>
            </w:r>
          </w:p>
          <w:p w14:paraId="148686E5" w14:textId="3F8CA9D1" w:rsidR="005A0208" w:rsidRPr="00920712" w:rsidRDefault="00D63CC4" w:rsidP="007470DF">
            <w:pPr>
              <w:pStyle w:val="ListParagraph"/>
              <w:numPr>
                <w:ilvl w:val="0"/>
                <w:numId w:val="188"/>
              </w:numPr>
              <w:spacing w:after="160" w:line="256" w:lineRule="auto"/>
              <w:rPr>
                <w:rFonts w:asciiTheme="minorHAnsi" w:hAnsiTheme="minorHAnsi"/>
              </w:rPr>
            </w:pPr>
            <w:r w:rsidRPr="0092740A">
              <w:rPr>
                <w:rFonts w:asciiTheme="minorHAnsi" w:hAnsiTheme="minorHAnsi" w:cstheme="minorHAnsi"/>
                <w:sz w:val="22"/>
                <w:szCs w:val="22"/>
              </w:rPr>
              <w:t>Provide any documentation that shows course completion as applicable</w:t>
            </w:r>
          </w:p>
        </w:tc>
      </w:tr>
    </w:tbl>
    <w:p w14:paraId="77A2608A" w14:textId="2714FA87" w:rsidR="005A0208" w:rsidRDefault="005A0208" w:rsidP="002C6B54">
      <w:pPr>
        <w:jc w:val="center"/>
        <w:rPr>
          <w:rFonts w:ascii="Calibri" w:hAnsi="Calibri" w:cs="Arial"/>
          <w:sz w:val="22"/>
          <w:szCs w:val="22"/>
        </w:rPr>
      </w:pPr>
    </w:p>
    <w:p w14:paraId="3102D3B9" w14:textId="7F5B779D" w:rsidR="005A0208" w:rsidRPr="00950A9B" w:rsidRDefault="005A0208" w:rsidP="00950A9B">
      <w:pPr>
        <w:jc w:val="center"/>
        <w:rPr>
          <w:rFonts w:ascii="Calibri" w:hAnsi="Calibri" w:cs="Arial"/>
          <w:b/>
          <w:i/>
        </w:rPr>
      </w:pPr>
      <w:r w:rsidRPr="00950A9B">
        <w:rPr>
          <w:rFonts w:ascii="Calibri" w:hAnsi="Calibri" w:cs="Arial"/>
          <w:b/>
          <w:i/>
        </w:rPr>
        <w:t>5.1</w:t>
      </w:r>
      <w:r w:rsidR="00757A45" w:rsidRPr="00950A9B">
        <w:rPr>
          <w:rFonts w:ascii="Calibri" w:hAnsi="Calibri" w:cs="Arial"/>
          <w:b/>
          <w:i/>
        </w:rPr>
        <w:t>5</w:t>
      </w:r>
    </w:p>
    <w:p w14:paraId="54812690" w14:textId="55E5A8EA" w:rsidR="005A0208" w:rsidRPr="00950A9B" w:rsidRDefault="005A0208" w:rsidP="00950A9B">
      <w:pPr>
        <w:jc w:val="center"/>
        <w:rPr>
          <w:rFonts w:ascii="Calibri" w:hAnsi="Calibri" w:cs="Arial"/>
          <w:b/>
          <w:i/>
        </w:rPr>
      </w:pPr>
      <w:r w:rsidRPr="00950A9B">
        <w:rPr>
          <w:rFonts w:ascii="Calibri" w:hAnsi="Calibri" w:cs="Arial"/>
          <w:b/>
          <w:i/>
        </w:rPr>
        <w:t>Practice unit has a written</w:t>
      </w:r>
      <w:r w:rsidR="00950A9B">
        <w:rPr>
          <w:rFonts w:ascii="Calibri" w:hAnsi="Calibri" w:cs="Arial"/>
          <w:b/>
          <w:i/>
        </w:rPr>
        <w:t xml:space="preserve"> Disaster</w:t>
      </w:r>
      <w:r w:rsidRPr="00950A9B">
        <w:rPr>
          <w:rFonts w:ascii="Calibri" w:hAnsi="Calibri" w:cs="Arial"/>
          <w:b/>
          <w:i/>
        </w:rPr>
        <w:t xml:space="preserve"> Preparedness Plan and a </w:t>
      </w:r>
      <w:r w:rsidR="00950A9B">
        <w:rPr>
          <w:rFonts w:ascii="Calibri" w:hAnsi="Calibri" w:cs="Arial"/>
          <w:b/>
          <w:i/>
        </w:rPr>
        <w:t>Disaster</w:t>
      </w:r>
      <w:r w:rsidRPr="00950A9B">
        <w:rPr>
          <w:rFonts w:ascii="Calibri" w:hAnsi="Calibri" w:cs="Arial"/>
          <w:b/>
          <w:i/>
        </w:rPr>
        <w:t xml:space="preserve"> Response Team.  Practice staff are trained and educated on the </w:t>
      </w:r>
      <w:r w:rsidR="00950A9B">
        <w:rPr>
          <w:rFonts w:ascii="Calibri" w:hAnsi="Calibri" w:cs="Arial"/>
          <w:b/>
          <w:i/>
        </w:rPr>
        <w:t>Disaster</w:t>
      </w:r>
      <w:r w:rsidRPr="00950A9B">
        <w:rPr>
          <w:rFonts w:ascii="Calibri" w:hAnsi="Calibri" w:cs="Arial"/>
          <w:b/>
          <w:i/>
        </w:rPr>
        <w:t xml:space="preserve"> Preparedness Plan and have defined roles and responsibilities within the </w:t>
      </w:r>
      <w:r w:rsidR="00950A9B">
        <w:rPr>
          <w:rFonts w:ascii="Calibri" w:hAnsi="Calibri" w:cs="Arial"/>
          <w:b/>
          <w:i/>
        </w:rPr>
        <w:t>Disaster</w:t>
      </w:r>
      <w:r w:rsidRPr="00950A9B">
        <w:rPr>
          <w:rFonts w:ascii="Calibri" w:hAnsi="Calibri" w:cs="Arial"/>
          <w:b/>
          <w:i/>
        </w:rPr>
        <w:t xml:space="preserve"> Response Team.  A competency assessment is completed and tracked.  Practice unit has written operational guidelines for conducting business remotely in the event that the practice should remain closed due to unforeseen circumstances (e.g. COVID-19 pandemic)</w:t>
      </w:r>
    </w:p>
    <w:p w14:paraId="79B151A7" w14:textId="7AD4CFD0" w:rsidR="005A0208" w:rsidRDefault="005A0208" w:rsidP="002C6B54">
      <w:pPr>
        <w:rPr>
          <w:b/>
          <w:i/>
        </w:rPr>
      </w:pPr>
    </w:p>
    <w:p w14:paraId="229670BA" w14:textId="3326BF7C" w:rsidR="005A0208" w:rsidRPr="0089288D" w:rsidRDefault="005A0208" w:rsidP="00950A9B">
      <w:pPr>
        <w:rPr>
          <w:rFonts w:ascii="Calibri" w:hAnsi="Calibri" w:cstheme="minorHAnsi"/>
          <w:i/>
          <w:iCs/>
          <w:u w:val="single"/>
        </w:rPr>
      </w:pPr>
      <w:r w:rsidRPr="0089288D">
        <w:rPr>
          <w:rFonts w:ascii="Calibri" w:hAnsi="Calibri" w:cstheme="minorHAnsi"/>
          <w:i/>
          <w:iCs/>
          <w:u w:val="single"/>
        </w:rPr>
        <w:t>PCP and Specialist Guidelines:</w:t>
      </w:r>
    </w:p>
    <w:p w14:paraId="006F4932" w14:textId="24E016AA"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a written </w:t>
      </w:r>
      <w:r w:rsidR="00920712" w:rsidRPr="0089288D">
        <w:rPr>
          <w:rFonts w:ascii="Calibri" w:hAnsi="Calibri" w:cstheme="minorHAnsi"/>
          <w:sz w:val="22"/>
          <w:szCs w:val="22"/>
        </w:rPr>
        <w:t>Disaster</w:t>
      </w:r>
      <w:r w:rsidRPr="0089288D">
        <w:rPr>
          <w:rFonts w:ascii="Calibri" w:hAnsi="Calibri" w:cstheme="minorHAnsi"/>
          <w:sz w:val="22"/>
          <w:szCs w:val="22"/>
        </w:rPr>
        <w:t xml:space="preserve"> Preparedness Plan. Topics include:</w:t>
      </w:r>
    </w:p>
    <w:p w14:paraId="4857AA6D" w14:textId="24073340" w:rsidR="005A0208" w:rsidRPr="0089288D" w:rsidRDefault="00003588" w:rsidP="007470DF">
      <w:pPr>
        <w:pStyle w:val="ListParagraph"/>
        <w:numPr>
          <w:ilvl w:val="1"/>
          <w:numId w:val="213"/>
        </w:numPr>
        <w:spacing w:after="160" w:line="254" w:lineRule="auto"/>
        <w:rPr>
          <w:rFonts w:ascii="Calibri" w:hAnsi="Calibri" w:cstheme="minorHAnsi"/>
          <w:sz w:val="22"/>
          <w:szCs w:val="22"/>
        </w:rPr>
      </w:pPr>
      <w:r w:rsidRPr="0089288D">
        <w:rPr>
          <w:rFonts w:ascii="Calibri" w:hAnsi="Calibri" w:cstheme="minorHAnsi"/>
          <w:sz w:val="22"/>
          <w:szCs w:val="22"/>
        </w:rPr>
        <w:t>C</w:t>
      </w:r>
      <w:r w:rsidR="005A0208" w:rsidRPr="0089288D">
        <w:rPr>
          <w:rFonts w:ascii="Calibri" w:hAnsi="Calibri" w:cstheme="minorHAnsi"/>
          <w:sz w:val="22"/>
          <w:szCs w:val="22"/>
        </w:rPr>
        <w:t>ommunicating with patients; patient flow and triage; patient, practice, and staff safety and security; infection control including disinfection and sanitization protocols; inventory and resupply of PPE</w:t>
      </w:r>
      <w:r w:rsidR="00752986">
        <w:rPr>
          <w:rFonts w:ascii="Calibri" w:hAnsi="Calibri" w:cstheme="minorHAnsi"/>
          <w:sz w:val="22"/>
          <w:szCs w:val="22"/>
        </w:rPr>
        <w:t>.</w:t>
      </w:r>
    </w:p>
    <w:p w14:paraId="6631F854" w14:textId="4345F04C" w:rsidR="005A0208" w:rsidRPr="0089288D" w:rsidRDefault="005A0208" w:rsidP="007470DF">
      <w:pPr>
        <w:pStyle w:val="ListParagraph"/>
        <w:numPr>
          <w:ilvl w:val="1"/>
          <w:numId w:val="213"/>
        </w:numPr>
        <w:spacing w:after="160" w:line="254" w:lineRule="auto"/>
        <w:rPr>
          <w:rFonts w:ascii="Calibri" w:hAnsi="Calibri" w:cstheme="minorHAnsi"/>
          <w:sz w:val="22"/>
          <w:szCs w:val="22"/>
        </w:rPr>
      </w:pPr>
      <w:r w:rsidRPr="0089288D">
        <w:rPr>
          <w:rFonts w:ascii="Calibri" w:hAnsi="Calibri" w:cstheme="minorHAnsi"/>
          <w:sz w:val="22"/>
          <w:szCs w:val="22"/>
        </w:rPr>
        <w:t>Communicating with employees; stepwise approach to maintaining or re-opening the practice; employee pre-work self-screening; and patient pre-visit screening</w:t>
      </w:r>
      <w:r w:rsidR="00752986">
        <w:rPr>
          <w:rFonts w:ascii="Calibri" w:hAnsi="Calibri" w:cstheme="minorHAnsi"/>
          <w:sz w:val="22"/>
          <w:szCs w:val="22"/>
        </w:rPr>
        <w:t>.</w:t>
      </w:r>
    </w:p>
    <w:p w14:paraId="2610A6ED" w14:textId="4CF0B84B"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identified their </w:t>
      </w:r>
      <w:r w:rsidR="00EB6E3F">
        <w:rPr>
          <w:rFonts w:ascii="Calibri" w:hAnsi="Calibri" w:cstheme="minorHAnsi"/>
          <w:sz w:val="22"/>
          <w:szCs w:val="22"/>
        </w:rPr>
        <w:t>Disaster</w:t>
      </w:r>
      <w:r w:rsidRPr="0089288D">
        <w:rPr>
          <w:rFonts w:ascii="Calibri" w:hAnsi="Calibri" w:cstheme="minorHAnsi"/>
          <w:sz w:val="22"/>
          <w:szCs w:val="22"/>
        </w:rPr>
        <w:t xml:space="preserve"> Response Team and has outlined roles and responsibilities for all members of the team, including the physician and APP.</w:t>
      </w:r>
    </w:p>
    <w:p w14:paraId="67E0A7F7" w14:textId="6D20697A" w:rsidR="005A0208" w:rsidRPr="0089288D" w:rsidRDefault="00EB6E3F" w:rsidP="007470DF">
      <w:pPr>
        <w:pStyle w:val="ListParagraph"/>
        <w:numPr>
          <w:ilvl w:val="0"/>
          <w:numId w:val="214"/>
        </w:numPr>
        <w:spacing w:after="160" w:line="254" w:lineRule="auto"/>
        <w:rPr>
          <w:rFonts w:ascii="Calibri" w:hAnsi="Calibri" w:cstheme="minorHAnsi"/>
          <w:sz w:val="22"/>
          <w:szCs w:val="22"/>
        </w:rPr>
      </w:pPr>
      <w:r>
        <w:rPr>
          <w:rFonts w:ascii="Calibri" w:hAnsi="Calibri" w:cstheme="minorHAnsi"/>
          <w:sz w:val="22"/>
          <w:szCs w:val="22"/>
        </w:rPr>
        <w:t>Disaster</w:t>
      </w:r>
      <w:r w:rsidR="005A0208" w:rsidRPr="0089288D">
        <w:rPr>
          <w:rFonts w:ascii="Calibri" w:hAnsi="Calibri" w:cstheme="minorHAnsi"/>
          <w:sz w:val="22"/>
          <w:szCs w:val="22"/>
        </w:rPr>
        <w:t xml:space="preserve"> Response Team includes: </w:t>
      </w:r>
      <w:r>
        <w:rPr>
          <w:rFonts w:ascii="Calibri" w:hAnsi="Calibri" w:cstheme="minorHAnsi"/>
          <w:sz w:val="22"/>
          <w:szCs w:val="22"/>
        </w:rPr>
        <w:t>Disaster</w:t>
      </w:r>
      <w:r w:rsidR="005A0208" w:rsidRPr="0089288D">
        <w:rPr>
          <w:rFonts w:ascii="Calibri" w:hAnsi="Calibri" w:cstheme="minorHAnsi"/>
          <w:sz w:val="22"/>
          <w:szCs w:val="22"/>
        </w:rPr>
        <w:t xml:space="preserve"> Coordinator and Planning Team (one member from each area)</w:t>
      </w:r>
      <w:r w:rsidR="00752986">
        <w:rPr>
          <w:rFonts w:ascii="Calibri" w:hAnsi="Calibri" w:cstheme="minorHAnsi"/>
          <w:sz w:val="22"/>
          <w:szCs w:val="22"/>
        </w:rPr>
        <w:t>.</w:t>
      </w:r>
    </w:p>
    <w:p w14:paraId="30988EB7" w14:textId="450358F3"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All practice team members, including the physician and APP have been trained and educated on the </w:t>
      </w:r>
      <w:r w:rsidR="00EB6E3F">
        <w:rPr>
          <w:rFonts w:ascii="Calibri" w:hAnsi="Calibri" w:cstheme="minorHAnsi"/>
          <w:sz w:val="22"/>
          <w:szCs w:val="22"/>
        </w:rPr>
        <w:t>Disaster</w:t>
      </w:r>
      <w:r w:rsidRPr="0089288D">
        <w:rPr>
          <w:rFonts w:ascii="Calibri" w:hAnsi="Calibri" w:cstheme="minorHAnsi"/>
          <w:sz w:val="22"/>
          <w:szCs w:val="22"/>
        </w:rPr>
        <w:t xml:space="preserve"> Preparedness Plan</w:t>
      </w:r>
      <w:r w:rsidR="00F46E85">
        <w:rPr>
          <w:rFonts w:ascii="Calibri" w:hAnsi="Calibri" w:cstheme="minorHAnsi"/>
          <w:sz w:val="22"/>
          <w:szCs w:val="22"/>
        </w:rPr>
        <w:t>.</w:t>
      </w:r>
    </w:p>
    <w:p w14:paraId="67A7D01B" w14:textId="2C783E37" w:rsidR="005A0208" w:rsidRPr="0089288D" w:rsidRDefault="005A0208" w:rsidP="007470DF">
      <w:pPr>
        <w:pStyle w:val="ListParagraph"/>
        <w:numPr>
          <w:ilvl w:val="0"/>
          <w:numId w:val="212"/>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written operational guidelines for conducting business remotely during a </w:t>
      </w:r>
      <w:r w:rsidR="00EB6E3F">
        <w:rPr>
          <w:rFonts w:ascii="Calibri" w:hAnsi="Calibri" w:cstheme="minorHAnsi"/>
          <w:sz w:val="22"/>
          <w:szCs w:val="22"/>
        </w:rPr>
        <w:t>disaster</w:t>
      </w:r>
      <w:r w:rsidR="00F46E85">
        <w:rPr>
          <w:rFonts w:ascii="Calibri" w:hAnsi="Calibri" w:cstheme="minorHAnsi"/>
          <w:sz w:val="22"/>
          <w:szCs w:val="22"/>
        </w:rPr>
        <w:t>.</w:t>
      </w:r>
    </w:p>
    <w:p w14:paraId="2BE77C8B" w14:textId="0F7B4D4F"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unit has written guidelines in place to run the practice remotely</w:t>
      </w:r>
      <w:r w:rsidR="00752986">
        <w:rPr>
          <w:rFonts w:ascii="Calibri" w:hAnsi="Calibri" w:cstheme="minorHAnsi"/>
          <w:sz w:val="22"/>
          <w:szCs w:val="22"/>
        </w:rPr>
        <w:t>.</w:t>
      </w:r>
    </w:p>
    <w:p w14:paraId="6AA1A714" w14:textId="2DF8519A"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 xml:space="preserve">Practice unit has written </w:t>
      </w:r>
      <w:del w:id="673" w:author="Niksic, Lora" w:date="2023-09-06T16:30:00Z">
        <w:r w:rsidRPr="0089288D" w:rsidDel="000938CE">
          <w:rPr>
            <w:rFonts w:ascii="Calibri" w:hAnsi="Calibri" w:cstheme="minorHAnsi"/>
            <w:sz w:val="22"/>
            <w:szCs w:val="22"/>
          </w:rPr>
          <w:delText>telehealth</w:delText>
        </w:r>
      </w:del>
      <w:r w:rsidRPr="0089288D">
        <w:rPr>
          <w:rFonts w:ascii="Calibri" w:hAnsi="Calibri" w:cstheme="minorHAnsi"/>
          <w:sz w:val="22"/>
          <w:szCs w:val="22"/>
        </w:rPr>
        <w:t xml:space="preserve"> </w:t>
      </w:r>
      <w:ins w:id="674" w:author="Niksic, Lora" w:date="2023-09-06T16:30:00Z">
        <w:r w:rsidR="00C33720">
          <w:rPr>
            <w:rFonts w:ascii="Calibri" w:hAnsi="Calibri" w:cstheme="minorHAnsi"/>
            <w:sz w:val="22"/>
            <w:szCs w:val="22"/>
          </w:rPr>
          <w:t xml:space="preserve">virtual care visit </w:t>
        </w:r>
      </w:ins>
      <w:r w:rsidRPr="0089288D">
        <w:rPr>
          <w:rFonts w:ascii="Calibri" w:hAnsi="Calibri" w:cstheme="minorHAnsi"/>
          <w:sz w:val="22"/>
          <w:szCs w:val="22"/>
        </w:rPr>
        <w:t>policy</w:t>
      </w:r>
      <w:r w:rsidR="00752986">
        <w:rPr>
          <w:rFonts w:ascii="Calibri" w:hAnsi="Calibri" w:cstheme="minorHAnsi"/>
          <w:sz w:val="22"/>
          <w:szCs w:val="22"/>
        </w:rPr>
        <w:t>.</w:t>
      </w:r>
    </w:p>
    <w:p w14:paraId="56938826" w14:textId="38507BF9"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unit has defined staff roles and responsibilities while conducting patient visits remotely</w:t>
      </w:r>
      <w:r w:rsidR="00752986">
        <w:rPr>
          <w:rFonts w:ascii="Calibri" w:hAnsi="Calibri" w:cstheme="minorHAnsi"/>
          <w:sz w:val="22"/>
          <w:szCs w:val="22"/>
        </w:rPr>
        <w:t>.</w:t>
      </w:r>
    </w:p>
    <w:p w14:paraId="74DB0A7E" w14:textId="02B0C1EC" w:rsidR="005A0208" w:rsidRPr="0089288D" w:rsidRDefault="005A0208" w:rsidP="007470DF">
      <w:pPr>
        <w:pStyle w:val="ListParagraph"/>
        <w:numPr>
          <w:ilvl w:val="0"/>
          <w:numId w:val="215"/>
        </w:numPr>
        <w:spacing w:after="160" w:line="254" w:lineRule="auto"/>
        <w:rPr>
          <w:rFonts w:ascii="Calibri" w:hAnsi="Calibri" w:cstheme="minorHAnsi"/>
          <w:sz w:val="22"/>
          <w:szCs w:val="22"/>
        </w:rPr>
      </w:pPr>
      <w:r w:rsidRPr="0089288D">
        <w:rPr>
          <w:rFonts w:ascii="Calibri" w:hAnsi="Calibri" w:cstheme="minorHAnsi"/>
          <w:sz w:val="22"/>
          <w:szCs w:val="22"/>
        </w:rPr>
        <w:t>Practice has created a “return to work” checklist in the event that the practice has been closed for any amount of time</w:t>
      </w:r>
      <w:r w:rsidR="00752986">
        <w:rPr>
          <w:rFonts w:ascii="Calibri" w:hAnsi="Calibri" w:cstheme="minorHAnsi"/>
          <w:sz w:val="22"/>
          <w:szCs w:val="22"/>
        </w:rPr>
        <w:t>.</w:t>
      </w:r>
    </w:p>
    <w:p w14:paraId="122E8B2C" w14:textId="66DAFE99" w:rsidR="005A0208" w:rsidRDefault="005A0208" w:rsidP="002C6B54">
      <w:pPr>
        <w:pStyle w:val="ListParagraph"/>
        <w:ind w:left="0"/>
      </w:pPr>
    </w:p>
    <w:tbl>
      <w:tblPr>
        <w:tblStyle w:val="TableGrid"/>
        <w:tblW w:w="0" w:type="auto"/>
        <w:tblInd w:w="1080" w:type="dxa"/>
        <w:tblLook w:val="04A0" w:firstRow="1" w:lastRow="0" w:firstColumn="1" w:lastColumn="0" w:noHBand="0" w:noVBand="1"/>
      </w:tblPr>
      <w:tblGrid>
        <w:gridCol w:w="4225"/>
        <w:gridCol w:w="4045"/>
      </w:tblGrid>
      <w:tr w:rsidR="005A0208" w14:paraId="32239CD7" w14:textId="77777777" w:rsidTr="005A0208">
        <w:tc>
          <w:tcPr>
            <w:tcW w:w="4225" w:type="dxa"/>
            <w:tcBorders>
              <w:top w:val="single" w:sz="4" w:space="0" w:color="auto"/>
              <w:left w:val="single" w:sz="4" w:space="0" w:color="auto"/>
              <w:bottom w:val="single" w:sz="4" w:space="0" w:color="auto"/>
              <w:right w:val="single" w:sz="4" w:space="0" w:color="auto"/>
            </w:tcBorders>
            <w:hideMark/>
          </w:tcPr>
          <w:p w14:paraId="1E9DD327" w14:textId="77777777" w:rsidR="005A0208" w:rsidRPr="00306DA7" w:rsidRDefault="005A0208" w:rsidP="0089288D">
            <w:pPr>
              <w:pStyle w:val="ListParagraph"/>
              <w:ind w:left="0"/>
              <w:rPr>
                <w:rFonts w:ascii="Calibri" w:hAnsi="Calibri" w:cs="Calibri"/>
                <w:b/>
                <w:bCs/>
                <w:sz w:val="22"/>
                <w:szCs w:val="22"/>
              </w:rPr>
            </w:pPr>
            <w:r w:rsidRPr="00306DA7">
              <w:rPr>
                <w:rFonts w:ascii="Calibri" w:hAnsi="Calibri" w:cs="Calibri"/>
                <w:b/>
                <w:bCs/>
                <w:sz w:val="22"/>
                <w:szCs w:val="22"/>
              </w:rPr>
              <w:t>Required for PCMH Designation:  NO</w:t>
            </w:r>
          </w:p>
        </w:tc>
        <w:tc>
          <w:tcPr>
            <w:tcW w:w="4045" w:type="dxa"/>
            <w:tcBorders>
              <w:top w:val="single" w:sz="4" w:space="0" w:color="auto"/>
              <w:left w:val="single" w:sz="4" w:space="0" w:color="auto"/>
              <w:bottom w:val="single" w:sz="4" w:space="0" w:color="auto"/>
              <w:right w:val="single" w:sz="4" w:space="0" w:color="auto"/>
            </w:tcBorders>
            <w:hideMark/>
          </w:tcPr>
          <w:p w14:paraId="27BA538A" w14:textId="77777777" w:rsidR="005A0208" w:rsidRPr="00306DA7" w:rsidRDefault="005A0208" w:rsidP="0089288D">
            <w:pPr>
              <w:pStyle w:val="ListParagraph"/>
              <w:ind w:left="0"/>
              <w:jc w:val="center"/>
              <w:rPr>
                <w:rFonts w:ascii="Calibri" w:hAnsi="Calibri" w:cs="Calibri"/>
                <w:b/>
                <w:bCs/>
                <w:sz w:val="22"/>
                <w:szCs w:val="22"/>
              </w:rPr>
            </w:pPr>
            <w:r w:rsidRPr="00306DA7">
              <w:rPr>
                <w:rFonts w:ascii="Calibri" w:hAnsi="Calibri" w:cs="Calibri"/>
                <w:b/>
                <w:bCs/>
                <w:sz w:val="22"/>
                <w:szCs w:val="22"/>
              </w:rPr>
              <w:t>Predicate Logic: n/a</w:t>
            </w:r>
          </w:p>
        </w:tc>
      </w:tr>
      <w:tr w:rsidR="005A0208" w14:paraId="363DA9D7" w14:textId="77777777" w:rsidTr="005A0208">
        <w:tc>
          <w:tcPr>
            <w:tcW w:w="8270" w:type="dxa"/>
            <w:gridSpan w:val="2"/>
            <w:tcBorders>
              <w:top w:val="single" w:sz="4" w:space="0" w:color="auto"/>
              <w:left w:val="single" w:sz="4" w:space="0" w:color="auto"/>
              <w:bottom w:val="single" w:sz="4" w:space="0" w:color="auto"/>
              <w:right w:val="single" w:sz="4" w:space="0" w:color="auto"/>
            </w:tcBorders>
            <w:hideMark/>
          </w:tcPr>
          <w:p w14:paraId="1B44B76E" w14:textId="766638D2" w:rsidR="005A0208" w:rsidRPr="00306DA7" w:rsidRDefault="00950A9B" w:rsidP="0089288D">
            <w:pPr>
              <w:pStyle w:val="ListParagraph"/>
              <w:ind w:left="0"/>
              <w:jc w:val="center"/>
              <w:rPr>
                <w:rFonts w:ascii="Calibri" w:hAnsi="Calibri" w:cs="Calibri"/>
                <w:b/>
                <w:bCs/>
                <w:sz w:val="22"/>
                <w:szCs w:val="22"/>
              </w:rPr>
            </w:pPr>
            <w:r w:rsidRPr="002D596E">
              <w:rPr>
                <w:rFonts w:ascii="Calibri" w:hAnsi="Calibri" w:cs="Calibri"/>
                <w:b/>
                <w:bCs/>
                <w:sz w:val="22"/>
                <w:szCs w:val="22"/>
              </w:rPr>
              <w:t>PCMH Validation Notes for Site Visits</w:t>
            </w:r>
          </w:p>
        </w:tc>
      </w:tr>
      <w:tr w:rsidR="005A0208" w14:paraId="50D15155" w14:textId="77777777" w:rsidTr="005A0208">
        <w:tc>
          <w:tcPr>
            <w:tcW w:w="8270" w:type="dxa"/>
            <w:gridSpan w:val="2"/>
            <w:tcBorders>
              <w:top w:val="single" w:sz="4" w:space="0" w:color="auto"/>
              <w:left w:val="single" w:sz="4" w:space="0" w:color="auto"/>
              <w:bottom w:val="single" w:sz="4" w:space="0" w:color="auto"/>
              <w:right w:val="single" w:sz="4" w:space="0" w:color="auto"/>
            </w:tcBorders>
            <w:hideMark/>
          </w:tcPr>
          <w:p w14:paraId="76A95D64" w14:textId="1BF798F4" w:rsidR="005A0208" w:rsidRPr="0089288D" w:rsidRDefault="005A0208" w:rsidP="007470DF">
            <w:pPr>
              <w:pStyle w:val="ListParagraph"/>
              <w:numPr>
                <w:ilvl w:val="0"/>
                <w:numId w:val="192"/>
              </w:numPr>
              <w:rPr>
                <w:rFonts w:ascii="Calibri" w:hAnsi="Calibri" w:cstheme="minorHAnsi"/>
                <w:sz w:val="22"/>
                <w:szCs w:val="22"/>
              </w:rPr>
            </w:pPr>
            <w:r w:rsidRPr="0089288D">
              <w:rPr>
                <w:rFonts w:ascii="Calibri" w:hAnsi="Calibri" w:cstheme="minorHAnsi"/>
                <w:sz w:val="22"/>
                <w:szCs w:val="22"/>
              </w:rPr>
              <w:t xml:space="preserve">Practice unit has a written </w:t>
            </w:r>
            <w:r w:rsidR="00184AA8">
              <w:rPr>
                <w:rFonts w:ascii="Calibri" w:hAnsi="Calibri" w:cstheme="minorHAnsi"/>
                <w:sz w:val="22"/>
                <w:szCs w:val="22"/>
              </w:rPr>
              <w:t>Disaster</w:t>
            </w:r>
            <w:r w:rsidRPr="0089288D">
              <w:rPr>
                <w:rFonts w:ascii="Calibri" w:hAnsi="Calibri" w:cstheme="minorHAnsi"/>
                <w:sz w:val="22"/>
                <w:szCs w:val="22"/>
              </w:rPr>
              <w:t xml:space="preserve"> Preparedness Plan</w:t>
            </w:r>
          </w:p>
          <w:p w14:paraId="5A70BFAF" w14:textId="04B37B5F" w:rsidR="005A0208" w:rsidRPr="0089288D" w:rsidRDefault="005A0208" w:rsidP="007470DF">
            <w:pPr>
              <w:pStyle w:val="ListParagraph"/>
              <w:numPr>
                <w:ilvl w:val="0"/>
                <w:numId w:val="192"/>
              </w:numPr>
              <w:rPr>
                <w:rFonts w:ascii="Calibri" w:hAnsi="Calibri" w:cstheme="minorHAnsi"/>
                <w:sz w:val="22"/>
                <w:szCs w:val="22"/>
              </w:rPr>
            </w:pPr>
            <w:r w:rsidRPr="0089288D">
              <w:rPr>
                <w:rFonts w:ascii="Calibri" w:hAnsi="Calibri" w:cstheme="minorHAnsi"/>
                <w:sz w:val="22"/>
                <w:szCs w:val="22"/>
              </w:rPr>
              <w:t xml:space="preserve">Practice unit can show roles of team members and roles of </w:t>
            </w:r>
            <w:r w:rsidR="00773575">
              <w:rPr>
                <w:rFonts w:ascii="Calibri" w:hAnsi="Calibri" w:cstheme="minorHAnsi"/>
                <w:sz w:val="22"/>
                <w:szCs w:val="22"/>
              </w:rPr>
              <w:t>Disaster</w:t>
            </w:r>
            <w:r w:rsidRPr="0089288D">
              <w:rPr>
                <w:rFonts w:ascii="Calibri" w:hAnsi="Calibri" w:cstheme="minorHAnsi"/>
                <w:sz w:val="22"/>
                <w:szCs w:val="22"/>
              </w:rPr>
              <w:t xml:space="preserve"> Response team</w:t>
            </w:r>
          </w:p>
          <w:p w14:paraId="32768E3E" w14:textId="6B050385" w:rsidR="005A0208" w:rsidRPr="0089288D" w:rsidRDefault="005A0208" w:rsidP="007470DF">
            <w:pPr>
              <w:pStyle w:val="ListParagraph"/>
              <w:numPr>
                <w:ilvl w:val="0"/>
                <w:numId w:val="192"/>
              </w:numPr>
              <w:spacing w:line="254" w:lineRule="auto"/>
              <w:rPr>
                <w:rFonts w:ascii="Calibri" w:hAnsi="Calibri" w:cstheme="minorHAnsi"/>
                <w:sz w:val="22"/>
                <w:szCs w:val="22"/>
              </w:rPr>
            </w:pPr>
            <w:r w:rsidRPr="0089288D">
              <w:rPr>
                <w:rFonts w:ascii="Calibri" w:hAnsi="Calibri" w:cstheme="minorHAnsi"/>
                <w:sz w:val="22"/>
                <w:szCs w:val="22"/>
              </w:rPr>
              <w:t xml:space="preserve">All practice team members, including the physician and APP have been trained and educated on the </w:t>
            </w:r>
            <w:r w:rsidR="00773575">
              <w:rPr>
                <w:rFonts w:ascii="Calibri" w:hAnsi="Calibri" w:cstheme="minorHAnsi"/>
                <w:sz w:val="22"/>
                <w:szCs w:val="22"/>
              </w:rPr>
              <w:t>Disaster</w:t>
            </w:r>
            <w:r w:rsidRPr="0089288D">
              <w:rPr>
                <w:rFonts w:ascii="Calibri" w:hAnsi="Calibri" w:cstheme="minorHAnsi"/>
                <w:sz w:val="22"/>
                <w:szCs w:val="22"/>
              </w:rPr>
              <w:t xml:space="preserve"> Preparedness Plan </w:t>
            </w:r>
          </w:p>
          <w:p w14:paraId="093BA90F" w14:textId="74909DDC" w:rsidR="005A0208" w:rsidRPr="0089288D" w:rsidRDefault="005A0208" w:rsidP="007470DF">
            <w:pPr>
              <w:pStyle w:val="ListParagraph"/>
              <w:numPr>
                <w:ilvl w:val="0"/>
                <w:numId w:val="192"/>
              </w:numPr>
              <w:rPr>
                <w:rFonts w:ascii="Calibri" w:hAnsi="Calibri"/>
              </w:rPr>
            </w:pPr>
            <w:r w:rsidRPr="0089288D">
              <w:rPr>
                <w:rFonts w:ascii="Calibri" w:hAnsi="Calibri" w:cstheme="minorHAnsi"/>
                <w:sz w:val="22"/>
                <w:szCs w:val="22"/>
              </w:rPr>
              <w:t xml:space="preserve">Practice unit can show policies and procedures around </w:t>
            </w:r>
            <w:r w:rsidR="00773575">
              <w:rPr>
                <w:rFonts w:ascii="Calibri" w:hAnsi="Calibri" w:cstheme="minorHAnsi"/>
                <w:sz w:val="22"/>
                <w:szCs w:val="22"/>
              </w:rPr>
              <w:t>a disaster plan</w:t>
            </w:r>
          </w:p>
        </w:tc>
      </w:tr>
    </w:tbl>
    <w:p w14:paraId="0929FC27" w14:textId="0A5BA558" w:rsidR="005A0208" w:rsidRDefault="005A0208" w:rsidP="002C6B54">
      <w:pPr>
        <w:pStyle w:val="ListParagraph"/>
        <w:ind w:left="0"/>
        <w:rPr>
          <w:rFonts w:asciiTheme="minorHAnsi" w:hAnsiTheme="minorHAnsi" w:cstheme="minorBidi"/>
          <w:sz w:val="22"/>
          <w:szCs w:val="22"/>
        </w:rPr>
      </w:pPr>
    </w:p>
    <w:p w14:paraId="37F3E306" w14:textId="26B0FE42" w:rsidR="00282D2A" w:rsidRPr="00CC0692" w:rsidRDefault="00282D2A" w:rsidP="00CC0692">
      <w:pPr>
        <w:pStyle w:val="Heading2"/>
        <w:spacing w:before="0" w:after="0"/>
        <w:jc w:val="center"/>
        <w:rPr>
          <w:rFonts w:ascii="Calibri" w:hAnsi="Calibri" w:cstheme="minorHAnsi"/>
          <w:sz w:val="24"/>
          <w:szCs w:val="24"/>
        </w:rPr>
      </w:pPr>
      <w:r w:rsidRPr="00CC0692">
        <w:rPr>
          <w:rFonts w:ascii="Calibri" w:hAnsi="Calibri" w:cstheme="minorHAnsi"/>
          <w:sz w:val="24"/>
          <w:szCs w:val="24"/>
        </w:rPr>
        <w:t>5.1</w:t>
      </w:r>
      <w:r w:rsidR="00204B54" w:rsidRPr="00CC0692">
        <w:rPr>
          <w:rFonts w:ascii="Calibri" w:hAnsi="Calibri" w:cstheme="minorHAnsi"/>
          <w:sz w:val="24"/>
          <w:szCs w:val="24"/>
        </w:rPr>
        <w:t>6</w:t>
      </w:r>
    </w:p>
    <w:p w14:paraId="225932D3" w14:textId="26394D69" w:rsidR="00282D2A" w:rsidRPr="00CC0692" w:rsidDel="005C2AA6" w:rsidRDefault="0061207F" w:rsidP="00CC0692">
      <w:pPr>
        <w:pStyle w:val="Heading2"/>
        <w:spacing w:before="0" w:after="0"/>
        <w:jc w:val="center"/>
        <w:rPr>
          <w:del w:id="675" w:author="Sibai, Kaitlyn" w:date="2023-09-12T14:48:00Z"/>
          <w:rFonts w:ascii="Calibri" w:hAnsi="Calibri" w:cstheme="minorHAnsi"/>
          <w:sz w:val="24"/>
          <w:szCs w:val="24"/>
        </w:rPr>
      </w:pPr>
      <w:ins w:id="676" w:author="Sibai, Kaitlyn" w:date="2023-09-12T14:09:00Z">
        <w:r>
          <w:rPr>
            <w:rFonts w:ascii="Calibri" w:hAnsi="Calibri" w:cstheme="minorHAnsi"/>
            <w:sz w:val="24"/>
            <w:szCs w:val="24"/>
          </w:rPr>
          <w:t xml:space="preserve">All </w:t>
        </w:r>
      </w:ins>
      <w:del w:id="677" w:author="Sibai, Kaitlyn" w:date="2023-09-12T14:09:00Z">
        <w:r w:rsidR="00282D2A" w:rsidRPr="00CC0692" w:rsidDel="00012F46">
          <w:rPr>
            <w:rFonts w:ascii="Calibri" w:hAnsi="Calibri" w:cstheme="minorHAnsi"/>
            <w:sz w:val="24"/>
            <w:szCs w:val="24"/>
          </w:rPr>
          <w:delText>P</w:delText>
        </w:r>
      </w:del>
      <w:ins w:id="678" w:author="Sibai, Kaitlyn" w:date="2023-09-12T14:09:00Z">
        <w:r w:rsidR="00012F46">
          <w:rPr>
            <w:rFonts w:ascii="Calibri" w:hAnsi="Calibri" w:cstheme="minorHAnsi"/>
            <w:sz w:val="24"/>
            <w:szCs w:val="24"/>
          </w:rPr>
          <w:t>p</w:t>
        </w:r>
      </w:ins>
      <w:r w:rsidR="00282D2A" w:rsidRPr="00CC0692">
        <w:rPr>
          <w:rFonts w:ascii="Calibri" w:hAnsi="Calibri" w:cstheme="minorHAnsi"/>
          <w:sz w:val="24"/>
          <w:szCs w:val="24"/>
        </w:rPr>
        <w:t xml:space="preserve">ractice </w:t>
      </w:r>
      <w:del w:id="679" w:author="Sibai, Kaitlyn" w:date="2023-09-12T14:09:00Z">
        <w:r w:rsidR="00282D2A" w:rsidRPr="00CC0692" w:rsidDel="00012F46">
          <w:rPr>
            <w:rFonts w:ascii="Calibri" w:hAnsi="Calibri" w:cstheme="minorHAnsi"/>
            <w:sz w:val="24"/>
            <w:szCs w:val="24"/>
          </w:rPr>
          <w:delText>U</w:delText>
        </w:r>
      </w:del>
      <w:ins w:id="680" w:author="Sibai, Kaitlyn" w:date="2023-09-12T14:09:00Z">
        <w:r w:rsidR="00012F46">
          <w:rPr>
            <w:rFonts w:ascii="Calibri" w:hAnsi="Calibri" w:cstheme="minorHAnsi"/>
            <w:sz w:val="24"/>
            <w:szCs w:val="24"/>
          </w:rPr>
          <w:t>u</w:t>
        </w:r>
      </w:ins>
      <w:r w:rsidR="00282D2A" w:rsidRPr="00CC0692">
        <w:rPr>
          <w:rFonts w:ascii="Calibri" w:hAnsi="Calibri" w:cstheme="minorHAnsi"/>
          <w:sz w:val="24"/>
          <w:szCs w:val="24"/>
        </w:rPr>
        <w:t xml:space="preserve">nit </w:t>
      </w:r>
      <w:ins w:id="681" w:author="Sibai, Kaitlyn" w:date="2023-09-12T14:09:00Z">
        <w:r w:rsidR="00012F46">
          <w:rPr>
            <w:rFonts w:ascii="Calibri" w:hAnsi="Calibri" w:cstheme="minorHAnsi"/>
            <w:sz w:val="24"/>
            <w:szCs w:val="24"/>
          </w:rPr>
          <w:t xml:space="preserve">staff </w:t>
        </w:r>
      </w:ins>
      <w:r w:rsidR="00282D2A" w:rsidRPr="00CC0692">
        <w:rPr>
          <w:rFonts w:ascii="Calibri" w:hAnsi="Calibri" w:cstheme="minorHAnsi"/>
          <w:sz w:val="24"/>
          <w:szCs w:val="24"/>
        </w:rPr>
        <w:t xml:space="preserve">is </w:t>
      </w:r>
      <w:del w:id="682" w:author="Sibai, Kaitlyn" w:date="2023-09-12T14:09:00Z">
        <w:r w:rsidR="00282D2A" w:rsidRPr="00CC0692" w:rsidDel="00012F46">
          <w:rPr>
            <w:rFonts w:ascii="Calibri" w:hAnsi="Calibri" w:cstheme="minorHAnsi"/>
            <w:sz w:val="24"/>
            <w:szCs w:val="24"/>
          </w:rPr>
          <w:delText xml:space="preserve">inclusive and </w:delText>
        </w:r>
      </w:del>
      <w:r w:rsidR="00282D2A" w:rsidRPr="00CC0692">
        <w:rPr>
          <w:rFonts w:ascii="Calibri" w:hAnsi="Calibri" w:cstheme="minorHAnsi"/>
          <w:sz w:val="24"/>
          <w:szCs w:val="24"/>
        </w:rPr>
        <w:t xml:space="preserve">trained on </w:t>
      </w:r>
      <w:ins w:id="683" w:author="Sibai, Kaitlyn" w:date="2023-09-12T14:09:00Z">
        <w:r w:rsidR="00012F46">
          <w:rPr>
            <w:rFonts w:ascii="Calibri" w:hAnsi="Calibri" w:cstheme="minorHAnsi"/>
            <w:sz w:val="24"/>
            <w:szCs w:val="24"/>
          </w:rPr>
          <w:t xml:space="preserve">providing inclusive and affirming care to </w:t>
        </w:r>
      </w:ins>
      <w:del w:id="684" w:author="Sibai, Kaitlyn" w:date="2023-09-12T14:09:00Z">
        <w:r w:rsidR="00282D2A" w:rsidRPr="00CC0692" w:rsidDel="00012F46">
          <w:rPr>
            <w:rFonts w:ascii="Calibri" w:hAnsi="Calibri" w:cstheme="minorHAnsi"/>
            <w:sz w:val="24"/>
            <w:szCs w:val="24"/>
          </w:rPr>
          <w:delText xml:space="preserve">specific needs of </w:delText>
        </w:r>
      </w:del>
      <w:r w:rsidR="00282D2A" w:rsidRPr="00CC0692">
        <w:rPr>
          <w:rFonts w:ascii="Calibri" w:hAnsi="Calibri" w:cstheme="minorHAnsi"/>
          <w:sz w:val="24"/>
          <w:szCs w:val="24"/>
        </w:rPr>
        <w:t>LGBTQ+ patients</w:t>
      </w:r>
    </w:p>
    <w:p w14:paraId="52FF93BB" w14:textId="77777777" w:rsidR="00282D2A" w:rsidRPr="00CC0692" w:rsidDel="005C2AA6" w:rsidRDefault="00282D2A">
      <w:pPr>
        <w:pStyle w:val="Heading2"/>
        <w:spacing w:before="0" w:after="0"/>
        <w:jc w:val="center"/>
        <w:rPr>
          <w:del w:id="685" w:author="Sibai, Kaitlyn" w:date="2023-09-12T14:48:00Z"/>
        </w:rPr>
        <w:pPrChange w:id="686" w:author="Sibai, Kaitlyn" w:date="2023-09-12T14:48:00Z">
          <w:pPr>
            <w:pStyle w:val="NormalWeb"/>
            <w:spacing w:before="0" w:beforeAutospacing="0" w:after="0" w:afterAutospacing="0"/>
          </w:pPr>
        </w:pPrChange>
      </w:pPr>
    </w:p>
    <w:p w14:paraId="31D346EC" w14:textId="5CC61BD5" w:rsidR="00282D2A" w:rsidRPr="00CC0692" w:rsidDel="005C2AA6" w:rsidRDefault="00282D2A" w:rsidP="00AF7569">
      <w:pPr>
        <w:pStyle w:val="NormalWeb"/>
        <w:spacing w:before="0" w:beforeAutospacing="0" w:after="0" w:afterAutospacing="0"/>
        <w:rPr>
          <w:del w:id="687" w:author="Sibai, Kaitlyn" w:date="2023-09-12T14:48:00Z"/>
          <w:rFonts w:ascii="Calibri" w:hAnsi="Calibri" w:cstheme="minorHAnsi"/>
        </w:rPr>
      </w:pPr>
      <w:del w:id="688" w:author="Sibai, Kaitlyn" w:date="2023-09-12T14:48:00Z">
        <w:r w:rsidRPr="00CC0692" w:rsidDel="005C2AA6">
          <w:rPr>
            <w:rFonts w:ascii="Calibri" w:hAnsi="Calibri" w:cstheme="minorHAnsi"/>
          </w:rPr>
          <w:delText>Practice unit is LGBTQ+ inclusive. Practice staff receives training on specific needs of LGBTQ+ patients and uses inclusive language on their forms and procedures.</w:delText>
        </w:r>
      </w:del>
    </w:p>
    <w:p w14:paraId="1154AB59" w14:textId="77777777" w:rsidR="00282D2A" w:rsidRPr="005F51FE" w:rsidRDefault="00282D2A" w:rsidP="00F02D5E">
      <w:pPr>
        <w:pStyle w:val="NormalWeb"/>
        <w:spacing w:before="0" w:beforeAutospacing="0" w:after="0" w:afterAutospacing="0"/>
        <w:rPr>
          <w:rFonts w:asciiTheme="minorHAnsi" w:hAnsiTheme="minorHAnsi" w:cstheme="minorHAnsi"/>
        </w:rPr>
      </w:pPr>
      <w:r w:rsidRPr="005F51FE">
        <w:rPr>
          <w:rFonts w:asciiTheme="minorHAnsi" w:hAnsiTheme="minorHAnsi" w:cstheme="minorHAnsi"/>
        </w:rPr>
        <w:t> </w:t>
      </w:r>
    </w:p>
    <w:p w14:paraId="783E201D" w14:textId="77777777" w:rsidR="00282D2A" w:rsidRPr="00CC0692" w:rsidRDefault="00282D2A" w:rsidP="00AF7569">
      <w:pPr>
        <w:pStyle w:val="NormalWeb"/>
        <w:spacing w:before="0" w:beforeAutospacing="0" w:after="0" w:afterAutospacing="0"/>
        <w:rPr>
          <w:rFonts w:ascii="Calibri" w:hAnsi="Calibri" w:cstheme="minorHAnsi"/>
          <w:i/>
          <w:iCs/>
        </w:rPr>
      </w:pPr>
      <w:r w:rsidRPr="00CC0692">
        <w:rPr>
          <w:rFonts w:ascii="Calibri" w:hAnsi="Calibri" w:cstheme="minorHAnsi"/>
          <w:i/>
          <w:iCs/>
          <w:u w:val="single"/>
        </w:rPr>
        <w:t>PCP and Specialist Guidelines:</w:t>
      </w:r>
    </w:p>
    <w:p w14:paraId="0262EDE1" w14:textId="3B6659FE" w:rsidR="00282D2A" w:rsidRPr="00427BD4" w:rsidRDefault="00ED677B" w:rsidP="007470DF">
      <w:pPr>
        <w:numPr>
          <w:ilvl w:val="0"/>
          <w:numId w:val="199"/>
        </w:numPr>
        <w:tabs>
          <w:tab w:val="clear" w:pos="720"/>
        </w:tabs>
        <w:ind w:left="1080"/>
        <w:textAlignment w:val="center"/>
        <w:rPr>
          <w:ins w:id="689" w:author="Sibai, Kaitlyn" w:date="2023-09-12T14:48:00Z"/>
          <w:rFonts w:ascii="Calibri" w:hAnsi="Calibri" w:cstheme="minorHAnsi"/>
          <w:sz w:val="22"/>
          <w:szCs w:val="22"/>
        </w:rPr>
      </w:pPr>
      <w:ins w:id="690" w:author="Sibai, Kaitlyn" w:date="2023-09-12T14:47:00Z">
        <w:r w:rsidRPr="00427BD4">
          <w:rPr>
            <w:rFonts w:ascii="Calibri" w:hAnsi="Calibri" w:cstheme="minorHAnsi"/>
            <w:sz w:val="22"/>
            <w:szCs w:val="22"/>
          </w:rPr>
          <w:t>To support</w:t>
        </w:r>
        <w:r w:rsidR="0037333C" w:rsidRPr="00427BD4">
          <w:rPr>
            <w:rFonts w:ascii="Calibri" w:hAnsi="Calibri" w:cstheme="minorHAnsi"/>
            <w:sz w:val="22"/>
            <w:szCs w:val="22"/>
          </w:rPr>
          <w:t xml:space="preserve"> an </w:t>
        </w:r>
      </w:ins>
      <w:ins w:id="691" w:author="Sibai, Kaitlyn" w:date="2023-09-12T14:48:00Z">
        <w:r w:rsidR="0037333C" w:rsidRPr="00427BD4">
          <w:rPr>
            <w:rFonts w:ascii="Calibri" w:hAnsi="Calibri" w:cstheme="minorHAnsi"/>
            <w:sz w:val="22"/>
            <w:szCs w:val="22"/>
          </w:rPr>
          <w:t>inclusive and affirming environment for LGBTQ+ patients</w:t>
        </w:r>
        <w:r w:rsidR="005C2AA6" w:rsidRPr="00427BD4">
          <w:rPr>
            <w:rFonts w:ascii="Calibri" w:hAnsi="Calibri" w:cstheme="minorHAnsi"/>
            <w:sz w:val="22"/>
            <w:szCs w:val="22"/>
          </w:rPr>
          <w:t xml:space="preserve">, </w:t>
        </w:r>
      </w:ins>
      <w:del w:id="692" w:author="Sibai, Kaitlyn" w:date="2023-09-12T14:48:00Z">
        <w:r w:rsidR="00282D2A" w:rsidRPr="00427BD4" w:rsidDel="005C2AA6">
          <w:rPr>
            <w:rFonts w:ascii="Calibri" w:hAnsi="Calibri" w:cstheme="minorHAnsi"/>
            <w:sz w:val="22"/>
            <w:szCs w:val="22"/>
          </w:rPr>
          <w:delText>A</w:delText>
        </w:r>
      </w:del>
      <w:ins w:id="693" w:author="Sibai, Kaitlyn" w:date="2023-09-12T14:48:00Z">
        <w:r w:rsidR="005C2AA6" w:rsidRPr="00427BD4">
          <w:rPr>
            <w:rFonts w:ascii="Calibri" w:hAnsi="Calibri" w:cstheme="minorHAnsi"/>
            <w:sz w:val="22"/>
            <w:szCs w:val="22"/>
          </w:rPr>
          <w:t>a</w:t>
        </w:r>
      </w:ins>
      <w:r w:rsidR="00282D2A" w:rsidRPr="00427BD4">
        <w:rPr>
          <w:rFonts w:ascii="Calibri" w:hAnsi="Calibri" w:cstheme="minorHAnsi"/>
          <w:sz w:val="22"/>
          <w:szCs w:val="22"/>
        </w:rPr>
        <w:t xml:space="preserve">ll practice unit team members are educated and trained on the specific healthcare needs of LGBTQ+ patients and unconscious bias concepts. </w:t>
      </w:r>
    </w:p>
    <w:p w14:paraId="7F57D215" w14:textId="77777777" w:rsidR="0023274D" w:rsidRPr="00427BD4" w:rsidRDefault="0023274D">
      <w:pPr>
        <w:numPr>
          <w:ilvl w:val="2"/>
          <w:numId w:val="199"/>
        </w:numPr>
        <w:tabs>
          <w:tab w:val="num" w:pos="1800"/>
        </w:tabs>
        <w:autoSpaceDE w:val="0"/>
        <w:autoSpaceDN w:val="0"/>
        <w:adjustRightInd w:val="0"/>
        <w:spacing w:after="18"/>
        <w:rPr>
          <w:ins w:id="694" w:author="Sibai, Kaitlyn" w:date="2023-09-12T14:49:00Z"/>
          <w:rFonts w:ascii="Calibri" w:hAnsi="Calibri" w:cs="Calibri"/>
          <w:color w:val="000000"/>
          <w:sz w:val="22"/>
          <w:szCs w:val="22"/>
          <w:rPrChange w:id="695" w:author="Sibai, Kaitlyn" w:date="2023-09-12T14:51:00Z">
            <w:rPr>
              <w:ins w:id="696" w:author="Sibai, Kaitlyn" w:date="2023-09-12T14:49:00Z"/>
              <w:rFonts w:ascii="Calibri" w:hAnsi="Calibri" w:cs="Calibri"/>
              <w:color w:val="000000"/>
            </w:rPr>
          </w:rPrChange>
        </w:rPr>
        <w:pPrChange w:id="697" w:author="Sibai, Kaitlyn" w:date="2023-09-12T14:49:00Z">
          <w:pPr>
            <w:numPr>
              <w:ilvl w:val="2"/>
              <w:numId w:val="199"/>
            </w:numPr>
            <w:autoSpaceDE w:val="0"/>
            <w:autoSpaceDN w:val="0"/>
            <w:adjustRightInd w:val="0"/>
            <w:spacing w:after="18"/>
            <w:ind w:left="1800" w:hanging="360"/>
          </w:pPr>
        </w:pPrChange>
      </w:pPr>
      <w:ins w:id="698" w:author="Sibai, Kaitlyn" w:date="2023-09-12T14:49:00Z">
        <w:r w:rsidRPr="00427BD4">
          <w:rPr>
            <w:rFonts w:ascii="Calibri" w:hAnsi="Calibri" w:cs="Calibri"/>
            <w:color w:val="000000"/>
            <w:sz w:val="22"/>
            <w:szCs w:val="22"/>
            <w:rPrChange w:id="699" w:author="Sibai, Kaitlyn" w:date="2023-09-12T14:51:00Z">
              <w:rPr>
                <w:rFonts w:ascii="Calibri" w:hAnsi="Calibri" w:cs="Calibri"/>
                <w:color w:val="000000"/>
              </w:rPr>
            </w:rPrChange>
          </w:rPr>
          <w:t>Potential training topics include but are not limited to:</w:t>
        </w:r>
      </w:ins>
    </w:p>
    <w:p w14:paraId="67236F9B" w14:textId="77777777" w:rsidR="0023274D" w:rsidRPr="00427BD4" w:rsidRDefault="0023274D">
      <w:pPr>
        <w:numPr>
          <w:ilvl w:val="3"/>
          <w:numId w:val="304"/>
        </w:numPr>
        <w:autoSpaceDE w:val="0"/>
        <w:autoSpaceDN w:val="0"/>
        <w:adjustRightInd w:val="0"/>
        <w:spacing w:after="18"/>
        <w:rPr>
          <w:ins w:id="700" w:author="Sibai, Kaitlyn" w:date="2023-09-12T14:49:00Z"/>
          <w:rFonts w:ascii="Calibri" w:hAnsi="Calibri" w:cs="Calibri"/>
          <w:color w:val="000000"/>
          <w:sz w:val="22"/>
          <w:szCs w:val="22"/>
          <w:rPrChange w:id="701" w:author="Sibai, Kaitlyn" w:date="2023-09-12T14:51:00Z">
            <w:rPr>
              <w:ins w:id="702" w:author="Sibai, Kaitlyn" w:date="2023-09-12T14:49:00Z"/>
              <w:rFonts w:ascii="Calibri" w:hAnsi="Calibri" w:cs="Calibri"/>
              <w:color w:val="000000"/>
            </w:rPr>
          </w:rPrChange>
        </w:rPr>
        <w:pPrChange w:id="703" w:author="Sibai, Kaitlyn" w:date="2023-09-12T14:51:00Z">
          <w:pPr>
            <w:numPr>
              <w:ilvl w:val="3"/>
              <w:numId w:val="199"/>
            </w:numPr>
            <w:tabs>
              <w:tab w:val="num" w:pos="2880"/>
            </w:tabs>
            <w:autoSpaceDE w:val="0"/>
            <w:autoSpaceDN w:val="0"/>
            <w:adjustRightInd w:val="0"/>
            <w:spacing w:after="18"/>
            <w:ind w:left="2880" w:hanging="360"/>
          </w:pPr>
        </w:pPrChange>
      </w:pPr>
      <w:ins w:id="704" w:author="Sibai, Kaitlyn" w:date="2023-09-12T14:49:00Z">
        <w:r w:rsidRPr="00427BD4">
          <w:rPr>
            <w:rFonts w:ascii="Calibri" w:hAnsi="Calibri" w:cs="Calibri"/>
            <w:color w:val="000000"/>
            <w:sz w:val="22"/>
            <w:szCs w:val="22"/>
            <w:rPrChange w:id="705" w:author="Sibai, Kaitlyn" w:date="2023-09-12T14:51:00Z">
              <w:rPr>
                <w:rFonts w:ascii="Calibri" w:hAnsi="Calibri" w:cs="Calibri"/>
                <w:color w:val="000000"/>
              </w:rPr>
            </w:rPrChange>
          </w:rPr>
          <w:t>LGBTQ+ health disparities</w:t>
        </w:r>
      </w:ins>
    </w:p>
    <w:p w14:paraId="557D7070" w14:textId="77777777" w:rsidR="0023274D" w:rsidRPr="00427BD4" w:rsidRDefault="0023274D">
      <w:pPr>
        <w:numPr>
          <w:ilvl w:val="3"/>
          <w:numId w:val="304"/>
        </w:numPr>
        <w:autoSpaceDE w:val="0"/>
        <w:autoSpaceDN w:val="0"/>
        <w:adjustRightInd w:val="0"/>
        <w:spacing w:after="18"/>
        <w:rPr>
          <w:ins w:id="706" w:author="Sibai, Kaitlyn" w:date="2023-09-12T14:49:00Z"/>
          <w:rFonts w:ascii="Calibri" w:hAnsi="Calibri" w:cs="Calibri"/>
          <w:color w:val="000000"/>
          <w:sz w:val="22"/>
          <w:szCs w:val="22"/>
          <w:rPrChange w:id="707" w:author="Sibai, Kaitlyn" w:date="2023-09-12T14:51:00Z">
            <w:rPr>
              <w:ins w:id="708" w:author="Sibai, Kaitlyn" w:date="2023-09-12T14:49:00Z"/>
              <w:rFonts w:ascii="Calibri" w:hAnsi="Calibri" w:cs="Calibri"/>
              <w:color w:val="000000"/>
            </w:rPr>
          </w:rPrChange>
        </w:rPr>
        <w:pPrChange w:id="709" w:author="Sibai, Kaitlyn" w:date="2023-09-12T14:51:00Z">
          <w:pPr>
            <w:numPr>
              <w:ilvl w:val="3"/>
              <w:numId w:val="199"/>
            </w:numPr>
            <w:tabs>
              <w:tab w:val="num" w:pos="2880"/>
            </w:tabs>
            <w:autoSpaceDE w:val="0"/>
            <w:autoSpaceDN w:val="0"/>
            <w:adjustRightInd w:val="0"/>
            <w:spacing w:after="18"/>
            <w:ind w:left="2880" w:hanging="360"/>
          </w:pPr>
        </w:pPrChange>
      </w:pPr>
      <w:ins w:id="710" w:author="Sibai, Kaitlyn" w:date="2023-09-12T14:49:00Z">
        <w:r w:rsidRPr="00427BD4">
          <w:rPr>
            <w:rFonts w:ascii="Calibri" w:hAnsi="Calibri" w:cs="Calibri"/>
            <w:color w:val="000000"/>
            <w:sz w:val="22"/>
            <w:szCs w:val="22"/>
            <w:rPrChange w:id="711" w:author="Sibai, Kaitlyn" w:date="2023-09-12T14:51:00Z">
              <w:rPr>
                <w:rFonts w:ascii="Calibri" w:hAnsi="Calibri" w:cs="Calibri"/>
                <w:color w:val="000000"/>
              </w:rPr>
            </w:rPrChange>
          </w:rPr>
          <w:t>Implicit bias and how it affects care for LGBTQ+ people</w:t>
        </w:r>
      </w:ins>
    </w:p>
    <w:p w14:paraId="484F5E71" w14:textId="77777777" w:rsidR="0023274D" w:rsidRPr="00427BD4" w:rsidRDefault="0023274D">
      <w:pPr>
        <w:numPr>
          <w:ilvl w:val="3"/>
          <w:numId w:val="304"/>
        </w:numPr>
        <w:autoSpaceDE w:val="0"/>
        <w:autoSpaceDN w:val="0"/>
        <w:adjustRightInd w:val="0"/>
        <w:spacing w:after="18"/>
        <w:rPr>
          <w:ins w:id="712" w:author="Sibai, Kaitlyn" w:date="2023-09-12T14:49:00Z"/>
          <w:rFonts w:ascii="Calibri" w:hAnsi="Calibri" w:cs="Calibri"/>
          <w:color w:val="000000"/>
          <w:sz w:val="22"/>
          <w:szCs w:val="22"/>
          <w:rPrChange w:id="713" w:author="Sibai, Kaitlyn" w:date="2023-09-12T14:51:00Z">
            <w:rPr>
              <w:ins w:id="714" w:author="Sibai, Kaitlyn" w:date="2023-09-12T14:49:00Z"/>
              <w:rFonts w:ascii="Calibri" w:hAnsi="Calibri" w:cs="Calibri"/>
              <w:color w:val="000000"/>
            </w:rPr>
          </w:rPrChange>
        </w:rPr>
        <w:pPrChange w:id="715" w:author="Sibai, Kaitlyn" w:date="2023-09-12T14:51:00Z">
          <w:pPr>
            <w:numPr>
              <w:ilvl w:val="3"/>
              <w:numId w:val="199"/>
            </w:numPr>
            <w:tabs>
              <w:tab w:val="num" w:pos="2880"/>
            </w:tabs>
            <w:autoSpaceDE w:val="0"/>
            <w:autoSpaceDN w:val="0"/>
            <w:adjustRightInd w:val="0"/>
            <w:spacing w:after="18"/>
            <w:ind w:left="2880" w:hanging="360"/>
          </w:pPr>
        </w:pPrChange>
      </w:pPr>
      <w:ins w:id="716" w:author="Sibai, Kaitlyn" w:date="2023-09-12T14:49:00Z">
        <w:r w:rsidRPr="00427BD4">
          <w:rPr>
            <w:rFonts w:ascii="Calibri" w:hAnsi="Calibri" w:cs="Calibri"/>
            <w:color w:val="000000"/>
            <w:sz w:val="22"/>
            <w:szCs w:val="22"/>
            <w:rPrChange w:id="717" w:author="Sibai, Kaitlyn" w:date="2023-09-12T14:51:00Z">
              <w:rPr>
                <w:rFonts w:ascii="Calibri" w:hAnsi="Calibri" w:cs="Calibri"/>
                <w:color w:val="000000"/>
              </w:rPr>
            </w:rPrChange>
          </w:rPr>
          <w:t>Effective and affirming communication</w:t>
        </w:r>
      </w:ins>
    </w:p>
    <w:p w14:paraId="27E6E227" w14:textId="77777777" w:rsidR="0023274D" w:rsidRPr="00427BD4" w:rsidRDefault="0023274D">
      <w:pPr>
        <w:numPr>
          <w:ilvl w:val="3"/>
          <w:numId w:val="304"/>
        </w:numPr>
        <w:autoSpaceDE w:val="0"/>
        <w:autoSpaceDN w:val="0"/>
        <w:adjustRightInd w:val="0"/>
        <w:spacing w:after="18"/>
        <w:rPr>
          <w:ins w:id="718" w:author="Sibai, Kaitlyn" w:date="2023-09-12T14:49:00Z"/>
          <w:rFonts w:ascii="Calibri" w:hAnsi="Calibri" w:cs="Calibri"/>
          <w:color w:val="000000"/>
          <w:sz w:val="22"/>
          <w:szCs w:val="22"/>
          <w:rPrChange w:id="719" w:author="Sibai, Kaitlyn" w:date="2023-09-12T14:51:00Z">
            <w:rPr>
              <w:ins w:id="720" w:author="Sibai, Kaitlyn" w:date="2023-09-12T14:49:00Z"/>
              <w:rFonts w:ascii="Calibri" w:hAnsi="Calibri" w:cs="Calibri"/>
              <w:color w:val="000000"/>
            </w:rPr>
          </w:rPrChange>
        </w:rPr>
        <w:pPrChange w:id="721" w:author="Sibai, Kaitlyn" w:date="2023-09-12T14:51:00Z">
          <w:pPr>
            <w:numPr>
              <w:ilvl w:val="3"/>
              <w:numId w:val="199"/>
            </w:numPr>
            <w:tabs>
              <w:tab w:val="num" w:pos="2880"/>
            </w:tabs>
            <w:autoSpaceDE w:val="0"/>
            <w:autoSpaceDN w:val="0"/>
            <w:adjustRightInd w:val="0"/>
            <w:spacing w:after="18"/>
            <w:ind w:left="2880" w:hanging="360"/>
          </w:pPr>
        </w:pPrChange>
      </w:pPr>
      <w:ins w:id="722" w:author="Sibai, Kaitlyn" w:date="2023-09-12T14:49:00Z">
        <w:r w:rsidRPr="00427BD4">
          <w:rPr>
            <w:rFonts w:ascii="Calibri" w:hAnsi="Calibri" w:cs="Calibri"/>
            <w:color w:val="000000"/>
            <w:sz w:val="22"/>
            <w:szCs w:val="22"/>
            <w:rPrChange w:id="723" w:author="Sibai, Kaitlyn" w:date="2023-09-12T14:51:00Z">
              <w:rPr>
                <w:rFonts w:ascii="Calibri" w:hAnsi="Calibri" w:cs="Calibri"/>
                <w:color w:val="000000"/>
              </w:rPr>
            </w:rPrChange>
          </w:rPr>
          <w:t>Creating a welcoming environment</w:t>
        </w:r>
      </w:ins>
    </w:p>
    <w:p w14:paraId="5F7EC87C" w14:textId="77777777" w:rsidR="0023274D" w:rsidRPr="00427BD4" w:rsidRDefault="0023274D">
      <w:pPr>
        <w:numPr>
          <w:ilvl w:val="3"/>
          <w:numId w:val="304"/>
        </w:numPr>
        <w:autoSpaceDE w:val="0"/>
        <w:autoSpaceDN w:val="0"/>
        <w:adjustRightInd w:val="0"/>
        <w:spacing w:after="18"/>
        <w:rPr>
          <w:ins w:id="724" w:author="Sibai, Kaitlyn" w:date="2023-09-12T14:49:00Z"/>
          <w:rFonts w:ascii="Calibri" w:hAnsi="Calibri" w:cs="Calibri"/>
          <w:color w:val="000000"/>
          <w:sz w:val="22"/>
          <w:szCs w:val="22"/>
          <w:rPrChange w:id="725" w:author="Sibai, Kaitlyn" w:date="2023-09-12T14:51:00Z">
            <w:rPr>
              <w:ins w:id="726" w:author="Sibai, Kaitlyn" w:date="2023-09-12T14:49:00Z"/>
              <w:rFonts w:ascii="Calibri" w:hAnsi="Calibri" w:cs="Calibri"/>
              <w:color w:val="000000"/>
            </w:rPr>
          </w:rPrChange>
        </w:rPr>
        <w:pPrChange w:id="727" w:author="Sibai, Kaitlyn" w:date="2023-09-12T14:51:00Z">
          <w:pPr>
            <w:numPr>
              <w:ilvl w:val="3"/>
              <w:numId w:val="199"/>
            </w:numPr>
            <w:tabs>
              <w:tab w:val="num" w:pos="2880"/>
            </w:tabs>
            <w:autoSpaceDE w:val="0"/>
            <w:autoSpaceDN w:val="0"/>
            <w:adjustRightInd w:val="0"/>
            <w:spacing w:after="18"/>
            <w:ind w:left="2880" w:hanging="360"/>
          </w:pPr>
        </w:pPrChange>
      </w:pPr>
      <w:ins w:id="728" w:author="Sibai, Kaitlyn" w:date="2023-09-12T14:49:00Z">
        <w:r w:rsidRPr="00427BD4">
          <w:rPr>
            <w:rFonts w:ascii="Calibri" w:hAnsi="Calibri" w:cs="Calibri"/>
            <w:color w:val="000000"/>
            <w:sz w:val="22"/>
            <w:szCs w:val="22"/>
            <w:rPrChange w:id="729" w:author="Sibai, Kaitlyn" w:date="2023-09-12T14:51:00Z">
              <w:rPr>
                <w:rFonts w:ascii="Calibri" w:hAnsi="Calibri" w:cs="Calibri"/>
                <w:color w:val="000000"/>
              </w:rPr>
            </w:rPrChange>
          </w:rPr>
          <w:t>Sexual orientation and gender identity (SOGI) data collection, confidentiality and privacy</w:t>
        </w:r>
      </w:ins>
    </w:p>
    <w:p w14:paraId="1DDE207B" w14:textId="77777777" w:rsidR="0023274D" w:rsidRPr="00427BD4" w:rsidRDefault="0023274D">
      <w:pPr>
        <w:numPr>
          <w:ilvl w:val="3"/>
          <w:numId w:val="304"/>
        </w:numPr>
        <w:autoSpaceDE w:val="0"/>
        <w:autoSpaceDN w:val="0"/>
        <w:adjustRightInd w:val="0"/>
        <w:spacing w:after="18"/>
        <w:rPr>
          <w:ins w:id="730" w:author="Sibai, Kaitlyn" w:date="2023-09-12T14:49:00Z"/>
          <w:rFonts w:ascii="Calibri" w:hAnsi="Calibri" w:cs="Calibri"/>
          <w:color w:val="000000"/>
          <w:sz w:val="22"/>
          <w:szCs w:val="22"/>
          <w:rPrChange w:id="731" w:author="Sibai, Kaitlyn" w:date="2023-09-12T14:51:00Z">
            <w:rPr>
              <w:ins w:id="732" w:author="Sibai, Kaitlyn" w:date="2023-09-12T14:49:00Z"/>
              <w:rFonts w:ascii="Calibri" w:hAnsi="Calibri" w:cs="Calibri"/>
              <w:color w:val="000000"/>
            </w:rPr>
          </w:rPrChange>
        </w:rPr>
        <w:pPrChange w:id="733" w:author="Sibai, Kaitlyn" w:date="2023-09-12T14:51:00Z">
          <w:pPr>
            <w:numPr>
              <w:ilvl w:val="3"/>
              <w:numId w:val="199"/>
            </w:numPr>
            <w:tabs>
              <w:tab w:val="num" w:pos="2880"/>
            </w:tabs>
            <w:autoSpaceDE w:val="0"/>
            <w:autoSpaceDN w:val="0"/>
            <w:adjustRightInd w:val="0"/>
            <w:spacing w:after="18"/>
            <w:ind w:left="2880" w:hanging="360"/>
          </w:pPr>
        </w:pPrChange>
      </w:pPr>
      <w:ins w:id="734" w:author="Sibai, Kaitlyn" w:date="2023-09-12T14:49:00Z">
        <w:r w:rsidRPr="00427BD4">
          <w:rPr>
            <w:rFonts w:ascii="Calibri" w:hAnsi="Calibri" w:cs="Calibri"/>
            <w:color w:val="000000"/>
            <w:sz w:val="22"/>
            <w:szCs w:val="22"/>
            <w:rPrChange w:id="735" w:author="Sibai, Kaitlyn" w:date="2023-09-12T14:51:00Z">
              <w:rPr>
                <w:rFonts w:ascii="Calibri" w:hAnsi="Calibri" w:cs="Calibri"/>
                <w:color w:val="000000"/>
              </w:rPr>
            </w:rPrChange>
          </w:rPr>
          <w:t>Unique health needs/considerations of LGBTQ+ people (including differences in sub-populations)</w:t>
        </w:r>
      </w:ins>
    </w:p>
    <w:p w14:paraId="6D90C395" w14:textId="77777777" w:rsidR="0023274D" w:rsidRPr="00427BD4" w:rsidRDefault="0023274D">
      <w:pPr>
        <w:numPr>
          <w:ilvl w:val="3"/>
          <w:numId w:val="304"/>
        </w:numPr>
        <w:autoSpaceDE w:val="0"/>
        <w:autoSpaceDN w:val="0"/>
        <w:adjustRightInd w:val="0"/>
        <w:spacing w:after="18"/>
        <w:rPr>
          <w:ins w:id="736" w:author="Sibai, Kaitlyn" w:date="2023-09-12T14:49:00Z"/>
          <w:rFonts w:ascii="Calibri" w:hAnsi="Calibri" w:cs="Calibri"/>
          <w:color w:val="000000"/>
          <w:sz w:val="22"/>
          <w:szCs w:val="22"/>
          <w:rPrChange w:id="737" w:author="Sibai, Kaitlyn" w:date="2023-09-12T14:51:00Z">
            <w:rPr>
              <w:ins w:id="738" w:author="Sibai, Kaitlyn" w:date="2023-09-12T14:49:00Z"/>
              <w:rFonts w:ascii="Calibri" w:hAnsi="Calibri" w:cs="Calibri"/>
              <w:color w:val="000000"/>
            </w:rPr>
          </w:rPrChange>
        </w:rPr>
        <w:pPrChange w:id="739" w:author="Sibai, Kaitlyn" w:date="2023-09-12T14:51:00Z">
          <w:pPr>
            <w:numPr>
              <w:ilvl w:val="3"/>
              <w:numId w:val="199"/>
            </w:numPr>
            <w:tabs>
              <w:tab w:val="num" w:pos="2880"/>
            </w:tabs>
            <w:autoSpaceDE w:val="0"/>
            <w:autoSpaceDN w:val="0"/>
            <w:adjustRightInd w:val="0"/>
            <w:spacing w:after="18"/>
            <w:ind w:left="2880" w:hanging="360"/>
          </w:pPr>
        </w:pPrChange>
      </w:pPr>
      <w:ins w:id="740" w:author="Sibai, Kaitlyn" w:date="2023-09-12T14:49:00Z">
        <w:r w:rsidRPr="00427BD4">
          <w:rPr>
            <w:rFonts w:ascii="Calibri" w:hAnsi="Calibri" w:cs="Calibri"/>
            <w:color w:val="000000"/>
            <w:sz w:val="22"/>
            <w:szCs w:val="22"/>
            <w:rPrChange w:id="741" w:author="Sibai, Kaitlyn" w:date="2023-09-12T14:51:00Z">
              <w:rPr>
                <w:rFonts w:ascii="Calibri" w:hAnsi="Calibri" w:cs="Calibri"/>
                <w:color w:val="000000"/>
              </w:rPr>
            </w:rPrChange>
          </w:rPr>
          <w:t>LGBTQ+ mental health</w:t>
        </w:r>
      </w:ins>
    </w:p>
    <w:p w14:paraId="65AC0E1B" w14:textId="77777777" w:rsidR="0023274D" w:rsidRPr="00427BD4" w:rsidRDefault="0023274D">
      <w:pPr>
        <w:numPr>
          <w:ilvl w:val="3"/>
          <w:numId w:val="304"/>
        </w:numPr>
        <w:autoSpaceDE w:val="0"/>
        <w:autoSpaceDN w:val="0"/>
        <w:adjustRightInd w:val="0"/>
        <w:spacing w:after="18"/>
        <w:rPr>
          <w:ins w:id="742" w:author="Sibai, Kaitlyn" w:date="2023-09-12T14:49:00Z"/>
          <w:rFonts w:ascii="Calibri" w:hAnsi="Calibri" w:cs="Calibri"/>
          <w:color w:val="000000"/>
          <w:sz w:val="22"/>
          <w:szCs w:val="22"/>
          <w:rPrChange w:id="743" w:author="Sibai, Kaitlyn" w:date="2023-09-12T14:51:00Z">
            <w:rPr>
              <w:ins w:id="744" w:author="Sibai, Kaitlyn" w:date="2023-09-12T14:49:00Z"/>
              <w:rFonts w:ascii="Calibri" w:hAnsi="Calibri" w:cs="Calibri"/>
              <w:color w:val="000000"/>
            </w:rPr>
          </w:rPrChange>
        </w:rPr>
        <w:pPrChange w:id="745" w:author="Sibai, Kaitlyn" w:date="2023-09-12T14:51:00Z">
          <w:pPr>
            <w:numPr>
              <w:ilvl w:val="3"/>
              <w:numId w:val="199"/>
            </w:numPr>
            <w:tabs>
              <w:tab w:val="num" w:pos="2880"/>
            </w:tabs>
            <w:autoSpaceDE w:val="0"/>
            <w:autoSpaceDN w:val="0"/>
            <w:adjustRightInd w:val="0"/>
            <w:spacing w:after="18"/>
            <w:ind w:left="2880" w:hanging="360"/>
          </w:pPr>
        </w:pPrChange>
      </w:pPr>
      <w:ins w:id="746" w:author="Sibai, Kaitlyn" w:date="2023-09-12T14:49:00Z">
        <w:r w:rsidRPr="00427BD4">
          <w:rPr>
            <w:rFonts w:ascii="Calibri" w:hAnsi="Calibri" w:cs="Calibri"/>
            <w:color w:val="000000"/>
            <w:sz w:val="22"/>
            <w:szCs w:val="22"/>
            <w:rPrChange w:id="747" w:author="Sibai, Kaitlyn" w:date="2023-09-12T14:51:00Z">
              <w:rPr>
                <w:rFonts w:ascii="Calibri" w:hAnsi="Calibri" w:cs="Calibri"/>
                <w:color w:val="000000"/>
              </w:rPr>
            </w:rPrChange>
          </w:rPr>
          <w:t>Social determinants of health and community resources for LGBTQ+ people</w:t>
        </w:r>
      </w:ins>
    </w:p>
    <w:p w14:paraId="14A62011" w14:textId="77777777" w:rsidR="0023274D" w:rsidRPr="00427BD4" w:rsidRDefault="0023274D">
      <w:pPr>
        <w:numPr>
          <w:ilvl w:val="3"/>
          <w:numId w:val="304"/>
        </w:numPr>
        <w:autoSpaceDE w:val="0"/>
        <w:autoSpaceDN w:val="0"/>
        <w:adjustRightInd w:val="0"/>
        <w:spacing w:after="18"/>
        <w:rPr>
          <w:ins w:id="748" w:author="Sibai, Kaitlyn" w:date="2023-09-12T14:49:00Z"/>
          <w:rFonts w:ascii="Calibri" w:hAnsi="Calibri" w:cs="Calibri"/>
          <w:color w:val="000000"/>
          <w:sz w:val="22"/>
          <w:szCs w:val="22"/>
          <w:rPrChange w:id="749" w:author="Sibai, Kaitlyn" w:date="2023-09-12T14:51:00Z">
            <w:rPr>
              <w:ins w:id="750" w:author="Sibai, Kaitlyn" w:date="2023-09-12T14:49:00Z"/>
              <w:rFonts w:ascii="Calibri" w:hAnsi="Calibri" w:cs="Calibri"/>
              <w:color w:val="000000"/>
            </w:rPr>
          </w:rPrChange>
        </w:rPr>
        <w:pPrChange w:id="751" w:author="Sibai, Kaitlyn" w:date="2023-09-12T14:51:00Z">
          <w:pPr>
            <w:numPr>
              <w:ilvl w:val="3"/>
              <w:numId w:val="199"/>
            </w:numPr>
            <w:tabs>
              <w:tab w:val="num" w:pos="2880"/>
            </w:tabs>
            <w:autoSpaceDE w:val="0"/>
            <w:autoSpaceDN w:val="0"/>
            <w:adjustRightInd w:val="0"/>
            <w:spacing w:after="18"/>
            <w:ind w:left="2880" w:hanging="360"/>
          </w:pPr>
        </w:pPrChange>
      </w:pPr>
      <w:ins w:id="752" w:author="Sibai, Kaitlyn" w:date="2023-09-12T14:49:00Z">
        <w:r w:rsidRPr="00427BD4">
          <w:rPr>
            <w:rFonts w:ascii="Calibri" w:hAnsi="Calibri" w:cs="Calibri"/>
            <w:color w:val="000000"/>
            <w:sz w:val="22"/>
            <w:szCs w:val="22"/>
            <w:rPrChange w:id="753" w:author="Sibai, Kaitlyn" w:date="2023-09-12T14:51:00Z">
              <w:rPr>
                <w:rFonts w:ascii="Calibri" w:hAnsi="Calibri" w:cs="Calibri"/>
                <w:color w:val="000000"/>
              </w:rPr>
            </w:rPrChange>
          </w:rPr>
          <w:t>Caring for transgender patients</w:t>
        </w:r>
      </w:ins>
    </w:p>
    <w:p w14:paraId="4428E220" w14:textId="77777777" w:rsidR="0023274D" w:rsidRPr="00427BD4" w:rsidRDefault="0023274D" w:rsidP="0023274D">
      <w:pPr>
        <w:numPr>
          <w:ilvl w:val="2"/>
          <w:numId w:val="199"/>
        </w:numPr>
        <w:autoSpaceDE w:val="0"/>
        <w:autoSpaceDN w:val="0"/>
        <w:adjustRightInd w:val="0"/>
        <w:spacing w:after="18"/>
        <w:rPr>
          <w:ins w:id="754" w:author="Sibai, Kaitlyn" w:date="2023-09-12T14:49:00Z"/>
          <w:rFonts w:ascii="Calibri" w:hAnsi="Calibri" w:cs="Calibri"/>
          <w:color w:val="000000"/>
          <w:sz w:val="22"/>
          <w:szCs w:val="22"/>
          <w:rPrChange w:id="755" w:author="Sibai, Kaitlyn" w:date="2023-09-12T14:51:00Z">
            <w:rPr>
              <w:ins w:id="756" w:author="Sibai, Kaitlyn" w:date="2023-09-12T14:49:00Z"/>
              <w:rFonts w:ascii="Calibri" w:hAnsi="Calibri" w:cs="Calibri"/>
              <w:color w:val="000000"/>
            </w:rPr>
          </w:rPrChange>
        </w:rPr>
      </w:pPr>
      <w:ins w:id="757" w:author="Sibai, Kaitlyn" w:date="2023-09-12T14:49:00Z">
        <w:r w:rsidRPr="00427BD4">
          <w:rPr>
            <w:rFonts w:ascii="Calibri" w:hAnsi="Calibri" w:cs="Calibri"/>
            <w:color w:val="000000"/>
            <w:sz w:val="22"/>
            <w:szCs w:val="22"/>
            <w:rPrChange w:id="758" w:author="Sibai, Kaitlyn" w:date="2023-09-12T14:51:00Z">
              <w:rPr>
                <w:rFonts w:ascii="Calibri" w:hAnsi="Calibri" w:cs="Calibri"/>
                <w:color w:val="000000"/>
              </w:rPr>
            </w:rPrChange>
          </w:rPr>
          <w:t xml:space="preserve">All staff employed by the practice unit must complete training. Third-party contracted team members who interact with patients (e.g., billing company) represent the practice and are encouraged but not required to complete training. </w:t>
        </w:r>
      </w:ins>
    </w:p>
    <w:p w14:paraId="5401CDCC" w14:textId="6C87C577" w:rsidR="00666434" w:rsidRPr="00427BD4" w:rsidRDefault="0023274D">
      <w:pPr>
        <w:numPr>
          <w:ilvl w:val="2"/>
          <w:numId w:val="199"/>
        </w:numPr>
        <w:autoSpaceDE w:val="0"/>
        <w:autoSpaceDN w:val="0"/>
        <w:adjustRightInd w:val="0"/>
        <w:spacing w:after="18"/>
        <w:textAlignment w:val="center"/>
        <w:rPr>
          <w:rFonts w:ascii="Calibri" w:hAnsi="Calibri" w:cstheme="minorHAnsi"/>
          <w:sz w:val="22"/>
          <w:szCs w:val="22"/>
        </w:rPr>
        <w:pPrChange w:id="759" w:author="Sibai, Kaitlyn" w:date="2023-09-12T14:50:00Z">
          <w:pPr>
            <w:numPr>
              <w:numId w:val="199"/>
            </w:numPr>
            <w:tabs>
              <w:tab w:val="num" w:pos="720"/>
            </w:tabs>
            <w:ind w:left="1080" w:hanging="360"/>
            <w:textAlignment w:val="center"/>
          </w:pPr>
        </w:pPrChange>
      </w:pPr>
      <w:ins w:id="760" w:author="Sibai, Kaitlyn" w:date="2023-09-12T14:49:00Z">
        <w:r w:rsidRPr="00427BD4">
          <w:rPr>
            <w:rFonts w:ascii="Calibri" w:hAnsi="Calibri" w:cs="Calibri"/>
            <w:color w:val="000000"/>
            <w:sz w:val="22"/>
            <w:szCs w:val="22"/>
            <w:rPrChange w:id="761" w:author="Sibai, Kaitlyn" w:date="2023-09-12T14:51:00Z">
              <w:rPr>
                <w:rFonts w:ascii="Calibri" w:hAnsi="Calibri" w:cs="Calibri"/>
                <w:color w:val="000000"/>
              </w:rPr>
            </w:rPrChange>
          </w:rPr>
          <w:t>Clinical and non-clinical staff may need to complete different trainings to ensure it pertains to their specific job duties.</w:t>
        </w:r>
      </w:ins>
    </w:p>
    <w:p w14:paraId="284C6F3C" w14:textId="146D9368" w:rsidR="00282D2A" w:rsidRPr="00CC0692" w:rsidRDefault="00282D2A">
      <w:pPr>
        <w:numPr>
          <w:ilvl w:val="2"/>
          <w:numId w:val="199"/>
        </w:numPr>
        <w:textAlignment w:val="center"/>
        <w:rPr>
          <w:rFonts w:ascii="Calibri" w:hAnsi="Calibri" w:cstheme="minorHAnsi"/>
          <w:sz w:val="22"/>
          <w:szCs w:val="22"/>
        </w:rPr>
        <w:pPrChange w:id="762" w:author="Sibai, Kaitlyn" w:date="2023-09-12T14:50:00Z">
          <w:pPr>
            <w:numPr>
              <w:ilvl w:val="1"/>
              <w:numId w:val="200"/>
            </w:numPr>
            <w:ind w:left="1800" w:hanging="360"/>
            <w:textAlignment w:val="center"/>
          </w:pPr>
        </w:pPrChange>
      </w:pPr>
      <w:r w:rsidRPr="00CC0692">
        <w:rPr>
          <w:rFonts w:ascii="Calibri" w:hAnsi="Calibri" w:cstheme="minorHAnsi"/>
          <w:sz w:val="22"/>
          <w:szCs w:val="22"/>
        </w:rPr>
        <w:t>Examples of training</w:t>
      </w:r>
      <w:del w:id="763" w:author="Sibai, Kaitlyn" w:date="2023-09-12T14:51:00Z">
        <w:r w:rsidRPr="00CC0692" w:rsidDel="00BD1E15">
          <w:rPr>
            <w:rFonts w:ascii="Calibri" w:hAnsi="Calibri" w:cstheme="minorHAnsi"/>
            <w:sz w:val="22"/>
            <w:szCs w:val="22"/>
          </w:rPr>
          <w:delText>s</w:delText>
        </w:r>
      </w:del>
      <w:r w:rsidRPr="00CC0692">
        <w:rPr>
          <w:rFonts w:ascii="Calibri" w:hAnsi="Calibri" w:cstheme="minorHAnsi"/>
          <w:sz w:val="22"/>
          <w:szCs w:val="22"/>
        </w:rPr>
        <w:t xml:space="preserve"> </w:t>
      </w:r>
      <w:ins w:id="764" w:author="Sibai, Kaitlyn" w:date="2023-09-12T14:51:00Z">
        <w:r w:rsidR="00BD1E15">
          <w:rPr>
            <w:rFonts w:ascii="Calibri" w:hAnsi="Calibri" w:cstheme="minorHAnsi"/>
            <w:sz w:val="22"/>
            <w:szCs w:val="22"/>
          </w:rPr>
          <w:t xml:space="preserve">websites </w:t>
        </w:r>
      </w:ins>
      <w:r w:rsidRPr="00CC0692">
        <w:rPr>
          <w:rFonts w:ascii="Calibri" w:hAnsi="Calibri" w:cstheme="minorHAnsi"/>
          <w:sz w:val="22"/>
          <w:szCs w:val="22"/>
        </w:rPr>
        <w:t>include, but are not limited to:</w:t>
      </w:r>
    </w:p>
    <w:p w14:paraId="1B748ACE" w14:textId="77777777" w:rsidR="00E27303" w:rsidRPr="00654879" w:rsidRDefault="00E27303">
      <w:pPr>
        <w:numPr>
          <w:ilvl w:val="3"/>
          <w:numId w:val="305"/>
        </w:numPr>
        <w:autoSpaceDE w:val="0"/>
        <w:autoSpaceDN w:val="0"/>
        <w:adjustRightInd w:val="0"/>
        <w:spacing w:after="18"/>
        <w:rPr>
          <w:ins w:id="765" w:author="Sibai, Kaitlyn" w:date="2023-09-12T14:52:00Z"/>
          <w:rFonts w:asciiTheme="minorHAnsi" w:hAnsiTheme="minorHAnsi" w:cstheme="minorHAnsi"/>
          <w:color w:val="000000"/>
          <w:sz w:val="22"/>
          <w:szCs w:val="22"/>
          <w:rPrChange w:id="766" w:author="Sibai, Kaitlyn" w:date="2023-09-12T14:52:00Z">
            <w:rPr>
              <w:ins w:id="767" w:author="Sibai, Kaitlyn" w:date="2023-09-12T14:52:00Z"/>
              <w:rFonts w:ascii="Calibri" w:hAnsi="Calibri" w:cs="Calibri"/>
              <w:color w:val="000000"/>
            </w:rPr>
          </w:rPrChange>
        </w:rPr>
        <w:pPrChange w:id="768" w:author="Sibai, Kaitlyn" w:date="2023-09-12T14:52:00Z">
          <w:pPr>
            <w:numPr>
              <w:ilvl w:val="3"/>
              <w:numId w:val="199"/>
            </w:numPr>
            <w:tabs>
              <w:tab w:val="num" w:pos="2880"/>
            </w:tabs>
            <w:autoSpaceDE w:val="0"/>
            <w:autoSpaceDN w:val="0"/>
            <w:adjustRightInd w:val="0"/>
            <w:spacing w:after="18"/>
            <w:ind w:left="2880" w:hanging="360"/>
          </w:pPr>
        </w:pPrChange>
      </w:pPr>
      <w:ins w:id="769" w:author="Sibai, Kaitlyn" w:date="2023-09-12T14:52:00Z">
        <w:r w:rsidRPr="00654879">
          <w:rPr>
            <w:rFonts w:asciiTheme="minorHAnsi" w:hAnsiTheme="minorHAnsi" w:cstheme="minorHAnsi"/>
            <w:color w:val="000000"/>
            <w:sz w:val="22"/>
            <w:szCs w:val="22"/>
            <w:rPrChange w:id="770" w:author="Sibai, Kaitlyn" w:date="2023-09-12T14:52:00Z">
              <w:rPr>
                <w:rFonts w:ascii="Calibri" w:hAnsi="Calibri" w:cs="Calibri"/>
                <w:color w:val="000000"/>
              </w:rPr>
            </w:rPrChange>
          </w:rPr>
          <w:t xml:space="preserve">National LGBTQIA+ Health Education Center, Fenway Institute - </w:t>
        </w:r>
        <w:r w:rsidRPr="00654879">
          <w:rPr>
            <w:rFonts w:asciiTheme="minorHAnsi" w:hAnsiTheme="minorHAnsi" w:cstheme="minorHAnsi"/>
            <w:sz w:val="22"/>
            <w:szCs w:val="22"/>
            <w:rPrChange w:id="771" w:author="Sibai, Kaitlyn" w:date="2023-09-12T14:52:00Z">
              <w:rPr/>
            </w:rPrChange>
          </w:rPr>
          <w:fldChar w:fldCharType="begin"/>
        </w:r>
        <w:r w:rsidRPr="00654879">
          <w:rPr>
            <w:rFonts w:asciiTheme="minorHAnsi" w:hAnsiTheme="minorHAnsi" w:cstheme="minorHAnsi"/>
            <w:sz w:val="22"/>
            <w:szCs w:val="22"/>
            <w:rPrChange w:id="772" w:author="Sibai, Kaitlyn" w:date="2023-09-12T14:52:00Z">
              <w:rPr/>
            </w:rPrChange>
          </w:rPr>
          <w:instrText>HYPERLINK "https://www.lgbtqiahealtheducation.org/"</w:instrText>
        </w:r>
        <w:r w:rsidRPr="00654879">
          <w:rPr>
            <w:rFonts w:asciiTheme="minorHAnsi" w:hAnsiTheme="minorHAnsi" w:cstheme="minorHAnsi"/>
            <w:sz w:val="22"/>
            <w:szCs w:val="22"/>
            <w:rPrChange w:id="773" w:author="Sibai, Kaitlyn" w:date="2023-09-12T14:52:00Z">
              <w:rPr>
                <w:rStyle w:val="Hyperlink"/>
                <w:rFonts w:ascii="Calibri" w:hAnsi="Calibri" w:cs="Calibri"/>
              </w:rPr>
            </w:rPrChange>
          </w:rPr>
          <w:fldChar w:fldCharType="separate"/>
        </w:r>
        <w:r w:rsidRPr="00654879">
          <w:rPr>
            <w:rStyle w:val="Hyperlink"/>
            <w:rFonts w:asciiTheme="minorHAnsi" w:hAnsiTheme="minorHAnsi" w:cstheme="minorHAnsi"/>
            <w:sz w:val="22"/>
            <w:szCs w:val="22"/>
            <w:rPrChange w:id="774" w:author="Sibai, Kaitlyn" w:date="2023-09-12T14:52:00Z">
              <w:rPr>
                <w:rStyle w:val="Hyperlink"/>
                <w:rFonts w:ascii="Calibri" w:hAnsi="Calibri" w:cs="Calibri"/>
              </w:rPr>
            </w:rPrChange>
          </w:rPr>
          <w:t>https://www.lgbtqiahealtheducation.org/</w:t>
        </w:r>
        <w:r w:rsidRPr="00654879">
          <w:rPr>
            <w:rStyle w:val="Hyperlink"/>
            <w:rFonts w:asciiTheme="minorHAnsi" w:hAnsiTheme="minorHAnsi" w:cstheme="minorHAnsi"/>
            <w:sz w:val="22"/>
            <w:szCs w:val="22"/>
            <w:rPrChange w:id="775" w:author="Sibai, Kaitlyn" w:date="2023-09-12T14:52:00Z">
              <w:rPr>
                <w:rStyle w:val="Hyperlink"/>
                <w:rFonts w:ascii="Calibri" w:hAnsi="Calibri" w:cs="Calibri"/>
              </w:rPr>
            </w:rPrChange>
          </w:rPr>
          <w:fldChar w:fldCharType="end"/>
        </w:r>
        <w:r w:rsidRPr="00654879">
          <w:rPr>
            <w:rFonts w:asciiTheme="minorHAnsi" w:hAnsiTheme="minorHAnsi" w:cstheme="minorHAnsi"/>
            <w:color w:val="000000"/>
            <w:sz w:val="22"/>
            <w:szCs w:val="22"/>
            <w:rPrChange w:id="776" w:author="Sibai, Kaitlyn" w:date="2023-09-12T14:52:00Z">
              <w:rPr>
                <w:rFonts w:ascii="Calibri" w:hAnsi="Calibri" w:cs="Calibri"/>
                <w:color w:val="000000"/>
              </w:rPr>
            </w:rPrChange>
          </w:rPr>
          <w:t xml:space="preserve">  </w:t>
        </w:r>
      </w:ins>
    </w:p>
    <w:p w14:paraId="60FDC2FF" w14:textId="77777777" w:rsidR="00E27303" w:rsidRPr="00654879" w:rsidRDefault="00E27303">
      <w:pPr>
        <w:numPr>
          <w:ilvl w:val="3"/>
          <w:numId w:val="305"/>
        </w:numPr>
        <w:autoSpaceDE w:val="0"/>
        <w:autoSpaceDN w:val="0"/>
        <w:adjustRightInd w:val="0"/>
        <w:spacing w:after="18"/>
        <w:rPr>
          <w:ins w:id="777" w:author="Sibai, Kaitlyn" w:date="2023-09-12T14:52:00Z"/>
          <w:rFonts w:asciiTheme="minorHAnsi" w:hAnsiTheme="minorHAnsi" w:cstheme="minorHAnsi"/>
          <w:color w:val="000000"/>
          <w:sz w:val="22"/>
          <w:szCs w:val="22"/>
          <w:rPrChange w:id="778" w:author="Sibai, Kaitlyn" w:date="2023-09-12T14:52:00Z">
            <w:rPr>
              <w:ins w:id="779" w:author="Sibai, Kaitlyn" w:date="2023-09-12T14:52:00Z"/>
              <w:rFonts w:ascii="Calibri" w:hAnsi="Calibri" w:cs="Calibri"/>
              <w:color w:val="000000"/>
            </w:rPr>
          </w:rPrChange>
        </w:rPr>
        <w:pPrChange w:id="780" w:author="Sibai, Kaitlyn" w:date="2023-09-12T14:52:00Z">
          <w:pPr>
            <w:numPr>
              <w:ilvl w:val="3"/>
              <w:numId w:val="199"/>
            </w:numPr>
            <w:tabs>
              <w:tab w:val="num" w:pos="2880"/>
            </w:tabs>
            <w:autoSpaceDE w:val="0"/>
            <w:autoSpaceDN w:val="0"/>
            <w:adjustRightInd w:val="0"/>
            <w:spacing w:after="18"/>
            <w:ind w:left="2880" w:hanging="360"/>
          </w:pPr>
        </w:pPrChange>
      </w:pPr>
      <w:ins w:id="781" w:author="Sibai, Kaitlyn" w:date="2023-09-12T14:52:00Z">
        <w:r w:rsidRPr="00654879">
          <w:rPr>
            <w:rFonts w:asciiTheme="minorHAnsi" w:hAnsiTheme="minorHAnsi" w:cstheme="minorHAnsi"/>
            <w:color w:val="000000"/>
            <w:sz w:val="22"/>
            <w:szCs w:val="22"/>
            <w:rPrChange w:id="782" w:author="Sibai, Kaitlyn" w:date="2023-09-12T14:52:00Z">
              <w:rPr>
                <w:rFonts w:ascii="Calibri" w:hAnsi="Calibri" w:cs="Calibri"/>
                <w:color w:val="000000"/>
              </w:rPr>
            </w:rPrChange>
          </w:rPr>
          <w:t xml:space="preserve">OutCare Health - </w:t>
        </w:r>
        <w:r w:rsidRPr="00654879">
          <w:rPr>
            <w:rFonts w:asciiTheme="minorHAnsi" w:hAnsiTheme="minorHAnsi" w:cstheme="minorHAnsi"/>
            <w:sz w:val="22"/>
            <w:szCs w:val="22"/>
            <w:rPrChange w:id="783" w:author="Sibai, Kaitlyn" w:date="2023-09-12T14:52:00Z">
              <w:rPr/>
            </w:rPrChange>
          </w:rPr>
          <w:fldChar w:fldCharType="begin"/>
        </w:r>
        <w:r w:rsidRPr="00654879">
          <w:rPr>
            <w:rFonts w:asciiTheme="minorHAnsi" w:hAnsiTheme="minorHAnsi" w:cstheme="minorHAnsi"/>
            <w:sz w:val="22"/>
            <w:szCs w:val="22"/>
            <w:rPrChange w:id="784" w:author="Sibai, Kaitlyn" w:date="2023-09-12T14:52:00Z">
              <w:rPr/>
            </w:rPrChange>
          </w:rPr>
          <w:instrText>HYPERLINK "https://www.outcarehealth.org/training/"</w:instrText>
        </w:r>
        <w:r w:rsidRPr="00654879">
          <w:rPr>
            <w:rFonts w:asciiTheme="minorHAnsi" w:hAnsiTheme="minorHAnsi" w:cstheme="minorHAnsi"/>
            <w:sz w:val="22"/>
            <w:szCs w:val="22"/>
            <w:rPrChange w:id="785" w:author="Sibai, Kaitlyn" w:date="2023-09-12T14:52:00Z">
              <w:rPr>
                <w:rStyle w:val="Hyperlink"/>
                <w:rFonts w:ascii="Calibri" w:hAnsi="Calibri" w:cs="Calibri"/>
              </w:rPr>
            </w:rPrChange>
          </w:rPr>
          <w:fldChar w:fldCharType="separate"/>
        </w:r>
        <w:r w:rsidRPr="00654879">
          <w:rPr>
            <w:rStyle w:val="Hyperlink"/>
            <w:rFonts w:asciiTheme="minorHAnsi" w:hAnsiTheme="minorHAnsi" w:cstheme="minorHAnsi"/>
            <w:sz w:val="22"/>
            <w:szCs w:val="22"/>
            <w:rPrChange w:id="786" w:author="Sibai, Kaitlyn" w:date="2023-09-12T14:52:00Z">
              <w:rPr>
                <w:rStyle w:val="Hyperlink"/>
                <w:rFonts w:ascii="Calibri" w:hAnsi="Calibri" w:cs="Calibri"/>
              </w:rPr>
            </w:rPrChange>
          </w:rPr>
          <w:t>https://www.outcarehealth.org/training/</w:t>
        </w:r>
        <w:r w:rsidRPr="00654879">
          <w:rPr>
            <w:rStyle w:val="Hyperlink"/>
            <w:rFonts w:asciiTheme="minorHAnsi" w:hAnsiTheme="minorHAnsi" w:cstheme="minorHAnsi"/>
            <w:sz w:val="22"/>
            <w:szCs w:val="22"/>
            <w:rPrChange w:id="787" w:author="Sibai, Kaitlyn" w:date="2023-09-12T14:52:00Z">
              <w:rPr>
                <w:rStyle w:val="Hyperlink"/>
                <w:rFonts w:ascii="Calibri" w:hAnsi="Calibri" w:cs="Calibri"/>
              </w:rPr>
            </w:rPrChange>
          </w:rPr>
          <w:fldChar w:fldCharType="end"/>
        </w:r>
        <w:r w:rsidRPr="00654879">
          <w:rPr>
            <w:rFonts w:asciiTheme="minorHAnsi" w:hAnsiTheme="minorHAnsi" w:cstheme="minorHAnsi"/>
            <w:color w:val="000000"/>
            <w:sz w:val="22"/>
            <w:szCs w:val="22"/>
            <w:rPrChange w:id="788" w:author="Sibai, Kaitlyn" w:date="2023-09-12T14:52:00Z">
              <w:rPr>
                <w:rFonts w:ascii="Calibri" w:hAnsi="Calibri" w:cs="Calibri"/>
                <w:color w:val="000000"/>
              </w:rPr>
            </w:rPrChange>
          </w:rPr>
          <w:t xml:space="preserve">  </w:t>
        </w:r>
      </w:ins>
    </w:p>
    <w:p w14:paraId="4078C154" w14:textId="77777777" w:rsidR="00110E20" w:rsidRDefault="00E27303" w:rsidP="00110E20">
      <w:pPr>
        <w:numPr>
          <w:ilvl w:val="3"/>
          <w:numId w:val="305"/>
        </w:numPr>
        <w:autoSpaceDE w:val="0"/>
        <w:autoSpaceDN w:val="0"/>
        <w:adjustRightInd w:val="0"/>
        <w:spacing w:after="18"/>
        <w:rPr>
          <w:ins w:id="789" w:author="Sibai, Kaitlyn" w:date="2023-09-12T14:53:00Z"/>
          <w:rFonts w:asciiTheme="minorHAnsi" w:hAnsiTheme="minorHAnsi" w:cstheme="minorHAnsi"/>
          <w:color w:val="000000"/>
          <w:sz w:val="22"/>
          <w:szCs w:val="22"/>
        </w:rPr>
      </w:pPr>
      <w:ins w:id="790" w:author="Sibai, Kaitlyn" w:date="2023-09-12T14:52:00Z">
        <w:r w:rsidRPr="00654879">
          <w:rPr>
            <w:rFonts w:asciiTheme="minorHAnsi" w:hAnsiTheme="minorHAnsi" w:cstheme="minorHAnsi"/>
            <w:color w:val="000000"/>
            <w:sz w:val="22"/>
            <w:szCs w:val="22"/>
            <w:rPrChange w:id="791" w:author="Sibai, Kaitlyn" w:date="2023-09-12T14:52:00Z">
              <w:rPr>
                <w:rFonts w:ascii="Calibri" w:hAnsi="Calibri" w:cs="Calibri"/>
                <w:color w:val="000000"/>
              </w:rPr>
            </w:rPrChange>
          </w:rPr>
          <w:t xml:space="preserve">GLMA Health Professionals Advancing LGBTQ+ Equality - </w:t>
        </w:r>
        <w:r w:rsidRPr="00654879">
          <w:rPr>
            <w:rFonts w:asciiTheme="minorHAnsi" w:hAnsiTheme="minorHAnsi" w:cstheme="minorHAnsi"/>
            <w:sz w:val="22"/>
            <w:szCs w:val="22"/>
            <w:rPrChange w:id="792" w:author="Sibai, Kaitlyn" w:date="2023-09-12T14:52:00Z">
              <w:rPr/>
            </w:rPrChange>
          </w:rPr>
          <w:fldChar w:fldCharType="begin"/>
        </w:r>
        <w:r w:rsidRPr="00654879">
          <w:rPr>
            <w:rFonts w:asciiTheme="minorHAnsi" w:hAnsiTheme="minorHAnsi" w:cstheme="minorHAnsi"/>
            <w:sz w:val="22"/>
            <w:szCs w:val="22"/>
            <w:rPrChange w:id="793" w:author="Sibai, Kaitlyn" w:date="2023-09-12T14:52:00Z">
              <w:rPr/>
            </w:rPrChange>
          </w:rPr>
          <w:instrText>HYPERLINK "https://www.glma.org/education.php"</w:instrText>
        </w:r>
        <w:r w:rsidRPr="00654879">
          <w:rPr>
            <w:rFonts w:asciiTheme="minorHAnsi" w:hAnsiTheme="minorHAnsi" w:cstheme="minorHAnsi"/>
            <w:sz w:val="22"/>
            <w:szCs w:val="22"/>
            <w:rPrChange w:id="794" w:author="Sibai, Kaitlyn" w:date="2023-09-12T14:52:00Z">
              <w:rPr>
                <w:rStyle w:val="Hyperlink"/>
                <w:rFonts w:ascii="Calibri" w:hAnsi="Calibri" w:cs="Calibri"/>
              </w:rPr>
            </w:rPrChange>
          </w:rPr>
          <w:fldChar w:fldCharType="separate"/>
        </w:r>
        <w:r w:rsidRPr="00654879">
          <w:rPr>
            <w:rStyle w:val="Hyperlink"/>
            <w:rFonts w:asciiTheme="minorHAnsi" w:hAnsiTheme="minorHAnsi" w:cstheme="minorHAnsi"/>
            <w:sz w:val="22"/>
            <w:szCs w:val="22"/>
            <w:rPrChange w:id="795" w:author="Sibai, Kaitlyn" w:date="2023-09-12T14:52:00Z">
              <w:rPr>
                <w:rStyle w:val="Hyperlink"/>
                <w:rFonts w:ascii="Calibri" w:hAnsi="Calibri" w:cs="Calibri"/>
              </w:rPr>
            </w:rPrChange>
          </w:rPr>
          <w:t>https://www.glma.org/education.php</w:t>
        </w:r>
        <w:r w:rsidRPr="00654879">
          <w:rPr>
            <w:rStyle w:val="Hyperlink"/>
            <w:rFonts w:asciiTheme="minorHAnsi" w:hAnsiTheme="minorHAnsi" w:cstheme="minorHAnsi"/>
            <w:sz w:val="22"/>
            <w:szCs w:val="22"/>
            <w:rPrChange w:id="796" w:author="Sibai, Kaitlyn" w:date="2023-09-12T14:52:00Z">
              <w:rPr>
                <w:rStyle w:val="Hyperlink"/>
                <w:rFonts w:ascii="Calibri" w:hAnsi="Calibri" w:cs="Calibri"/>
              </w:rPr>
            </w:rPrChange>
          </w:rPr>
          <w:fldChar w:fldCharType="end"/>
        </w:r>
      </w:ins>
    </w:p>
    <w:p w14:paraId="4EE1C53F" w14:textId="1228C0CA" w:rsidR="005A3703" w:rsidRPr="00110E20" w:rsidRDefault="005A3703">
      <w:pPr>
        <w:numPr>
          <w:ilvl w:val="3"/>
          <w:numId w:val="305"/>
        </w:numPr>
        <w:autoSpaceDE w:val="0"/>
        <w:autoSpaceDN w:val="0"/>
        <w:adjustRightInd w:val="0"/>
        <w:spacing w:after="18"/>
        <w:rPr>
          <w:rFonts w:asciiTheme="minorHAnsi" w:hAnsiTheme="minorHAnsi" w:cstheme="minorHAnsi"/>
          <w:color w:val="000000"/>
          <w:sz w:val="22"/>
          <w:szCs w:val="22"/>
          <w:rPrChange w:id="797" w:author="Sibai, Kaitlyn" w:date="2023-09-12T14:52:00Z">
            <w:rPr>
              <w:rFonts w:ascii="Calibri" w:hAnsi="Calibri" w:cstheme="minorHAnsi"/>
              <w:sz w:val="22"/>
              <w:szCs w:val="22"/>
            </w:rPr>
          </w:rPrChange>
        </w:rPr>
        <w:pPrChange w:id="798" w:author="Sibai, Kaitlyn" w:date="2023-09-12T14:52:00Z">
          <w:pPr>
            <w:numPr>
              <w:ilvl w:val="2"/>
              <w:numId w:val="200"/>
            </w:numPr>
            <w:ind w:left="2520" w:hanging="360"/>
            <w:textAlignment w:val="center"/>
          </w:pPr>
        </w:pPrChange>
      </w:pPr>
      <w:r w:rsidRPr="00110E20">
        <w:rPr>
          <w:rStyle w:val="Hyperlink"/>
          <w:rFonts w:ascii="Calibri" w:hAnsi="Calibri" w:cstheme="minorHAnsi"/>
          <w:sz w:val="22"/>
          <w:szCs w:val="22"/>
        </w:rPr>
        <w:t>https://mydiversepatients.com/le/lgbt/home.html</w:t>
      </w:r>
    </w:p>
    <w:p w14:paraId="128A3CAE" w14:textId="3B37CA6E" w:rsidR="00282D2A" w:rsidRPr="00CC0692" w:rsidDel="00110E20" w:rsidRDefault="00D21C34" w:rsidP="007470DF">
      <w:pPr>
        <w:numPr>
          <w:ilvl w:val="2"/>
          <w:numId w:val="200"/>
        </w:numPr>
        <w:ind w:left="2520"/>
        <w:textAlignment w:val="center"/>
        <w:rPr>
          <w:del w:id="799" w:author="Sibai, Kaitlyn" w:date="2023-09-12T14:53:00Z"/>
          <w:rFonts w:ascii="Calibri" w:hAnsi="Calibri" w:cstheme="minorHAnsi"/>
          <w:sz w:val="22"/>
          <w:szCs w:val="22"/>
        </w:rPr>
      </w:pPr>
      <w:del w:id="800" w:author="Sibai, Kaitlyn" w:date="2023-09-12T14:53:00Z">
        <w:r w:rsidDel="00110E20">
          <w:fldChar w:fldCharType="begin"/>
        </w:r>
        <w:r w:rsidDel="00110E20">
          <w:delInstrText>HYPERLINK "http://www.glma.org/index.cfm?fuseaction=Page.viewPage&amp;pageId=1025&amp;grandparentID=534&amp;parentID=940"</w:delInstrText>
        </w:r>
        <w:r w:rsidDel="00110E20">
          <w:fldChar w:fldCharType="separate"/>
        </w:r>
        <w:r w:rsidR="00282D2A" w:rsidRPr="00CC0692" w:rsidDel="00110E20">
          <w:rPr>
            <w:rStyle w:val="Hyperlink"/>
            <w:rFonts w:ascii="Calibri" w:hAnsi="Calibri" w:cstheme="minorHAnsi"/>
            <w:sz w:val="22"/>
            <w:szCs w:val="22"/>
          </w:rPr>
          <w:delText>http://www.glma.org/index.cfm?fuseaction=Page.viewPage&amp;pageId=1025&amp;grandparentID=534&amp;parentID=940</w:delText>
        </w:r>
        <w:r w:rsidDel="00110E20">
          <w:rPr>
            <w:rStyle w:val="Hyperlink"/>
            <w:rFonts w:ascii="Calibri" w:hAnsi="Calibri" w:cstheme="minorHAnsi"/>
            <w:sz w:val="22"/>
            <w:szCs w:val="22"/>
          </w:rPr>
          <w:fldChar w:fldCharType="end"/>
        </w:r>
      </w:del>
    </w:p>
    <w:p w14:paraId="6A1A6E46" w14:textId="77777777" w:rsidR="00F21835" w:rsidRPr="00F21835" w:rsidRDefault="00F21835">
      <w:pPr>
        <w:pStyle w:val="ListParagraph"/>
        <w:numPr>
          <w:ilvl w:val="0"/>
          <w:numId w:val="199"/>
        </w:numPr>
        <w:tabs>
          <w:tab w:val="clear" w:pos="720"/>
          <w:tab w:val="num" w:pos="1080"/>
        </w:tabs>
        <w:spacing w:after="160" w:line="259" w:lineRule="auto"/>
        <w:ind w:left="1080"/>
        <w:rPr>
          <w:ins w:id="801" w:author="Sibai, Kaitlyn" w:date="2023-09-12T14:53:00Z"/>
          <w:rFonts w:asciiTheme="minorHAnsi" w:hAnsiTheme="minorHAnsi" w:cstheme="minorHAnsi"/>
          <w:sz w:val="22"/>
          <w:szCs w:val="22"/>
          <w:rPrChange w:id="802" w:author="Sibai, Kaitlyn" w:date="2023-09-12T14:53:00Z">
            <w:rPr>
              <w:ins w:id="803" w:author="Sibai, Kaitlyn" w:date="2023-09-12T14:53:00Z"/>
            </w:rPr>
          </w:rPrChange>
        </w:rPr>
        <w:pPrChange w:id="804" w:author="Sibai, Kaitlyn" w:date="2023-09-12T14:55:00Z">
          <w:pPr>
            <w:pStyle w:val="ListParagraph"/>
            <w:numPr>
              <w:numId w:val="200"/>
            </w:numPr>
            <w:tabs>
              <w:tab w:val="num" w:pos="720"/>
            </w:tabs>
            <w:spacing w:after="160" w:line="259" w:lineRule="auto"/>
            <w:ind w:hanging="360"/>
          </w:pPr>
        </w:pPrChange>
      </w:pPr>
      <w:ins w:id="805" w:author="Sibai, Kaitlyn" w:date="2023-09-12T14:53:00Z">
        <w:r w:rsidRPr="00F21835">
          <w:rPr>
            <w:rFonts w:asciiTheme="minorHAnsi" w:hAnsiTheme="minorHAnsi" w:cstheme="minorHAnsi"/>
            <w:sz w:val="22"/>
            <w:szCs w:val="22"/>
            <w:rPrChange w:id="806" w:author="Sibai, Kaitlyn" w:date="2023-09-12T14:53:00Z">
              <w:rPr/>
            </w:rPrChange>
          </w:rPr>
          <w:t>Training/educational activity is documented in personnel or training records, and content material used for training is available for review.</w:t>
        </w:r>
      </w:ins>
    </w:p>
    <w:p w14:paraId="13056387" w14:textId="77777777" w:rsidR="00F21835" w:rsidRPr="00F21835" w:rsidRDefault="00F21835">
      <w:pPr>
        <w:pStyle w:val="ListParagraph"/>
        <w:numPr>
          <w:ilvl w:val="1"/>
          <w:numId w:val="306"/>
        </w:numPr>
        <w:spacing w:after="160" w:line="259" w:lineRule="auto"/>
        <w:ind w:left="1800"/>
        <w:rPr>
          <w:ins w:id="807" w:author="Sibai, Kaitlyn" w:date="2023-09-12T14:53:00Z"/>
          <w:rFonts w:asciiTheme="minorHAnsi" w:hAnsiTheme="minorHAnsi" w:cstheme="minorHAnsi"/>
          <w:sz w:val="22"/>
          <w:szCs w:val="22"/>
          <w:rPrChange w:id="808" w:author="Sibai, Kaitlyn" w:date="2023-09-12T14:53:00Z">
            <w:rPr>
              <w:ins w:id="809" w:author="Sibai, Kaitlyn" w:date="2023-09-12T14:53:00Z"/>
            </w:rPr>
          </w:rPrChange>
        </w:rPr>
        <w:pPrChange w:id="810" w:author="Sibai, Kaitlyn" w:date="2023-09-12T14:55:00Z">
          <w:pPr>
            <w:pStyle w:val="ListParagraph"/>
            <w:numPr>
              <w:ilvl w:val="1"/>
              <w:numId w:val="200"/>
            </w:numPr>
            <w:spacing w:after="160" w:line="259" w:lineRule="auto"/>
            <w:ind w:left="1440" w:hanging="360"/>
          </w:pPr>
        </w:pPrChange>
      </w:pPr>
      <w:ins w:id="811" w:author="Sibai, Kaitlyn" w:date="2023-09-12T14:53:00Z">
        <w:r w:rsidRPr="00F21835">
          <w:rPr>
            <w:rFonts w:asciiTheme="minorHAnsi" w:hAnsiTheme="minorHAnsi" w:cstheme="minorHAnsi"/>
            <w:sz w:val="22"/>
            <w:szCs w:val="22"/>
            <w:rPrChange w:id="812" w:author="Sibai, Kaitlyn" w:date="2023-09-12T14:53:00Z">
              <w:rPr/>
            </w:rPrChange>
          </w:rPr>
          <w:t>Process is in place to ensure new staff receive training.</w:t>
        </w:r>
      </w:ins>
    </w:p>
    <w:p w14:paraId="50C7DB54" w14:textId="77777777" w:rsidR="00F21835" w:rsidRPr="00F21835" w:rsidRDefault="00F21835">
      <w:pPr>
        <w:pStyle w:val="ListParagraph"/>
        <w:numPr>
          <w:ilvl w:val="1"/>
          <w:numId w:val="306"/>
        </w:numPr>
        <w:spacing w:after="160" w:line="259" w:lineRule="auto"/>
        <w:ind w:left="1800"/>
        <w:rPr>
          <w:ins w:id="813" w:author="Sibai, Kaitlyn" w:date="2023-09-12T14:53:00Z"/>
          <w:rFonts w:asciiTheme="minorHAnsi" w:hAnsiTheme="minorHAnsi" w:cstheme="minorHAnsi"/>
          <w:sz w:val="22"/>
          <w:szCs w:val="22"/>
          <w:rPrChange w:id="814" w:author="Sibai, Kaitlyn" w:date="2023-09-12T14:53:00Z">
            <w:rPr>
              <w:ins w:id="815" w:author="Sibai, Kaitlyn" w:date="2023-09-12T14:53:00Z"/>
            </w:rPr>
          </w:rPrChange>
        </w:rPr>
        <w:pPrChange w:id="816" w:author="Sibai, Kaitlyn" w:date="2023-09-12T14:55:00Z">
          <w:pPr>
            <w:pStyle w:val="ListParagraph"/>
            <w:numPr>
              <w:ilvl w:val="1"/>
              <w:numId w:val="200"/>
            </w:numPr>
            <w:spacing w:after="160" w:line="259" w:lineRule="auto"/>
            <w:ind w:left="1440" w:hanging="360"/>
          </w:pPr>
        </w:pPrChange>
      </w:pPr>
      <w:ins w:id="817" w:author="Sibai, Kaitlyn" w:date="2023-09-12T14:53:00Z">
        <w:r w:rsidRPr="00F21835">
          <w:rPr>
            <w:rFonts w:asciiTheme="minorHAnsi" w:hAnsiTheme="minorHAnsi" w:cstheme="minorHAnsi"/>
            <w:sz w:val="22"/>
            <w:szCs w:val="22"/>
            <w:rPrChange w:id="818" w:author="Sibai, Kaitlyn" w:date="2023-09-12T14:53:00Z">
              <w:rPr/>
            </w:rPrChange>
          </w:rPr>
          <w:t xml:space="preserve">Process is in place to ensure all staff receive training updates on LGBTQ+ health and affirming care topics every 1-2 years. </w:t>
        </w:r>
      </w:ins>
    </w:p>
    <w:p w14:paraId="5C468832" w14:textId="4FDA159B" w:rsidR="00282D2A" w:rsidRPr="00CC0692" w:rsidDel="00B460E3" w:rsidRDefault="00282D2A">
      <w:pPr>
        <w:numPr>
          <w:ilvl w:val="0"/>
          <w:numId w:val="199"/>
        </w:numPr>
        <w:textAlignment w:val="center"/>
        <w:rPr>
          <w:del w:id="819" w:author="Sibai, Kaitlyn" w:date="2023-09-12T14:55:00Z"/>
          <w:rFonts w:ascii="Calibri" w:hAnsi="Calibri" w:cstheme="minorHAnsi"/>
          <w:sz w:val="22"/>
          <w:szCs w:val="22"/>
        </w:rPr>
        <w:pPrChange w:id="820" w:author="Sibai, Kaitlyn" w:date="2023-09-12T14:54:00Z">
          <w:pPr>
            <w:numPr>
              <w:numId w:val="200"/>
            </w:numPr>
            <w:tabs>
              <w:tab w:val="num" w:pos="720"/>
            </w:tabs>
            <w:ind w:left="1080" w:hanging="360"/>
            <w:textAlignment w:val="center"/>
          </w:pPr>
        </w:pPrChange>
      </w:pPr>
      <w:del w:id="821" w:author="Sibai, Kaitlyn" w:date="2023-09-12T14:55:00Z">
        <w:r w:rsidRPr="00CC0692" w:rsidDel="00B460E3">
          <w:rPr>
            <w:rFonts w:ascii="Calibri" w:hAnsi="Calibri" w:cstheme="minorHAnsi"/>
            <w:sz w:val="22"/>
            <w:szCs w:val="22"/>
          </w:rPr>
          <w:delText>Practice has protections for patients and staff from discrimination based on sexual orientation and/or gender identity/expression.</w:delText>
        </w:r>
      </w:del>
    </w:p>
    <w:p w14:paraId="18E3CDB8" w14:textId="315A2B01" w:rsidR="00282D2A" w:rsidRPr="00CC0692" w:rsidDel="00B460E3" w:rsidRDefault="00282D2A" w:rsidP="007470DF">
      <w:pPr>
        <w:numPr>
          <w:ilvl w:val="1"/>
          <w:numId w:val="201"/>
        </w:numPr>
        <w:ind w:left="1800"/>
        <w:textAlignment w:val="center"/>
        <w:rPr>
          <w:del w:id="822" w:author="Sibai, Kaitlyn" w:date="2023-09-12T14:55:00Z"/>
          <w:rFonts w:ascii="Calibri" w:hAnsi="Calibri" w:cstheme="minorHAnsi"/>
          <w:sz w:val="22"/>
          <w:szCs w:val="22"/>
        </w:rPr>
      </w:pPr>
      <w:del w:id="823" w:author="Sibai, Kaitlyn" w:date="2023-09-12T14:55:00Z">
        <w:r w:rsidRPr="00CC0692" w:rsidDel="00B460E3">
          <w:rPr>
            <w:rFonts w:ascii="Calibri" w:hAnsi="Calibri" w:cstheme="minorHAnsi"/>
            <w:sz w:val="22"/>
            <w:szCs w:val="22"/>
          </w:rPr>
          <w:delText xml:space="preserve">The non-discrimination policy should use inclusive terms </w:delText>
        </w:r>
        <w:r w:rsidR="00184AA8" w:rsidDel="00B460E3">
          <w:rPr>
            <w:rFonts w:ascii="Calibri" w:hAnsi="Calibri" w:cstheme="minorHAnsi"/>
            <w:sz w:val="22"/>
            <w:szCs w:val="22"/>
          </w:rPr>
          <w:delText xml:space="preserve">(e.g. </w:delText>
        </w:r>
        <w:r w:rsidRPr="00CC0692" w:rsidDel="00B460E3">
          <w:rPr>
            <w:rFonts w:ascii="Calibri" w:hAnsi="Calibri" w:cstheme="minorHAnsi"/>
            <w:sz w:val="22"/>
            <w:szCs w:val="22"/>
          </w:rPr>
          <w:delText xml:space="preserve">sexual </w:delText>
        </w:r>
        <w:r w:rsidR="00601721" w:rsidRPr="00CC0692" w:rsidDel="00B460E3">
          <w:rPr>
            <w:rFonts w:ascii="Calibri" w:hAnsi="Calibri" w:cstheme="minorHAnsi"/>
            <w:sz w:val="22"/>
            <w:szCs w:val="22"/>
          </w:rPr>
          <w:delText>orientation</w:delText>
        </w:r>
        <w:r w:rsidR="00601721" w:rsidDel="00B460E3">
          <w:rPr>
            <w:rFonts w:ascii="Calibri" w:hAnsi="Calibri" w:cstheme="minorHAnsi"/>
            <w:sz w:val="22"/>
            <w:szCs w:val="22"/>
          </w:rPr>
          <w:delText>,</w:delText>
        </w:r>
        <w:r w:rsidR="00184AA8" w:rsidDel="00B460E3">
          <w:rPr>
            <w:rFonts w:ascii="Calibri" w:hAnsi="Calibri" w:cstheme="minorHAnsi"/>
            <w:sz w:val="22"/>
            <w:szCs w:val="22"/>
          </w:rPr>
          <w:delText xml:space="preserve"> </w:delText>
        </w:r>
        <w:r w:rsidRPr="00CC0692" w:rsidDel="00B460E3">
          <w:rPr>
            <w:rFonts w:ascii="Calibri" w:hAnsi="Calibri" w:cstheme="minorHAnsi"/>
            <w:sz w:val="22"/>
            <w:szCs w:val="22"/>
          </w:rPr>
          <w:delText>gender identity or expression</w:delText>
        </w:r>
        <w:r w:rsidR="00184AA8" w:rsidDel="00B460E3">
          <w:rPr>
            <w:rFonts w:ascii="Calibri" w:hAnsi="Calibri" w:cstheme="minorHAnsi"/>
            <w:sz w:val="22"/>
            <w:szCs w:val="22"/>
          </w:rPr>
          <w:delText>)</w:delText>
        </w:r>
        <w:r w:rsidR="001F075B" w:rsidDel="00B460E3">
          <w:rPr>
            <w:rFonts w:ascii="Calibri" w:hAnsi="Calibri" w:cstheme="minorHAnsi"/>
            <w:sz w:val="22"/>
            <w:szCs w:val="22"/>
          </w:rPr>
          <w:delText>.</w:delText>
        </w:r>
      </w:del>
    </w:p>
    <w:p w14:paraId="7657C05E" w14:textId="4432D5BC" w:rsidR="00282D2A" w:rsidRPr="00CC0692" w:rsidDel="00B460E3" w:rsidRDefault="00282D2A" w:rsidP="007470DF">
      <w:pPr>
        <w:numPr>
          <w:ilvl w:val="0"/>
          <w:numId w:val="201"/>
        </w:numPr>
        <w:ind w:left="1080"/>
        <w:textAlignment w:val="center"/>
        <w:rPr>
          <w:del w:id="824" w:author="Sibai, Kaitlyn" w:date="2023-09-12T14:55:00Z"/>
          <w:rFonts w:ascii="Calibri" w:hAnsi="Calibri" w:cstheme="minorHAnsi"/>
          <w:sz w:val="22"/>
          <w:szCs w:val="22"/>
        </w:rPr>
      </w:pPr>
      <w:del w:id="825" w:author="Sibai, Kaitlyn" w:date="2023-09-12T14:55:00Z">
        <w:r w:rsidRPr="00CC0692" w:rsidDel="00B460E3">
          <w:rPr>
            <w:rFonts w:ascii="Calibri" w:hAnsi="Calibri" w:cstheme="minorHAnsi"/>
            <w:sz w:val="22"/>
            <w:szCs w:val="22"/>
          </w:rPr>
          <w:delText>All forms and procedures use inclusive language and include components such as:</w:delText>
        </w:r>
      </w:del>
    </w:p>
    <w:p w14:paraId="1F7BBCA7" w14:textId="67E0F820" w:rsidR="00282D2A" w:rsidRPr="00CC0692" w:rsidDel="00B460E3" w:rsidRDefault="00282D2A" w:rsidP="007470DF">
      <w:pPr>
        <w:numPr>
          <w:ilvl w:val="1"/>
          <w:numId w:val="202"/>
        </w:numPr>
        <w:ind w:left="1800"/>
        <w:textAlignment w:val="center"/>
        <w:rPr>
          <w:del w:id="826" w:author="Sibai, Kaitlyn" w:date="2023-09-12T14:55:00Z"/>
          <w:rFonts w:ascii="Calibri" w:hAnsi="Calibri" w:cstheme="minorHAnsi"/>
          <w:sz w:val="22"/>
          <w:szCs w:val="22"/>
        </w:rPr>
      </w:pPr>
      <w:del w:id="827" w:author="Sibai, Kaitlyn" w:date="2023-09-12T14:55:00Z">
        <w:r w:rsidRPr="00CC0692" w:rsidDel="00B460E3">
          <w:rPr>
            <w:rFonts w:ascii="Calibri" w:hAnsi="Calibri" w:cstheme="minorHAnsi"/>
            <w:sz w:val="22"/>
            <w:szCs w:val="22"/>
          </w:rPr>
          <w:delText>Specific fields on all forms for patients to inform practice that they use a name and/or pronouns that are different from their legal name and sex</w:delText>
        </w:r>
        <w:r w:rsidR="001F075B" w:rsidDel="00B460E3">
          <w:rPr>
            <w:rFonts w:ascii="Calibri" w:hAnsi="Calibri" w:cstheme="minorHAnsi"/>
            <w:sz w:val="22"/>
            <w:szCs w:val="22"/>
          </w:rPr>
          <w:delText>.</w:delText>
        </w:r>
      </w:del>
    </w:p>
    <w:p w14:paraId="690118B9" w14:textId="3EE86295" w:rsidR="00282D2A" w:rsidRPr="00CC0692" w:rsidDel="00B460E3" w:rsidRDefault="00282D2A" w:rsidP="007470DF">
      <w:pPr>
        <w:numPr>
          <w:ilvl w:val="2"/>
          <w:numId w:val="202"/>
        </w:numPr>
        <w:ind w:left="2520"/>
        <w:textAlignment w:val="center"/>
        <w:rPr>
          <w:del w:id="828" w:author="Sibai, Kaitlyn" w:date="2023-09-12T14:55:00Z"/>
          <w:rFonts w:ascii="Calibri" w:hAnsi="Calibri" w:cstheme="minorHAnsi"/>
          <w:sz w:val="22"/>
          <w:szCs w:val="22"/>
        </w:rPr>
      </w:pPr>
      <w:del w:id="829" w:author="Sibai, Kaitlyn" w:date="2023-09-12T14:55:00Z">
        <w:r w:rsidRPr="00CC0692" w:rsidDel="00B460E3">
          <w:rPr>
            <w:rFonts w:ascii="Calibri" w:hAnsi="Calibri" w:cstheme="minorHAnsi"/>
            <w:sz w:val="22"/>
            <w:szCs w:val="22"/>
          </w:rPr>
          <w:delText>Practice has specific procedures for handling these forms and for calling patients from the waiting room in a gender-nonspecific way that provides safety for patients</w:delText>
        </w:r>
      </w:del>
    </w:p>
    <w:p w14:paraId="6A1E6B0A" w14:textId="77B78B67" w:rsidR="00282D2A" w:rsidRPr="00CC0692" w:rsidDel="00B460E3" w:rsidRDefault="00282D2A" w:rsidP="007470DF">
      <w:pPr>
        <w:numPr>
          <w:ilvl w:val="1"/>
          <w:numId w:val="202"/>
        </w:numPr>
        <w:ind w:left="1800"/>
        <w:textAlignment w:val="center"/>
        <w:rPr>
          <w:del w:id="830" w:author="Sibai, Kaitlyn" w:date="2023-09-12T14:55:00Z"/>
          <w:rFonts w:ascii="Calibri" w:hAnsi="Calibri" w:cstheme="minorHAnsi"/>
          <w:sz w:val="22"/>
          <w:szCs w:val="22"/>
        </w:rPr>
      </w:pPr>
      <w:del w:id="831" w:author="Sibai, Kaitlyn" w:date="2023-09-12T14:55:00Z">
        <w:r w:rsidRPr="00CC0692" w:rsidDel="00B460E3">
          <w:rPr>
            <w:rFonts w:ascii="Calibri" w:hAnsi="Calibri" w:cstheme="minorHAnsi"/>
            <w:sz w:val="22"/>
            <w:szCs w:val="22"/>
          </w:rPr>
          <w:delText>Forms and procedures should be developed to ensure that a patient's gender, marital/partner status, and/or sexual activity is not assumed by forms or staff members</w:delText>
        </w:r>
        <w:r w:rsidR="001F075B" w:rsidDel="00B460E3">
          <w:rPr>
            <w:rFonts w:ascii="Calibri" w:hAnsi="Calibri" w:cstheme="minorHAnsi"/>
            <w:sz w:val="22"/>
            <w:szCs w:val="22"/>
          </w:rPr>
          <w:delText>.</w:delText>
        </w:r>
      </w:del>
    </w:p>
    <w:p w14:paraId="2BFD45D0" w14:textId="12AC191C" w:rsidR="00282D2A" w:rsidRPr="00CC0692" w:rsidDel="00B460E3" w:rsidRDefault="00282D2A" w:rsidP="007470DF">
      <w:pPr>
        <w:numPr>
          <w:ilvl w:val="1"/>
          <w:numId w:val="202"/>
        </w:numPr>
        <w:ind w:left="1800"/>
        <w:textAlignment w:val="center"/>
        <w:rPr>
          <w:del w:id="832" w:author="Sibai, Kaitlyn" w:date="2023-09-12T14:55:00Z"/>
          <w:rFonts w:ascii="Calibri" w:hAnsi="Calibri" w:cstheme="minorHAnsi"/>
          <w:sz w:val="22"/>
          <w:szCs w:val="22"/>
        </w:rPr>
      </w:pPr>
      <w:del w:id="833" w:author="Sibai, Kaitlyn" w:date="2023-09-12T14:55:00Z">
        <w:r w:rsidRPr="00CC0692" w:rsidDel="00B460E3">
          <w:rPr>
            <w:rFonts w:ascii="Calibri" w:hAnsi="Calibri" w:cstheme="minorHAnsi"/>
            <w:sz w:val="22"/>
            <w:szCs w:val="22"/>
          </w:rPr>
          <w:delText>Practice conducts an annual assessment of all forms and procedures to ensure inclusivity</w:delText>
        </w:r>
        <w:r w:rsidR="001F075B" w:rsidDel="00B460E3">
          <w:rPr>
            <w:rFonts w:ascii="Calibri" w:hAnsi="Calibri" w:cstheme="minorHAnsi"/>
            <w:sz w:val="22"/>
            <w:szCs w:val="22"/>
          </w:rPr>
          <w:delText>.</w:delText>
        </w:r>
      </w:del>
    </w:p>
    <w:p w14:paraId="2E6BF49C" w14:textId="0A1EBAB8" w:rsidR="00282D2A" w:rsidRPr="00CC0692" w:rsidDel="00B460E3" w:rsidRDefault="00282D2A" w:rsidP="007470DF">
      <w:pPr>
        <w:numPr>
          <w:ilvl w:val="1"/>
          <w:numId w:val="202"/>
        </w:numPr>
        <w:ind w:left="1800"/>
        <w:textAlignment w:val="center"/>
        <w:rPr>
          <w:del w:id="834" w:author="Sibai, Kaitlyn" w:date="2023-09-12T14:55:00Z"/>
          <w:rFonts w:ascii="Calibri" w:hAnsi="Calibri" w:cstheme="minorHAnsi"/>
          <w:sz w:val="22"/>
          <w:szCs w:val="22"/>
        </w:rPr>
      </w:pPr>
      <w:del w:id="835" w:author="Sibai, Kaitlyn" w:date="2023-09-12T14:55:00Z">
        <w:r w:rsidRPr="00CC0692" w:rsidDel="00B460E3">
          <w:rPr>
            <w:rFonts w:ascii="Calibri" w:hAnsi="Calibri" w:cstheme="minorHAnsi"/>
            <w:sz w:val="22"/>
            <w:szCs w:val="22"/>
          </w:rPr>
          <w:delText>Examples of inclusive questions to use on forms, and additional information on incorporating</w:delText>
        </w:r>
        <w:r w:rsidR="00AF7569" w:rsidDel="00B460E3">
          <w:rPr>
            <w:rFonts w:ascii="Calibri" w:hAnsi="Calibri" w:cstheme="minorHAnsi"/>
            <w:sz w:val="22"/>
            <w:szCs w:val="22"/>
          </w:rPr>
          <w:delText xml:space="preserve"> </w:delText>
        </w:r>
        <w:r w:rsidRPr="00CC0692" w:rsidDel="00B460E3">
          <w:rPr>
            <w:rFonts w:ascii="Calibri" w:hAnsi="Calibri" w:cstheme="minorHAnsi"/>
            <w:sz w:val="22"/>
            <w:szCs w:val="22"/>
          </w:rPr>
          <w:delText xml:space="preserve">LGBTQ+ inclusive care into your PCMH can be accessed at: </w:delText>
        </w:r>
      </w:del>
    </w:p>
    <w:p w14:paraId="7E93D96A" w14:textId="5A59F5EB" w:rsidR="00282D2A" w:rsidRPr="00CC0692" w:rsidDel="00B460E3" w:rsidRDefault="009B3179" w:rsidP="007470DF">
      <w:pPr>
        <w:numPr>
          <w:ilvl w:val="2"/>
          <w:numId w:val="202"/>
        </w:numPr>
        <w:ind w:left="2520"/>
        <w:textAlignment w:val="center"/>
        <w:rPr>
          <w:del w:id="836" w:author="Sibai, Kaitlyn" w:date="2023-09-12T14:55:00Z"/>
          <w:rFonts w:ascii="Calibri" w:hAnsi="Calibri" w:cstheme="minorHAnsi"/>
          <w:sz w:val="22"/>
          <w:szCs w:val="22"/>
        </w:rPr>
      </w:pPr>
      <w:del w:id="837" w:author="Sibai, Kaitlyn" w:date="2023-09-12T14:55:00Z">
        <w:r w:rsidRPr="009B3179" w:rsidDel="00B460E3">
          <w:rPr>
            <w:rStyle w:val="Hyperlink"/>
            <w:rFonts w:ascii="Calibri" w:hAnsi="Calibri" w:cstheme="minorHAnsi"/>
            <w:sz w:val="22"/>
            <w:szCs w:val="22"/>
          </w:rPr>
          <w:delText>https://www.lgbtqiahealtheducation.org/publication/improving-the-health-care-of-lesbian-gay-bisexual-and-transgender-lgbt-people-understanding-and-eliminating-health-disparities/</w:delText>
        </w:r>
      </w:del>
    </w:p>
    <w:p w14:paraId="0908A20F" w14:textId="00DAEBA3" w:rsidR="00282D2A" w:rsidRPr="00CC0692" w:rsidDel="00B460E3" w:rsidRDefault="009B3179" w:rsidP="007470DF">
      <w:pPr>
        <w:numPr>
          <w:ilvl w:val="2"/>
          <w:numId w:val="202"/>
        </w:numPr>
        <w:ind w:left="2520"/>
        <w:textAlignment w:val="center"/>
        <w:rPr>
          <w:del w:id="838" w:author="Sibai, Kaitlyn" w:date="2023-09-12T14:55:00Z"/>
          <w:rFonts w:ascii="Calibri" w:hAnsi="Calibri" w:cstheme="minorHAnsi"/>
          <w:sz w:val="22"/>
          <w:szCs w:val="22"/>
        </w:rPr>
      </w:pPr>
      <w:del w:id="839" w:author="Sibai, Kaitlyn" w:date="2023-09-12T14:55:00Z">
        <w:r w:rsidRPr="009B3179" w:rsidDel="00B460E3">
          <w:rPr>
            <w:rStyle w:val="Hyperlink"/>
            <w:rFonts w:ascii="Calibri" w:hAnsi="Calibri" w:cstheme="minorHAnsi"/>
            <w:sz w:val="22"/>
            <w:szCs w:val="22"/>
          </w:rPr>
          <w:delText>https://www.lgbtqiahealtheducation.org/publication/building-patient-centered-medical-homes-lesbian-gay-bisexual-transgender-patients-families/</w:delText>
        </w:r>
      </w:del>
    </w:p>
    <w:p w14:paraId="2B3DD851" w14:textId="77777777" w:rsidR="00282D2A" w:rsidRPr="003A352E" w:rsidRDefault="00282D2A" w:rsidP="00282D2A">
      <w:pPr>
        <w:textAlignment w:val="center"/>
        <w:rPr>
          <w:rStyle w:val="Hyperlink"/>
          <w:rFonts w:asciiTheme="minorHAnsi" w:hAnsiTheme="minorHAnsi" w:cstheme="minorHAnsi"/>
        </w:rPr>
      </w:pPr>
    </w:p>
    <w:p w14:paraId="7EA05E1C" w14:textId="77777777" w:rsidR="00282D2A" w:rsidRPr="003A352E" w:rsidRDefault="00282D2A" w:rsidP="00282D2A">
      <w:pPr>
        <w:ind w:left="1080"/>
        <w:textAlignment w:val="center"/>
        <w:rPr>
          <w:rFonts w:asciiTheme="minorHAnsi" w:hAnsiTheme="minorHAnsi" w:cstheme="minorHAnsi"/>
        </w:rPr>
      </w:pPr>
    </w:p>
    <w:tbl>
      <w:tblPr>
        <w:tblW w:w="0" w:type="auto"/>
        <w:jc w:val="center"/>
        <w:tblCellMar>
          <w:left w:w="0" w:type="dxa"/>
          <w:right w:w="0" w:type="dxa"/>
        </w:tblCellMar>
        <w:tblLook w:val="04A0" w:firstRow="1" w:lastRow="0" w:firstColumn="1" w:lastColumn="0" w:noHBand="0" w:noVBand="1"/>
      </w:tblPr>
      <w:tblGrid>
        <w:gridCol w:w="4182"/>
        <w:gridCol w:w="4018"/>
        <w:gridCol w:w="60"/>
      </w:tblGrid>
      <w:tr w:rsidR="00282D2A" w:rsidRPr="003A352E" w14:paraId="2924DC16" w14:textId="77777777" w:rsidTr="003A352E">
        <w:trPr>
          <w:jc w:val="center"/>
        </w:trPr>
        <w:tc>
          <w:tcPr>
            <w:tcW w:w="41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474B56"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Required for PCMH Designation: NO</w:t>
            </w:r>
          </w:p>
        </w:tc>
        <w:tc>
          <w:tcPr>
            <w:tcW w:w="4018"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6F22031F"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Predicate Logic: n/a</w:t>
            </w:r>
          </w:p>
        </w:tc>
        <w:tc>
          <w:tcPr>
            <w:tcW w:w="45" w:type="dxa"/>
            <w:tcBorders>
              <w:top w:val="nil"/>
              <w:left w:val="nil"/>
              <w:bottom w:val="single" w:sz="8" w:space="0" w:color="A3A3A3"/>
              <w:right w:val="nil"/>
            </w:tcBorders>
            <w:vAlign w:val="center"/>
            <w:hideMark/>
          </w:tcPr>
          <w:p w14:paraId="06DEB726" w14:textId="77777777" w:rsidR="00282D2A" w:rsidRPr="003A352E" w:rsidRDefault="00282D2A" w:rsidP="00BB30DC">
            <w:pPr>
              <w:rPr>
                <w:rFonts w:asciiTheme="minorHAnsi" w:hAnsiTheme="minorHAnsi" w:cstheme="minorHAnsi"/>
                <w:sz w:val="22"/>
                <w:szCs w:val="22"/>
              </w:rPr>
            </w:pPr>
            <w:r w:rsidRPr="003A352E">
              <w:rPr>
                <w:rFonts w:asciiTheme="minorHAnsi" w:hAnsiTheme="minorHAnsi" w:cstheme="minorHAnsi"/>
                <w:sz w:val="22"/>
                <w:szCs w:val="22"/>
              </w:rPr>
              <w:t> </w:t>
            </w:r>
          </w:p>
        </w:tc>
      </w:tr>
      <w:tr w:rsidR="00282D2A" w:rsidRPr="003A352E" w14:paraId="7BAEA386" w14:textId="77777777" w:rsidTr="003A352E">
        <w:trPr>
          <w:jc w:val="center"/>
        </w:trPr>
        <w:tc>
          <w:tcPr>
            <w:tcW w:w="8220" w:type="dxa"/>
            <w:gridSpan w:val="3"/>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61C0313" w14:textId="77777777" w:rsidR="00282D2A" w:rsidRPr="0067464F" w:rsidRDefault="00282D2A" w:rsidP="00BB30DC">
            <w:pPr>
              <w:pStyle w:val="NormalWeb"/>
              <w:spacing w:before="0" w:beforeAutospacing="0" w:after="0" w:afterAutospacing="0"/>
              <w:jc w:val="center"/>
              <w:rPr>
                <w:rFonts w:ascii="Calibri" w:hAnsi="Calibri" w:cstheme="minorHAnsi"/>
                <w:sz w:val="22"/>
                <w:szCs w:val="22"/>
              </w:rPr>
            </w:pPr>
            <w:r w:rsidRPr="0067464F">
              <w:rPr>
                <w:rFonts w:ascii="Calibri" w:hAnsi="Calibri" w:cstheme="minorHAnsi"/>
                <w:b/>
                <w:bCs/>
                <w:sz w:val="22"/>
                <w:szCs w:val="22"/>
              </w:rPr>
              <w:t>PCMH Validation Notes for Site Visits</w:t>
            </w:r>
          </w:p>
        </w:tc>
      </w:tr>
      <w:tr w:rsidR="00282D2A" w:rsidRPr="003A352E" w14:paraId="4B805CF9" w14:textId="77777777" w:rsidTr="003A352E">
        <w:trPr>
          <w:jc w:val="center"/>
        </w:trPr>
        <w:tc>
          <w:tcPr>
            <w:tcW w:w="8241" w:type="dxa"/>
            <w:gridSpan w:val="3"/>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5C451A6" w14:textId="284365F6" w:rsidR="00282D2A" w:rsidRPr="0067464F" w:rsidRDefault="00282D2A" w:rsidP="007470DF">
            <w:pPr>
              <w:numPr>
                <w:ilvl w:val="1"/>
                <w:numId w:val="189"/>
              </w:numPr>
              <w:ind w:left="354" w:hanging="354"/>
              <w:textAlignment w:val="center"/>
              <w:rPr>
                <w:rFonts w:ascii="Calibri" w:hAnsi="Calibri" w:cstheme="minorHAnsi"/>
                <w:sz w:val="22"/>
                <w:szCs w:val="22"/>
              </w:rPr>
            </w:pPr>
            <w:r w:rsidRPr="0067464F">
              <w:rPr>
                <w:rFonts w:ascii="Calibri" w:hAnsi="Calibri" w:cstheme="minorHAnsi"/>
                <w:sz w:val="22"/>
                <w:szCs w:val="22"/>
              </w:rPr>
              <w:t xml:space="preserve">Provide documentation of </w:t>
            </w:r>
            <w:del w:id="840" w:author="Sibai, Kaitlyn" w:date="2023-09-12T14:56:00Z">
              <w:r w:rsidRPr="0067464F" w:rsidDel="00696592">
                <w:rPr>
                  <w:rFonts w:ascii="Calibri" w:hAnsi="Calibri" w:cstheme="minorHAnsi"/>
                  <w:sz w:val="22"/>
                  <w:szCs w:val="22"/>
                </w:rPr>
                <w:delText xml:space="preserve">annual </w:delText>
              </w:r>
            </w:del>
            <w:r w:rsidRPr="0067464F">
              <w:rPr>
                <w:rFonts w:ascii="Calibri" w:hAnsi="Calibri" w:cstheme="minorHAnsi"/>
                <w:sz w:val="22"/>
                <w:szCs w:val="22"/>
              </w:rPr>
              <w:t>staff training completion</w:t>
            </w:r>
            <w:ins w:id="841" w:author="Sibai, Kaitlyn" w:date="2023-09-12T14:56:00Z">
              <w:r w:rsidR="00696592">
                <w:rPr>
                  <w:rFonts w:ascii="Calibri" w:hAnsi="Calibri" w:cstheme="minorHAnsi"/>
                  <w:sz w:val="22"/>
                  <w:szCs w:val="22"/>
                </w:rPr>
                <w:t xml:space="preserve"> within the past 2 years</w:t>
              </w:r>
            </w:ins>
            <w:r w:rsidRPr="0067464F">
              <w:rPr>
                <w:rFonts w:ascii="Calibri" w:hAnsi="Calibri" w:cstheme="minorHAnsi"/>
                <w:sz w:val="22"/>
                <w:szCs w:val="22"/>
              </w:rPr>
              <w:t>. What training sources were used?</w:t>
            </w:r>
          </w:p>
          <w:p w14:paraId="211C356A" w14:textId="77777777" w:rsidR="00696592" w:rsidRPr="00696592" w:rsidRDefault="00696592" w:rsidP="007470DF">
            <w:pPr>
              <w:numPr>
                <w:ilvl w:val="1"/>
                <w:numId w:val="189"/>
              </w:numPr>
              <w:ind w:left="354" w:hanging="354"/>
              <w:textAlignment w:val="center"/>
              <w:rPr>
                <w:ins w:id="842" w:author="Sibai, Kaitlyn" w:date="2023-09-12T14:56:00Z"/>
                <w:rFonts w:asciiTheme="minorHAnsi" w:hAnsiTheme="minorHAnsi" w:cstheme="minorHAnsi"/>
                <w:sz w:val="22"/>
                <w:szCs w:val="22"/>
                <w:rPrChange w:id="843" w:author="Sibai, Kaitlyn" w:date="2023-09-12T14:56:00Z">
                  <w:rPr>
                    <w:ins w:id="844" w:author="Sibai, Kaitlyn" w:date="2023-09-12T14:56:00Z"/>
                    <w:sz w:val="22"/>
                    <w:szCs w:val="22"/>
                  </w:rPr>
                </w:rPrChange>
              </w:rPr>
            </w:pPr>
            <w:ins w:id="845" w:author="Sibai, Kaitlyn" w:date="2023-09-12T14:56:00Z">
              <w:r w:rsidRPr="00696592">
                <w:rPr>
                  <w:rFonts w:asciiTheme="minorHAnsi" w:hAnsiTheme="minorHAnsi" w:cstheme="minorHAnsi"/>
                  <w:sz w:val="22"/>
                  <w:szCs w:val="22"/>
                  <w:rPrChange w:id="846" w:author="Sibai, Kaitlyn" w:date="2023-09-12T14:56:00Z">
                    <w:rPr>
                      <w:sz w:val="22"/>
                      <w:szCs w:val="22"/>
                    </w:rPr>
                  </w:rPrChange>
                </w:rPr>
                <w:t>Discuss process of training, review educational materials used, and documentation of training.</w:t>
              </w:r>
            </w:ins>
          </w:p>
          <w:p w14:paraId="077D44D2" w14:textId="72619407" w:rsidR="00282D2A" w:rsidRPr="0067464F" w:rsidDel="00696592" w:rsidRDefault="00282D2A" w:rsidP="007470DF">
            <w:pPr>
              <w:numPr>
                <w:ilvl w:val="1"/>
                <w:numId w:val="189"/>
              </w:numPr>
              <w:ind w:left="354" w:hanging="354"/>
              <w:textAlignment w:val="center"/>
              <w:rPr>
                <w:del w:id="847" w:author="Sibai, Kaitlyn" w:date="2023-09-12T14:56:00Z"/>
                <w:rFonts w:ascii="Calibri" w:hAnsi="Calibri" w:cstheme="minorHAnsi"/>
                <w:sz w:val="22"/>
                <w:szCs w:val="22"/>
              </w:rPr>
            </w:pPr>
            <w:del w:id="848" w:author="Sibai, Kaitlyn" w:date="2023-09-12T14:56:00Z">
              <w:r w:rsidRPr="0067464F" w:rsidDel="00696592">
                <w:rPr>
                  <w:rFonts w:ascii="Calibri" w:hAnsi="Calibri" w:cstheme="minorHAnsi"/>
                  <w:sz w:val="22"/>
                  <w:szCs w:val="22"/>
                </w:rPr>
                <w:delText xml:space="preserve">Provide documentation of written non-discrimination policy </w:delText>
              </w:r>
            </w:del>
          </w:p>
          <w:p w14:paraId="6BC5D4F9" w14:textId="0176DB29" w:rsidR="00282D2A" w:rsidRPr="0067464F" w:rsidDel="00696592" w:rsidRDefault="00282D2A" w:rsidP="007470DF">
            <w:pPr>
              <w:numPr>
                <w:ilvl w:val="1"/>
                <w:numId w:val="189"/>
              </w:numPr>
              <w:ind w:left="354" w:hanging="354"/>
              <w:textAlignment w:val="center"/>
              <w:rPr>
                <w:del w:id="849" w:author="Sibai, Kaitlyn" w:date="2023-09-12T14:56:00Z"/>
                <w:rFonts w:ascii="Calibri" w:hAnsi="Calibri" w:cstheme="minorHAnsi"/>
                <w:sz w:val="22"/>
                <w:szCs w:val="22"/>
              </w:rPr>
            </w:pPr>
            <w:del w:id="850" w:author="Sibai, Kaitlyn" w:date="2023-09-12T14:56:00Z">
              <w:r w:rsidRPr="0067464F" w:rsidDel="00696592">
                <w:rPr>
                  <w:rFonts w:ascii="Calibri" w:hAnsi="Calibri" w:cstheme="minorHAnsi"/>
                  <w:sz w:val="22"/>
                  <w:szCs w:val="22"/>
                </w:rPr>
                <w:delText>Provide examples of forms that use inclusive language and have fields for patients to indicate preferred name and pronouns</w:delText>
              </w:r>
            </w:del>
          </w:p>
          <w:p w14:paraId="1F884680" w14:textId="0563D773" w:rsidR="00282D2A" w:rsidRPr="0067464F" w:rsidDel="00696592" w:rsidRDefault="00282D2A" w:rsidP="007470DF">
            <w:pPr>
              <w:numPr>
                <w:ilvl w:val="1"/>
                <w:numId w:val="189"/>
              </w:numPr>
              <w:ind w:left="354" w:hanging="354"/>
              <w:textAlignment w:val="center"/>
              <w:rPr>
                <w:del w:id="851" w:author="Sibai, Kaitlyn" w:date="2023-09-12T14:56:00Z"/>
                <w:rFonts w:ascii="Calibri" w:hAnsi="Calibri" w:cstheme="minorHAnsi"/>
                <w:sz w:val="22"/>
                <w:szCs w:val="22"/>
              </w:rPr>
            </w:pPr>
            <w:del w:id="852" w:author="Sibai, Kaitlyn" w:date="2023-09-12T14:56:00Z">
              <w:r w:rsidRPr="0067464F" w:rsidDel="00696592">
                <w:rPr>
                  <w:rFonts w:ascii="Calibri" w:hAnsi="Calibri" w:cstheme="minorHAnsi"/>
                  <w:sz w:val="22"/>
                  <w:szCs w:val="22"/>
                </w:rPr>
                <w:delText>Provide documentation of written procedures that support an inclusive environment for patients</w:delText>
              </w:r>
            </w:del>
          </w:p>
          <w:p w14:paraId="4A0561A9" w14:textId="42FEF539" w:rsidR="00282D2A" w:rsidRPr="003A352E" w:rsidRDefault="00282D2A" w:rsidP="007470DF">
            <w:pPr>
              <w:numPr>
                <w:ilvl w:val="1"/>
                <w:numId w:val="189"/>
              </w:numPr>
              <w:ind w:left="354" w:hanging="354"/>
              <w:textAlignment w:val="center"/>
              <w:rPr>
                <w:rFonts w:asciiTheme="minorHAnsi" w:hAnsiTheme="minorHAnsi" w:cstheme="minorHAnsi"/>
                <w:sz w:val="22"/>
                <w:szCs w:val="22"/>
              </w:rPr>
            </w:pPr>
            <w:del w:id="853" w:author="Sibai, Kaitlyn" w:date="2023-09-12T14:56:00Z">
              <w:r w:rsidRPr="0067464F" w:rsidDel="00696592">
                <w:rPr>
                  <w:rFonts w:ascii="Calibri" w:hAnsi="Calibri" w:cstheme="minorHAnsi"/>
                  <w:sz w:val="22"/>
                  <w:szCs w:val="22"/>
                </w:rPr>
                <w:delText>Discuss the annual process of assessing written procedures. How does the practice ensure the procedures are up to date and appropriate? How is staff trained on changes?</w:delText>
              </w:r>
            </w:del>
          </w:p>
        </w:tc>
      </w:tr>
    </w:tbl>
    <w:p w14:paraId="31158CD0" w14:textId="77777777" w:rsidR="00D21C34" w:rsidRDefault="00D21C34" w:rsidP="00CD7878">
      <w:pPr>
        <w:rPr>
          <w:rFonts w:ascii="Calibri" w:hAnsi="Calibri" w:cs="Arial"/>
          <w:sz w:val="22"/>
          <w:szCs w:val="22"/>
        </w:rPr>
      </w:pPr>
    </w:p>
    <w:p w14:paraId="6F48DA7A" w14:textId="77777777" w:rsidR="00503012" w:rsidRPr="00633519" w:rsidRDefault="00503012" w:rsidP="00503012">
      <w:pPr>
        <w:jc w:val="center"/>
        <w:rPr>
          <w:ins w:id="854" w:author="Sibai, Kaitlyn" w:date="2023-09-12T15:01:00Z"/>
          <w:rFonts w:ascii="Calibri" w:hAnsi="Calibri" w:cs="Calibri"/>
          <w:color w:val="000000"/>
        </w:rPr>
      </w:pPr>
      <w:ins w:id="855" w:author="Sibai, Kaitlyn" w:date="2023-09-12T15:01:00Z">
        <w:r w:rsidRPr="00633519">
          <w:rPr>
            <w:rFonts w:ascii="Calibri" w:hAnsi="Calibri" w:cs="Calibri"/>
            <w:b/>
            <w:bCs/>
            <w:i/>
            <w:iCs/>
            <w:color w:val="000000"/>
          </w:rPr>
          <w:t>5.17</w:t>
        </w:r>
      </w:ins>
    </w:p>
    <w:p w14:paraId="58F27D4B" w14:textId="77777777" w:rsidR="00503012" w:rsidRPr="00F51090" w:rsidRDefault="00503012" w:rsidP="00503012">
      <w:pPr>
        <w:autoSpaceDE w:val="0"/>
        <w:autoSpaceDN w:val="0"/>
        <w:adjustRightInd w:val="0"/>
        <w:jc w:val="center"/>
        <w:rPr>
          <w:ins w:id="856" w:author="Sibai, Kaitlyn" w:date="2023-09-12T15:01:00Z"/>
          <w:rFonts w:ascii="Calibri" w:hAnsi="Calibri" w:cs="Calibri"/>
          <w:color w:val="000000"/>
        </w:rPr>
      </w:pPr>
      <w:ins w:id="857" w:author="Sibai, Kaitlyn" w:date="2023-09-12T15:01:00Z">
        <w:r w:rsidRPr="00633519">
          <w:rPr>
            <w:rFonts w:ascii="Calibri" w:hAnsi="Calibri" w:cs="Calibri"/>
            <w:b/>
            <w:bCs/>
            <w:i/>
            <w:iCs/>
            <w:color w:val="000000"/>
          </w:rPr>
          <w:t>Practice unit has inclusive policies and procedures that ensure LGBTQ+ patients have access to affirming care</w:t>
        </w:r>
      </w:ins>
    </w:p>
    <w:p w14:paraId="69BD9390" w14:textId="77777777" w:rsidR="00503012" w:rsidRPr="00633519" w:rsidRDefault="00503012" w:rsidP="00503012">
      <w:pPr>
        <w:autoSpaceDE w:val="0"/>
        <w:autoSpaceDN w:val="0"/>
        <w:adjustRightInd w:val="0"/>
        <w:rPr>
          <w:ins w:id="858" w:author="Sibai, Kaitlyn" w:date="2023-09-12T15:01:00Z"/>
          <w:rFonts w:ascii="Calibri" w:hAnsi="Calibri" w:cs="Calibri"/>
          <w:i/>
          <w:iCs/>
          <w:color w:val="000000"/>
        </w:rPr>
      </w:pPr>
    </w:p>
    <w:p w14:paraId="28D2FC0B" w14:textId="77777777" w:rsidR="00503012" w:rsidRPr="00633519" w:rsidRDefault="00503012" w:rsidP="00503012">
      <w:pPr>
        <w:autoSpaceDE w:val="0"/>
        <w:autoSpaceDN w:val="0"/>
        <w:adjustRightInd w:val="0"/>
        <w:rPr>
          <w:ins w:id="859" w:author="Sibai, Kaitlyn" w:date="2023-09-12T15:01:00Z"/>
          <w:rFonts w:ascii="Calibri" w:hAnsi="Calibri" w:cs="Calibri"/>
          <w:color w:val="000000"/>
          <w:u w:val="single"/>
        </w:rPr>
      </w:pPr>
      <w:ins w:id="860" w:author="Sibai, Kaitlyn" w:date="2023-09-12T15:01:00Z">
        <w:r w:rsidRPr="00633519">
          <w:rPr>
            <w:rFonts w:ascii="Calibri" w:hAnsi="Calibri" w:cs="Calibri"/>
            <w:i/>
            <w:iCs/>
            <w:color w:val="000000"/>
            <w:u w:val="single"/>
          </w:rPr>
          <w:t xml:space="preserve">PCP and Specialist Guidelines: </w:t>
        </w:r>
      </w:ins>
    </w:p>
    <w:p w14:paraId="411BE7B8" w14:textId="77777777" w:rsidR="00503012" w:rsidRPr="00F53023" w:rsidRDefault="00503012">
      <w:pPr>
        <w:pStyle w:val="ListParagraph"/>
        <w:numPr>
          <w:ilvl w:val="0"/>
          <w:numId w:val="309"/>
        </w:numPr>
        <w:autoSpaceDE w:val="0"/>
        <w:autoSpaceDN w:val="0"/>
        <w:adjustRightInd w:val="0"/>
        <w:ind w:left="1080"/>
        <w:rPr>
          <w:ins w:id="861" w:author="Sibai, Kaitlyn" w:date="2023-09-12T15:01:00Z"/>
          <w:rFonts w:ascii="Calibri" w:hAnsi="Calibri" w:cs="Calibri"/>
          <w:color w:val="000000"/>
          <w:sz w:val="22"/>
          <w:szCs w:val="22"/>
        </w:rPr>
        <w:pPrChange w:id="862" w:author="Sibai, Kaitlyn" w:date="2023-09-12T15:05:00Z">
          <w:pPr>
            <w:pStyle w:val="ListParagraph"/>
            <w:numPr>
              <w:numId w:val="309"/>
            </w:numPr>
            <w:autoSpaceDE w:val="0"/>
            <w:autoSpaceDN w:val="0"/>
            <w:adjustRightInd w:val="0"/>
            <w:ind w:hanging="360"/>
          </w:pPr>
        </w:pPrChange>
      </w:pPr>
      <w:ins w:id="863" w:author="Sibai, Kaitlyn" w:date="2023-09-12T15:01:00Z">
        <w:r w:rsidRPr="00F53023">
          <w:rPr>
            <w:rFonts w:ascii="Calibri" w:hAnsi="Calibri" w:cs="Calibri"/>
            <w:color w:val="000000"/>
            <w:sz w:val="22"/>
            <w:szCs w:val="22"/>
          </w:rPr>
          <w:t xml:space="preserve">To support an inclusive and affirming environment for LGBTQ+ patients, practice unit has inclusive policies, processes, and procedures to support their LGBTQ+ patients. </w:t>
        </w:r>
      </w:ins>
    </w:p>
    <w:p w14:paraId="669560BF" w14:textId="77777777" w:rsidR="00503012" w:rsidRPr="00633519" w:rsidRDefault="00503012">
      <w:pPr>
        <w:numPr>
          <w:ilvl w:val="0"/>
          <w:numId w:val="309"/>
        </w:numPr>
        <w:autoSpaceDE w:val="0"/>
        <w:autoSpaceDN w:val="0"/>
        <w:adjustRightInd w:val="0"/>
        <w:ind w:left="1080"/>
        <w:rPr>
          <w:ins w:id="864" w:author="Sibai, Kaitlyn" w:date="2023-09-12T15:01:00Z"/>
          <w:rFonts w:ascii="Calibri" w:hAnsi="Calibri" w:cs="Calibri"/>
          <w:color w:val="000000"/>
        </w:rPr>
        <w:pPrChange w:id="865" w:author="Sibai, Kaitlyn" w:date="2023-09-12T15:05:00Z">
          <w:pPr>
            <w:numPr>
              <w:numId w:val="309"/>
            </w:numPr>
            <w:autoSpaceDE w:val="0"/>
            <w:autoSpaceDN w:val="0"/>
            <w:adjustRightInd w:val="0"/>
            <w:ind w:left="720" w:hanging="360"/>
          </w:pPr>
        </w:pPrChange>
      </w:pPr>
      <w:ins w:id="866" w:author="Sibai, Kaitlyn" w:date="2023-09-12T15:01:00Z">
        <w:r w:rsidRPr="00633519">
          <w:rPr>
            <w:rFonts w:ascii="Calibri" w:hAnsi="Calibri" w:cs="Calibri"/>
            <w:color w:val="000000"/>
          </w:rPr>
          <w:t xml:space="preserve">Practice has protections for patients from discrimination based on sexual orientation, gender identity, and gender expression. </w:t>
        </w:r>
      </w:ins>
    </w:p>
    <w:p w14:paraId="0BAD769A" w14:textId="77777777" w:rsidR="00503012" w:rsidRPr="00633519" w:rsidRDefault="00503012" w:rsidP="00503012">
      <w:pPr>
        <w:numPr>
          <w:ilvl w:val="2"/>
          <w:numId w:val="300"/>
        </w:numPr>
        <w:autoSpaceDE w:val="0"/>
        <w:autoSpaceDN w:val="0"/>
        <w:adjustRightInd w:val="0"/>
        <w:ind w:left="1800"/>
        <w:rPr>
          <w:ins w:id="867" w:author="Sibai, Kaitlyn" w:date="2023-09-12T15:01:00Z"/>
          <w:rFonts w:ascii="Calibri" w:hAnsi="Calibri" w:cs="Calibri"/>
          <w:color w:val="000000"/>
        </w:rPr>
      </w:pPr>
      <w:ins w:id="868" w:author="Sibai, Kaitlyn" w:date="2023-09-12T15:01:00Z">
        <w:r w:rsidRPr="00633519">
          <w:rPr>
            <w:rFonts w:ascii="Calibri" w:hAnsi="Calibri" w:cs="Calibri"/>
            <w:color w:val="000000"/>
          </w:rPr>
          <w:t xml:space="preserve">The non-discrimination policy should use inclusive terms (e.g., sexual orientation, gender identity or expression). </w:t>
        </w:r>
      </w:ins>
    </w:p>
    <w:p w14:paraId="18ABA50D" w14:textId="77777777" w:rsidR="00503012" w:rsidRPr="00633519" w:rsidRDefault="00503012">
      <w:pPr>
        <w:numPr>
          <w:ilvl w:val="0"/>
          <w:numId w:val="309"/>
        </w:numPr>
        <w:ind w:left="1080"/>
        <w:contextualSpacing/>
        <w:rPr>
          <w:ins w:id="869" w:author="Sibai, Kaitlyn" w:date="2023-09-12T15:01:00Z"/>
          <w:rFonts w:ascii="Calibri" w:hAnsi="Calibri" w:cs="Calibri"/>
        </w:rPr>
        <w:pPrChange w:id="870" w:author="Sibai, Kaitlyn" w:date="2023-09-12T15:05:00Z">
          <w:pPr>
            <w:numPr>
              <w:numId w:val="309"/>
            </w:numPr>
            <w:ind w:left="720" w:hanging="360"/>
            <w:contextualSpacing/>
          </w:pPr>
        </w:pPrChange>
      </w:pPr>
      <w:ins w:id="871" w:author="Sibai, Kaitlyn" w:date="2023-09-12T15:01:00Z">
        <w:r w:rsidRPr="00633519">
          <w:rPr>
            <w:rFonts w:ascii="Calibri" w:hAnsi="Calibri" w:cs="Calibri"/>
          </w:rPr>
          <w:t>Practice unit’s policies, processes, and procedures are inclusive for LGBTQ+ patients.</w:t>
        </w:r>
      </w:ins>
    </w:p>
    <w:p w14:paraId="0BE7928E" w14:textId="77777777" w:rsidR="00503012" w:rsidRPr="00633519" w:rsidRDefault="00503012" w:rsidP="00503012">
      <w:pPr>
        <w:numPr>
          <w:ilvl w:val="0"/>
          <w:numId w:val="310"/>
        </w:numPr>
        <w:ind w:left="1800"/>
        <w:contextualSpacing/>
        <w:rPr>
          <w:ins w:id="872" w:author="Sibai, Kaitlyn" w:date="2023-09-12T15:01:00Z"/>
          <w:rFonts w:ascii="Calibri" w:hAnsi="Calibri" w:cs="Calibri"/>
        </w:rPr>
      </w:pPr>
      <w:ins w:id="873" w:author="Sibai, Kaitlyn" w:date="2023-09-12T15:01:00Z">
        <w:r w:rsidRPr="00633519">
          <w:rPr>
            <w:rFonts w:ascii="Calibri" w:hAnsi="Calibri" w:cs="Calibri"/>
          </w:rPr>
          <w:t>Examples of inclusive processes and procedures include, but are not limited to:</w:t>
        </w:r>
      </w:ins>
    </w:p>
    <w:p w14:paraId="4DEE1938" w14:textId="77777777" w:rsidR="00503012" w:rsidRPr="00633519" w:rsidRDefault="00503012" w:rsidP="00503012">
      <w:pPr>
        <w:numPr>
          <w:ilvl w:val="2"/>
          <w:numId w:val="307"/>
        </w:numPr>
        <w:tabs>
          <w:tab w:val="left" w:pos="2520"/>
        </w:tabs>
        <w:contextualSpacing/>
        <w:rPr>
          <w:ins w:id="874" w:author="Sibai, Kaitlyn" w:date="2023-09-12T15:01:00Z"/>
          <w:rFonts w:ascii="Calibri" w:hAnsi="Calibri" w:cs="Calibri"/>
        </w:rPr>
      </w:pPr>
      <w:ins w:id="875" w:author="Sibai, Kaitlyn" w:date="2023-09-12T15:01:00Z">
        <w:r w:rsidRPr="00633519">
          <w:rPr>
            <w:rFonts w:ascii="Calibri" w:hAnsi="Calibri" w:cs="Calibri"/>
          </w:rPr>
          <w:t>Collecting sexual orientation and gender identity (SOGI) information, including how to answer patient questions</w:t>
        </w:r>
      </w:ins>
    </w:p>
    <w:p w14:paraId="424A45B2" w14:textId="77777777" w:rsidR="00503012" w:rsidRPr="00633519" w:rsidRDefault="00503012" w:rsidP="00503012">
      <w:pPr>
        <w:numPr>
          <w:ilvl w:val="2"/>
          <w:numId w:val="307"/>
        </w:numPr>
        <w:tabs>
          <w:tab w:val="left" w:pos="2520"/>
        </w:tabs>
        <w:contextualSpacing/>
        <w:rPr>
          <w:ins w:id="876" w:author="Sibai, Kaitlyn" w:date="2023-09-12T15:01:00Z"/>
          <w:rFonts w:ascii="Calibri" w:hAnsi="Calibri" w:cs="Calibri"/>
        </w:rPr>
      </w:pPr>
      <w:ins w:id="877" w:author="Sibai, Kaitlyn" w:date="2023-09-12T15:01:00Z">
        <w:r w:rsidRPr="00633519">
          <w:rPr>
            <w:rFonts w:ascii="Calibri" w:hAnsi="Calibri" w:cs="Calibri"/>
          </w:rPr>
          <w:t>Avoiding procedures that might assume gender identity (e.g., calling patients from a waiting room using Mr./Mrs.)</w:t>
        </w:r>
      </w:ins>
    </w:p>
    <w:p w14:paraId="36609B07" w14:textId="77777777" w:rsidR="00503012" w:rsidRPr="00633519" w:rsidRDefault="00503012" w:rsidP="00503012">
      <w:pPr>
        <w:numPr>
          <w:ilvl w:val="2"/>
          <w:numId w:val="307"/>
        </w:numPr>
        <w:tabs>
          <w:tab w:val="left" w:pos="2520"/>
        </w:tabs>
        <w:contextualSpacing/>
        <w:rPr>
          <w:ins w:id="878" w:author="Sibai, Kaitlyn" w:date="2023-09-12T15:01:00Z"/>
          <w:rFonts w:ascii="Calibri" w:hAnsi="Calibri" w:cs="Calibri"/>
        </w:rPr>
      </w:pPr>
      <w:ins w:id="879" w:author="Sibai, Kaitlyn" w:date="2023-09-12T15:01:00Z">
        <w:r w:rsidRPr="00633519">
          <w:rPr>
            <w:rFonts w:ascii="Calibri" w:hAnsi="Calibri" w:cs="Calibri"/>
          </w:rPr>
          <w:t>Using preferred name instead of legal name, if different.</w:t>
        </w:r>
      </w:ins>
    </w:p>
    <w:p w14:paraId="33281B75" w14:textId="77777777" w:rsidR="00503012" w:rsidRPr="00633519" w:rsidRDefault="00503012" w:rsidP="00503012">
      <w:pPr>
        <w:numPr>
          <w:ilvl w:val="2"/>
          <w:numId w:val="307"/>
        </w:numPr>
        <w:tabs>
          <w:tab w:val="left" w:pos="2520"/>
        </w:tabs>
        <w:contextualSpacing/>
        <w:rPr>
          <w:ins w:id="880" w:author="Sibai, Kaitlyn" w:date="2023-09-12T15:01:00Z"/>
          <w:rFonts w:ascii="Calibri" w:hAnsi="Calibri" w:cs="Calibri"/>
        </w:rPr>
      </w:pPr>
      <w:ins w:id="881" w:author="Sibai, Kaitlyn" w:date="2023-09-12T15:01:00Z">
        <w:r w:rsidRPr="00633519">
          <w:rPr>
            <w:rFonts w:ascii="Calibri" w:hAnsi="Calibri" w:cs="Calibri"/>
          </w:rPr>
          <w:t>Documenting SOGI, pronouns, preferred name in patient chart or EHR</w:t>
        </w:r>
      </w:ins>
    </w:p>
    <w:p w14:paraId="24B22F06" w14:textId="77777777" w:rsidR="00503012" w:rsidRPr="00633519" w:rsidRDefault="00503012" w:rsidP="00503012">
      <w:pPr>
        <w:numPr>
          <w:ilvl w:val="2"/>
          <w:numId w:val="307"/>
        </w:numPr>
        <w:tabs>
          <w:tab w:val="left" w:pos="2520"/>
        </w:tabs>
        <w:contextualSpacing/>
        <w:rPr>
          <w:ins w:id="882" w:author="Sibai, Kaitlyn" w:date="2023-09-12T15:01:00Z"/>
          <w:rFonts w:ascii="Calibri" w:hAnsi="Calibri" w:cs="Calibri"/>
        </w:rPr>
      </w:pPr>
      <w:ins w:id="883" w:author="Sibai, Kaitlyn" w:date="2023-09-12T15:01:00Z">
        <w:r w:rsidRPr="00633519">
          <w:rPr>
            <w:rFonts w:ascii="Calibri" w:hAnsi="Calibri" w:cs="Calibri"/>
          </w:rPr>
          <w:t xml:space="preserve">Data privacy – sharing SOGI information, confidentiality for minors (per state laws) </w:t>
        </w:r>
      </w:ins>
    </w:p>
    <w:p w14:paraId="62C2B2A6" w14:textId="77777777" w:rsidR="00503012" w:rsidRPr="00633519" w:rsidRDefault="00503012" w:rsidP="00503012">
      <w:pPr>
        <w:numPr>
          <w:ilvl w:val="2"/>
          <w:numId w:val="307"/>
        </w:numPr>
        <w:tabs>
          <w:tab w:val="left" w:pos="2520"/>
        </w:tabs>
        <w:contextualSpacing/>
        <w:rPr>
          <w:ins w:id="884" w:author="Sibai, Kaitlyn" w:date="2023-09-12T15:01:00Z"/>
          <w:rFonts w:ascii="Calibri" w:hAnsi="Calibri" w:cs="Calibri"/>
        </w:rPr>
      </w:pPr>
      <w:ins w:id="885" w:author="Sibai, Kaitlyn" w:date="2023-09-12T15:01:00Z">
        <w:r w:rsidRPr="00633519">
          <w:rPr>
            <w:rFonts w:ascii="Calibri" w:hAnsi="Calibri" w:cs="Calibri"/>
          </w:rPr>
          <w:t>Regular review and updating of forms, policies, and procedures to ensure continued inclusivity and appropriateness.</w:t>
        </w:r>
      </w:ins>
    </w:p>
    <w:p w14:paraId="624C705B" w14:textId="77777777" w:rsidR="00503012" w:rsidRPr="00633519" w:rsidRDefault="00503012" w:rsidP="00503012">
      <w:pPr>
        <w:numPr>
          <w:ilvl w:val="2"/>
          <w:numId w:val="307"/>
        </w:numPr>
        <w:tabs>
          <w:tab w:val="left" w:pos="1980"/>
          <w:tab w:val="left" w:pos="2520"/>
        </w:tabs>
        <w:contextualSpacing/>
        <w:rPr>
          <w:ins w:id="886" w:author="Sibai, Kaitlyn" w:date="2023-09-12T15:01:00Z"/>
          <w:rFonts w:ascii="Calibri" w:hAnsi="Calibri" w:cs="Calibri"/>
        </w:rPr>
      </w:pPr>
      <w:ins w:id="887" w:author="Sibai, Kaitlyn" w:date="2023-09-12T15:01:00Z">
        <w:r w:rsidRPr="00633519">
          <w:rPr>
            <w:rFonts w:ascii="Calibri" w:hAnsi="Calibri" w:cs="Calibri"/>
          </w:rPr>
          <w:t>Inclusive outreach scripting on sex-specific gaps in care (e.g., breast cancer, cervical cancer, or prostate cancer screenings)</w:t>
        </w:r>
      </w:ins>
    </w:p>
    <w:p w14:paraId="297F3C09" w14:textId="77777777" w:rsidR="00503012" w:rsidRPr="00633519" w:rsidRDefault="00503012" w:rsidP="00503012">
      <w:pPr>
        <w:numPr>
          <w:ilvl w:val="2"/>
          <w:numId w:val="307"/>
        </w:numPr>
        <w:tabs>
          <w:tab w:val="left" w:pos="1980"/>
          <w:tab w:val="left" w:pos="2520"/>
        </w:tabs>
        <w:contextualSpacing/>
        <w:rPr>
          <w:ins w:id="888" w:author="Sibai, Kaitlyn" w:date="2023-09-12T15:01:00Z"/>
          <w:rFonts w:ascii="Calibri" w:hAnsi="Calibri" w:cs="Calibri"/>
        </w:rPr>
      </w:pPr>
      <w:ins w:id="889" w:author="Sibai, Kaitlyn" w:date="2023-09-12T15:01:00Z">
        <w:r w:rsidRPr="00633519">
          <w:rPr>
            <w:rFonts w:ascii="Calibri" w:hAnsi="Calibri" w:cs="Calibri"/>
          </w:rPr>
          <w:t>Connecting patients to LGBTQ+ community resources</w:t>
        </w:r>
      </w:ins>
    </w:p>
    <w:p w14:paraId="112EEB1B" w14:textId="77777777" w:rsidR="00503012" w:rsidRPr="00633519" w:rsidRDefault="00503012" w:rsidP="00503012">
      <w:pPr>
        <w:numPr>
          <w:ilvl w:val="2"/>
          <w:numId w:val="307"/>
        </w:numPr>
        <w:tabs>
          <w:tab w:val="left" w:pos="1980"/>
          <w:tab w:val="left" w:pos="2520"/>
        </w:tabs>
        <w:contextualSpacing/>
        <w:rPr>
          <w:ins w:id="890" w:author="Sibai, Kaitlyn" w:date="2023-09-12T15:01:00Z"/>
          <w:rFonts w:ascii="Calibri" w:hAnsi="Calibri" w:cs="Calibri"/>
        </w:rPr>
      </w:pPr>
      <w:ins w:id="891" w:author="Sibai, Kaitlyn" w:date="2023-09-12T15:01:00Z">
        <w:r w:rsidRPr="00633519">
          <w:rPr>
            <w:rFonts w:ascii="Calibri" w:hAnsi="Calibri" w:cs="Calibri"/>
          </w:rPr>
          <w:t>Collecting, monitoring, and responding to patient feedback regarding inclusivity</w:t>
        </w:r>
      </w:ins>
    </w:p>
    <w:p w14:paraId="4FFE2960" w14:textId="77777777" w:rsidR="00503012" w:rsidRPr="00633519" w:rsidRDefault="00503012" w:rsidP="00503012">
      <w:pPr>
        <w:numPr>
          <w:ilvl w:val="0"/>
          <w:numId w:val="310"/>
        </w:numPr>
        <w:autoSpaceDE w:val="0"/>
        <w:autoSpaceDN w:val="0"/>
        <w:adjustRightInd w:val="0"/>
        <w:ind w:left="1800"/>
        <w:rPr>
          <w:ins w:id="892" w:author="Sibai, Kaitlyn" w:date="2023-09-12T15:01:00Z"/>
          <w:rFonts w:ascii="Calibri" w:hAnsi="Calibri" w:cs="Calibri"/>
        </w:rPr>
      </w:pPr>
      <w:ins w:id="893" w:author="Sibai, Kaitlyn" w:date="2023-09-12T15:01:00Z">
        <w:r w:rsidRPr="00633519">
          <w:rPr>
            <w:rFonts w:ascii="Calibri" w:hAnsi="Calibri" w:cs="Calibri"/>
          </w:rPr>
          <w:t xml:space="preserve">Practice conducts regular assessment of all policies and procedures to ensure inclusivity. </w:t>
        </w:r>
      </w:ins>
    </w:p>
    <w:p w14:paraId="6486150D" w14:textId="77777777" w:rsidR="00503012" w:rsidRPr="00633519" w:rsidRDefault="00503012" w:rsidP="00503012">
      <w:pPr>
        <w:autoSpaceDE w:val="0"/>
        <w:autoSpaceDN w:val="0"/>
        <w:adjustRightInd w:val="0"/>
        <w:rPr>
          <w:ins w:id="894" w:author="Sibai, Kaitlyn" w:date="2023-09-12T15:01:00Z"/>
          <w:rFonts w:ascii="Calibri" w:hAnsi="Calibri" w:cs="Calibri"/>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1"/>
        <w:gridCol w:w="4802"/>
      </w:tblGrid>
      <w:tr w:rsidR="00503012" w:rsidRPr="00633519" w14:paraId="4796E9E8" w14:textId="77777777" w:rsidTr="00D21C34">
        <w:trPr>
          <w:trHeight w:val="139"/>
          <w:jc w:val="center"/>
          <w:ins w:id="895" w:author="Sibai, Kaitlyn" w:date="2023-09-12T15:01:00Z"/>
        </w:trPr>
        <w:tc>
          <w:tcPr>
            <w:tcW w:w="4801" w:type="dxa"/>
          </w:tcPr>
          <w:p w14:paraId="06E27103" w14:textId="77777777" w:rsidR="00503012" w:rsidRPr="00633519" w:rsidRDefault="00503012" w:rsidP="00D21C34">
            <w:pPr>
              <w:autoSpaceDE w:val="0"/>
              <w:autoSpaceDN w:val="0"/>
              <w:adjustRightInd w:val="0"/>
              <w:jc w:val="center"/>
              <w:rPr>
                <w:ins w:id="896" w:author="Sibai, Kaitlyn" w:date="2023-09-12T15:01:00Z"/>
                <w:rFonts w:ascii="Calibri" w:hAnsi="Calibri" w:cs="Calibri"/>
                <w:color w:val="000000"/>
              </w:rPr>
            </w:pPr>
            <w:ins w:id="897" w:author="Sibai, Kaitlyn" w:date="2023-09-12T15:01:00Z">
              <w:r w:rsidRPr="00633519">
                <w:rPr>
                  <w:rFonts w:ascii="Calibri" w:hAnsi="Calibri" w:cs="Calibri"/>
                  <w:b/>
                  <w:bCs/>
                  <w:color w:val="000000"/>
                </w:rPr>
                <w:t>Required for PCMH Designation: NO</w:t>
              </w:r>
            </w:ins>
          </w:p>
        </w:tc>
        <w:tc>
          <w:tcPr>
            <w:tcW w:w="4801" w:type="dxa"/>
          </w:tcPr>
          <w:p w14:paraId="38163909" w14:textId="77777777" w:rsidR="00503012" w:rsidRPr="00633519" w:rsidRDefault="00503012" w:rsidP="00D21C34">
            <w:pPr>
              <w:autoSpaceDE w:val="0"/>
              <w:autoSpaceDN w:val="0"/>
              <w:adjustRightInd w:val="0"/>
              <w:jc w:val="center"/>
              <w:rPr>
                <w:ins w:id="898" w:author="Sibai, Kaitlyn" w:date="2023-09-12T15:01:00Z"/>
                <w:rFonts w:ascii="Calibri" w:hAnsi="Calibri" w:cs="Calibri"/>
                <w:color w:val="000000"/>
              </w:rPr>
            </w:pPr>
            <w:ins w:id="899" w:author="Sibai, Kaitlyn" w:date="2023-09-12T15:01:00Z">
              <w:r w:rsidRPr="00633519">
                <w:rPr>
                  <w:rFonts w:ascii="Calibri" w:hAnsi="Calibri" w:cs="Calibri"/>
                  <w:b/>
                  <w:bCs/>
                  <w:color w:val="000000"/>
                </w:rPr>
                <w:t>Predicate Logic: n/a</w:t>
              </w:r>
            </w:ins>
          </w:p>
        </w:tc>
      </w:tr>
      <w:tr w:rsidR="00503012" w:rsidRPr="00633519" w14:paraId="042B643D" w14:textId="77777777" w:rsidTr="00D21C34">
        <w:trPr>
          <w:trHeight w:val="139"/>
          <w:jc w:val="center"/>
          <w:ins w:id="900" w:author="Sibai, Kaitlyn" w:date="2023-09-12T15:01:00Z"/>
        </w:trPr>
        <w:tc>
          <w:tcPr>
            <w:tcW w:w="9603" w:type="dxa"/>
            <w:gridSpan w:val="2"/>
          </w:tcPr>
          <w:p w14:paraId="039848BE" w14:textId="77777777" w:rsidR="00503012" w:rsidRPr="00633519" w:rsidRDefault="00503012" w:rsidP="00D21C34">
            <w:pPr>
              <w:autoSpaceDE w:val="0"/>
              <w:autoSpaceDN w:val="0"/>
              <w:adjustRightInd w:val="0"/>
              <w:jc w:val="center"/>
              <w:rPr>
                <w:ins w:id="901" w:author="Sibai, Kaitlyn" w:date="2023-09-12T15:01:00Z"/>
                <w:rFonts w:ascii="Calibri" w:hAnsi="Calibri" w:cs="Calibri"/>
                <w:b/>
                <w:bCs/>
                <w:color w:val="000000"/>
              </w:rPr>
            </w:pPr>
            <w:ins w:id="902" w:author="Sibai, Kaitlyn" w:date="2023-09-12T15:01:00Z">
              <w:r w:rsidRPr="00633519">
                <w:rPr>
                  <w:rFonts w:ascii="Calibri" w:hAnsi="Calibri" w:cs="Calibri"/>
                  <w:b/>
                  <w:bCs/>
                  <w:color w:val="000000"/>
                </w:rPr>
                <w:t>PCMH Validation Notes for Site Visits</w:t>
              </w:r>
            </w:ins>
          </w:p>
        </w:tc>
      </w:tr>
      <w:tr w:rsidR="00503012" w:rsidRPr="00633519" w14:paraId="36A476B0" w14:textId="77777777" w:rsidTr="00D21C34">
        <w:trPr>
          <w:trHeight w:val="139"/>
          <w:jc w:val="center"/>
          <w:ins w:id="903" w:author="Sibai, Kaitlyn" w:date="2023-09-12T15:01:00Z"/>
        </w:trPr>
        <w:tc>
          <w:tcPr>
            <w:tcW w:w="9603" w:type="dxa"/>
            <w:gridSpan w:val="2"/>
          </w:tcPr>
          <w:p w14:paraId="0FB12904" w14:textId="77777777" w:rsidR="00503012" w:rsidRPr="00633519" w:rsidRDefault="00503012" w:rsidP="00503012">
            <w:pPr>
              <w:numPr>
                <w:ilvl w:val="1"/>
                <w:numId w:val="308"/>
              </w:numPr>
              <w:autoSpaceDE w:val="0"/>
              <w:autoSpaceDN w:val="0"/>
              <w:adjustRightInd w:val="0"/>
              <w:rPr>
                <w:ins w:id="904" w:author="Sibai, Kaitlyn" w:date="2023-09-12T15:01:00Z"/>
                <w:rFonts w:ascii="Calibri" w:hAnsi="Calibri" w:cs="Calibri"/>
              </w:rPr>
            </w:pPr>
            <w:ins w:id="905" w:author="Sibai, Kaitlyn" w:date="2023-09-12T15:01:00Z">
              <w:r w:rsidRPr="00633519">
                <w:rPr>
                  <w:rFonts w:ascii="Calibri" w:hAnsi="Calibri" w:cs="Calibri"/>
                </w:rPr>
                <w:t xml:space="preserve">Provide documentation of written non-discrimination policy </w:t>
              </w:r>
            </w:ins>
          </w:p>
          <w:p w14:paraId="1A7F426A" w14:textId="77777777" w:rsidR="00503012" w:rsidRPr="00633519" w:rsidRDefault="00503012" w:rsidP="00503012">
            <w:pPr>
              <w:numPr>
                <w:ilvl w:val="1"/>
                <w:numId w:val="308"/>
              </w:numPr>
              <w:autoSpaceDE w:val="0"/>
              <w:autoSpaceDN w:val="0"/>
              <w:adjustRightInd w:val="0"/>
              <w:rPr>
                <w:ins w:id="906" w:author="Sibai, Kaitlyn" w:date="2023-09-12T15:01:00Z"/>
                <w:rFonts w:ascii="Calibri" w:hAnsi="Calibri" w:cs="Calibri"/>
              </w:rPr>
            </w:pPr>
            <w:ins w:id="907" w:author="Sibai, Kaitlyn" w:date="2023-09-12T15:01:00Z">
              <w:r w:rsidRPr="00633519">
                <w:rPr>
                  <w:rFonts w:ascii="Calibri" w:hAnsi="Calibri" w:cs="Calibri"/>
                </w:rPr>
                <w:t xml:space="preserve">Provide documentation of written procedures that support an inclusive environment for patients </w:t>
              </w:r>
            </w:ins>
          </w:p>
          <w:p w14:paraId="1F23ACAF" w14:textId="77777777" w:rsidR="00503012" w:rsidRPr="00633519" w:rsidRDefault="00503012" w:rsidP="00503012">
            <w:pPr>
              <w:numPr>
                <w:ilvl w:val="1"/>
                <w:numId w:val="308"/>
              </w:numPr>
              <w:autoSpaceDE w:val="0"/>
              <w:autoSpaceDN w:val="0"/>
              <w:adjustRightInd w:val="0"/>
              <w:rPr>
                <w:ins w:id="908" w:author="Sibai, Kaitlyn" w:date="2023-09-12T15:01:00Z"/>
                <w:rFonts w:ascii="Calibri" w:hAnsi="Calibri" w:cs="Calibri"/>
                <w:color w:val="000000"/>
              </w:rPr>
            </w:pPr>
            <w:ins w:id="909" w:author="Sibai, Kaitlyn" w:date="2023-09-12T15:01:00Z">
              <w:r w:rsidRPr="00633519">
                <w:rPr>
                  <w:rFonts w:ascii="Calibri" w:hAnsi="Calibri" w:cs="Calibri"/>
                </w:rPr>
                <w:t>Discuss the regular review process of assessing written procedures. How often is review done? How does the practice ensure the procedures are up to date and appropriate? How is staff trained on changes?</w:t>
              </w:r>
            </w:ins>
          </w:p>
        </w:tc>
      </w:tr>
    </w:tbl>
    <w:p w14:paraId="6FCE47F7" w14:textId="77777777" w:rsidR="00BE3A73" w:rsidRPr="00633519" w:rsidRDefault="00BE3A73" w:rsidP="00503012">
      <w:pPr>
        <w:tabs>
          <w:tab w:val="left" w:pos="1980"/>
        </w:tabs>
        <w:rPr>
          <w:ins w:id="910" w:author="Sibai, Kaitlyn" w:date="2023-09-12T15:01:00Z"/>
        </w:rPr>
      </w:pPr>
    </w:p>
    <w:p w14:paraId="4E336F86" w14:textId="77777777" w:rsidR="00E577A4" w:rsidRPr="00633519" w:rsidRDefault="00E577A4" w:rsidP="00E577A4">
      <w:pPr>
        <w:autoSpaceDE w:val="0"/>
        <w:autoSpaceDN w:val="0"/>
        <w:adjustRightInd w:val="0"/>
        <w:jc w:val="center"/>
        <w:rPr>
          <w:ins w:id="911" w:author="Sibai, Kaitlyn" w:date="2023-09-12T15:03:00Z"/>
          <w:rFonts w:ascii="Calibri" w:hAnsi="Calibri" w:cs="Calibri"/>
          <w:color w:val="000000"/>
        </w:rPr>
      </w:pPr>
      <w:ins w:id="912" w:author="Sibai, Kaitlyn" w:date="2023-09-12T15:03:00Z">
        <w:r w:rsidRPr="00633519">
          <w:rPr>
            <w:rFonts w:ascii="Calibri" w:hAnsi="Calibri" w:cs="Calibri"/>
            <w:b/>
            <w:bCs/>
            <w:i/>
            <w:iCs/>
            <w:color w:val="000000"/>
          </w:rPr>
          <w:t>5.18</w:t>
        </w:r>
      </w:ins>
    </w:p>
    <w:p w14:paraId="264A4425" w14:textId="77777777" w:rsidR="00E577A4" w:rsidRPr="00633519" w:rsidRDefault="00E577A4" w:rsidP="00E577A4">
      <w:pPr>
        <w:autoSpaceDE w:val="0"/>
        <w:autoSpaceDN w:val="0"/>
        <w:adjustRightInd w:val="0"/>
        <w:jc w:val="center"/>
        <w:rPr>
          <w:ins w:id="913" w:author="Sibai, Kaitlyn" w:date="2023-09-12T15:03:00Z"/>
          <w:rFonts w:ascii="Calibri" w:hAnsi="Calibri" w:cs="Calibri"/>
          <w:color w:val="000000"/>
        </w:rPr>
      </w:pPr>
      <w:ins w:id="914" w:author="Sibai, Kaitlyn" w:date="2023-09-12T15:03:00Z">
        <w:r w:rsidRPr="00633519">
          <w:rPr>
            <w:rFonts w:ascii="Calibri" w:hAnsi="Calibri" w:cs="Calibri"/>
            <w:b/>
            <w:bCs/>
            <w:i/>
            <w:iCs/>
            <w:color w:val="000000"/>
          </w:rPr>
          <w:t>Practice unit has forms that use inclusive language to ensure LGBTQ+ patients have access to affirming care</w:t>
        </w:r>
      </w:ins>
    </w:p>
    <w:p w14:paraId="0A24F877" w14:textId="77777777" w:rsidR="00E577A4" w:rsidRPr="00633519" w:rsidRDefault="00E577A4" w:rsidP="00E577A4">
      <w:pPr>
        <w:autoSpaceDE w:val="0"/>
        <w:autoSpaceDN w:val="0"/>
        <w:adjustRightInd w:val="0"/>
        <w:rPr>
          <w:ins w:id="915" w:author="Sibai, Kaitlyn" w:date="2023-09-12T15:03:00Z"/>
          <w:rFonts w:ascii="Calibri" w:hAnsi="Calibri" w:cs="Calibri"/>
          <w:i/>
          <w:iCs/>
          <w:color w:val="000000"/>
          <w:sz w:val="23"/>
          <w:szCs w:val="23"/>
        </w:rPr>
      </w:pPr>
    </w:p>
    <w:p w14:paraId="475CA979" w14:textId="77777777" w:rsidR="00E577A4" w:rsidRPr="00633519" w:rsidRDefault="00E577A4" w:rsidP="00E577A4">
      <w:pPr>
        <w:autoSpaceDE w:val="0"/>
        <w:autoSpaceDN w:val="0"/>
        <w:adjustRightInd w:val="0"/>
        <w:rPr>
          <w:ins w:id="916" w:author="Sibai, Kaitlyn" w:date="2023-09-12T15:03:00Z"/>
          <w:rFonts w:ascii="Calibri" w:hAnsi="Calibri" w:cs="Calibri"/>
          <w:color w:val="000000"/>
          <w:u w:val="single"/>
        </w:rPr>
      </w:pPr>
      <w:ins w:id="917" w:author="Sibai, Kaitlyn" w:date="2023-09-12T15:03:00Z">
        <w:r w:rsidRPr="00633519">
          <w:rPr>
            <w:rFonts w:ascii="Calibri" w:hAnsi="Calibri" w:cs="Calibri"/>
            <w:i/>
            <w:iCs/>
            <w:color w:val="000000"/>
            <w:u w:val="single"/>
          </w:rPr>
          <w:t xml:space="preserve">PCP and Specialist Guidelines: </w:t>
        </w:r>
      </w:ins>
    </w:p>
    <w:p w14:paraId="48DE624B" w14:textId="77777777" w:rsidR="00E577A4" w:rsidRPr="00F51090" w:rsidRDefault="00E577A4">
      <w:pPr>
        <w:numPr>
          <w:ilvl w:val="0"/>
          <w:numId w:val="311"/>
        </w:numPr>
        <w:autoSpaceDE w:val="0"/>
        <w:autoSpaceDN w:val="0"/>
        <w:adjustRightInd w:val="0"/>
        <w:rPr>
          <w:ins w:id="918" w:author="Sibai, Kaitlyn" w:date="2023-09-12T15:03:00Z"/>
          <w:rFonts w:ascii="Calibri" w:hAnsi="Calibri" w:cs="Calibri"/>
          <w:color w:val="000000"/>
          <w:sz w:val="22"/>
          <w:szCs w:val="22"/>
        </w:rPr>
        <w:pPrChange w:id="919" w:author="Sibai, Kaitlyn" w:date="2023-09-12T15:05:00Z">
          <w:pPr>
            <w:numPr>
              <w:numId w:val="311"/>
            </w:numPr>
            <w:autoSpaceDE w:val="0"/>
            <w:autoSpaceDN w:val="0"/>
            <w:adjustRightInd w:val="0"/>
            <w:ind w:left="720" w:hanging="360"/>
          </w:pPr>
        </w:pPrChange>
      </w:pPr>
      <w:ins w:id="920" w:author="Sibai, Kaitlyn" w:date="2023-09-12T15:03:00Z">
        <w:r w:rsidRPr="00F51090">
          <w:rPr>
            <w:rFonts w:ascii="Calibri" w:hAnsi="Calibri" w:cs="Calibri"/>
            <w:color w:val="000000"/>
            <w:sz w:val="22"/>
            <w:szCs w:val="22"/>
          </w:rPr>
          <w:t>To support an inclusive and affirming environment for LGBTQ+ patients, practice unit has forms and documents that use inclusive language.</w:t>
        </w:r>
      </w:ins>
    </w:p>
    <w:p w14:paraId="166DC133" w14:textId="77777777" w:rsidR="00E577A4" w:rsidRPr="00633519" w:rsidRDefault="00E577A4">
      <w:pPr>
        <w:numPr>
          <w:ilvl w:val="0"/>
          <w:numId w:val="311"/>
        </w:numPr>
        <w:autoSpaceDE w:val="0"/>
        <w:autoSpaceDN w:val="0"/>
        <w:adjustRightInd w:val="0"/>
        <w:rPr>
          <w:ins w:id="921" w:author="Sibai, Kaitlyn" w:date="2023-09-12T15:03:00Z"/>
          <w:rFonts w:ascii="Calibri" w:hAnsi="Calibri" w:cs="Calibri"/>
          <w:color w:val="000000"/>
        </w:rPr>
        <w:pPrChange w:id="922" w:author="Sibai, Kaitlyn" w:date="2023-09-12T15:05:00Z">
          <w:pPr>
            <w:numPr>
              <w:numId w:val="311"/>
            </w:numPr>
            <w:autoSpaceDE w:val="0"/>
            <w:autoSpaceDN w:val="0"/>
            <w:adjustRightInd w:val="0"/>
            <w:ind w:left="720" w:hanging="360"/>
          </w:pPr>
        </w:pPrChange>
      </w:pPr>
      <w:ins w:id="923" w:author="Sibai, Kaitlyn" w:date="2023-09-12T15:03:00Z">
        <w:r w:rsidRPr="00633519">
          <w:rPr>
            <w:rFonts w:ascii="Calibri" w:hAnsi="Calibri" w:cs="Calibri"/>
            <w:color w:val="000000"/>
          </w:rPr>
          <w:t xml:space="preserve">Paper and electronic forms use inclusive language and include components such as: </w:t>
        </w:r>
      </w:ins>
    </w:p>
    <w:p w14:paraId="0B996EDD" w14:textId="77777777" w:rsidR="00E577A4" w:rsidRPr="00633519" w:rsidRDefault="00E577A4" w:rsidP="00E577A4">
      <w:pPr>
        <w:numPr>
          <w:ilvl w:val="0"/>
          <w:numId w:val="315"/>
        </w:numPr>
        <w:autoSpaceDE w:val="0"/>
        <w:autoSpaceDN w:val="0"/>
        <w:adjustRightInd w:val="0"/>
        <w:ind w:left="1800"/>
        <w:rPr>
          <w:ins w:id="924" w:author="Sibai, Kaitlyn" w:date="2023-09-12T15:03:00Z"/>
          <w:rFonts w:ascii="Calibri" w:hAnsi="Calibri" w:cs="Calibri"/>
        </w:rPr>
      </w:pPr>
      <w:ins w:id="925" w:author="Sibai, Kaitlyn" w:date="2023-09-12T15:03:00Z">
        <w:r w:rsidRPr="00633519">
          <w:rPr>
            <w:rFonts w:ascii="Calibri" w:hAnsi="Calibri" w:cs="Calibri"/>
          </w:rPr>
          <w:t xml:space="preserve">Where appropriate, forms include specific fields for patients to indicate: </w:t>
        </w:r>
      </w:ins>
    </w:p>
    <w:p w14:paraId="183EC3A5" w14:textId="77777777" w:rsidR="00E577A4" w:rsidRPr="00633519" w:rsidRDefault="00E577A4" w:rsidP="00E577A4">
      <w:pPr>
        <w:numPr>
          <w:ilvl w:val="3"/>
          <w:numId w:val="312"/>
        </w:numPr>
        <w:autoSpaceDE w:val="0"/>
        <w:autoSpaceDN w:val="0"/>
        <w:adjustRightInd w:val="0"/>
        <w:rPr>
          <w:ins w:id="926" w:author="Sibai, Kaitlyn" w:date="2023-09-12T15:03:00Z"/>
          <w:rFonts w:ascii="Calibri" w:hAnsi="Calibri" w:cs="Calibri"/>
        </w:rPr>
      </w:pPr>
      <w:ins w:id="927" w:author="Sibai, Kaitlyn" w:date="2023-09-12T15:03:00Z">
        <w:r w:rsidRPr="00633519">
          <w:rPr>
            <w:rFonts w:ascii="Calibri" w:hAnsi="Calibri" w:cs="Calibri"/>
          </w:rPr>
          <w:t>Gender identity</w:t>
        </w:r>
      </w:ins>
    </w:p>
    <w:p w14:paraId="3AE43CA0" w14:textId="77777777" w:rsidR="00E577A4" w:rsidRPr="00633519" w:rsidRDefault="00E577A4" w:rsidP="00E577A4">
      <w:pPr>
        <w:numPr>
          <w:ilvl w:val="3"/>
          <w:numId w:val="312"/>
        </w:numPr>
        <w:autoSpaceDE w:val="0"/>
        <w:autoSpaceDN w:val="0"/>
        <w:adjustRightInd w:val="0"/>
        <w:rPr>
          <w:ins w:id="928" w:author="Sibai, Kaitlyn" w:date="2023-09-12T15:03:00Z"/>
          <w:rFonts w:ascii="Calibri" w:hAnsi="Calibri" w:cs="Calibri"/>
        </w:rPr>
      </w:pPr>
      <w:ins w:id="929" w:author="Sibai, Kaitlyn" w:date="2023-09-12T15:03:00Z">
        <w:r w:rsidRPr="00633519">
          <w:rPr>
            <w:rFonts w:ascii="Calibri" w:hAnsi="Calibri" w:cs="Calibri"/>
          </w:rPr>
          <w:t>Sexual orientation</w:t>
        </w:r>
      </w:ins>
    </w:p>
    <w:p w14:paraId="60F69BFE" w14:textId="77777777" w:rsidR="00E577A4" w:rsidRPr="00633519" w:rsidRDefault="00E577A4" w:rsidP="00E577A4">
      <w:pPr>
        <w:numPr>
          <w:ilvl w:val="3"/>
          <w:numId w:val="312"/>
        </w:numPr>
        <w:autoSpaceDE w:val="0"/>
        <w:autoSpaceDN w:val="0"/>
        <w:adjustRightInd w:val="0"/>
        <w:rPr>
          <w:ins w:id="930" w:author="Sibai, Kaitlyn" w:date="2023-09-12T15:03:00Z"/>
          <w:rFonts w:ascii="Calibri" w:hAnsi="Calibri" w:cs="Calibri"/>
        </w:rPr>
      </w:pPr>
      <w:ins w:id="931" w:author="Sibai, Kaitlyn" w:date="2023-09-12T15:03:00Z">
        <w:r w:rsidRPr="00633519">
          <w:rPr>
            <w:rFonts w:ascii="Calibri" w:hAnsi="Calibri" w:cs="Calibri"/>
          </w:rPr>
          <w:t>Sex assigned at birth</w:t>
        </w:r>
      </w:ins>
    </w:p>
    <w:p w14:paraId="6FCB3F41" w14:textId="77777777" w:rsidR="00E577A4" w:rsidRPr="00633519" w:rsidRDefault="00E577A4" w:rsidP="00E577A4">
      <w:pPr>
        <w:numPr>
          <w:ilvl w:val="3"/>
          <w:numId w:val="312"/>
        </w:numPr>
        <w:autoSpaceDE w:val="0"/>
        <w:autoSpaceDN w:val="0"/>
        <w:adjustRightInd w:val="0"/>
        <w:rPr>
          <w:ins w:id="932" w:author="Sibai, Kaitlyn" w:date="2023-09-12T15:03:00Z"/>
          <w:rFonts w:ascii="Calibri" w:hAnsi="Calibri" w:cs="Calibri"/>
        </w:rPr>
      </w:pPr>
      <w:ins w:id="933" w:author="Sibai, Kaitlyn" w:date="2023-09-12T15:03:00Z">
        <w:r w:rsidRPr="00633519">
          <w:rPr>
            <w:rFonts w:ascii="Calibri" w:hAnsi="Calibri" w:cs="Calibri"/>
          </w:rPr>
          <w:t>Pronouns</w:t>
        </w:r>
      </w:ins>
    </w:p>
    <w:p w14:paraId="6346949A" w14:textId="77777777" w:rsidR="00E577A4" w:rsidRPr="00633519" w:rsidRDefault="00E577A4" w:rsidP="00E577A4">
      <w:pPr>
        <w:numPr>
          <w:ilvl w:val="3"/>
          <w:numId w:val="312"/>
        </w:numPr>
        <w:autoSpaceDE w:val="0"/>
        <w:autoSpaceDN w:val="0"/>
        <w:adjustRightInd w:val="0"/>
        <w:rPr>
          <w:ins w:id="934" w:author="Sibai, Kaitlyn" w:date="2023-09-12T15:03:00Z"/>
          <w:rFonts w:ascii="Calibri" w:hAnsi="Calibri" w:cs="Calibri"/>
        </w:rPr>
      </w:pPr>
      <w:ins w:id="935" w:author="Sibai, Kaitlyn" w:date="2023-09-12T15:03:00Z">
        <w:r w:rsidRPr="00633519">
          <w:rPr>
            <w:rFonts w:ascii="Calibri" w:hAnsi="Calibri" w:cs="Calibri"/>
          </w:rPr>
          <w:t>Chosen name (if different than legal name)</w:t>
        </w:r>
      </w:ins>
    </w:p>
    <w:p w14:paraId="25BFB8AE" w14:textId="77777777" w:rsidR="00E577A4" w:rsidRPr="00633519" w:rsidRDefault="00E577A4" w:rsidP="00E577A4">
      <w:pPr>
        <w:numPr>
          <w:ilvl w:val="0"/>
          <w:numId w:val="315"/>
        </w:numPr>
        <w:autoSpaceDE w:val="0"/>
        <w:autoSpaceDN w:val="0"/>
        <w:adjustRightInd w:val="0"/>
        <w:ind w:left="1800"/>
        <w:rPr>
          <w:ins w:id="936" w:author="Sibai, Kaitlyn" w:date="2023-09-12T15:03:00Z"/>
          <w:rFonts w:ascii="Calibri" w:hAnsi="Calibri" w:cs="Calibri"/>
        </w:rPr>
      </w:pPr>
      <w:ins w:id="937" w:author="Sibai, Kaitlyn" w:date="2023-09-12T15:03:00Z">
        <w:r w:rsidRPr="00633519">
          <w:rPr>
            <w:rFonts w:ascii="Calibri" w:hAnsi="Calibri" w:cs="Calibri"/>
          </w:rPr>
          <w:t>Forms should be developed to ensure that a patient's gender, marital/partner status, and/or sexual activity is not assumed by forms or staff members. Inclusive language is used where applicable.</w:t>
        </w:r>
      </w:ins>
    </w:p>
    <w:p w14:paraId="471CB1CB" w14:textId="77777777" w:rsidR="00E577A4" w:rsidRPr="00633519" w:rsidRDefault="00E577A4" w:rsidP="00E577A4">
      <w:pPr>
        <w:numPr>
          <w:ilvl w:val="3"/>
          <w:numId w:val="313"/>
        </w:numPr>
        <w:autoSpaceDE w:val="0"/>
        <w:autoSpaceDN w:val="0"/>
        <w:adjustRightInd w:val="0"/>
        <w:rPr>
          <w:ins w:id="938" w:author="Sibai, Kaitlyn" w:date="2023-09-12T15:03:00Z"/>
          <w:rFonts w:ascii="Calibri" w:hAnsi="Calibri" w:cs="Calibri"/>
        </w:rPr>
      </w:pPr>
      <w:ins w:id="939" w:author="Sibai, Kaitlyn" w:date="2023-09-12T15:03:00Z">
        <w:r w:rsidRPr="00633519">
          <w:rPr>
            <w:rFonts w:ascii="Calibri" w:hAnsi="Calibri" w:cs="Calibri"/>
          </w:rPr>
          <w:t xml:space="preserve">References to parents, caregivers and family should be general. </w:t>
        </w:r>
      </w:ins>
    </w:p>
    <w:p w14:paraId="32DD96A2" w14:textId="77777777" w:rsidR="00E577A4" w:rsidRPr="00633519" w:rsidRDefault="00E577A4" w:rsidP="00E577A4">
      <w:pPr>
        <w:numPr>
          <w:ilvl w:val="3"/>
          <w:numId w:val="313"/>
        </w:numPr>
        <w:autoSpaceDE w:val="0"/>
        <w:autoSpaceDN w:val="0"/>
        <w:adjustRightInd w:val="0"/>
        <w:rPr>
          <w:ins w:id="940" w:author="Sibai, Kaitlyn" w:date="2023-09-12T15:03:00Z"/>
          <w:rFonts w:ascii="Calibri" w:hAnsi="Calibri" w:cs="Calibri"/>
        </w:rPr>
      </w:pPr>
      <w:ins w:id="941" w:author="Sibai, Kaitlyn" w:date="2023-09-12T15:03:00Z">
        <w:r w:rsidRPr="00633519">
          <w:rPr>
            <w:rFonts w:ascii="Calibri" w:hAnsi="Calibri" w:cs="Calibri"/>
          </w:rPr>
          <w:t>Remove assumptions of marital status or sexual activity (e.g., assuming female patients have a male partner)</w:t>
        </w:r>
      </w:ins>
    </w:p>
    <w:tbl>
      <w:tblPr>
        <w:tblStyle w:val="TableGrid1"/>
        <w:tblW w:w="0" w:type="auto"/>
        <w:tblInd w:w="1980" w:type="dxa"/>
        <w:tblLook w:val="04A0" w:firstRow="1" w:lastRow="0" w:firstColumn="1" w:lastColumn="0" w:noHBand="0" w:noVBand="1"/>
      </w:tblPr>
      <w:tblGrid>
        <w:gridCol w:w="3570"/>
        <w:gridCol w:w="3800"/>
      </w:tblGrid>
      <w:tr w:rsidR="00E577A4" w:rsidRPr="00633519" w14:paraId="7AC1338D" w14:textId="77777777" w:rsidTr="00D21C34">
        <w:trPr>
          <w:ins w:id="942" w:author="Sibai, Kaitlyn" w:date="2023-09-12T15:03:00Z"/>
        </w:trPr>
        <w:tc>
          <w:tcPr>
            <w:tcW w:w="3570" w:type="dxa"/>
          </w:tcPr>
          <w:p w14:paraId="79E88F2D" w14:textId="77777777" w:rsidR="00E577A4" w:rsidRPr="00633519" w:rsidRDefault="00E577A4" w:rsidP="00D21C34">
            <w:pPr>
              <w:autoSpaceDE w:val="0"/>
              <w:autoSpaceDN w:val="0"/>
              <w:adjustRightInd w:val="0"/>
              <w:rPr>
                <w:ins w:id="943" w:author="Sibai, Kaitlyn" w:date="2023-09-12T15:03:00Z"/>
                <w:rFonts w:ascii="Calibri" w:hAnsi="Calibri" w:cs="Calibri"/>
                <w:b/>
                <w:bCs/>
              </w:rPr>
            </w:pPr>
            <w:ins w:id="944" w:author="Sibai, Kaitlyn" w:date="2023-09-12T15:03:00Z">
              <w:r w:rsidRPr="00633519">
                <w:rPr>
                  <w:rFonts w:ascii="Calibri" w:hAnsi="Calibri" w:cs="Calibri"/>
                  <w:b/>
                  <w:bCs/>
                </w:rPr>
                <w:t>Consider replacing…</w:t>
              </w:r>
            </w:ins>
          </w:p>
        </w:tc>
        <w:tc>
          <w:tcPr>
            <w:tcW w:w="3800" w:type="dxa"/>
          </w:tcPr>
          <w:p w14:paraId="69C9B8BE" w14:textId="77777777" w:rsidR="00E577A4" w:rsidRPr="00633519" w:rsidRDefault="00E577A4" w:rsidP="00D21C34">
            <w:pPr>
              <w:autoSpaceDE w:val="0"/>
              <w:autoSpaceDN w:val="0"/>
              <w:adjustRightInd w:val="0"/>
              <w:rPr>
                <w:ins w:id="945" w:author="Sibai, Kaitlyn" w:date="2023-09-12T15:03:00Z"/>
                <w:rFonts w:ascii="Calibri" w:hAnsi="Calibri" w:cs="Calibri"/>
                <w:b/>
                <w:bCs/>
              </w:rPr>
            </w:pPr>
            <w:ins w:id="946" w:author="Sibai, Kaitlyn" w:date="2023-09-12T15:03:00Z">
              <w:r w:rsidRPr="00633519">
                <w:rPr>
                  <w:rFonts w:ascii="Calibri" w:hAnsi="Calibri" w:cs="Calibri"/>
                  <w:b/>
                  <w:bCs/>
                </w:rPr>
                <w:t>With inclusive language, such as…</w:t>
              </w:r>
            </w:ins>
          </w:p>
        </w:tc>
      </w:tr>
      <w:tr w:rsidR="00E577A4" w:rsidRPr="00633519" w14:paraId="5430D12E" w14:textId="77777777" w:rsidTr="00D21C34">
        <w:trPr>
          <w:ins w:id="947" w:author="Sibai, Kaitlyn" w:date="2023-09-12T15:03:00Z"/>
        </w:trPr>
        <w:tc>
          <w:tcPr>
            <w:tcW w:w="3570" w:type="dxa"/>
          </w:tcPr>
          <w:p w14:paraId="60E3A2F4" w14:textId="77777777" w:rsidR="00E577A4" w:rsidRPr="00633519" w:rsidRDefault="00E577A4" w:rsidP="00D21C34">
            <w:pPr>
              <w:autoSpaceDE w:val="0"/>
              <w:autoSpaceDN w:val="0"/>
              <w:adjustRightInd w:val="0"/>
              <w:rPr>
                <w:ins w:id="948" w:author="Sibai, Kaitlyn" w:date="2023-09-12T15:03:00Z"/>
                <w:rFonts w:ascii="Calibri" w:hAnsi="Calibri" w:cs="Calibri"/>
              </w:rPr>
            </w:pPr>
            <w:ins w:id="949" w:author="Sibai, Kaitlyn" w:date="2023-09-12T15:03:00Z">
              <w:r w:rsidRPr="00633519">
                <w:rPr>
                  <w:rFonts w:ascii="Calibri" w:hAnsi="Calibri" w:cs="Calibri"/>
                </w:rPr>
                <w:t>He/she</w:t>
              </w:r>
            </w:ins>
          </w:p>
        </w:tc>
        <w:tc>
          <w:tcPr>
            <w:tcW w:w="3800" w:type="dxa"/>
          </w:tcPr>
          <w:p w14:paraId="17EF58DD" w14:textId="77777777" w:rsidR="00E577A4" w:rsidRPr="00633519" w:rsidRDefault="00E577A4" w:rsidP="00D21C34">
            <w:pPr>
              <w:autoSpaceDE w:val="0"/>
              <w:autoSpaceDN w:val="0"/>
              <w:adjustRightInd w:val="0"/>
              <w:rPr>
                <w:ins w:id="950" w:author="Sibai, Kaitlyn" w:date="2023-09-12T15:03:00Z"/>
                <w:rFonts w:ascii="Calibri" w:hAnsi="Calibri" w:cs="Calibri"/>
              </w:rPr>
            </w:pPr>
            <w:ins w:id="951" w:author="Sibai, Kaitlyn" w:date="2023-09-12T15:03:00Z">
              <w:r w:rsidRPr="00633519">
                <w:rPr>
                  <w:rFonts w:ascii="Calibri" w:hAnsi="Calibri" w:cs="Calibri"/>
                </w:rPr>
                <w:t>They, the patient, the provider, etc.</w:t>
              </w:r>
            </w:ins>
          </w:p>
        </w:tc>
      </w:tr>
      <w:tr w:rsidR="00E577A4" w:rsidRPr="00633519" w14:paraId="4EFD887B" w14:textId="77777777" w:rsidTr="00D21C34">
        <w:trPr>
          <w:ins w:id="952" w:author="Sibai, Kaitlyn" w:date="2023-09-12T15:03:00Z"/>
        </w:trPr>
        <w:tc>
          <w:tcPr>
            <w:tcW w:w="3570" w:type="dxa"/>
          </w:tcPr>
          <w:p w14:paraId="6FD5A2B5" w14:textId="77777777" w:rsidR="00E577A4" w:rsidRPr="00633519" w:rsidRDefault="00E577A4" w:rsidP="00D21C34">
            <w:pPr>
              <w:autoSpaceDE w:val="0"/>
              <w:autoSpaceDN w:val="0"/>
              <w:adjustRightInd w:val="0"/>
              <w:rPr>
                <w:ins w:id="953" w:author="Sibai, Kaitlyn" w:date="2023-09-12T15:03:00Z"/>
                <w:rFonts w:ascii="Calibri" w:hAnsi="Calibri" w:cs="Calibri"/>
              </w:rPr>
            </w:pPr>
            <w:ins w:id="954" w:author="Sibai, Kaitlyn" w:date="2023-09-12T15:03:00Z">
              <w:r w:rsidRPr="00633519">
                <w:rPr>
                  <w:rFonts w:ascii="Calibri" w:hAnsi="Calibri" w:cs="Calibri"/>
                </w:rPr>
                <w:t>Mother/Father</w:t>
              </w:r>
            </w:ins>
          </w:p>
        </w:tc>
        <w:tc>
          <w:tcPr>
            <w:tcW w:w="3800" w:type="dxa"/>
          </w:tcPr>
          <w:p w14:paraId="71CFE127" w14:textId="77777777" w:rsidR="00E577A4" w:rsidRPr="00633519" w:rsidRDefault="00E577A4" w:rsidP="00D21C34">
            <w:pPr>
              <w:autoSpaceDE w:val="0"/>
              <w:autoSpaceDN w:val="0"/>
              <w:adjustRightInd w:val="0"/>
              <w:rPr>
                <w:ins w:id="955" w:author="Sibai, Kaitlyn" w:date="2023-09-12T15:03:00Z"/>
                <w:rFonts w:ascii="Calibri" w:hAnsi="Calibri" w:cs="Calibri"/>
              </w:rPr>
            </w:pPr>
            <w:ins w:id="956" w:author="Sibai, Kaitlyn" w:date="2023-09-12T15:03:00Z">
              <w:r w:rsidRPr="00633519">
                <w:rPr>
                  <w:rFonts w:ascii="Calibri" w:hAnsi="Calibri" w:cs="Calibri"/>
                </w:rPr>
                <w:t>Parent(s)/Guardian(s), Blood Relative (when taking family history)</w:t>
              </w:r>
            </w:ins>
          </w:p>
        </w:tc>
      </w:tr>
      <w:tr w:rsidR="00E577A4" w:rsidRPr="00633519" w14:paraId="4620E59F" w14:textId="77777777" w:rsidTr="00D21C34">
        <w:trPr>
          <w:ins w:id="957" w:author="Sibai, Kaitlyn" w:date="2023-09-12T15:03:00Z"/>
        </w:trPr>
        <w:tc>
          <w:tcPr>
            <w:tcW w:w="3570" w:type="dxa"/>
          </w:tcPr>
          <w:p w14:paraId="6F69C580" w14:textId="77777777" w:rsidR="00E577A4" w:rsidRPr="00633519" w:rsidRDefault="00E577A4" w:rsidP="00D21C34">
            <w:pPr>
              <w:autoSpaceDE w:val="0"/>
              <w:autoSpaceDN w:val="0"/>
              <w:adjustRightInd w:val="0"/>
              <w:rPr>
                <w:ins w:id="958" w:author="Sibai, Kaitlyn" w:date="2023-09-12T15:03:00Z"/>
                <w:rFonts w:ascii="Calibri" w:hAnsi="Calibri" w:cs="Calibri"/>
              </w:rPr>
            </w:pPr>
            <w:ins w:id="959" w:author="Sibai, Kaitlyn" w:date="2023-09-12T15:03:00Z">
              <w:r w:rsidRPr="00633519">
                <w:rPr>
                  <w:rFonts w:ascii="Calibri" w:hAnsi="Calibri" w:cs="Calibri"/>
                </w:rPr>
                <w:t>Husband/Wife</w:t>
              </w:r>
            </w:ins>
          </w:p>
        </w:tc>
        <w:tc>
          <w:tcPr>
            <w:tcW w:w="3800" w:type="dxa"/>
          </w:tcPr>
          <w:p w14:paraId="47CAB224" w14:textId="77777777" w:rsidR="00E577A4" w:rsidRPr="00633519" w:rsidRDefault="00E577A4" w:rsidP="00D21C34">
            <w:pPr>
              <w:autoSpaceDE w:val="0"/>
              <w:autoSpaceDN w:val="0"/>
              <w:adjustRightInd w:val="0"/>
              <w:rPr>
                <w:ins w:id="960" w:author="Sibai, Kaitlyn" w:date="2023-09-12T15:03:00Z"/>
                <w:rFonts w:ascii="Calibri" w:hAnsi="Calibri" w:cs="Calibri"/>
              </w:rPr>
            </w:pPr>
            <w:ins w:id="961" w:author="Sibai, Kaitlyn" w:date="2023-09-12T15:03:00Z">
              <w:r w:rsidRPr="00633519">
                <w:rPr>
                  <w:rFonts w:ascii="Calibri" w:hAnsi="Calibri" w:cs="Calibri"/>
                </w:rPr>
                <w:t>Spouse/Partner(s)</w:t>
              </w:r>
            </w:ins>
          </w:p>
        </w:tc>
      </w:tr>
      <w:tr w:rsidR="00E577A4" w:rsidRPr="00633519" w14:paraId="575C9758" w14:textId="77777777" w:rsidTr="00D21C34">
        <w:trPr>
          <w:ins w:id="962" w:author="Sibai, Kaitlyn" w:date="2023-09-12T15:03:00Z"/>
        </w:trPr>
        <w:tc>
          <w:tcPr>
            <w:tcW w:w="3570" w:type="dxa"/>
          </w:tcPr>
          <w:p w14:paraId="7715D6BB" w14:textId="77777777" w:rsidR="00E577A4" w:rsidRPr="00633519" w:rsidRDefault="00E577A4" w:rsidP="00D21C34">
            <w:pPr>
              <w:autoSpaceDE w:val="0"/>
              <w:autoSpaceDN w:val="0"/>
              <w:adjustRightInd w:val="0"/>
              <w:rPr>
                <w:ins w:id="963" w:author="Sibai, Kaitlyn" w:date="2023-09-12T15:03:00Z"/>
                <w:rFonts w:ascii="Calibri" w:hAnsi="Calibri" w:cs="Calibri"/>
              </w:rPr>
            </w:pPr>
            <w:ins w:id="964" w:author="Sibai, Kaitlyn" w:date="2023-09-12T15:03:00Z">
              <w:r w:rsidRPr="00633519">
                <w:rPr>
                  <w:rFonts w:ascii="Calibri" w:hAnsi="Calibri" w:cs="Calibri"/>
                </w:rPr>
                <w:t>Biologically Male/Female</w:t>
              </w:r>
            </w:ins>
          </w:p>
        </w:tc>
        <w:tc>
          <w:tcPr>
            <w:tcW w:w="3800" w:type="dxa"/>
          </w:tcPr>
          <w:p w14:paraId="1BDBB933" w14:textId="77777777" w:rsidR="00E577A4" w:rsidRPr="00633519" w:rsidRDefault="00E577A4" w:rsidP="00D21C34">
            <w:pPr>
              <w:autoSpaceDE w:val="0"/>
              <w:autoSpaceDN w:val="0"/>
              <w:adjustRightInd w:val="0"/>
              <w:rPr>
                <w:ins w:id="965" w:author="Sibai, Kaitlyn" w:date="2023-09-12T15:03:00Z"/>
                <w:rFonts w:ascii="Calibri" w:hAnsi="Calibri" w:cs="Calibri"/>
              </w:rPr>
            </w:pPr>
            <w:ins w:id="966" w:author="Sibai, Kaitlyn" w:date="2023-09-12T15:03:00Z">
              <w:r w:rsidRPr="00633519">
                <w:rPr>
                  <w:rFonts w:ascii="Calibri" w:hAnsi="Calibri" w:cs="Calibri"/>
                </w:rPr>
                <w:t>Assigned male/female at birth</w:t>
              </w:r>
            </w:ins>
          </w:p>
        </w:tc>
      </w:tr>
    </w:tbl>
    <w:p w14:paraId="1626DF31" w14:textId="77777777" w:rsidR="00E577A4" w:rsidRPr="00633519" w:rsidRDefault="00E577A4">
      <w:pPr>
        <w:numPr>
          <w:ilvl w:val="0"/>
          <w:numId w:val="311"/>
        </w:numPr>
        <w:autoSpaceDE w:val="0"/>
        <w:autoSpaceDN w:val="0"/>
        <w:adjustRightInd w:val="0"/>
        <w:rPr>
          <w:ins w:id="967" w:author="Sibai, Kaitlyn" w:date="2023-09-12T15:03:00Z"/>
          <w:rFonts w:ascii="Calibri" w:hAnsi="Calibri" w:cs="Calibri"/>
        </w:rPr>
        <w:pPrChange w:id="968" w:author="Sibai, Kaitlyn" w:date="2023-09-12T15:05:00Z">
          <w:pPr>
            <w:numPr>
              <w:numId w:val="311"/>
            </w:numPr>
            <w:autoSpaceDE w:val="0"/>
            <w:autoSpaceDN w:val="0"/>
            <w:adjustRightInd w:val="0"/>
            <w:ind w:left="720" w:hanging="360"/>
          </w:pPr>
        </w:pPrChange>
      </w:pPr>
      <w:ins w:id="969" w:author="Sibai, Kaitlyn" w:date="2023-09-12T15:03:00Z">
        <w:r w:rsidRPr="00633519">
          <w:rPr>
            <w:rFonts w:ascii="Calibri" w:hAnsi="Calibri" w:cs="Calibri"/>
          </w:rPr>
          <w:t xml:space="preserve">Practice conducts regular assessment of all forms to ensure inclusivity. </w:t>
        </w:r>
      </w:ins>
    </w:p>
    <w:p w14:paraId="6C4D1491" w14:textId="77777777" w:rsidR="00E577A4" w:rsidRPr="00633519" w:rsidRDefault="00E577A4" w:rsidP="00E577A4">
      <w:pPr>
        <w:autoSpaceDE w:val="0"/>
        <w:autoSpaceDN w:val="0"/>
        <w:adjustRightInd w:val="0"/>
        <w:rPr>
          <w:ins w:id="970" w:author="Sibai, Kaitlyn" w:date="2023-09-12T15:03:00Z"/>
          <w:rFonts w:ascii="Calibri" w:hAnsi="Calibri" w:cs="Calibri"/>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1"/>
        <w:gridCol w:w="4802"/>
      </w:tblGrid>
      <w:tr w:rsidR="00E577A4" w:rsidRPr="00633519" w14:paraId="546B0BC2" w14:textId="77777777" w:rsidTr="00D21C34">
        <w:trPr>
          <w:trHeight w:val="139"/>
          <w:jc w:val="center"/>
          <w:ins w:id="971" w:author="Sibai, Kaitlyn" w:date="2023-09-12T15:03:00Z"/>
        </w:trPr>
        <w:tc>
          <w:tcPr>
            <w:tcW w:w="4801" w:type="dxa"/>
          </w:tcPr>
          <w:p w14:paraId="641B0099" w14:textId="77777777" w:rsidR="00E577A4" w:rsidRPr="00633519" w:rsidRDefault="00E577A4" w:rsidP="00D21C34">
            <w:pPr>
              <w:autoSpaceDE w:val="0"/>
              <w:autoSpaceDN w:val="0"/>
              <w:adjustRightInd w:val="0"/>
              <w:jc w:val="center"/>
              <w:rPr>
                <w:ins w:id="972" w:author="Sibai, Kaitlyn" w:date="2023-09-12T15:03:00Z"/>
                <w:rFonts w:ascii="Calibri" w:hAnsi="Calibri" w:cs="Calibri"/>
                <w:color w:val="000000"/>
              </w:rPr>
            </w:pPr>
            <w:ins w:id="973" w:author="Sibai, Kaitlyn" w:date="2023-09-12T15:03:00Z">
              <w:r w:rsidRPr="00633519">
                <w:rPr>
                  <w:rFonts w:ascii="Calibri" w:hAnsi="Calibri" w:cs="Calibri"/>
                  <w:b/>
                  <w:bCs/>
                  <w:color w:val="000000"/>
                </w:rPr>
                <w:t>Required for PCMH Designation: NO</w:t>
              </w:r>
            </w:ins>
          </w:p>
        </w:tc>
        <w:tc>
          <w:tcPr>
            <w:tcW w:w="4801" w:type="dxa"/>
          </w:tcPr>
          <w:p w14:paraId="7AF2EC95" w14:textId="77777777" w:rsidR="00E577A4" w:rsidRPr="00633519" w:rsidRDefault="00E577A4" w:rsidP="00D21C34">
            <w:pPr>
              <w:autoSpaceDE w:val="0"/>
              <w:autoSpaceDN w:val="0"/>
              <w:adjustRightInd w:val="0"/>
              <w:jc w:val="center"/>
              <w:rPr>
                <w:ins w:id="974" w:author="Sibai, Kaitlyn" w:date="2023-09-12T15:03:00Z"/>
                <w:rFonts w:ascii="Calibri" w:hAnsi="Calibri" w:cs="Calibri"/>
                <w:color w:val="000000"/>
              </w:rPr>
            </w:pPr>
            <w:ins w:id="975" w:author="Sibai, Kaitlyn" w:date="2023-09-12T15:03:00Z">
              <w:r w:rsidRPr="00633519">
                <w:rPr>
                  <w:rFonts w:ascii="Calibri" w:hAnsi="Calibri" w:cs="Calibri"/>
                  <w:b/>
                  <w:bCs/>
                  <w:color w:val="000000"/>
                </w:rPr>
                <w:t>Predicate Logic: n/a</w:t>
              </w:r>
            </w:ins>
          </w:p>
        </w:tc>
      </w:tr>
      <w:tr w:rsidR="00E577A4" w:rsidRPr="00633519" w14:paraId="3A9CA506" w14:textId="77777777" w:rsidTr="00D21C34">
        <w:trPr>
          <w:trHeight w:val="139"/>
          <w:jc w:val="center"/>
          <w:ins w:id="976" w:author="Sibai, Kaitlyn" w:date="2023-09-12T15:03:00Z"/>
        </w:trPr>
        <w:tc>
          <w:tcPr>
            <w:tcW w:w="9603" w:type="dxa"/>
            <w:gridSpan w:val="2"/>
          </w:tcPr>
          <w:p w14:paraId="29AF0697" w14:textId="77777777" w:rsidR="00E577A4" w:rsidRPr="00633519" w:rsidRDefault="00E577A4" w:rsidP="00D21C34">
            <w:pPr>
              <w:autoSpaceDE w:val="0"/>
              <w:autoSpaceDN w:val="0"/>
              <w:adjustRightInd w:val="0"/>
              <w:jc w:val="center"/>
              <w:rPr>
                <w:ins w:id="977" w:author="Sibai, Kaitlyn" w:date="2023-09-12T15:03:00Z"/>
                <w:rFonts w:ascii="Calibri" w:hAnsi="Calibri" w:cs="Calibri"/>
                <w:b/>
                <w:bCs/>
                <w:color w:val="000000"/>
              </w:rPr>
            </w:pPr>
            <w:ins w:id="978" w:author="Sibai, Kaitlyn" w:date="2023-09-12T15:03:00Z">
              <w:r w:rsidRPr="00633519">
                <w:rPr>
                  <w:rFonts w:ascii="Calibri" w:hAnsi="Calibri" w:cs="Calibri"/>
                  <w:b/>
                  <w:bCs/>
                  <w:color w:val="000000"/>
                </w:rPr>
                <w:t>PCMH Validation Notes for Site Visits</w:t>
              </w:r>
            </w:ins>
          </w:p>
        </w:tc>
      </w:tr>
      <w:tr w:rsidR="00E577A4" w:rsidRPr="00633519" w14:paraId="20223D25" w14:textId="77777777" w:rsidTr="00D21C34">
        <w:trPr>
          <w:trHeight w:val="139"/>
          <w:jc w:val="center"/>
          <w:ins w:id="979" w:author="Sibai, Kaitlyn" w:date="2023-09-12T15:03:00Z"/>
        </w:trPr>
        <w:tc>
          <w:tcPr>
            <w:tcW w:w="9603" w:type="dxa"/>
            <w:gridSpan w:val="2"/>
          </w:tcPr>
          <w:p w14:paraId="2673ACAD" w14:textId="77777777" w:rsidR="00E577A4" w:rsidRPr="00633519" w:rsidRDefault="00E577A4" w:rsidP="00E577A4">
            <w:pPr>
              <w:numPr>
                <w:ilvl w:val="0"/>
                <w:numId w:val="314"/>
              </w:numPr>
              <w:autoSpaceDE w:val="0"/>
              <w:autoSpaceDN w:val="0"/>
              <w:adjustRightInd w:val="0"/>
              <w:ind w:left="339" w:hanging="339"/>
              <w:rPr>
                <w:ins w:id="980" w:author="Sibai, Kaitlyn" w:date="2023-09-12T15:03:00Z"/>
                <w:rFonts w:ascii="Calibri" w:hAnsi="Calibri" w:cs="Calibri"/>
              </w:rPr>
            </w:pPr>
            <w:ins w:id="981" w:author="Sibai, Kaitlyn" w:date="2023-09-12T15:03:00Z">
              <w:r w:rsidRPr="00633519">
                <w:rPr>
                  <w:rFonts w:ascii="Calibri" w:hAnsi="Calibri" w:cs="Calibri"/>
                </w:rPr>
                <w:t xml:space="preserve">Provide examples of forms that use inclusive language and have fields for patients to indicate preferred name and pronouns </w:t>
              </w:r>
            </w:ins>
          </w:p>
          <w:p w14:paraId="3EB425FD" w14:textId="77777777" w:rsidR="00E577A4" w:rsidRPr="00633519" w:rsidRDefault="00E577A4" w:rsidP="00E577A4">
            <w:pPr>
              <w:numPr>
                <w:ilvl w:val="0"/>
                <w:numId w:val="314"/>
              </w:numPr>
              <w:autoSpaceDE w:val="0"/>
              <w:autoSpaceDN w:val="0"/>
              <w:adjustRightInd w:val="0"/>
              <w:ind w:left="339" w:hanging="339"/>
              <w:rPr>
                <w:ins w:id="982" w:author="Sibai, Kaitlyn" w:date="2023-09-12T15:03:00Z"/>
                <w:rFonts w:ascii="Calibri" w:hAnsi="Calibri" w:cs="Calibri"/>
                <w:color w:val="000000"/>
              </w:rPr>
            </w:pPr>
            <w:ins w:id="983" w:author="Sibai, Kaitlyn" w:date="2023-09-12T15:03:00Z">
              <w:r w:rsidRPr="00633519">
                <w:rPr>
                  <w:rFonts w:ascii="Calibri" w:hAnsi="Calibri" w:cs="Calibri"/>
                </w:rPr>
                <w:t>Discuss the regular review process of assessing forms. How often is review done? How does the practice ensure the forms are up to date and appropriate?</w:t>
              </w:r>
            </w:ins>
          </w:p>
        </w:tc>
      </w:tr>
    </w:tbl>
    <w:p w14:paraId="263BE92F" w14:textId="2B266CC4" w:rsidR="00503012" w:rsidRPr="00633519" w:rsidRDefault="00503012" w:rsidP="00503012">
      <w:pPr>
        <w:rPr>
          <w:ins w:id="984" w:author="Sibai, Kaitlyn" w:date="2023-09-12T15:01:00Z"/>
        </w:rPr>
      </w:pPr>
    </w:p>
    <w:p w14:paraId="0E9CC095" w14:textId="77777777" w:rsidR="002F5B9B" w:rsidRDefault="002F5B9B" w:rsidP="00CD7878">
      <w:pPr>
        <w:rPr>
          <w:rFonts w:ascii="Calibri" w:hAnsi="Calibri" w:cs="Arial"/>
          <w:sz w:val="22"/>
          <w:szCs w:val="22"/>
        </w:rPr>
      </w:pPr>
    </w:p>
    <w:p w14:paraId="360C796D" w14:textId="77777777" w:rsidR="002F5B9B" w:rsidRPr="00C10BA4" w:rsidRDefault="002F5B9B" w:rsidP="00CD7878">
      <w:pPr>
        <w:rPr>
          <w:rFonts w:ascii="Calibri" w:hAnsi="Calibri" w:cs="Arial"/>
          <w:sz w:val="22"/>
          <w:szCs w:val="22"/>
        </w:rPr>
      </w:pPr>
    </w:p>
    <w:p w14:paraId="30148AD9" w14:textId="4C229911" w:rsidR="00D9134B" w:rsidRPr="00C10BA4" w:rsidRDefault="00A24EB1" w:rsidP="00496849">
      <w:pPr>
        <w:pStyle w:val="Heading1"/>
        <w:spacing w:before="0" w:after="0"/>
        <w:jc w:val="center"/>
        <w:rPr>
          <w:rFonts w:ascii="Calibri" w:hAnsi="Calibri"/>
          <w:sz w:val="22"/>
          <w:szCs w:val="22"/>
        </w:rPr>
      </w:pPr>
      <w:bookmarkStart w:id="985" w:name="_Toc243438099"/>
      <w:bookmarkStart w:id="986" w:name="_Toc243438199"/>
      <w:bookmarkStart w:id="987" w:name="_Toc243438299"/>
      <w:bookmarkStart w:id="988" w:name="_Toc243438399"/>
      <w:bookmarkStart w:id="989" w:name="_Toc458507924"/>
      <w:bookmarkStart w:id="990" w:name="_Toc118897882"/>
      <w:r w:rsidRPr="00A24EB1">
        <w:rPr>
          <w:rFonts w:ascii="Calibri" w:hAnsi="Calibri"/>
          <w:sz w:val="28"/>
          <w:szCs w:val="28"/>
          <w:u w:val="single"/>
        </w:rPr>
        <w:t>6.0 Test Results Tracking &amp; Follow-up</w:t>
      </w:r>
      <w:bookmarkEnd w:id="985"/>
      <w:bookmarkEnd w:id="986"/>
      <w:bookmarkEnd w:id="987"/>
      <w:bookmarkEnd w:id="988"/>
      <w:bookmarkEnd w:id="989"/>
      <w:bookmarkEnd w:id="990"/>
    </w:p>
    <w:p w14:paraId="1F1F6506" w14:textId="18470436" w:rsidR="007A5633" w:rsidRPr="00C10BA4" w:rsidRDefault="00A24EB1" w:rsidP="0067464F">
      <w:pPr>
        <w:jc w:val="center"/>
        <w:rPr>
          <w:rFonts w:ascii="Calibri" w:hAnsi="Calibri" w:cs="Arial"/>
          <w:sz w:val="22"/>
          <w:szCs w:val="22"/>
        </w:rPr>
      </w:pPr>
      <w:r w:rsidRPr="00A24EB1">
        <w:rPr>
          <w:rFonts w:ascii="Calibri" w:hAnsi="Calibri" w:cs="Arial"/>
          <w:sz w:val="22"/>
          <w:szCs w:val="22"/>
        </w:rPr>
        <w:t>Goal: Practice uses a standardized tracking system to ensure needed tests are received, results are communicated in a timely manner, and follow-up care is received</w:t>
      </w:r>
      <w:r w:rsidR="00F46E85">
        <w:rPr>
          <w:rFonts w:ascii="Calibri" w:hAnsi="Calibri" w:cs="Arial"/>
          <w:sz w:val="22"/>
          <w:szCs w:val="22"/>
        </w:rPr>
        <w:t>.</w:t>
      </w:r>
    </w:p>
    <w:p w14:paraId="127367E1" w14:textId="77777777" w:rsidR="007A5633" w:rsidRDefault="007A5633" w:rsidP="0018775A">
      <w:pPr>
        <w:ind w:left="720"/>
        <w:jc w:val="center"/>
        <w:rPr>
          <w:rFonts w:ascii="Calibri" w:hAnsi="Calibri" w:cs="Arial"/>
          <w:sz w:val="22"/>
          <w:szCs w:val="22"/>
        </w:rPr>
      </w:pPr>
    </w:p>
    <w:p w14:paraId="7064EE43" w14:textId="626FB061" w:rsidR="00DE0F00" w:rsidRDefault="00DE0F00" w:rsidP="00DE0F00">
      <w:pPr>
        <w:jc w:val="center"/>
        <w:rPr>
          <w:rFonts w:ascii="Calibri" w:hAnsi="Calibri" w:cs="Arial"/>
          <w:sz w:val="22"/>
        </w:rPr>
      </w:pPr>
      <w:r w:rsidRPr="001B1D1C">
        <w:rPr>
          <w:rFonts w:ascii="Calibri" w:hAnsi="Calibri" w:cs="Arial"/>
          <w:sz w:val="22"/>
        </w:rPr>
        <w:t>9 total capabilities</w:t>
      </w:r>
      <w:r w:rsidR="00EB3066" w:rsidRPr="0079555D">
        <w:rPr>
          <w:rFonts w:ascii="Calibri" w:hAnsi="Calibri" w:cs="Arial"/>
          <w:sz w:val="22"/>
        </w:rPr>
        <w:t xml:space="preserve">; </w:t>
      </w:r>
      <w:r w:rsidR="00616AA3">
        <w:rPr>
          <w:rFonts w:ascii="Calibri" w:hAnsi="Calibri" w:cs="Arial"/>
          <w:sz w:val="22"/>
        </w:rPr>
        <w:t>3</w:t>
      </w:r>
      <w:r w:rsidR="00EB3066" w:rsidRPr="0079555D">
        <w:rPr>
          <w:rFonts w:ascii="Calibri" w:hAnsi="Calibri" w:cs="Arial"/>
          <w:sz w:val="22"/>
        </w:rPr>
        <w:t xml:space="preserve"> required</w:t>
      </w:r>
      <w:r w:rsidR="000F5D59" w:rsidRPr="001B1D1C">
        <w:rPr>
          <w:rFonts w:ascii="Calibri" w:hAnsi="Calibri" w:cs="Arial"/>
          <w:sz w:val="22"/>
        </w:rPr>
        <w:t>; 1 retired</w:t>
      </w:r>
    </w:p>
    <w:p w14:paraId="6B158423" w14:textId="21E4CDCB" w:rsidR="00DE0F00" w:rsidRPr="00DD41DA" w:rsidRDefault="00DE0F00" w:rsidP="00DE0F00">
      <w:pPr>
        <w:jc w:val="center"/>
        <w:rPr>
          <w:rFonts w:ascii="Calibri" w:hAnsi="Calibri" w:cs="Arial"/>
          <w:sz w:val="22"/>
        </w:rPr>
      </w:pPr>
      <w:r>
        <w:rPr>
          <w:rFonts w:ascii="Calibri" w:hAnsi="Calibri" w:cs="Arial"/>
          <w:sz w:val="22"/>
        </w:rPr>
        <w:t>All capabilities applicable to: Adult and Peds patients</w:t>
      </w:r>
    </w:p>
    <w:p w14:paraId="337B2009" w14:textId="478E35FD" w:rsidR="00DE0F00" w:rsidRPr="00C10BA4" w:rsidRDefault="00DE0F00" w:rsidP="00B47932">
      <w:pPr>
        <w:jc w:val="center"/>
        <w:rPr>
          <w:rFonts w:ascii="Calibri" w:hAnsi="Calibri" w:cs="Arial"/>
          <w:sz w:val="22"/>
          <w:szCs w:val="22"/>
        </w:rPr>
      </w:pPr>
    </w:p>
    <w:p w14:paraId="1588D3B6" w14:textId="6C8D30F3" w:rsidR="00DE1C29" w:rsidRPr="00C10BA4" w:rsidRDefault="00A24EB1" w:rsidP="00B47932">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r w:rsidRPr="00A24EB1">
        <w:rPr>
          <w:rFonts w:ascii="Calibri" w:hAnsi="Calibri" w:cs="Arial"/>
          <w:i/>
          <w:sz w:val="22"/>
          <w:szCs w:val="22"/>
        </w:rPr>
        <w:t xml:space="preserve"> </w:t>
      </w:r>
    </w:p>
    <w:p w14:paraId="3D2EA9CF" w14:textId="61174401" w:rsidR="007A5633" w:rsidRPr="00C10BA4" w:rsidRDefault="007A5633" w:rsidP="0018775A">
      <w:pPr>
        <w:ind w:left="720"/>
        <w:jc w:val="center"/>
        <w:rPr>
          <w:rFonts w:ascii="Calibri" w:hAnsi="Calibri" w:cs="Arial"/>
          <w:i/>
          <w:sz w:val="22"/>
          <w:szCs w:val="22"/>
        </w:rPr>
      </w:pPr>
    </w:p>
    <w:p w14:paraId="423548FC" w14:textId="5F179156" w:rsidR="00EB635C" w:rsidRPr="00C10BA4" w:rsidRDefault="00A24EB1" w:rsidP="0067464F">
      <w:pPr>
        <w:jc w:val="center"/>
        <w:rPr>
          <w:rFonts w:ascii="Calibri" w:hAnsi="Calibri" w:cs="Arial"/>
          <w:i/>
          <w:sz w:val="22"/>
          <w:szCs w:val="22"/>
        </w:rPr>
      </w:pPr>
      <w:r w:rsidRPr="00A24EB1">
        <w:rPr>
          <w:rFonts w:ascii="Calibri" w:hAnsi="Calibri" w:cs="Arial"/>
          <w:i/>
          <w:sz w:val="22"/>
          <w:szCs w:val="22"/>
        </w:rPr>
        <w:t>Provider ordering the test is responsible for following up to clearly communicate information about test orders and test results to partner provider, or to patient when indicated.  When specialist recommends tests for co-managed patient, ordering PCP is responsible for all follow-up and for clearly communicating test orders and test results to partner provider.</w:t>
      </w:r>
    </w:p>
    <w:p w14:paraId="113DBCC6" w14:textId="77777777" w:rsidR="00E60B83" w:rsidRPr="00C10BA4" w:rsidRDefault="00E60B83" w:rsidP="0018775A">
      <w:pPr>
        <w:ind w:left="720"/>
        <w:jc w:val="center"/>
        <w:rPr>
          <w:rFonts w:ascii="Calibri" w:hAnsi="Calibri" w:cs="Arial"/>
          <w:i/>
          <w:sz w:val="22"/>
          <w:szCs w:val="22"/>
        </w:rPr>
      </w:pPr>
    </w:p>
    <w:p w14:paraId="087FA78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6.1</w:t>
      </w:r>
    </w:p>
    <w:p w14:paraId="244A0D2E" w14:textId="76ED7D08"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test tracking process/procedure documented, which requires tracking and follow-up for all tests and test results, with identified timeframes for notifying patients of results</w:t>
      </w:r>
    </w:p>
    <w:p w14:paraId="47E86737" w14:textId="1E4BF491" w:rsidR="00D9134B" w:rsidRPr="00C10BA4" w:rsidRDefault="00D9134B" w:rsidP="00D9134B">
      <w:pPr>
        <w:rPr>
          <w:rFonts w:ascii="Calibri" w:hAnsi="Calibri" w:cs="Arial"/>
          <w:sz w:val="22"/>
          <w:szCs w:val="22"/>
        </w:rPr>
      </w:pPr>
    </w:p>
    <w:p w14:paraId="39CC8A17" w14:textId="0629A596" w:rsidR="00D9134B" w:rsidRPr="002F5B9B" w:rsidRDefault="00A24EB1" w:rsidP="0067464F">
      <w:pPr>
        <w:tabs>
          <w:tab w:val="left" w:pos="376"/>
          <w:tab w:val="left" w:pos="1432"/>
        </w:tabs>
        <w:rPr>
          <w:rFonts w:ascii="Calibri" w:hAnsi="Calibri" w:cs="Arial"/>
          <w:bCs/>
          <w:i/>
          <w:u w:val="single"/>
        </w:rPr>
      </w:pPr>
      <w:r w:rsidRPr="002F5B9B">
        <w:rPr>
          <w:rFonts w:ascii="Calibri" w:hAnsi="Calibri" w:cs="Arial"/>
          <w:bCs/>
          <w:i/>
          <w:u w:val="single"/>
        </w:rPr>
        <w:t>PCP and Special</w:t>
      </w:r>
      <w:r w:rsidR="00713BF9" w:rsidRPr="002F5B9B">
        <w:rPr>
          <w:rFonts w:ascii="Calibri" w:hAnsi="Calibri" w:cs="Arial"/>
          <w:bCs/>
          <w:i/>
          <w:u w:val="single"/>
        </w:rPr>
        <w:t>ist Guidelines:</w:t>
      </w:r>
    </w:p>
    <w:p w14:paraId="76DA576A" w14:textId="7F43694C" w:rsidR="00D9134B" w:rsidRPr="001D0D72" w:rsidRDefault="00A24EB1" w:rsidP="007470DF">
      <w:pPr>
        <w:numPr>
          <w:ilvl w:val="0"/>
          <w:numId w:val="58"/>
        </w:numPr>
        <w:tabs>
          <w:tab w:val="left" w:pos="376"/>
          <w:tab w:val="left" w:pos="1432"/>
        </w:tabs>
        <w:rPr>
          <w:rFonts w:ascii="Calibri" w:hAnsi="Calibri" w:cs="Arial"/>
          <w:b/>
          <w:bCs/>
          <w:sz w:val="22"/>
          <w:szCs w:val="22"/>
        </w:rPr>
      </w:pPr>
      <w:r w:rsidRPr="00A24EB1">
        <w:rPr>
          <w:rFonts w:ascii="Calibri" w:hAnsi="Calibri" w:cs="Arial"/>
          <w:sz w:val="22"/>
          <w:szCs w:val="22"/>
        </w:rPr>
        <w:t>Test tracking procedure must be in writing and identify all steps in process and timeframes</w:t>
      </w:r>
      <w:r w:rsidR="00DB22FD">
        <w:rPr>
          <w:rFonts w:ascii="Calibri" w:hAnsi="Calibri" w:cs="Arial"/>
          <w:sz w:val="22"/>
          <w:szCs w:val="22"/>
        </w:rPr>
        <w:t xml:space="preserve"> fo</w:t>
      </w:r>
      <w:r w:rsidR="005E5348">
        <w:rPr>
          <w:rFonts w:ascii="Calibri" w:hAnsi="Calibri" w:cs="Arial"/>
          <w:sz w:val="22"/>
          <w:szCs w:val="22"/>
        </w:rPr>
        <w:t xml:space="preserve">r routine and </w:t>
      </w:r>
      <w:r w:rsidR="00B56D76">
        <w:rPr>
          <w:rFonts w:ascii="Calibri" w:hAnsi="Calibri" w:cs="Arial"/>
          <w:sz w:val="22"/>
          <w:szCs w:val="22"/>
        </w:rPr>
        <w:t>urgent tests/labs</w:t>
      </w:r>
      <w:r w:rsidR="00860BF2">
        <w:rPr>
          <w:rFonts w:ascii="Calibri" w:hAnsi="Calibri" w:cs="Arial"/>
          <w:sz w:val="22"/>
          <w:szCs w:val="22"/>
        </w:rPr>
        <w:t>.</w:t>
      </w:r>
    </w:p>
    <w:p w14:paraId="31586D27" w14:textId="582B84D7" w:rsidR="001D0D72" w:rsidRPr="006376C5" w:rsidRDefault="001D0D72" w:rsidP="007470DF">
      <w:pPr>
        <w:numPr>
          <w:ilvl w:val="0"/>
          <w:numId w:val="58"/>
        </w:numPr>
        <w:tabs>
          <w:tab w:val="left" w:pos="376"/>
          <w:tab w:val="left" w:pos="1432"/>
        </w:tabs>
        <w:rPr>
          <w:rFonts w:ascii="Calibri" w:hAnsi="Calibri" w:cs="Arial"/>
          <w:b/>
          <w:bCs/>
          <w:sz w:val="22"/>
          <w:szCs w:val="22"/>
        </w:rPr>
      </w:pPr>
      <w:r>
        <w:rPr>
          <w:rFonts w:ascii="Calibri" w:hAnsi="Calibri" w:cs="Arial"/>
          <w:sz w:val="22"/>
          <w:szCs w:val="22"/>
        </w:rPr>
        <w:t xml:space="preserve">Procedure document must be reviewed and updated as needed </w:t>
      </w:r>
      <w:r w:rsidR="00B56D76">
        <w:rPr>
          <w:rFonts w:ascii="Calibri" w:hAnsi="Calibri" w:cs="Arial"/>
          <w:sz w:val="22"/>
          <w:szCs w:val="22"/>
        </w:rPr>
        <w:t xml:space="preserve">at least </w:t>
      </w:r>
      <w:r>
        <w:rPr>
          <w:rFonts w:ascii="Calibri" w:hAnsi="Calibri" w:cs="Arial"/>
          <w:sz w:val="22"/>
          <w:szCs w:val="22"/>
        </w:rPr>
        <w:t>annually</w:t>
      </w:r>
      <w:r w:rsidR="00860BF2">
        <w:rPr>
          <w:rFonts w:ascii="Calibri" w:hAnsi="Calibri" w:cs="Arial"/>
          <w:sz w:val="22"/>
          <w:szCs w:val="22"/>
        </w:rPr>
        <w:t>.</w:t>
      </w:r>
    </w:p>
    <w:p w14:paraId="28603D86" w14:textId="2D80E6DE"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73A5DE2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24F4AE"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7CB772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0B0BD2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47EAE9"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5B3CC64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A1BF82" w14:textId="18940C3E" w:rsidR="006376C5" w:rsidRPr="006376C5" w:rsidRDefault="006376C5" w:rsidP="007470DF">
            <w:pPr>
              <w:pStyle w:val="ListParagraph"/>
              <w:numPr>
                <w:ilvl w:val="0"/>
                <w:numId w:val="166"/>
              </w:numPr>
              <w:rPr>
                <w:rFonts w:asciiTheme="minorHAnsi" w:hAnsiTheme="minorHAnsi"/>
                <w:sz w:val="22"/>
                <w:szCs w:val="22"/>
              </w:rPr>
            </w:pPr>
            <w:r w:rsidRPr="006376C5">
              <w:rPr>
                <w:rFonts w:asciiTheme="minorHAnsi" w:hAnsiTheme="minorHAnsi"/>
                <w:sz w:val="22"/>
                <w:szCs w:val="22"/>
              </w:rPr>
              <w:t xml:space="preserve">Documented </w:t>
            </w:r>
            <w:r w:rsidR="0014698F">
              <w:rPr>
                <w:rFonts w:asciiTheme="minorHAnsi" w:hAnsiTheme="minorHAnsi"/>
                <w:sz w:val="22"/>
                <w:szCs w:val="22"/>
              </w:rPr>
              <w:t>p</w:t>
            </w:r>
            <w:r w:rsidRPr="006376C5">
              <w:rPr>
                <w:rFonts w:asciiTheme="minorHAnsi" w:hAnsiTheme="minorHAnsi"/>
                <w:sz w:val="22"/>
                <w:szCs w:val="22"/>
              </w:rPr>
              <w:t>roc</w:t>
            </w:r>
            <w:r>
              <w:rPr>
                <w:rFonts w:asciiTheme="minorHAnsi" w:hAnsiTheme="minorHAnsi"/>
                <w:sz w:val="22"/>
                <w:szCs w:val="22"/>
              </w:rPr>
              <w:t xml:space="preserve">ess </w:t>
            </w:r>
            <w:r w:rsidR="0014698F">
              <w:rPr>
                <w:rFonts w:asciiTheme="minorHAnsi" w:hAnsiTheme="minorHAnsi"/>
                <w:sz w:val="22"/>
                <w:szCs w:val="22"/>
              </w:rPr>
              <w:t>r</w:t>
            </w:r>
            <w:r>
              <w:rPr>
                <w:rFonts w:asciiTheme="minorHAnsi" w:hAnsiTheme="minorHAnsi"/>
                <w:sz w:val="22"/>
                <w:szCs w:val="22"/>
              </w:rPr>
              <w:t xml:space="preserve">equired </w:t>
            </w:r>
            <w:r w:rsidR="0014698F">
              <w:rPr>
                <w:rFonts w:asciiTheme="minorHAnsi" w:hAnsiTheme="minorHAnsi"/>
                <w:sz w:val="22"/>
                <w:szCs w:val="22"/>
              </w:rPr>
              <w:t>that</w:t>
            </w:r>
            <w:r>
              <w:rPr>
                <w:rFonts w:asciiTheme="minorHAnsi" w:hAnsiTheme="minorHAnsi"/>
                <w:sz w:val="22"/>
                <w:szCs w:val="22"/>
              </w:rPr>
              <w:t xml:space="preserve"> includes time</w:t>
            </w:r>
            <w:r w:rsidRPr="006376C5">
              <w:rPr>
                <w:rFonts w:asciiTheme="minorHAnsi" w:hAnsiTheme="minorHAnsi"/>
                <w:sz w:val="22"/>
                <w:szCs w:val="22"/>
              </w:rPr>
              <w:t xml:space="preserve"> frames for notification</w:t>
            </w:r>
          </w:p>
        </w:tc>
      </w:tr>
    </w:tbl>
    <w:p w14:paraId="4E573672" w14:textId="58DCEFDF" w:rsidR="00D9134B" w:rsidRPr="00C10BA4" w:rsidRDefault="00D9134B" w:rsidP="00D9134B">
      <w:pPr>
        <w:rPr>
          <w:rFonts w:ascii="Calibri" w:hAnsi="Calibri" w:cs="Arial"/>
          <w:sz w:val="22"/>
          <w:szCs w:val="22"/>
        </w:rPr>
      </w:pPr>
    </w:p>
    <w:p w14:paraId="02D0A276" w14:textId="4A944694" w:rsidR="00D9134B" w:rsidRPr="00B260CA"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6.2</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8F543B0" w14:textId="59213EB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and identified timeframes are in place for ensuring patients receive needed tests and practice obtains results</w:t>
      </w:r>
    </w:p>
    <w:p w14:paraId="143280F9" w14:textId="4D67F83B" w:rsidR="00D9134B" w:rsidRPr="00C10BA4" w:rsidRDefault="00D9134B" w:rsidP="00D9134B">
      <w:pPr>
        <w:rPr>
          <w:rFonts w:ascii="Calibri" w:hAnsi="Calibri" w:cs="Arial"/>
          <w:sz w:val="22"/>
          <w:szCs w:val="22"/>
        </w:rPr>
      </w:pPr>
    </w:p>
    <w:p w14:paraId="708A8641" w14:textId="77777777" w:rsidR="00D9134B" w:rsidRPr="00C10BA4" w:rsidRDefault="00A24EB1" w:rsidP="00976114">
      <w:pPr>
        <w:tabs>
          <w:tab w:val="left" w:pos="376"/>
          <w:tab w:val="left" w:pos="1432"/>
        </w:tabs>
        <w:rPr>
          <w:rFonts w:ascii="Calibri" w:hAnsi="Calibri" w:cs="Arial"/>
          <w:bCs/>
          <w:i/>
          <w:u w:val="single"/>
        </w:rPr>
      </w:pPr>
      <w:r w:rsidRPr="00A24EB1">
        <w:rPr>
          <w:rFonts w:ascii="Calibri" w:hAnsi="Calibri" w:cs="Arial"/>
          <w:bCs/>
          <w:i/>
          <w:u w:val="single"/>
        </w:rPr>
        <w:t>PCP and Sp</w:t>
      </w:r>
      <w:r w:rsidR="00713BF9">
        <w:rPr>
          <w:rFonts w:ascii="Calibri" w:hAnsi="Calibri" w:cs="Arial"/>
          <w:bCs/>
          <w:i/>
          <w:u w:val="single"/>
        </w:rPr>
        <w:t>ecialist Guidelines:</w:t>
      </w:r>
    </w:p>
    <w:p w14:paraId="0D4D557E" w14:textId="02A65BBA" w:rsidR="00D9134B" w:rsidRPr="00C10BA4"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Follow-up occurs with patients to ensure necessary tests are performed</w:t>
      </w:r>
      <w:r w:rsidR="00860BF2">
        <w:rPr>
          <w:rFonts w:ascii="Calibri" w:hAnsi="Calibri" w:cs="Arial"/>
          <w:sz w:val="22"/>
          <w:szCs w:val="22"/>
        </w:rPr>
        <w:t>.</w:t>
      </w:r>
    </w:p>
    <w:p w14:paraId="6AD56936" w14:textId="4319A0B3" w:rsidR="00D9134B" w:rsidRPr="00C10BA4"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Communication processes are in place with testing entities as necessary, to ensure results are received</w:t>
      </w:r>
      <w:r w:rsidR="00860BF2">
        <w:rPr>
          <w:rFonts w:ascii="Calibri" w:hAnsi="Calibri" w:cs="Arial"/>
          <w:sz w:val="22"/>
          <w:szCs w:val="22"/>
        </w:rPr>
        <w:t>.</w:t>
      </w:r>
    </w:p>
    <w:p w14:paraId="18321D6D" w14:textId="4936BA5C" w:rsidR="00D9134B" w:rsidRPr="006376C5" w:rsidRDefault="00A24EB1" w:rsidP="007470DF">
      <w:pPr>
        <w:numPr>
          <w:ilvl w:val="0"/>
          <w:numId w:val="59"/>
        </w:numPr>
        <w:tabs>
          <w:tab w:val="left" w:pos="376"/>
          <w:tab w:val="left" w:pos="1432"/>
        </w:tabs>
        <w:rPr>
          <w:rFonts w:ascii="Calibri" w:hAnsi="Calibri" w:cs="Arial"/>
          <w:b/>
          <w:bCs/>
          <w:sz w:val="22"/>
          <w:szCs w:val="22"/>
        </w:rPr>
      </w:pPr>
      <w:r w:rsidRPr="00A24EB1">
        <w:rPr>
          <w:rFonts w:ascii="Calibri" w:hAnsi="Calibri" w:cs="Arial"/>
          <w:sz w:val="22"/>
          <w:szCs w:val="22"/>
        </w:rPr>
        <w:t>Result</w:t>
      </w:r>
      <w:r w:rsidR="001D0D72">
        <w:rPr>
          <w:rFonts w:ascii="Calibri" w:hAnsi="Calibri" w:cs="Arial"/>
          <w:sz w:val="22"/>
          <w:szCs w:val="22"/>
        </w:rPr>
        <w:t>s</w:t>
      </w:r>
      <w:r w:rsidRPr="00A24EB1">
        <w:rPr>
          <w:rFonts w:ascii="Calibri" w:hAnsi="Calibri" w:cs="Arial"/>
          <w:sz w:val="22"/>
          <w:szCs w:val="22"/>
        </w:rPr>
        <w:t xml:space="preserve"> are reviewed, signed, and dated by the physician and </w:t>
      </w:r>
      <w:r w:rsidR="001D0D72">
        <w:rPr>
          <w:rFonts w:ascii="Calibri" w:hAnsi="Calibri" w:cs="Arial"/>
          <w:sz w:val="22"/>
          <w:szCs w:val="22"/>
        </w:rPr>
        <w:t>noted</w:t>
      </w:r>
      <w:r w:rsidRPr="00A24EB1">
        <w:rPr>
          <w:rFonts w:ascii="Calibri" w:hAnsi="Calibri" w:cs="Arial"/>
          <w:sz w:val="22"/>
          <w:szCs w:val="22"/>
        </w:rPr>
        <w:t xml:space="preserve"> in the patient’s medical record</w:t>
      </w:r>
      <w:r w:rsidR="00860BF2">
        <w:rPr>
          <w:rFonts w:ascii="Calibri" w:hAnsi="Calibri" w:cs="Arial"/>
          <w:sz w:val="22"/>
          <w:szCs w:val="22"/>
        </w:rPr>
        <w:t>.</w:t>
      </w:r>
    </w:p>
    <w:p w14:paraId="559FAC26" w14:textId="14B97EA5"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71CFF48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9C079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DB36BF" w14:textId="53CC2D1C"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5849181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4F99F" w14:textId="70E9D08C"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2A30811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4D9E7" w14:textId="143F9A7C" w:rsidR="006376C5" w:rsidRDefault="003B2E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376C5" w:rsidRPr="006376C5">
              <w:rPr>
                <w:rFonts w:asciiTheme="minorHAnsi" w:hAnsiTheme="minorHAnsi"/>
                <w:sz w:val="22"/>
                <w:szCs w:val="22"/>
              </w:rPr>
              <w:t xml:space="preserve"> the process of identifying follow</w:t>
            </w:r>
            <w:r w:rsidR="0014698F">
              <w:rPr>
                <w:rFonts w:asciiTheme="minorHAnsi" w:hAnsiTheme="minorHAnsi"/>
                <w:sz w:val="22"/>
                <w:szCs w:val="22"/>
              </w:rPr>
              <w:t>-</w:t>
            </w:r>
            <w:r w:rsidR="006376C5" w:rsidRPr="006376C5">
              <w:rPr>
                <w:rFonts w:asciiTheme="minorHAnsi" w:hAnsiTheme="minorHAnsi"/>
                <w:sz w:val="22"/>
                <w:szCs w:val="22"/>
              </w:rPr>
              <w:t>up for necessary test</w:t>
            </w:r>
          </w:p>
          <w:p w14:paraId="072ED1BA" w14:textId="53984944" w:rsidR="00966A72" w:rsidRPr="006376C5" w:rsidRDefault="00966A72" w:rsidP="007470DF">
            <w:pPr>
              <w:pStyle w:val="ListParagraph"/>
              <w:numPr>
                <w:ilvl w:val="0"/>
                <w:numId w:val="166"/>
              </w:numPr>
              <w:rPr>
                <w:rFonts w:asciiTheme="minorHAnsi" w:hAnsiTheme="minorHAnsi"/>
                <w:sz w:val="22"/>
                <w:szCs w:val="22"/>
              </w:rPr>
            </w:pPr>
            <w:r w:rsidRPr="00966A72">
              <w:rPr>
                <w:rFonts w:asciiTheme="minorHAnsi" w:hAnsiTheme="minorHAnsi"/>
                <w:sz w:val="22"/>
                <w:szCs w:val="22"/>
              </w:rPr>
              <w:t xml:space="preserve">See an example of the </w:t>
            </w:r>
            <w:r w:rsidR="00CD6CF8" w:rsidRPr="00966A72">
              <w:rPr>
                <w:rFonts w:asciiTheme="minorHAnsi" w:hAnsiTheme="minorHAnsi"/>
                <w:sz w:val="22"/>
                <w:szCs w:val="22"/>
              </w:rPr>
              <w:t>process</w:t>
            </w:r>
            <w:r w:rsidRPr="00966A72">
              <w:rPr>
                <w:rFonts w:asciiTheme="minorHAnsi" w:hAnsiTheme="minorHAnsi"/>
                <w:sz w:val="22"/>
                <w:szCs w:val="22"/>
              </w:rPr>
              <w:t xml:space="preserve"> that closes the loop</w:t>
            </w:r>
          </w:p>
        </w:tc>
      </w:tr>
    </w:tbl>
    <w:p w14:paraId="21D55C39" w14:textId="45DC23DE" w:rsidR="006376C5" w:rsidRPr="00C10BA4" w:rsidRDefault="006376C5" w:rsidP="006376C5">
      <w:pPr>
        <w:tabs>
          <w:tab w:val="left" w:pos="376"/>
          <w:tab w:val="left" w:pos="1432"/>
        </w:tabs>
        <w:ind w:left="1080"/>
        <w:rPr>
          <w:rFonts w:ascii="Calibri" w:hAnsi="Calibri" w:cs="Arial"/>
          <w:b/>
          <w:bCs/>
          <w:sz w:val="22"/>
          <w:szCs w:val="22"/>
        </w:rPr>
      </w:pPr>
    </w:p>
    <w:p w14:paraId="113FBCC5" w14:textId="35648078" w:rsidR="00D9134B" w:rsidRPr="00C10BA4" w:rsidRDefault="00D9134B" w:rsidP="00D9134B">
      <w:pPr>
        <w:rPr>
          <w:rFonts w:ascii="Calibri" w:hAnsi="Calibri" w:cs="Arial"/>
          <w:b/>
          <w:bCs/>
          <w:sz w:val="22"/>
          <w:szCs w:val="22"/>
        </w:rPr>
      </w:pPr>
    </w:p>
    <w:p w14:paraId="2FD5FD24" w14:textId="3AC7111D" w:rsidR="00D9134B" w:rsidRDefault="00A24EB1" w:rsidP="00E02226">
      <w:pPr>
        <w:pStyle w:val="Heading2"/>
        <w:spacing w:before="0" w:after="0"/>
        <w:jc w:val="center"/>
        <w:rPr>
          <w:rFonts w:ascii="Calibri" w:hAnsi="Calibri"/>
          <w:sz w:val="24"/>
          <w:szCs w:val="24"/>
        </w:rPr>
      </w:pPr>
      <w:r w:rsidRPr="00E02226">
        <w:rPr>
          <w:rFonts w:ascii="Calibri" w:hAnsi="Calibri"/>
          <w:sz w:val="24"/>
          <w:szCs w:val="24"/>
        </w:rPr>
        <w:t>6.3</w:t>
      </w:r>
      <w:r w:rsidR="00730893" w:rsidRPr="00E02226">
        <w:rPr>
          <w:rFonts w:ascii="Calibri" w:hAnsi="Calibri"/>
          <w:sz w:val="24"/>
          <w:szCs w:val="24"/>
        </w:rPr>
        <w:t xml:space="preserve"> – </w:t>
      </w:r>
      <w:r w:rsidR="0032471C" w:rsidRPr="00E02226">
        <w:rPr>
          <w:rFonts w:ascii="Calibri" w:hAnsi="Calibri"/>
          <w:sz w:val="24"/>
          <w:szCs w:val="24"/>
        </w:rPr>
        <w:t>Retired (as of 2018)</w:t>
      </w:r>
    </w:p>
    <w:p w14:paraId="01E86B84" w14:textId="77777777" w:rsidR="00E02226" w:rsidRPr="00E02226" w:rsidRDefault="00E02226" w:rsidP="00E02226"/>
    <w:p w14:paraId="3F5D29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6.4</w:t>
      </w:r>
    </w:p>
    <w:p w14:paraId="740211D7"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Mechanism is in place for patients to obtain information about normal tests</w:t>
      </w:r>
    </w:p>
    <w:p w14:paraId="0E736B88"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7CF0EEC9" w14:textId="77777777" w:rsidR="00D9134B" w:rsidRPr="00C10BA4" w:rsidRDefault="00713BF9" w:rsidP="00560425">
      <w:pPr>
        <w:tabs>
          <w:tab w:val="left" w:pos="376"/>
          <w:tab w:val="left" w:pos="1432"/>
        </w:tabs>
        <w:rPr>
          <w:rFonts w:ascii="Calibri" w:hAnsi="Calibri" w:cs="Arial"/>
          <w:bCs/>
          <w:i/>
          <w:u w:val="single"/>
        </w:rPr>
      </w:pPr>
      <w:r>
        <w:rPr>
          <w:rFonts w:ascii="Calibri" w:hAnsi="Calibri" w:cs="Arial"/>
          <w:bCs/>
          <w:i/>
          <w:u w:val="single"/>
        </w:rPr>
        <w:t>PCP and Specialist Guidelines:</w:t>
      </w:r>
    </w:p>
    <w:p w14:paraId="42057F91" w14:textId="67164649" w:rsidR="00D9134B" w:rsidRPr="00C10BA4" w:rsidRDefault="00A24EB1" w:rsidP="007470DF">
      <w:pPr>
        <w:numPr>
          <w:ilvl w:val="0"/>
          <w:numId w:val="61"/>
        </w:numPr>
        <w:tabs>
          <w:tab w:val="left" w:pos="376"/>
          <w:tab w:val="left" w:pos="1432"/>
        </w:tabs>
        <w:rPr>
          <w:rFonts w:ascii="Calibri" w:hAnsi="Calibri" w:cs="Arial"/>
          <w:b/>
          <w:bCs/>
          <w:sz w:val="22"/>
          <w:szCs w:val="22"/>
        </w:rPr>
      </w:pPr>
      <w:r w:rsidRPr="00A24EB1">
        <w:rPr>
          <w:rFonts w:ascii="Calibri" w:hAnsi="Calibri" w:cs="Arial"/>
          <w:sz w:val="22"/>
          <w:szCs w:val="22"/>
        </w:rPr>
        <w:t>Patients are informed about how to access normal test results</w:t>
      </w:r>
      <w:r w:rsidR="00860BF2">
        <w:rPr>
          <w:rFonts w:ascii="Calibri" w:hAnsi="Calibri" w:cs="Arial"/>
          <w:sz w:val="22"/>
          <w:szCs w:val="22"/>
        </w:rPr>
        <w:t>.</w:t>
      </w:r>
    </w:p>
    <w:p w14:paraId="67FBC2E7" w14:textId="77777777" w:rsidR="00D9134B" w:rsidRPr="00C10BA4" w:rsidRDefault="00A24EB1" w:rsidP="007470DF">
      <w:pPr>
        <w:numPr>
          <w:ilvl w:val="0"/>
          <w:numId w:val="61"/>
        </w:numPr>
        <w:tabs>
          <w:tab w:val="left" w:pos="376"/>
          <w:tab w:val="left" w:pos="1432"/>
        </w:tabs>
        <w:rPr>
          <w:rFonts w:ascii="Calibri" w:hAnsi="Calibri" w:cs="Arial"/>
          <w:b/>
          <w:bCs/>
          <w:sz w:val="22"/>
          <w:szCs w:val="22"/>
        </w:rPr>
      </w:pPr>
      <w:r w:rsidRPr="00A24EB1">
        <w:rPr>
          <w:rFonts w:ascii="Calibri" w:hAnsi="Calibri" w:cs="Arial"/>
          <w:sz w:val="22"/>
          <w:szCs w:val="22"/>
        </w:rPr>
        <w:t>Process may use any of the following mechanisms:</w:t>
      </w:r>
    </w:p>
    <w:p w14:paraId="4A3EF6E5" w14:textId="4AB61B44" w:rsidR="00D9134B"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Phone call, text, or other secured messaging from practice to patient</w:t>
      </w:r>
      <w:r w:rsidR="008852E4">
        <w:rPr>
          <w:rFonts w:ascii="Calibri" w:hAnsi="Calibri" w:cs="Arial"/>
          <w:sz w:val="22"/>
          <w:szCs w:val="22"/>
        </w:rPr>
        <w:t>.</w:t>
      </w:r>
    </w:p>
    <w:p w14:paraId="6C928FFF" w14:textId="4740D6B2" w:rsidR="00D9134B" w:rsidRPr="0079555D"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Mail from practice</w:t>
      </w:r>
      <w:r w:rsidR="008852E4">
        <w:rPr>
          <w:rFonts w:ascii="Calibri" w:hAnsi="Calibri" w:cs="Arial"/>
          <w:sz w:val="22"/>
          <w:szCs w:val="22"/>
        </w:rPr>
        <w:t>.</w:t>
      </w:r>
    </w:p>
    <w:p w14:paraId="4DAB1D8D" w14:textId="1D794016" w:rsidR="00535D2A"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Direct conversation with patient</w:t>
      </w:r>
      <w:r w:rsidR="008852E4">
        <w:rPr>
          <w:rFonts w:ascii="Calibri" w:hAnsi="Calibri" w:cs="Arial"/>
          <w:sz w:val="22"/>
          <w:szCs w:val="22"/>
        </w:rPr>
        <w:t>.</w:t>
      </w:r>
    </w:p>
    <w:p w14:paraId="38998410" w14:textId="4F9C422A" w:rsidR="00D9134B" w:rsidRPr="00C10BA4"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Patient access via secure web portal (in conjunction with one of the above options for patients without internet access)</w:t>
      </w:r>
      <w:r w:rsidR="008852E4">
        <w:rPr>
          <w:rFonts w:ascii="Calibri" w:hAnsi="Calibri" w:cs="Arial"/>
          <w:sz w:val="22"/>
          <w:szCs w:val="22"/>
        </w:rPr>
        <w:t>.</w:t>
      </w:r>
    </w:p>
    <w:p w14:paraId="746C2B7B" w14:textId="38A32B9C" w:rsidR="00695DCE" w:rsidRPr="006376C5" w:rsidRDefault="00A24EB1" w:rsidP="007470DF">
      <w:pPr>
        <w:numPr>
          <w:ilvl w:val="1"/>
          <w:numId w:val="61"/>
        </w:numPr>
        <w:tabs>
          <w:tab w:val="left" w:pos="376"/>
          <w:tab w:val="left" w:pos="1432"/>
        </w:tabs>
        <w:rPr>
          <w:rFonts w:ascii="Calibri" w:hAnsi="Calibri" w:cs="Arial"/>
          <w:b/>
          <w:bCs/>
          <w:sz w:val="22"/>
          <w:szCs w:val="22"/>
        </w:rPr>
      </w:pPr>
      <w:r w:rsidRPr="00A24EB1">
        <w:rPr>
          <w:rFonts w:ascii="Calibri" w:hAnsi="Calibri" w:cs="Arial"/>
          <w:sz w:val="22"/>
          <w:szCs w:val="22"/>
        </w:rPr>
        <w:t>Telling patient</w:t>
      </w:r>
      <w:r w:rsidR="00F13DE6">
        <w:rPr>
          <w:rFonts w:ascii="Calibri" w:hAnsi="Calibri" w:cs="Arial"/>
          <w:sz w:val="22"/>
          <w:szCs w:val="22"/>
        </w:rPr>
        <w:t>s that “n</w:t>
      </w:r>
      <w:r w:rsidRPr="00A24EB1">
        <w:rPr>
          <w:rFonts w:ascii="Calibri" w:hAnsi="Calibri" w:cs="Arial"/>
          <w:sz w:val="22"/>
          <w:szCs w:val="22"/>
        </w:rPr>
        <w:t>o new</w:t>
      </w:r>
      <w:r w:rsidR="00AF4BA2">
        <w:rPr>
          <w:rFonts w:ascii="Calibri" w:hAnsi="Calibri" w:cs="Arial"/>
          <w:sz w:val="22"/>
          <w:szCs w:val="22"/>
        </w:rPr>
        <w:t>s</w:t>
      </w:r>
      <w:r w:rsidRPr="00A24EB1">
        <w:rPr>
          <w:rFonts w:ascii="Calibri" w:hAnsi="Calibri" w:cs="Arial"/>
          <w:sz w:val="22"/>
          <w:szCs w:val="22"/>
        </w:rPr>
        <w:t xml:space="preserve"> is good news” does not meet the intent of this </w:t>
      </w:r>
      <w:r w:rsidR="00F13DE6" w:rsidRPr="00A24EB1">
        <w:rPr>
          <w:rFonts w:ascii="Calibri" w:hAnsi="Calibri" w:cs="Arial"/>
          <w:sz w:val="22"/>
          <w:szCs w:val="22"/>
        </w:rPr>
        <w:t>capability</w:t>
      </w:r>
      <w:r w:rsidR="00F13DE6">
        <w:rPr>
          <w:rFonts w:ascii="Calibri" w:hAnsi="Calibri" w:cs="Arial"/>
          <w:sz w:val="22"/>
          <w:szCs w:val="22"/>
        </w:rPr>
        <w:t>; verbally</w:t>
      </w:r>
      <w:r w:rsidR="00654E98">
        <w:rPr>
          <w:rFonts w:ascii="Calibri" w:hAnsi="Calibri" w:cs="Arial"/>
          <w:sz w:val="22"/>
          <w:szCs w:val="22"/>
        </w:rPr>
        <w:t xml:space="preserve"> telling patients to call a number without providing written instructions does not meet the intent of this capability. </w:t>
      </w:r>
      <w:r w:rsidRPr="00A24EB1">
        <w:rPr>
          <w:rFonts w:ascii="Calibri" w:hAnsi="Calibri" w:cs="Arial"/>
          <w:sz w:val="22"/>
          <w:szCs w:val="22"/>
        </w:rPr>
        <w:t>Patients must have clear understanding of how to obtain information about normal test results</w:t>
      </w:r>
      <w:r w:rsidR="008852E4">
        <w:rPr>
          <w:rFonts w:ascii="Calibri" w:hAnsi="Calibri" w:cs="Arial"/>
          <w:sz w:val="22"/>
          <w:szCs w:val="22"/>
        </w:rPr>
        <w:t>.</w:t>
      </w:r>
    </w:p>
    <w:p w14:paraId="74CD0D6F" w14:textId="77777777" w:rsidR="006376C5" w:rsidRPr="006376C5" w:rsidRDefault="006376C5" w:rsidP="006376C5">
      <w:pPr>
        <w:tabs>
          <w:tab w:val="left" w:pos="376"/>
          <w:tab w:val="left" w:pos="1432"/>
        </w:tabs>
        <w:ind w:left="180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41A041A7"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894FFC"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CE6FB5"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6E7C842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0387C6"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3406152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E7BCF7" w14:textId="18A65EEC" w:rsidR="006376C5" w:rsidRPr="006376C5" w:rsidRDefault="006376C5" w:rsidP="007470DF">
            <w:pPr>
              <w:pStyle w:val="ListParagraph"/>
              <w:numPr>
                <w:ilvl w:val="0"/>
                <w:numId w:val="166"/>
              </w:numPr>
              <w:rPr>
                <w:rFonts w:asciiTheme="minorHAnsi" w:hAnsiTheme="minorHAnsi"/>
                <w:sz w:val="22"/>
                <w:szCs w:val="22"/>
              </w:rPr>
            </w:pPr>
            <w:r w:rsidRPr="006376C5">
              <w:rPr>
                <w:rFonts w:asciiTheme="minorHAnsi" w:hAnsiTheme="minorHAnsi"/>
                <w:sz w:val="22"/>
                <w:szCs w:val="22"/>
              </w:rPr>
              <w:t xml:space="preserve">Discussion </w:t>
            </w:r>
            <w:r w:rsidR="0014698F">
              <w:rPr>
                <w:rFonts w:asciiTheme="minorHAnsi" w:hAnsiTheme="minorHAnsi"/>
                <w:sz w:val="22"/>
                <w:szCs w:val="22"/>
              </w:rPr>
              <w:t>of</w:t>
            </w:r>
            <w:r w:rsidRPr="006376C5">
              <w:rPr>
                <w:rFonts w:asciiTheme="minorHAnsi" w:hAnsiTheme="minorHAnsi"/>
                <w:sz w:val="22"/>
                <w:szCs w:val="22"/>
              </w:rPr>
              <w:t xml:space="preserve"> how patients are notified</w:t>
            </w:r>
            <w:r>
              <w:rPr>
                <w:rFonts w:asciiTheme="minorHAnsi" w:hAnsiTheme="minorHAnsi"/>
                <w:sz w:val="22"/>
                <w:szCs w:val="22"/>
              </w:rPr>
              <w:t xml:space="preserve"> </w:t>
            </w:r>
            <w:r w:rsidRPr="006376C5">
              <w:rPr>
                <w:rFonts w:asciiTheme="minorHAnsi" w:hAnsiTheme="minorHAnsi"/>
                <w:sz w:val="22"/>
                <w:szCs w:val="22"/>
              </w:rPr>
              <w:t>(phone, mail, email, portal)</w:t>
            </w:r>
          </w:p>
          <w:p w14:paraId="0A492B12" w14:textId="4194400D" w:rsidR="006376C5" w:rsidRPr="006376C5"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376C5" w:rsidRPr="006376C5">
              <w:rPr>
                <w:rFonts w:asciiTheme="minorHAnsi" w:hAnsiTheme="minorHAnsi"/>
                <w:sz w:val="22"/>
                <w:szCs w:val="22"/>
              </w:rPr>
              <w:t xml:space="preserve"> with an example letter sent to patient and</w:t>
            </w:r>
            <w:r w:rsidR="006376C5">
              <w:rPr>
                <w:rFonts w:asciiTheme="minorHAnsi" w:hAnsiTheme="minorHAnsi"/>
                <w:sz w:val="22"/>
                <w:szCs w:val="22"/>
              </w:rPr>
              <w:t xml:space="preserve"> </w:t>
            </w:r>
            <w:r w:rsidR="006376C5" w:rsidRPr="006376C5">
              <w:rPr>
                <w:rFonts w:asciiTheme="minorHAnsi" w:hAnsiTheme="minorHAnsi"/>
                <w:sz w:val="22"/>
                <w:szCs w:val="22"/>
              </w:rPr>
              <w:t xml:space="preserve">documentation in Patient Chart/Registry/EHR. If done through patient portal, </w:t>
            </w:r>
            <w:r w:rsidR="0014698F">
              <w:rPr>
                <w:rFonts w:asciiTheme="minorHAnsi" w:hAnsiTheme="minorHAnsi"/>
                <w:sz w:val="22"/>
                <w:szCs w:val="22"/>
              </w:rPr>
              <w:t>practice will walk</w:t>
            </w:r>
            <w:r w:rsidR="006376C5" w:rsidRPr="006376C5">
              <w:rPr>
                <w:rFonts w:asciiTheme="minorHAnsi" w:hAnsiTheme="minorHAnsi"/>
                <w:sz w:val="22"/>
                <w:szCs w:val="22"/>
              </w:rPr>
              <w:t xml:space="preserve"> through the process o</w:t>
            </w:r>
            <w:r w:rsidR="0014698F">
              <w:rPr>
                <w:rFonts w:asciiTheme="minorHAnsi" w:hAnsiTheme="minorHAnsi"/>
                <w:sz w:val="22"/>
                <w:szCs w:val="22"/>
              </w:rPr>
              <w:t>f</w:t>
            </w:r>
            <w:r w:rsidR="006376C5" w:rsidRPr="006376C5">
              <w:rPr>
                <w:rFonts w:asciiTheme="minorHAnsi" w:hAnsiTheme="minorHAnsi"/>
                <w:sz w:val="22"/>
                <w:szCs w:val="22"/>
              </w:rPr>
              <w:t xml:space="preserve"> how info is transmitted from paper to portal</w:t>
            </w:r>
          </w:p>
        </w:tc>
      </w:tr>
    </w:tbl>
    <w:p w14:paraId="0F615F83" w14:textId="77777777" w:rsidR="00D9134B" w:rsidRPr="00C10BA4" w:rsidRDefault="00D9134B" w:rsidP="00D9134B">
      <w:pPr>
        <w:rPr>
          <w:rFonts w:ascii="Calibri" w:hAnsi="Calibri" w:cs="Arial"/>
          <w:b/>
          <w:bCs/>
          <w:sz w:val="22"/>
          <w:szCs w:val="22"/>
        </w:rPr>
      </w:pPr>
    </w:p>
    <w:p w14:paraId="2599D046" w14:textId="2F94A372"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6.5</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18D7E34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inform patients about all abnormal test results</w:t>
      </w:r>
    </w:p>
    <w:p w14:paraId="2D37BA98" w14:textId="77777777" w:rsidR="00D9134B" w:rsidRPr="00C10BA4" w:rsidRDefault="00D9134B" w:rsidP="00D9134B">
      <w:pPr>
        <w:rPr>
          <w:rFonts w:ascii="Calibri" w:hAnsi="Calibri" w:cs="Arial"/>
          <w:sz w:val="22"/>
          <w:szCs w:val="22"/>
        </w:rPr>
      </w:pPr>
    </w:p>
    <w:p w14:paraId="4DFE26D8" w14:textId="77777777" w:rsidR="00D9134B" w:rsidRPr="00C10BA4" w:rsidRDefault="00713BF9" w:rsidP="00927C69">
      <w:pPr>
        <w:tabs>
          <w:tab w:val="left" w:pos="376"/>
          <w:tab w:val="left" w:pos="1432"/>
        </w:tabs>
        <w:rPr>
          <w:rFonts w:ascii="Calibri" w:hAnsi="Calibri" w:cs="Arial"/>
          <w:bCs/>
          <w:i/>
          <w:u w:val="single"/>
        </w:rPr>
      </w:pPr>
      <w:r>
        <w:rPr>
          <w:rFonts w:ascii="Calibri" w:hAnsi="Calibri" w:cs="Arial"/>
          <w:bCs/>
          <w:i/>
          <w:u w:val="single"/>
        </w:rPr>
        <w:t>PCP and Specialist Guidelines:</w:t>
      </w:r>
    </w:p>
    <w:p w14:paraId="2A250D34" w14:textId="6F6A1507" w:rsidR="00D9134B" w:rsidRPr="00C10BA4" w:rsidRDefault="00A24EB1" w:rsidP="007470DF">
      <w:pPr>
        <w:numPr>
          <w:ilvl w:val="0"/>
          <w:numId w:val="62"/>
        </w:numPr>
        <w:tabs>
          <w:tab w:val="left" w:pos="376"/>
          <w:tab w:val="left" w:pos="1432"/>
        </w:tabs>
        <w:rPr>
          <w:rFonts w:ascii="Calibri" w:hAnsi="Calibri" w:cs="Arial"/>
          <w:b/>
          <w:bCs/>
          <w:sz w:val="22"/>
          <w:szCs w:val="22"/>
        </w:rPr>
      </w:pPr>
      <w:r w:rsidRPr="00A24EB1">
        <w:rPr>
          <w:rFonts w:ascii="Calibri" w:hAnsi="Calibri" w:cs="Arial"/>
          <w:sz w:val="22"/>
          <w:szCs w:val="22"/>
        </w:rPr>
        <w:t>Systematic approach is in place to flag as high priority results where follow-up is essential and the risk of not following up is high, i.e., tissue biopsies, diagnostic mammograms, INR tests</w:t>
      </w:r>
      <w:r w:rsidR="00860BF2">
        <w:rPr>
          <w:rFonts w:ascii="Calibri" w:hAnsi="Calibri" w:cs="Arial"/>
          <w:sz w:val="22"/>
          <w:szCs w:val="22"/>
        </w:rPr>
        <w:t>.</w:t>
      </w:r>
    </w:p>
    <w:p w14:paraId="6A784A79" w14:textId="53B5935F" w:rsidR="00D9134B" w:rsidRPr="00C10BA4" w:rsidRDefault="00A24EB1" w:rsidP="007470DF">
      <w:pPr>
        <w:numPr>
          <w:ilvl w:val="0"/>
          <w:numId w:val="62"/>
        </w:numPr>
        <w:tabs>
          <w:tab w:val="left" w:pos="376"/>
          <w:tab w:val="left" w:pos="1432"/>
        </w:tabs>
        <w:rPr>
          <w:rFonts w:ascii="Calibri" w:hAnsi="Calibri" w:cs="Arial"/>
          <w:b/>
          <w:bCs/>
          <w:sz w:val="22"/>
          <w:szCs w:val="22"/>
        </w:rPr>
      </w:pPr>
      <w:r w:rsidRPr="39CB47BB">
        <w:rPr>
          <w:rFonts w:ascii="Calibri" w:hAnsi="Calibri" w:cs="Arial"/>
          <w:sz w:val="22"/>
          <w:szCs w:val="22"/>
        </w:rPr>
        <w:t xml:space="preserve">For high priority results, patient is contacted by phone (repeated attempts at different times of day, on different days if necessary; if necessary and acceptable to patient, email or patient portal may be used to request the patient call office; as a last resort, results may be sent by </w:t>
      </w:r>
      <w:r w:rsidR="0B4380A0" w:rsidRPr="39CB47BB">
        <w:rPr>
          <w:rFonts w:ascii="Calibri" w:hAnsi="Calibri" w:cs="Arial"/>
          <w:sz w:val="22"/>
          <w:szCs w:val="22"/>
        </w:rPr>
        <w:t>certified mail</w:t>
      </w:r>
      <w:r w:rsidRPr="39CB47BB">
        <w:rPr>
          <w:rFonts w:ascii="Calibri" w:hAnsi="Calibri" w:cs="Arial"/>
          <w:sz w:val="22"/>
          <w:szCs w:val="22"/>
        </w:rPr>
        <w:t>)</w:t>
      </w:r>
      <w:r w:rsidR="00860BF2">
        <w:rPr>
          <w:rFonts w:ascii="Calibri" w:hAnsi="Calibri" w:cs="Arial"/>
          <w:sz w:val="22"/>
          <w:szCs w:val="22"/>
        </w:rPr>
        <w:t>.</w:t>
      </w:r>
    </w:p>
    <w:p w14:paraId="23CDE1D8" w14:textId="66CCDE28" w:rsidR="00D9134B" w:rsidRPr="00C10BA4" w:rsidRDefault="00A24EB1" w:rsidP="007470DF">
      <w:pPr>
        <w:numPr>
          <w:ilvl w:val="1"/>
          <w:numId w:val="62"/>
        </w:numPr>
        <w:tabs>
          <w:tab w:val="left" w:pos="376"/>
          <w:tab w:val="left" w:pos="1432"/>
        </w:tabs>
        <w:rPr>
          <w:rFonts w:ascii="Calibri" w:hAnsi="Calibri" w:cs="Arial"/>
          <w:b/>
          <w:bCs/>
          <w:sz w:val="22"/>
          <w:szCs w:val="22"/>
        </w:rPr>
      </w:pPr>
      <w:r w:rsidRPr="00A24EB1">
        <w:rPr>
          <w:rFonts w:ascii="Calibri" w:hAnsi="Calibri" w:cs="Arial"/>
          <w:sz w:val="22"/>
          <w:szCs w:val="22"/>
        </w:rPr>
        <w:t>For low priority results, such as minor lab abnormalities, contact may also be by letter</w:t>
      </w:r>
      <w:r w:rsidR="008852E4">
        <w:rPr>
          <w:rFonts w:ascii="Calibri" w:hAnsi="Calibri" w:cs="Arial"/>
          <w:sz w:val="22"/>
          <w:szCs w:val="22"/>
        </w:rPr>
        <w:t>.</w:t>
      </w:r>
    </w:p>
    <w:p w14:paraId="2C5DE5CD" w14:textId="77E377A7" w:rsidR="00D9134B" w:rsidRPr="006376C5" w:rsidRDefault="00A24EB1" w:rsidP="007470DF">
      <w:pPr>
        <w:numPr>
          <w:ilvl w:val="0"/>
          <w:numId w:val="62"/>
        </w:numPr>
        <w:tabs>
          <w:tab w:val="left" w:pos="376"/>
          <w:tab w:val="left" w:pos="1432"/>
        </w:tabs>
        <w:rPr>
          <w:rFonts w:ascii="Calibri" w:hAnsi="Calibri" w:cs="Arial"/>
          <w:b/>
          <w:bCs/>
          <w:sz w:val="22"/>
          <w:szCs w:val="22"/>
        </w:rPr>
      </w:pPr>
      <w:r w:rsidRPr="00A24EB1">
        <w:rPr>
          <w:rFonts w:ascii="Calibri" w:hAnsi="Calibri" w:cs="Arial"/>
          <w:sz w:val="22"/>
          <w:szCs w:val="22"/>
        </w:rPr>
        <w:t xml:space="preserve">Systematic approach is in place to ensure that practice is aware of and communicates to patients about all abnormal test results for all patients, in a timely manner, and that patient communication process is </w:t>
      </w:r>
      <w:r w:rsidR="009D406A" w:rsidRPr="00A24EB1">
        <w:rPr>
          <w:rFonts w:ascii="Calibri" w:hAnsi="Calibri" w:cs="Arial"/>
          <w:sz w:val="22"/>
          <w:szCs w:val="22"/>
        </w:rPr>
        <w:t>clear,</w:t>
      </w:r>
      <w:r w:rsidRPr="00A24EB1">
        <w:rPr>
          <w:rFonts w:ascii="Calibri" w:hAnsi="Calibri" w:cs="Arial"/>
          <w:sz w:val="22"/>
          <w:szCs w:val="22"/>
        </w:rPr>
        <w:t xml:space="preserve"> and patients understand implications of test results</w:t>
      </w:r>
      <w:r w:rsidR="00860BF2">
        <w:rPr>
          <w:rFonts w:ascii="Calibri" w:hAnsi="Calibri" w:cs="Arial"/>
          <w:sz w:val="22"/>
          <w:szCs w:val="22"/>
        </w:rPr>
        <w:t>.</w:t>
      </w:r>
    </w:p>
    <w:p w14:paraId="2945A425" w14:textId="77777777" w:rsidR="006376C5" w:rsidRPr="006376C5" w:rsidRDefault="006376C5" w:rsidP="006376C5">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376C5" w14:paraId="040E37E4"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B6DB88"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5510E42B"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376C5" w14:paraId="26DA36E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82D961" w14:textId="77777777" w:rsidR="006376C5" w:rsidRPr="000433C5" w:rsidRDefault="006376C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376C5" w14:paraId="07F6F0C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782B02" w14:textId="763BFAFF" w:rsidR="001774FB" w:rsidRPr="001774FB" w:rsidRDefault="001774FB" w:rsidP="007470DF">
            <w:pPr>
              <w:pStyle w:val="ListParagraph"/>
              <w:numPr>
                <w:ilvl w:val="0"/>
                <w:numId w:val="166"/>
              </w:numPr>
              <w:rPr>
                <w:rFonts w:asciiTheme="minorHAnsi" w:hAnsiTheme="minorHAnsi"/>
                <w:sz w:val="22"/>
                <w:szCs w:val="22"/>
              </w:rPr>
            </w:pPr>
            <w:r w:rsidRPr="001774FB">
              <w:rPr>
                <w:rFonts w:asciiTheme="minorHAnsi" w:hAnsiTheme="minorHAnsi"/>
                <w:sz w:val="22"/>
                <w:szCs w:val="22"/>
              </w:rPr>
              <w:t>Discussion with cl</w:t>
            </w:r>
            <w:r>
              <w:rPr>
                <w:rFonts w:asciiTheme="minorHAnsi" w:hAnsiTheme="minorHAnsi"/>
                <w:sz w:val="22"/>
                <w:szCs w:val="22"/>
              </w:rPr>
              <w:t xml:space="preserve">inical staff </w:t>
            </w:r>
            <w:r w:rsidR="0014698F">
              <w:rPr>
                <w:rFonts w:asciiTheme="minorHAnsi" w:hAnsiTheme="minorHAnsi"/>
                <w:sz w:val="22"/>
                <w:szCs w:val="22"/>
              </w:rPr>
              <w:t>about</w:t>
            </w:r>
            <w:r>
              <w:rPr>
                <w:rFonts w:asciiTheme="minorHAnsi" w:hAnsiTheme="minorHAnsi"/>
                <w:sz w:val="22"/>
                <w:szCs w:val="22"/>
              </w:rPr>
              <w:t xml:space="preserve"> how patients are </w:t>
            </w:r>
            <w:r w:rsidRPr="001774FB">
              <w:rPr>
                <w:rFonts w:asciiTheme="minorHAnsi" w:hAnsiTheme="minorHAnsi"/>
                <w:sz w:val="22"/>
                <w:szCs w:val="22"/>
              </w:rPr>
              <w:t>notified (phone, mail, email, portal)</w:t>
            </w:r>
          </w:p>
          <w:p w14:paraId="667CC44D" w14:textId="6C724132" w:rsidR="006376C5"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1774FB" w:rsidRPr="001774FB">
              <w:rPr>
                <w:rFonts w:asciiTheme="minorHAnsi" w:hAnsiTheme="minorHAnsi"/>
                <w:sz w:val="22"/>
                <w:szCs w:val="22"/>
              </w:rPr>
              <w:t xml:space="preserve"> with an example letter sent to patient and documentation in Patient Chart/Registry/EHR. I</w:t>
            </w:r>
            <w:r w:rsidR="001774FB">
              <w:rPr>
                <w:rFonts w:asciiTheme="minorHAnsi" w:hAnsiTheme="minorHAnsi"/>
                <w:sz w:val="22"/>
                <w:szCs w:val="22"/>
              </w:rPr>
              <w:t>f</w:t>
            </w:r>
            <w:r w:rsidR="001774FB" w:rsidRPr="001774FB">
              <w:rPr>
                <w:rFonts w:asciiTheme="minorHAnsi" w:hAnsiTheme="minorHAnsi"/>
                <w:sz w:val="22"/>
                <w:szCs w:val="22"/>
              </w:rPr>
              <w:t xml:space="preserve"> done through patient portal, p</w:t>
            </w:r>
            <w:r w:rsidR="0014698F">
              <w:rPr>
                <w:rFonts w:asciiTheme="minorHAnsi" w:hAnsiTheme="minorHAnsi"/>
                <w:sz w:val="22"/>
                <w:szCs w:val="22"/>
              </w:rPr>
              <w:t>ractice will</w:t>
            </w:r>
            <w:r w:rsidR="001774FB" w:rsidRPr="001774FB">
              <w:rPr>
                <w:rFonts w:asciiTheme="minorHAnsi" w:hAnsiTheme="minorHAnsi"/>
                <w:sz w:val="22"/>
                <w:szCs w:val="22"/>
              </w:rPr>
              <w:t xml:space="preserve"> walk through the</w:t>
            </w:r>
            <w:r w:rsidR="0090082B">
              <w:rPr>
                <w:rFonts w:asciiTheme="minorHAnsi" w:hAnsiTheme="minorHAnsi"/>
                <w:sz w:val="22"/>
                <w:szCs w:val="22"/>
              </w:rPr>
              <w:t xml:space="preserve"> </w:t>
            </w:r>
            <w:r w:rsidR="001774FB" w:rsidRPr="001774FB">
              <w:rPr>
                <w:rFonts w:asciiTheme="minorHAnsi" w:hAnsiTheme="minorHAnsi"/>
                <w:sz w:val="22"/>
                <w:szCs w:val="22"/>
              </w:rPr>
              <w:t>process o</w:t>
            </w:r>
            <w:r w:rsidR="0014698F">
              <w:rPr>
                <w:rFonts w:asciiTheme="minorHAnsi" w:hAnsiTheme="minorHAnsi"/>
                <w:sz w:val="22"/>
                <w:szCs w:val="22"/>
              </w:rPr>
              <w:t>f</w:t>
            </w:r>
            <w:r w:rsidR="001774FB" w:rsidRPr="001774FB">
              <w:rPr>
                <w:rFonts w:asciiTheme="minorHAnsi" w:hAnsiTheme="minorHAnsi"/>
                <w:sz w:val="22"/>
                <w:szCs w:val="22"/>
              </w:rPr>
              <w:t xml:space="preserve"> how info is transmitted from paper to portal</w:t>
            </w:r>
          </w:p>
          <w:p w14:paraId="4916BA53" w14:textId="5A13DC1A" w:rsidR="006376C5" w:rsidRPr="001774FB" w:rsidRDefault="004B68E4" w:rsidP="007470DF">
            <w:pPr>
              <w:pStyle w:val="ListParagraph"/>
              <w:numPr>
                <w:ilvl w:val="0"/>
                <w:numId w:val="166"/>
              </w:numPr>
              <w:rPr>
                <w:rFonts w:asciiTheme="minorHAnsi" w:hAnsiTheme="minorHAnsi"/>
                <w:sz w:val="22"/>
                <w:szCs w:val="22"/>
              </w:rPr>
            </w:pPr>
            <w:r>
              <w:rPr>
                <w:rFonts w:asciiTheme="minorHAnsi" w:hAnsiTheme="minorHAnsi"/>
                <w:sz w:val="22"/>
                <w:szCs w:val="22"/>
              </w:rPr>
              <w:t>Discuss how urgent and critical results are identified as opposed to abnormal results</w:t>
            </w:r>
          </w:p>
        </w:tc>
      </w:tr>
    </w:tbl>
    <w:p w14:paraId="41C46104" w14:textId="77777777" w:rsidR="00D9134B" w:rsidRPr="00C10BA4" w:rsidRDefault="00D9134B" w:rsidP="00D9134B">
      <w:pPr>
        <w:rPr>
          <w:rFonts w:ascii="Calibri" w:hAnsi="Calibri" w:cs="Arial"/>
          <w:b/>
          <w:bCs/>
          <w:sz w:val="22"/>
          <w:szCs w:val="22"/>
        </w:rPr>
      </w:pPr>
    </w:p>
    <w:p w14:paraId="25CABFBB" w14:textId="744F2880" w:rsidR="00D9134B" w:rsidRPr="00442771" w:rsidRDefault="00A24EB1" w:rsidP="00D9134B">
      <w:pPr>
        <w:pStyle w:val="Heading2"/>
        <w:spacing w:before="0" w:after="0"/>
        <w:jc w:val="center"/>
        <w:rPr>
          <w:rFonts w:ascii="Calibri" w:hAnsi="Calibri"/>
          <w:color w:val="FF0000"/>
          <w:sz w:val="24"/>
          <w:szCs w:val="24"/>
        </w:rPr>
      </w:pPr>
      <w:r w:rsidRPr="00163794">
        <w:rPr>
          <w:rFonts w:ascii="Calibri" w:hAnsi="Calibri"/>
          <w:sz w:val="24"/>
          <w:szCs w:val="24"/>
        </w:rPr>
        <w:t>6.6</w:t>
      </w:r>
      <w:r w:rsidR="00442771" w:rsidRPr="00163794">
        <w:rPr>
          <w:rFonts w:ascii="Calibri" w:hAnsi="Calibri"/>
          <w:sz w:val="24"/>
          <w:szCs w:val="24"/>
        </w:rPr>
        <w:t xml:space="preserve"> </w:t>
      </w:r>
      <w:r w:rsidR="002D06B1">
        <w:rPr>
          <w:rFonts w:ascii="Calibri" w:hAnsi="Calibri"/>
          <w:sz w:val="24"/>
          <w:szCs w:val="24"/>
        </w:rPr>
        <w:t>–</w:t>
      </w:r>
      <w:r w:rsidR="00442771" w:rsidRPr="00163794">
        <w:rPr>
          <w:rFonts w:ascii="Calibri" w:hAnsi="Calibri"/>
          <w:sz w:val="24"/>
          <w:szCs w:val="24"/>
        </w:rPr>
        <w:t xml:space="preserve"> </w:t>
      </w:r>
      <w:r w:rsidR="00442771" w:rsidRPr="00163794">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E2A2446" w14:textId="358C9EDC"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communicate with patients with abnormal results regarding receiving the recommended follow-up care within defined timeframes</w:t>
      </w:r>
    </w:p>
    <w:p w14:paraId="61BE8C3C" w14:textId="77777777" w:rsidR="00D9134B" w:rsidRPr="00C10BA4" w:rsidRDefault="00D9134B" w:rsidP="00D9134B">
      <w:pPr>
        <w:rPr>
          <w:rFonts w:ascii="Calibri" w:hAnsi="Calibri" w:cs="Arial"/>
          <w:sz w:val="22"/>
          <w:szCs w:val="22"/>
        </w:rPr>
      </w:pPr>
    </w:p>
    <w:p w14:paraId="6616CEE8" w14:textId="77777777" w:rsidR="00D9134B" w:rsidRPr="00C10BA4" w:rsidRDefault="00713BF9" w:rsidP="00927C69">
      <w:pPr>
        <w:tabs>
          <w:tab w:val="left" w:pos="376"/>
          <w:tab w:val="left" w:pos="1432"/>
        </w:tabs>
        <w:rPr>
          <w:rFonts w:ascii="Calibri" w:hAnsi="Calibri" w:cs="Arial"/>
          <w:bCs/>
          <w:i/>
          <w:u w:val="single"/>
        </w:rPr>
      </w:pPr>
      <w:r>
        <w:rPr>
          <w:rFonts w:ascii="Calibri" w:hAnsi="Calibri" w:cs="Arial"/>
          <w:bCs/>
          <w:i/>
          <w:u w:val="single"/>
        </w:rPr>
        <w:t>PCP and Specialist Guidelines:</w:t>
      </w:r>
    </w:p>
    <w:p w14:paraId="140C96D1" w14:textId="6EB726AD" w:rsidR="00D9134B" w:rsidRPr="00C10BA4" w:rsidRDefault="00A24EB1" w:rsidP="007470DF">
      <w:pPr>
        <w:numPr>
          <w:ilvl w:val="0"/>
          <w:numId w:val="66"/>
        </w:numPr>
        <w:tabs>
          <w:tab w:val="left" w:pos="376"/>
          <w:tab w:val="left" w:pos="1432"/>
        </w:tabs>
        <w:rPr>
          <w:rFonts w:ascii="Calibri" w:hAnsi="Calibri" w:cs="Arial"/>
          <w:b/>
          <w:bCs/>
          <w:sz w:val="22"/>
          <w:szCs w:val="22"/>
        </w:rPr>
      </w:pPr>
      <w:r w:rsidRPr="00A24EB1">
        <w:rPr>
          <w:rFonts w:ascii="Calibri" w:hAnsi="Calibri" w:cs="Arial"/>
          <w:sz w:val="22"/>
          <w:szCs w:val="22"/>
        </w:rPr>
        <w:t>Patients requiring follow-up are flagged and follow-up timeframes are specified</w:t>
      </w:r>
      <w:r w:rsidR="00860BF2">
        <w:rPr>
          <w:rFonts w:ascii="Calibri" w:hAnsi="Calibri" w:cs="Arial"/>
          <w:sz w:val="22"/>
          <w:szCs w:val="22"/>
        </w:rPr>
        <w:t>.</w:t>
      </w:r>
    </w:p>
    <w:p w14:paraId="42027F0E" w14:textId="5C73803E" w:rsidR="00E57BE4" w:rsidRDefault="00A24EB1" w:rsidP="007470DF">
      <w:pPr>
        <w:numPr>
          <w:ilvl w:val="1"/>
          <w:numId w:val="63"/>
        </w:numPr>
        <w:tabs>
          <w:tab w:val="left" w:pos="376"/>
          <w:tab w:val="left" w:pos="1432"/>
        </w:tabs>
        <w:rPr>
          <w:rFonts w:ascii="Calibri" w:hAnsi="Calibri" w:cs="Arial"/>
          <w:bCs/>
          <w:sz w:val="22"/>
          <w:szCs w:val="22"/>
        </w:rPr>
      </w:pPr>
      <w:r w:rsidRPr="00A24EB1">
        <w:rPr>
          <w:rFonts w:ascii="Calibri" w:hAnsi="Calibri" w:cs="Arial"/>
          <w:bCs/>
          <w:sz w:val="22"/>
          <w:szCs w:val="22"/>
        </w:rPr>
        <w:t>Provider makes at least 2 attempts to contact patient; for serious conditions, third attempt is made by certified mail</w:t>
      </w:r>
      <w:r w:rsidR="008852E4">
        <w:rPr>
          <w:rFonts w:ascii="Calibri" w:hAnsi="Calibri" w:cs="Arial"/>
          <w:bCs/>
          <w:sz w:val="22"/>
          <w:szCs w:val="22"/>
        </w:rPr>
        <w:t>.</w:t>
      </w:r>
    </w:p>
    <w:p w14:paraId="74D11F96" w14:textId="77777777" w:rsidR="00E57BE4" w:rsidRDefault="00A24EB1" w:rsidP="007470DF">
      <w:pPr>
        <w:numPr>
          <w:ilvl w:val="2"/>
          <w:numId w:val="63"/>
        </w:numPr>
        <w:tabs>
          <w:tab w:val="left" w:pos="376"/>
          <w:tab w:val="left" w:pos="1432"/>
        </w:tabs>
        <w:rPr>
          <w:rFonts w:ascii="Calibri" w:hAnsi="Calibri" w:cs="Arial"/>
          <w:bCs/>
          <w:sz w:val="22"/>
          <w:szCs w:val="22"/>
        </w:rPr>
      </w:pPr>
      <w:r w:rsidRPr="00A24EB1">
        <w:rPr>
          <w:rFonts w:ascii="Calibri" w:hAnsi="Calibri" w:cs="Arial"/>
          <w:bCs/>
          <w:sz w:val="22"/>
          <w:szCs w:val="22"/>
        </w:rPr>
        <w:t>Communication attempts are documented in patient’s medical record</w:t>
      </w:r>
    </w:p>
    <w:p w14:paraId="15B5C617" w14:textId="0353A301" w:rsidR="00D9134B" w:rsidRPr="00C10BA4" w:rsidRDefault="00A24EB1" w:rsidP="007470DF">
      <w:pPr>
        <w:numPr>
          <w:ilvl w:val="0"/>
          <w:numId w:val="63"/>
        </w:numPr>
        <w:tabs>
          <w:tab w:val="left" w:pos="376"/>
          <w:tab w:val="left" w:pos="1432"/>
        </w:tabs>
        <w:rPr>
          <w:rFonts w:ascii="Calibri" w:hAnsi="Calibri" w:cs="Arial"/>
          <w:b/>
          <w:bCs/>
          <w:sz w:val="22"/>
          <w:szCs w:val="22"/>
        </w:rPr>
      </w:pPr>
      <w:r w:rsidRPr="00A24EB1">
        <w:rPr>
          <w:rFonts w:ascii="Calibri" w:hAnsi="Calibri" w:cs="Arial"/>
          <w:sz w:val="22"/>
          <w:szCs w:val="22"/>
        </w:rPr>
        <w:t>Cancellations and no-show appointments are tracked and assessed to determine whether any patients require follow-up</w:t>
      </w:r>
      <w:r w:rsidR="00860BF2">
        <w:rPr>
          <w:rFonts w:ascii="Calibri" w:hAnsi="Calibri" w:cs="Arial"/>
          <w:sz w:val="22"/>
          <w:szCs w:val="22"/>
        </w:rPr>
        <w:t>.</w:t>
      </w:r>
    </w:p>
    <w:p w14:paraId="797D18EC" w14:textId="3AA0FD0F" w:rsidR="00D9134B" w:rsidRPr="0090082B" w:rsidRDefault="00A24EB1" w:rsidP="007470DF">
      <w:pPr>
        <w:numPr>
          <w:ilvl w:val="0"/>
          <w:numId w:val="63"/>
        </w:numPr>
        <w:tabs>
          <w:tab w:val="left" w:pos="376"/>
          <w:tab w:val="left" w:pos="1432"/>
        </w:tabs>
        <w:rPr>
          <w:rFonts w:ascii="Calibri" w:hAnsi="Calibri" w:cs="Arial"/>
          <w:b/>
          <w:bCs/>
          <w:sz w:val="22"/>
          <w:szCs w:val="22"/>
        </w:rPr>
      </w:pPr>
      <w:r w:rsidRPr="00A24EB1">
        <w:rPr>
          <w:rFonts w:ascii="Calibri" w:hAnsi="Calibri" w:cs="Arial"/>
          <w:sz w:val="22"/>
          <w:szCs w:val="22"/>
        </w:rPr>
        <w:t>Outcomes of follow-up action are</w:t>
      </w:r>
      <w:r w:rsidR="007D76D8">
        <w:rPr>
          <w:rFonts w:ascii="Calibri" w:hAnsi="Calibri" w:cs="Arial"/>
          <w:sz w:val="22"/>
          <w:szCs w:val="22"/>
        </w:rPr>
        <w:t xml:space="preserve"> documented</w:t>
      </w:r>
      <w:r w:rsidRPr="00A24EB1">
        <w:rPr>
          <w:rFonts w:ascii="Calibri" w:hAnsi="Calibri" w:cs="Arial"/>
          <w:sz w:val="22"/>
          <w:szCs w:val="22"/>
        </w:rPr>
        <w:t xml:space="preserve"> in patient’s medical record</w:t>
      </w:r>
      <w:r w:rsidR="00860BF2">
        <w:rPr>
          <w:rFonts w:ascii="Calibri" w:hAnsi="Calibri" w:cs="Arial"/>
          <w:sz w:val="22"/>
          <w:szCs w:val="22"/>
        </w:rPr>
        <w:t>.</w:t>
      </w:r>
    </w:p>
    <w:p w14:paraId="4F321B42" w14:textId="77777777" w:rsidR="0090082B" w:rsidRPr="0090082B" w:rsidRDefault="0090082B" w:rsidP="0090082B">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0082B" w14:paraId="1ED23B7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4C80D4" w14:textId="250E1845" w:rsidR="0090082B" w:rsidRPr="000433C5" w:rsidRDefault="0090082B" w:rsidP="004E4860">
            <w:pPr>
              <w:jc w:val="center"/>
              <w:rPr>
                <w:rFonts w:asciiTheme="minorHAnsi" w:hAnsiTheme="minorHAnsi"/>
                <w:b/>
                <w:bCs/>
                <w:sz w:val="22"/>
                <w:szCs w:val="22"/>
              </w:rPr>
            </w:pPr>
            <w:bookmarkStart w:id="991" w:name="_Hlk495400913"/>
            <w:r w:rsidRPr="000433C5">
              <w:rPr>
                <w:rFonts w:asciiTheme="minorHAnsi" w:hAnsiTheme="minorHAnsi"/>
                <w:b/>
                <w:bCs/>
                <w:sz w:val="22"/>
                <w:szCs w:val="22"/>
              </w:rPr>
              <w:t xml:space="preserve">Required for PCMH Designation: </w:t>
            </w:r>
            <w:r w:rsidR="0006088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1F7144B" w14:textId="09B8F91A" w:rsidR="0090082B" w:rsidRPr="000433C5" w:rsidRDefault="0004498C" w:rsidP="004E4860">
            <w:pPr>
              <w:jc w:val="center"/>
              <w:rPr>
                <w:rFonts w:asciiTheme="minorHAnsi" w:hAnsiTheme="minorHAnsi"/>
                <w:b/>
                <w:bCs/>
                <w:sz w:val="22"/>
                <w:szCs w:val="22"/>
              </w:rPr>
            </w:pPr>
            <w:r>
              <w:rPr>
                <w:rFonts w:asciiTheme="minorHAnsi" w:hAnsiTheme="minorHAnsi"/>
                <w:b/>
                <w:bCs/>
                <w:sz w:val="22"/>
                <w:szCs w:val="22"/>
              </w:rPr>
              <w:t>Predicate Logic: 6.5</w:t>
            </w:r>
          </w:p>
        </w:tc>
      </w:tr>
      <w:tr w:rsidR="0090082B" w14:paraId="7194C14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0233E" w14:textId="77777777" w:rsidR="0090082B" w:rsidRPr="000433C5" w:rsidRDefault="0090082B"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0082B" w14:paraId="7D53970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C7FD76" w14:textId="1BD19968" w:rsidR="0090082B" w:rsidRPr="006D42B2"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D101B0" w:rsidRPr="00D101B0">
              <w:rPr>
                <w:rFonts w:asciiTheme="minorHAnsi" w:hAnsiTheme="minorHAnsi"/>
                <w:sz w:val="22"/>
                <w:szCs w:val="22"/>
              </w:rPr>
              <w:t xml:space="preserve"> follow-up process for patients including those</w:t>
            </w:r>
            <w:r w:rsidR="006D42B2">
              <w:rPr>
                <w:rFonts w:asciiTheme="minorHAnsi" w:hAnsiTheme="minorHAnsi"/>
                <w:sz w:val="22"/>
                <w:szCs w:val="22"/>
              </w:rPr>
              <w:t xml:space="preserve"> </w:t>
            </w:r>
            <w:r w:rsidR="00D101B0" w:rsidRPr="006D42B2">
              <w:rPr>
                <w:rFonts w:asciiTheme="minorHAnsi" w:hAnsiTheme="minorHAnsi"/>
                <w:sz w:val="22"/>
                <w:szCs w:val="22"/>
              </w:rPr>
              <w:t>that cancel or no-show</w:t>
            </w:r>
            <w:r w:rsidR="0014698F">
              <w:rPr>
                <w:rFonts w:asciiTheme="minorHAnsi" w:hAnsiTheme="minorHAnsi"/>
                <w:sz w:val="22"/>
                <w:szCs w:val="22"/>
              </w:rPr>
              <w:t>,</w:t>
            </w:r>
            <w:r w:rsidR="00D101B0" w:rsidRPr="006D42B2">
              <w:rPr>
                <w:rFonts w:asciiTheme="minorHAnsi" w:hAnsiTheme="minorHAnsi"/>
                <w:sz w:val="22"/>
                <w:szCs w:val="22"/>
              </w:rPr>
              <w:t xml:space="preserve"> and documentation i</w:t>
            </w:r>
            <w:r w:rsidR="006D42B2">
              <w:rPr>
                <w:rFonts w:asciiTheme="minorHAnsi" w:hAnsiTheme="minorHAnsi"/>
                <w:sz w:val="22"/>
                <w:szCs w:val="22"/>
              </w:rPr>
              <w:t>n</w:t>
            </w:r>
            <w:r w:rsidR="00D101B0" w:rsidRPr="006D42B2">
              <w:rPr>
                <w:rFonts w:asciiTheme="minorHAnsi" w:hAnsiTheme="minorHAnsi"/>
                <w:sz w:val="22"/>
                <w:szCs w:val="22"/>
              </w:rPr>
              <w:t xml:space="preserve"> </w:t>
            </w:r>
            <w:r w:rsidR="00C50299" w:rsidRPr="006D42B2">
              <w:rPr>
                <w:rFonts w:asciiTheme="minorHAnsi" w:hAnsiTheme="minorHAnsi"/>
                <w:sz w:val="22"/>
                <w:szCs w:val="22"/>
              </w:rPr>
              <w:t>E</w:t>
            </w:r>
            <w:r w:rsidR="00C50299">
              <w:rPr>
                <w:rFonts w:asciiTheme="minorHAnsi" w:hAnsiTheme="minorHAnsi"/>
                <w:sz w:val="22"/>
                <w:szCs w:val="22"/>
              </w:rPr>
              <w:t>H</w:t>
            </w:r>
            <w:r w:rsidR="00C50299" w:rsidRPr="006D42B2">
              <w:rPr>
                <w:rFonts w:asciiTheme="minorHAnsi" w:hAnsiTheme="minorHAnsi"/>
                <w:sz w:val="22"/>
                <w:szCs w:val="22"/>
              </w:rPr>
              <w:t>R</w:t>
            </w:r>
            <w:r w:rsidR="00D101B0" w:rsidRPr="006D42B2">
              <w:rPr>
                <w:rFonts w:asciiTheme="minorHAnsi" w:hAnsiTheme="minorHAnsi"/>
                <w:sz w:val="22"/>
                <w:szCs w:val="22"/>
              </w:rPr>
              <w:t>/Registry</w:t>
            </w:r>
            <w:r w:rsidR="0014698F">
              <w:rPr>
                <w:rFonts w:asciiTheme="minorHAnsi" w:hAnsiTheme="minorHAnsi"/>
                <w:sz w:val="22"/>
                <w:szCs w:val="22"/>
              </w:rPr>
              <w:t xml:space="preserve"> of</w:t>
            </w:r>
            <w:r w:rsidR="00D101B0" w:rsidRPr="006D42B2">
              <w:rPr>
                <w:rFonts w:asciiTheme="minorHAnsi" w:hAnsiTheme="minorHAnsi"/>
                <w:sz w:val="22"/>
                <w:szCs w:val="22"/>
              </w:rPr>
              <w:t xml:space="preserve"> at least 2 attempts to contact patient</w:t>
            </w:r>
            <w:r w:rsidR="006D42B2">
              <w:rPr>
                <w:rFonts w:asciiTheme="minorHAnsi" w:hAnsiTheme="minorHAnsi"/>
                <w:sz w:val="22"/>
                <w:szCs w:val="22"/>
              </w:rPr>
              <w:t>,</w:t>
            </w:r>
            <w:r w:rsidR="00D101B0" w:rsidRPr="006D42B2">
              <w:rPr>
                <w:rFonts w:asciiTheme="minorHAnsi" w:hAnsiTheme="minorHAnsi"/>
                <w:sz w:val="22"/>
                <w:szCs w:val="22"/>
              </w:rPr>
              <w:t xml:space="preserve"> third by certified mail</w:t>
            </w:r>
          </w:p>
        </w:tc>
      </w:tr>
      <w:bookmarkEnd w:id="991"/>
    </w:tbl>
    <w:p w14:paraId="3B53527C" w14:textId="77777777" w:rsidR="00D9134B" w:rsidRPr="00C10BA4" w:rsidRDefault="00D9134B" w:rsidP="00D9134B">
      <w:pPr>
        <w:rPr>
          <w:rFonts w:ascii="Calibri" w:hAnsi="Calibri" w:cs="Arial"/>
          <w:b/>
          <w:bCs/>
          <w:sz w:val="22"/>
          <w:szCs w:val="22"/>
        </w:rPr>
      </w:pPr>
    </w:p>
    <w:p w14:paraId="06902AE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6.7</w:t>
      </w:r>
    </w:p>
    <w:p w14:paraId="63C9A652"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used to document all test tracking steps in the patient’s medical record</w:t>
      </w:r>
    </w:p>
    <w:p w14:paraId="49FE748D"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41CA1A1E" w14:textId="77777777" w:rsidR="00D9134B" w:rsidRPr="00C10BA4" w:rsidRDefault="00713BF9" w:rsidP="006635E6">
      <w:pPr>
        <w:tabs>
          <w:tab w:val="left" w:pos="376"/>
          <w:tab w:val="left" w:pos="1432"/>
        </w:tabs>
        <w:rPr>
          <w:rFonts w:ascii="Calibri" w:hAnsi="Calibri" w:cs="Arial"/>
          <w:bCs/>
          <w:i/>
          <w:u w:val="single"/>
        </w:rPr>
      </w:pPr>
      <w:r>
        <w:rPr>
          <w:rFonts w:ascii="Calibri" w:hAnsi="Calibri" w:cs="Arial"/>
          <w:bCs/>
          <w:i/>
          <w:u w:val="single"/>
        </w:rPr>
        <w:t>PCP and Specialist Guidelines:</w:t>
      </w:r>
    </w:p>
    <w:p w14:paraId="0158C306" w14:textId="4D18FBEC" w:rsidR="00D9134B" w:rsidRPr="006D42B2" w:rsidRDefault="00A24EB1" w:rsidP="007470DF">
      <w:pPr>
        <w:numPr>
          <w:ilvl w:val="0"/>
          <w:numId w:val="64"/>
        </w:numPr>
        <w:tabs>
          <w:tab w:val="left" w:pos="376"/>
          <w:tab w:val="left" w:pos="1432"/>
        </w:tabs>
        <w:rPr>
          <w:rFonts w:ascii="Calibri" w:hAnsi="Calibri" w:cs="Arial"/>
          <w:b/>
          <w:bCs/>
          <w:sz w:val="22"/>
          <w:szCs w:val="22"/>
        </w:rPr>
      </w:pPr>
      <w:r w:rsidRPr="00A24EB1">
        <w:rPr>
          <w:rFonts w:ascii="Calibri" w:hAnsi="Calibri" w:cs="Arial"/>
          <w:sz w:val="22"/>
          <w:szCs w:val="22"/>
        </w:rPr>
        <w:t>All phone calls, letters, and other communications with patient regarding testing and test results are documented in the patient’s medical record</w:t>
      </w:r>
      <w:r w:rsidR="00860BF2">
        <w:rPr>
          <w:rFonts w:ascii="Calibri" w:hAnsi="Calibri" w:cs="Arial"/>
          <w:sz w:val="22"/>
          <w:szCs w:val="22"/>
        </w:rPr>
        <w:t>.</w:t>
      </w:r>
    </w:p>
    <w:p w14:paraId="453E73A7" w14:textId="77777777" w:rsidR="006D42B2" w:rsidRPr="006D42B2" w:rsidRDefault="006D42B2" w:rsidP="006D42B2">
      <w:pPr>
        <w:tabs>
          <w:tab w:val="left" w:pos="376"/>
          <w:tab w:val="left" w:pos="1432"/>
        </w:tabs>
        <w:ind w:left="108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38850335"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E7A989"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D5F9FDF"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5AC03D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D8CFE2"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086444CD"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B4649" w14:textId="1479A745" w:rsidR="006D42B2" w:rsidRPr="006D42B2" w:rsidRDefault="00D305C9" w:rsidP="007470DF">
            <w:pPr>
              <w:pStyle w:val="ListParagraph"/>
              <w:numPr>
                <w:ilvl w:val="0"/>
                <w:numId w:val="166"/>
              </w:numPr>
              <w:rPr>
                <w:rFonts w:asciiTheme="minorHAnsi" w:hAnsiTheme="minorHAnsi"/>
                <w:sz w:val="22"/>
                <w:szCs w:val="22"/>
              </w:rPr>
            </w:pPr>
            <w:r>
              <w:rPr>
                <w:rFonts w:asciiTheme="minorHAnsi" w:hAnsiTheme="minorHAnsi"/>
                <w:sz w:val="22"/>
                <w:szCs w:val="22"/>
              </w:rPr>
              <w:t>Example of patient’s chart with all steps tied to test-tracking documented: tests ordered, results received, results reviewed, and patient outreach</w:t>
            </w:r>
          </w:p>
        </w:tc>
      </w:tr>
    </w:tbl>
    <w:p w14:paraId="446D62F5" w14:textId="77777777" w:rsidR="00D9134B" w:rsidRPr="00C10BA4" w:rsidRDefault="00D9134B" w:rsidP="00D9134B">
      <w:pPr>
        <w:rPr>
          <w:rFonts w:ascii="Calibri" w:hAnsi="Calibri" w:cs="Arial"/>
          <w:b/>
          <w:bCs/>
          <w:sz w:val="22"/>
          <w:szCs w:val="22"/>
        </w:rPr>
      </w:pPr>
    </w:p>
    <w:p w14:paraId="337A370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6.8</w:t>
      </w:r>
    </w:p>
    <w:p w14:paraId="729EFD0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All clinicians and appropriate office staff are trained to ensure adherence to the test-tracking procedures; all training is documented either in personnel file or in training logs or records</w:t>
      </w:r>
    </w:p>
    <w:p w14:paraId="585F14A5" w14:textId="77777777" w:rsidR="00D9134B" w:rsidRPr="00C10BA4" w:rsidRDefault="00A24EB1" w:rsidP="00D9134B">
      <w:pPr>
        <w:rPr>
          <w:rFonts w:ascii="Calibri" w:hAnsi="Calibri" w:cs="Arial"/>
          <w:sz w:val="22"/>
          <w:szCs w:val="22"/>
        </w:rPr>
      </w:pPr>
      <w:r w:rsidRPr="00A24EB1">
        <w:rPr>
          <w:rFonts w:ascii="Calibri" w:hAnsi="Calibri" w:cs="Arial"/>
          <w:b/>
          <w:bCs/>
          <w:sz w:val="22"/>
          <w:szCs w:val="22"/>
        </w:rPr>
        <w:t> </w:t>
      </w:r>
    </w:p>
    <w:p w14:paraId="52A7E2DE" w14:textId="77777777" w:rsidR="00D9134B" w:rsidRPr="00C10BA4" w:rsidRDefault="00713BF9" w:rsidP="006635E6">
      <w:pPr>
        <w:tabs>
          <w:tab w:val="left" w:pos="376"/>
          <w:tab w:val="left" w:pos="1432"/>
        </w:tabs>
        <w:rPr>
          <w:rFonts w:ascii="Calibri" w:hAnsi="Calibri" w:cs="Arial"/>
          <w:bCs/>
          <w:i/>
          <w:u w:val="single"/>
        </w:rPr>
      </w:pPr>
      <w:r>
        <w:rPr>
          <w:rFonts w:ascii="Calibri" w:hAnsi="Calibri" w:cs="Arial"/>
          <w:bCs/>
          <w:i/>
          <w:u w:val="single"/>
        </w:rPr>
        <w:t>PCP and Specialist Guidelines:</w:t>
      </w:r>
    </w:p>
    <w:p w14:paraId="0DB75231" w14:textId="5285648D" w:rsidR="00D9134B" w:rsidRPr="00C10BA4" w:rsidRDefault="00A24EB1" w:rsidP="007470DF">
      <w:pPr>
        <w:numPr>
          <w:ilvl w:val="0"/>
          <w:numId w:val="65"/>
        </w:numPr>
        <w:tabs>
          <w:tab w:val="left" w:pos="376"/>
          <w:tab w:val="left" w:pos="1432"/>
        </w:tabs>
        <w:rPr>
          <w:rFonts w:ascii="Calibri" w:hAnsi="Calibri" w:cs="Arial"/>
          <w:b/>
          <w:bCs/>
          <w:sz w:val="22"/>
          <w:szCs w:val="22"/>
        </w:rPr>
      </w:pPr>
      <w:r w:rsidRPr="00A24EB1">
        <w:rPr>
          <w:rFonts w:ascii="Calibri" w:hAnsi="Calibri" w:cs="Arial"/>
          <w:sz w:val="22"/>
          <w:szCs w:val="22"/>
        </w:rPr>
        <w:t>Practice unit or PO maintains record of training and can provide training content for review</w:t>
      </w:r>
      <w:r w:rsidR="00860BF2">
        <w:rPr>
          <w:rFonts w:ascii="Calibri" w:hAnsi="Calibri" w:cs="Arial"/>
          <w:sz w:val="22"/>
          <w:szCs w:val="22"/>
        </w:rPr>
        <w:t>.</w:t>
      </w:r>
    </w:p>
    <w:p w14:paraId="4CD8D8B9" w14:textId="626F4A90" w:rsidR="001D0D72" w:rsidRDefault="001D0D72" w:rsidP="007470DF">
      <w:pPr>
        <w:numPr>
          <w:ilvl w:val="0"/>
          <w:numId w:val="65"/>
        </w:numPr>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860BF2">
        <w:rPr>
          <w:rFonts w:ascii="Calibri" w:hAnsi="Calibri" w:cs="Arial"/>
          <w:bCs/>
          <w:sz w:val="22"/>
          <w:szCs w:val="22"/>
        </w:rPr>
        <w:t>.</w:t>
      </w:r>
    </w:p>
    <w:p w14:paraId="35FF1084" w14:textId="77777777" w:rsidR="006D42B2" w:rsidRDefault="006D42B2" w:rsidP="006D42B2">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4070B1A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297398"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444750"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9E9F32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B9182"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6AD32AE3"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221194" w14:textId="1A12C821"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 xml:space="preserve">Documentation </w:t>
            </w:r>
            <w:r w:rsidR="0014698F">
              <w:rPr>
                <w:rFonts w:asciiTheme="minorHAnsi" w:hAnsiTheme="minorHAnsi"/>
                <w:sz w:val="22"/>
                <w:szCs w:val="22"/>
              </w:rPr>
              <w:t>r</w:t>
            </w:r>
            <w:r w:rsidRPr="006D42B2">
              <w:rPr>
                <w:rFonts w:asciiTheme="minorHAnsi" w:hAnsiTheme="minorHAnsi"/>
                <w:sz w:val="22"/>
                <w:szCs w:val="22"/>
              </w:rPr>
              <w:t>equired</w:t>
            </w:r>
          </w:p>
          <w:p w14:paraId="66913141" w14:textId="5D944718" w:rsidR="0014698F"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Staff training on test tracking</w:t>
            </w:r>
            <w:r w:rsidR="00D305C9">
              <w:rPr>
                <w:rFonts w:asciiTheme="minorHAnsi" w:hAnsiTheme="minorHAnsi"/>
                <w:sz w:val="22"/>
                <w:szCs w:val="22"/>
              </w:rPr>
              <w:t>, reviewed annually</w:t>
            </w:r>
          </w:p>
          <w:p w14:paraId="590D35BB" w14:textId="77777777"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A copy of the documented training content and sig</w:t>
            </w:r>
            <w:r>
              <w:rPr>
                <w:rFonts w:asciiTheme="minorHAnsi" w:hAnsiTheme="minorHAnsi"/>
                <w:sz w:val="22"/>
                <w:szCs w:val="22"/>
              </w:rPr>
              <w:t>n</w:t>
            </w:r>
            <w:r w:rsidRPr="006D42B2">
              <w:rPr>
                <w:rFonts w:asciiTheme="minorHAnsi" w:hAnsiTheme="minorHAnsi"/>
                <w:sz w:val="22"/>
                <w:szCs w:val="22"/>
              </w:rPr>
              <w:t xml:space="preserve"> in sheet</w:t>
            </w:r>
          </w:p>
        </w:tc>
      </w:tr>
    </w:tbl>
    <w:p w14:paraId="0DA74DA7" w14:textId="77777777" w:rsidR="00D9134B" w:rsidRPr="00C10BA4" w:rsidRDefault="00D9134B" w:rsidP="00D9134B">
      <w:pPr>
        <w:rPr>
          <w:rFonts w:ascii="Calibri" w:hAnsi="Calibri" w:cs="Arial"/>
          <w:b/>
          <w:bCs/>
          <w:sz w:val="22"/>
          <w:szCs w:val="22"/>
        </w:rPr>
      </w:pPr>
    </w:p>
    <w:p w14:paraId="665ABAB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6.9</w:t>
      </w:r>
    </w:p>
    <w:p w14:paraId="41B9B70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Practice has Computerized Order Entry integrated with automated test tracking system </w:t>
      </w:r>
    </w:p>
    <w:p w14:paraId="0CB04CE3" w14:textId="77777777" w:rsidR="00D9134B" w:rsidRPr="00C10BA4" w:rsidRDefault="00D9134B" w:rsidP="00D9134B">
      <w:pPr>
        <w:rPr>
          <w:rFonts w:ascii="Calibri" w:hAnsi="Calibri" w:cs="Arial"/>
          <w:sz w:val="22"/>
          <w:szCs w:val="22"/>
        </w:rPr>
      </w:pPr>
    </w:p>
    <w:p w14:paraId="628247CD" w14:textId="77777777" w:rsidR="00D9134B" w:rsidRPr="00C10BA4" w:rsidRDefault="00A24EB1" w:rsidP="006635E6">
      <w:pPr>
        <w:tabs>
          <w:tab w:val="left" w:pos="376"/>
          <w:tab w:val="left" w:pos="1432"/>
        </w:tabs>
        <w:rPr>
          <w:rFonts w:ascii="Calibri" w:hAnsi="Calibri" w:cs="Arial"/>
          <w:bCs/>
          <w:i/>
          <w:u w:val="single"/>
        </w:rPr>
      </w:pPr>
      <w:r w:rsidRPr="00A24EB1">
        <w:rPr>
          <w:rFonts w:ascii="Calibri" w:hAnsi="Calibri" w:cs="Arial"/>
          <w:bCs/>
          <w:i/>
          <w:u w:val="single"/>
        </w:rPr>
        <w:t>PCP and Specialist</w:t>
      </w:r>
      <w:r w:rsidR="00713BF9">
        <w:rPr>
          <w:rFonts w:ascii="Calibri" w:hAnsi="Calibri" w:cs="Arial"/>
          <w:bCs/>
          <w:i/>
          <w:u w:val="single"/>
        </w:rPr>
        <w:t xml:space="preserve"> Guidelines:</w:t>
      </w:r>
    </w:p>
    <w:p w14:paraId="3B096B2D" w14:textId="628C723E" w:rsidR="00D9134B" w:rsidRPr="00C10BA4" w:rsidRDefault="00A24EB1" w:rsidP="007470DF">
      <w:pPr>
        <w:numPr>
          <w:ilvl w:val="0"/>
          <w:numId w:val="216"/>
        </w:numPr>
        <w:tabs>
          <w:tab w:val="clear" w:pos="1260"/>
          <w:tab w:val="left" w:pos="376"/>
          <w:tab w:val="num" w:pos="1080"/>
          <w:tab w:val="left" w:pos="1432"/>
        </w:tabs>
        <w:ind w:left="1080"/>
        <w:rPr>
          <w:rFonts w:ascii="Calibri" w:hAnsi="Calibri" w:cs="Arial"/>
          <w:b/>
          <w:bCs/>
          <w:sz w:val="22"/>
          <w:szCs w:val="22"/>
        </w:rPr>
      </w:pPr>
      <w:r w:rsidRPr="00A24EB1">
        <w:rPr>
          <w:rFonts w:ascii="Calibri" w:hAnsi="Calibri" w:cs="Arial"/>
          <w:sz w:val="22"/>
          <w:szCs w:val="22"/>
        </w:rPr>
        <w:t>Test-tracking system has Computerized Order Entry system structured to log all test orders and is linked to automated tracking system that supports caregiver follow-up</w:t>
      </w:r>
      <w:r w:rsidR="00860BF2">
        <w:rPr>
          <w:rFonts w:ascii="Calibri" w:hAnsi="Calibri" w:cs="Arial"/>
          <w:sz w:val="22"/>
          <w:szCs w:val="22"/>
        </w:rPr>
        <w:t>.</w:t>
      </w:r>
    </w:p>
    <w:p w14:paraId="73615FCE" w14:textId="41079EFF" w:rsidR="00D9134B" w:rsidRPr="006D42B2" w:rsidRDefault="00A24EB1" w:rsidP="007470DF">
      <w:pPr>
        <w:numPr>
          <w:ilvl w:val="0"/>
          <w:numId w:val="216"/>
        </w:numPr>
        <w:tabs>
          <w:tab w:val="clear" w:pos="1260"/>
          <w:tab w:val="left" w:pos="376"/>
          <w:tab w:val="num" w:pos="1080"/>
          <w:tab w:val="left" w:pos="1432"/>
        </w:tabs>
        <w:ind w:left="1080"/>
        <w:rPr>
          <w:rFonts w:ascii="Calibri" w:hAnsi="Calibri" w:cs="Arial"/>
          <w:b/>
          <w:bCs/>
          <w:sz w:val="22"/>
          <w:szCs w:val="22"/>
        </w:rPr>
      </w:pPr>
      <w:r w:rsidRPr="00A24EB1">
        <w:rPr>
          <w:rFonts w:ascii="Calibri" w:hAnsi="Calibri" w:cs="Arial"/>
          <w:sz w:val="22"/>
          <w:szCs w:val="22"/>
        </w:rPr>
        <w:t>Test tracking system has the ability to electronically receive and track results</w:t>
      </w:r>
      <w:r w:rsidR="00860BF2">
        <w:rPr>
          <w:rFonts w:ascii="Calibri" w:hAnsi="Calibri" w:cs="Arial"/>
          <w:sz w:val="22"/>
          <w:szCs w:val="22"/>
        </w:rPr>
        <w:t>.</w:t>
      </w:r>
    </w:p>
    <w:p w14:paraId="79A56675" w14:textId="77777777" w:rsidR="006D42B2" w:rsidRPr="006D42B2" w:rsidRDefault="006D42B2" w:rsidP="005F51FE">
      <w:pPr>
        <w:tabs>
          <w:tab w:val="left" w:pos="376"/>
          <w:tab w:val="num" w:pos="1080"/>
          <w:tab w:val="left" w:pos="1432"/>
        </w:tabs>
        <w:ind w:left="1080" w:hanging="360"/>
        <w:rPr>
          <w:rFonts w:ascii="Calibri" w:hAnsi="Calibri" w:cs="Arial"/>
          <w:b/>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14:paraId="50642569"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5883D3"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3C61018"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D42B2" w14:paraId="5C627AA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FC0BEE" w14:textId="77777777" w:rsidR="006D42B2" w:rsidRPr="000433C5" w:rsidRDefault="006D42B2"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D42B2" w14:paraId="07EEEBE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96184" w14:textId="144E6678" w:rsidR="006D42B2" w:rsidRPr="006D42B2" w:rsidRDefault="006D42B2" w:rsidP="007470DF">
            <w:pPr>
              <w:pStyle w:val="ListParagraph"/>
              <w:numPr>
                <w:ilvl w:val="0"/>
                <w:numId w:val="166"/>
              </w:numPr>
              <w:rPr>
                <w:rFonts w:asciiTheme="minorHAnsi" w:hAnsiTheme="minorHAnsi"/>
                <w:sz w:val="22"/>
                <w:szCs w:val="22"/>
              </w:rPr>
            </w:pPr>
            <w:r w:rsidRPr="006D42B2">
              <w:rPr>
                <w:rFonts w:asciiTheme="minorHAnsi" w:hAnsiTheme="minorHAnsi"/>
                <w:sz w:val="22"/>
                <w:szCs w:val="22"/>
              </w:rPr>
              <w:t xml:space="preserve">Clinical staff </w:t>
            </w:r>
            <w:r w:rsidR="00AC484D">
              <w:rPr>
                <w:rFonts w:asciiTheme="minorHAnsi" w:hAnsiTheme="minorHAnsi"/>
                <w:sz w:val="22"/>
                <w:szCs w:val="22"/>
              </w:rPr>
              <w:t>d</w:t>
            </w:r>
            <w:r w:rsidRPr="006D42B2">
              <w:rPr>
                <w:rFonts w:asciiTheme="minorHAnsi" w:hAnsiTheme="minorHAnsi"/>
                <w:sz w:val="22"/>
                <w:szCs w:val="22"/>
              </w:rPr>
              <w:t>emos using their</w:t>
            </w:r>
            <w:r>
              <w:rPr>
                <w:rFonts w:asciiTheme="minorHAnsi" w:hAnsiTheme="minorHAnsi"/>
                <w:sz w:val="22"/>
                <w:szCs w:val="22"/>
              </w:rPr>
              <w:t xml:space="preserve"> </w:t>
            </w:r>
            <w:r w:rsidRPr="006D42B2">
              <w:rPr>
                <w:rFonts w:asciiTheme="minorHAnsi" w:hAnsiTheme="minorHAnsi"/>
                <w:sz w:val="22"/>
                <w:szCs w:val="22"/>
              </w:rPr>
              <w:t xml:space="preserve">registry or </w:t>
            </w:r>
            <w:r>
              <w:rPr>
                <w:rFonts w:asciiTheme="minorHAnsi" w:hAnsiTheme="minorHAnsi"/>
                <w:sz w:val="22"/>
                <w:szCs w:val="22"/>
              </w:rPr>
              <w:t xml:space="preserve">EHR. How are </w:t>
            </w:r>
            <w:r w:rsidRPr="006D42B2">
              <w:rPr>
                <w:rFonts w:asciiTheme="minorHAnsi" w:hAnsiTheme="minorHAnsi"/>
                <w:sz w:val="22"/>
                <w:szCs w:val="22"/>
              </w:rPr>
              <w:t>test</w:t>
            </w:r>
            <w:r>
              <w:rPr>
                <w:rFonts w:asciiTheme="minorHAnsi" w:hAnsiTheme="minorHAnsi"/>
                <w:sz w:val="22"/>
                <w:szCs w:val="22"/>
              </w:rPr>
              <w:t>s</w:t>
            </w:r>
            <w:r w:rsidRPr="006D42B2">
              <w:rPr>
                <w:rFonts w:asciiTheme="minorHAnsi" w:hAnsiTheme="minorHAnsi"/>
                <w:sz w:val="22"/>
                <w:szCs w:val="22"/>
              </w:rPr>
              <w:t xml:space="preserve"> ordered through t</w:t>
            </w:r>
            <w:r>
              <w:rPr>
                <w:rFonts w:asciiTheme="minorHAnsi" w:hAnsiTheme="minorHAnsi"/>
                <w:sz w:val="22"/>
                <w:szCs w:val="22"/>
              </w:rPr>
              <w:t xml:space="preserve">he </w:t>
            </w:r>
            <w:r w:rsidRPr="006D42B2">
              <w:rPr>
                <w:rFonts w:asciiTheme="minorHAnsi" w:hAnsiTheme="minorHAnsi"/>
                <w:sz w:val="22"/>
                <w:szCs w:val="22"/>
              </w:rPr>
              <w:t xml:space="preserve">system and how </w:t>
            </w:r>
            <w:r w:rsidR="00404D90">
              <w:rPr>
                <w:rFonts w:asciiTheme="minorHAnsi" w:hAnsiTheme="minorHAnsi"/>
                <w:sz w:val="22"/>
                <w:szCs w:val="22"/>
              </w:rPr>
              <w:t xml:space="preserve">do </w:t>
            </w:r>
            <w:r w:rsidRPr="006D42B2">
              <w:rPr>
                <w:rFonts w:asciiTheme="minorHAnsi" w:hAnsiTheme="minorHAnsi"/>
                <w:sz w:val="22"/>
                <w:szCs w:val="22"/>
              </w:rPr>
              <w:t>results automatically feed back into</w:t>
            </w:r>
            <w:r>
              <w:rPr>
                <w:rFonts w:asciiTheme="minorHAnsi" w:hAnsiTheme="minorHAnsi"/>
                <w:sz w:val="22"/>
                <w:szCs w:val="22"/>
              </w:rPr>
              <w:t xml:space="preserve"> the </w:t>
            </w:r>
            <w:r w:rsidR="004857EF" w:rsidRPr="006D42B2">
              <w:rPr>
                <w:rFonts w:asciiTheme="minorHAnsi" w:hAnsiTheme="minorHAnsi"/>
                <w:sz w:val="22"/>
                <w:szCs w:val="22"/>
              </w:rPr>
              <w:t>system</w:t>
            </w:r>
            <w:r w:rsidR="00404D90">
              <w:rPr>
                <w:rFonts w:asciiTheme="minorHAnsi" w:hAnsiTheme="minorHAnsi"/>
                <w:sz w:val="22"/>
                <w:szCs w:val="22"/>
              </w:rPr>
              <w:t>?</w:t>
            </w:r>
          </w:p>
        </w:tc>
      </w:tr>
    </w:tbl>
    <w:p w14:paraId="73DCECC8" w14:textId="77777777" w:rsidR="006D42B2" w:rsidRPr="004B0CDA" w:rsidRDefault="006D42B2" w:rsidP="006D42B2">
      <w:pPr>
        <w:tabs>
          <w:tab w:val="left" w:pos="376"/>
          <w:tab w:val="left" w:pos="1432"/>
        </w:tabs>
        <w:rPr>
          <w:rFonts w:ascii="Calibri" w:hAnsi="Calibri" w:cs="Arial"/>
          <w:b/>
          <w:bCs/>
          <w:sz w:val="22"/>
          <w:szCs w:val="22"/>
        </w:rPr>
      </w:pPr>
    </w:p>
    <w:p w14:paraId="0262010E" w14:textId="0738A2CA" w:rsidR="00621DD8" w:rsidRDefault="00621DD8" w:rsidP="007D4B04">
      <w:pPr>
        <w:tabs>
          <w:tab w:val="left" w:pos="376"/>
          <w:tab w:val="left" w:pos="1432"/>
        </w:tabs>
        <w:rPr>
          <w:rFonts w:ascii="Calibri" w:hAnsi="Calibri" w:cs="Arial"/>
          <w:b/>
          <w:bCs/>
          <w:sz w:val="22"/>
          <w:szCs w:val="22"/>
        </w:rPr>
      </w:pPr>
    </w:p>
    <w:p w14:paraId="04CF1915" w14:textId="2CEF1065" w:rsidR="004B0CDA" w:rsidRPr="0079555D" w:rsidRDefault="004B0CDA" w:rsidP="004B0CDA">
      <w:pPr>
        <w:pStyle w:val="Heading1"/>
        <w:spacing w:before="0" w:after="0"/>
        <w:jc w:val="center"/>
        <w:rPr>
          <w:rFonts w:ascii="Calibri" w:hAnsi="Calibri"/>
          <w:i/>
          <w:sz w:val="28"/>
          <w:szCs w:val="28"/>
          <w:u w:val="single"/>
        </w:rPr>
      </w:pPr>
      <w:bookmarkStart w:id="992" w:name="_Toc458507925"/>
      <w:bookmarkStart w:id="993" w:name="_Toc118897883"/>
      <w:r w:rsidRPr="00437E94">
        <w:rPr>
          <w:rFonts w:ascii="Calibri" w:hAnsi="Calibri"/>
          <w:sz w:val="28"/>
          <w:szCs w:val="28"/>
          <w:u w:val="single"/>
        </w:rPr>
        <w:t>8.0 Electronic Prescribing</w:t>
      </w:r>
      <w:r w:rsidR="00062C9D" w:rsidRPr="00437E94">
        <w:rPr>
          <w:rFonts w:ascii="Calibri" w:hAnsi="Calibri"/>
          <w:sz w:val="28"/>
          <w:szCs w:val="28"/>
          <w:u w:val="single"/>
        </w:rPr>
        <w:t xml:space="preserve"> and Management of Controlled Substance Prescriptions</w:t>
      </w:r>
      <w:bookmarkEnd w:id="992"/>
      <w:bookmarkEnd w:id="993"/>
      <w:r w:rsidR="00D45F13">
        <w:rPr>
          <w:rFonts w:ascii="Calibri" w:hAnsi="Calibri"/>
          <w:sz w:val="28"/>
          <w:szCs w:val="28"/>
          <w:u w:val="single"/>
        </w:rPr>
        <w:t xml:space="preserve"> </w:t>
      </w:r>
    </w:p>
    <w:p w14:paraId="1801E771" w14:textId="77777777" w:rsidR="004B0CDA" w:rsidRPr="0079555D" w:rsidRDefault="004B0CDA" w:rsidP="004B0CDA">
      <w:pPr>
        <w:rPr>
          <w:rFonts w:ascii="Calibri" w:hAnsi="Calibri" w:cs="Arial"/>
          <w:i/>
          <w:sz w:val="22"/>
          <w:szCs w:val="22"/>
        </w:rPr>
      </w:pPr>
      <w:r w:rsidRPr="0079555D">
        <w:rPr>
          <w:rFonts w:ascii="Calibri" w:hAnsi="Calibri" w:cs="Arial"/>
          <w:i/>
          <w:sz w:val="22"/>
          <w:szCs w:val="22"/>
        </w:rPr>
        <w:t xml:space="preserve">  </w:t>
      </w:r>
    </w:p>
    <w:p w14:paraId="1C1895FD" w14:textId="5C6B7ABF" w:rsidR="004B0CDA" w:rsidRDefault="004B0CDA" w:rsidP="004B0CDA">
      <w:pPr>
        <w:jc w:val="center"/>
        <w:rPr>
          <w:rFonts w:ascii="Calibri" w:hAnsi="Calibri" w:cs="Arial"/>
          <w:sz w:val="22"/>
          <w:szCs w:val="22"/>
        </w:rPr>
      </w:pPr>
      <w:r w:rsidRPr="00A24EB1">
        <w:rPr>
          <w:rFonts w:ascii="Calibri" w:hAnsi="Calibri" w:cs="Arial"/>
          <w:sz w:val="22"/>
          <w:szCs w:val="22"/>
        </w:rPr>
        <w:t xml:space="preserve">Goal: </w:t>
      </w:r>
      <w:r w:rsidR="00674B29">
        <w:rPr>
          <w:rFonts w:ascii="Calibri" w:hAnsi="Calibri" w:cs="Arial"/>
          <w:sz w:val="22"/>
          <w:szCs w:val="22"/>
        </w:rPr>
        <w:t>All providers use electronic prescribing and actively manage controlled substance prescriptions</w:t>
      </w:r>
      <w:r w:rsidR="00860BF2">
        <w:rPr>
          <w:rFonts w:ascii="Calibri" w:hAnsi="Calibri" w:cs="Arial"/>
          <w:sz w:val="22"/>
          <w:szCs w:val="22"/>
        </w:rPr>
        <w:t>.</w:t>
      </w:r>
    </w:p>
    <w:p w14:paraId="763EBB20" w14:textId="77777777" w:rsidR="004B0CDA" w:rsidRDefault="004B0CDA" w:rsidP="004B0CDA">
      <w:pPr>
        <w:ind w:left="720"/>
        <w:jc w:val="center"/>
        <w:rPr>
          <w:rFonts w:ascii="Calibri" w:hAnsi="Calibri" w:cs="Arial"/>
          <w:i/>
          <w:sz w:val="22"/>
          <w:szCs w:val="22"/>
        </w:rPr>
      </w:pPr>
    </w:p>
    <w:p w14:paraId="5F9DA343" w14:textId="1725F46C" w:rsidR="00DE0F00" w:rsidRDefault="00DE0F00" w:rsidP="00DE0F00">
      <w:pPr>
        <w:jc w:val="center"/>
        <w:rPr>
          <w:rFonts w:ascii="Calibri" w:hAnsi="Calibri" w:cs="Arial"/>
          <w:sz w:val="22"/>
        </w:rPr>
      </w:pPr>
      <w:r w:rsidRPr="001B1D1C">
        <w:rPr>
          <w:rFonts w:ascii="Calibri" w:hAnsi="Calibri" w:cs="Arial"/>
          <w:sz w:val="22"/>
        </w:rPr>
        <w:t>5 total capabilities</w:t>
      </w:r>
      <w:r w:rsidR="00BB293E">
        <w:rPr>
          <w:rFonts w:ascii="Calibri" w:hAnsi="Calibri" w:cs="Arial"/>
          <w:sz w:val="22"/>
        </w:rPr>
        <w:t xml:space="preserve">; </w:t>
      </w:r>
      <w:del w:id="994" w:author="Niksic, Lora" w:date="2023-09-05T15:53:00Z">
        <w:r w:rsidR="00BB293E" w:rsidDel="00E83938">
          <w:rPr>
            <w:rFonts w:ascii="Calibri" w:hAnsi="Calibri" w:cs="Arial"/>
            <w:sz w:val="22"/>
          </w:rPr>
          <w:delText>2</w:delText>
        </w:r>
      </w:del>
      <w:ins w:id="995" w:author="Niksic, Lora" w:date="2023-09-05T15:53:00Z">
        <w:r w:rsidR="00E83938">
          <w:rPr>
            <w:rFonts w:ascii="Calibri" w:hAnsi="Calibri" w:cs="Arial"/>
            <w:sz w:val="22"/>
          </w:rPr>
          <w:t>4</w:t>
        </w:r>
      </w:ins>
      <w:r w:rsidR="00BB293E">
        <w:rPr>
          <w:rFonts w:ascii="Calibri" w:hAnsi="Calibri" w:cs="Arial"/>
          <w:sz w:val="22"/>
        </w:rPr>
        <w:t xml:space="preserve"> retired</w:t>
      </w:r>
      <w:r>
        <w:rPr>
          <w:rFonts w:ascii="Calibri" w:hAnsi="Calibri" w:cs="Arial"/>
          <w:sz w:val="22"/>
        </w:rPr>
        <w:t xml:space="preserve"> </w:t>
      </w:r>
    </w:p>
    <w:p w14:paraId="3D8D2179" w14:textId="1430C776" w:rsidR="00DE0F00" w:rsidRDefault="00DE0F00" w:rsidP="00DE0F00">
      <w:pPr>
        <w:jc w:val="center"/>
        <w:rPr>
          <w:rFonts w:ascii="Calibri" w:hAnsi="Calibri" w:cs="Arial"/>
          <w:sz w:val="22"/>
        </w:rPr>
      </w:pPr>
      <w:r>
        <w:rPr>
          <w:rFonts w:ascii="Calibri" w:hAnsi="Calibri" w:cs="Arial"/>
          <w:sz w:val="22"/>
        </w:rPr>
        <w:t>All capabilities applicable to: Adult and Peds patients</w:t>
      </w:r>
    </w:p>
    <w:p w14:paraId="2E60B13E" w14:textId="7085A8DC" w:rsidR="00D665D6" w:rsidRDefault="00D665D6" w:rsidP="00DE0F00">
      <w:pPr>
        <w:jc w:val="center"/>
        <w:rPr>
          <w:rFonts w:ascii="Calibri" w:hAnsi="Calibri" w:cs="Arial"/>
          <w:sz w:val="22"/>
        </w:rPr>
      </w:pPr>
    </w:p>
    <w:p w14:paraId="52ABFABB" w14:textId="13628DE1" w:rsidR="00D665D6" w:rsidRPr="00DD41DA" w:rsidRDefault="00D665D6" w:rsidP="00DE0F00">
      <w:pPr>
        <w:jc w:val="center"/>
        <w:rPr>
          <w:rFonts w:ascii="Calibri" w:hAnsi="Calibri" w:cs="Arial"/>
          <w:sz w:val="22"/>
        </w:rPr>
      </w:pPr>
      <w:r w:rsidRPr="00A24EB1">
        <w:rPr>
          <w:rFonts w:ascii="Calibri" w:hAnsi="Calibri" w:cs="Arial"/>
          <w:i/>
          <w:sz w:val="22"/>
          <w:szCs w:val="22"/>
        </w:rPr>
        <w:t>Applicable to PCPs and specialists</w:t>
      </w:r>
      <w:r w:rsidR="00001D89">
        <w:rPr>
          <w:rFonts w:ascii="Calibri" w:hAnsi="Calibri" w:cs="Arial"/>
          <w:i/>
          <w:sz w:val="22"/>
          <w:szCs w:val="22"/>
        </w:rPr>
        <w:t>.</w:t>
      </w:r>
    </w:p>
    <w:p w14:paraId="6A49FA84" w14:textId="77777777" w:rsidR="00DE0F00" w:rsidRPr="00C10BA4" w:rsidRDefault="00DE0F00" w:rsidP="004B0CDA">
      <w:pPr>
        <w:ind w:left="720"/>
        <w:jc w:val="center"/>
        <w:rPr>
          <w:rFonts w:ascii="Calibri" w:hAnsi="Calibri" w:cs="Arial"/>
          <w:i/>
          <w:sz w:val="22"/>
          <w:szCs w:val="22"/>
        </w:rPr>
      </w:pPr>
    </w:p>
    <w:p w14:paraId="067DD6EE" w14:textId="48A58792" w:rsidR="00FB3020" w:rsidRDefault="00FB3020" w:rsidP="00FB3020">
      <w:pPr>
        <w:pStyle w:val="Heading2"/>
        <w:spacing w:before="0" w:after="0"/>
        <w:jc w:val="center"/>
        <w:rPr>
          <w:ins w:id="996" w:author="Niksic, Lora" w:date="2023-09-05T15:52:00Z"/>
          <w:rFonts w:ascii="Calibri" w:hAnsi="Calibri"/>
          <w:sz w:val="24"/>
          <w:szCs w:val="24"/>
        </w:rPr>
      </w:pPr>
      <w:ins w:id="997" w:author="Niksic, Lora" w:date="2023-09-05T15:52:00Z">
        <w:r w:rsidRPr="00E02226">
          <w:rPr>
            <w:rFonts w:ascii="Calibri" w:hAnsi="Calibri"/>
            <w:sz w:val="24"/>
            <w:szCs w:val="24"/>
          </w:rPr>
          <w:t>8.</w:t>
        </w:r>
        <w:r>
          <w:rPr>
            <w:rFonts w:ascii="Calibri" w:hAnsi="Calibri"/>
            <w:sz w:val="24"/>
            <w:szCs w:val="24"/>
          </w:rPr>
          <w:t>7</w:t>
        </w:r>
        <w:r w:rsidRPr="00E02226">
          <w:rPr>
            <w:rFonts w:ascii="Calibri" w:hAnsi="Calibri"/>
            <w:sz w:val="24"/>
            <w:szCs w:val="24"/>
          </w:rPr>
          <w:t xml:space="preserve"> – Retired (as of 202</w:t>
        </w:r>
        <w:r>
          <w:rPr>
            <w:rFonts w:ascii="Calibri" w:hAnsi="Calibri"/>
            <w:sz w:val="24"/>
            <w:szCs w:val="24"/>
          </w:rPr>
          <w:t>3</w:t>
        </w:r>
        <w:r w:rsidRPr="00E02226">
          <w:rPr>
            <w:rFonts w:ascii="Calibri" w:hAnsi="Calibri"/>
            <w:sz w:val="24"/>
            <w:szCs w:val="24"/>
          </w:rPr>
          <w:t>)</w:t>
        </w:r>
      </w:ins>
    </w:p>
    <w:p w14:paraId="331C98CF" w14:textId="77777777" w:rsidR="00674B29" w:rsidRDefault="00674B29" w:rsidP="00674B29">
      <w:pPr>
        <w:rPr>
          <w:ins w:id="998" w:author="Niksic, Lora" w:date="2023-09-05T15:52:00Z"/>
          <w:rFonts w:ascii="Verdana" w:hAnsi="Verdana"/>
          <w:color w:val="333300"/>
          <w:sz w:val="10"/>
          <w:szCs w:val="10"/>
        </w:rPr>
      </w:pPr>
    </w:p>
    <w:p w14:paraId="420A4D02" w14:textId="77777777" w:rsidR="00FB3020" w:rsidRDefault="00FB3020" w:rsidP="00674B29">
      <w:pPr>
        <w:rPr>
          <w:rFonts w:ascii="Verdana" w:hAnsi="Verdana"/>
          <w:color w:val="333300"/>
          <w:sz w:val="10"/>
          <w:szCs w:val="10"/>
        </w:rPr>
      </w:pPr>
    </w:p>
    <w:p w14:paraId="6B1F0487" w14:textId="2645DE00" w:rsidR="00621DD8" w:rsidDel="00FB3020" w:rsidRDefault="00674B29" w:rsidP="00621DD8">
      <w:pPr>
        <w:pStyle w:val="Heading2"/>
        <w:spacing w:before="0" w:after="0"/>
        <w:jc w:val="center"/>
        <w:rPr>
          <w:del w:id="999" w:author="Niksic, Lora" w:date="2023-09-05T15:52:00Z"/>
          <w:rFonts w:ascii="Calibri" w:hAnsi="Calibri"/>
        </w:rPr>
      </w:pPr>
      <w:bookmarkStart w:id="1000" w:name="_Hlk24106317"/>
      <w:del w:id="1001" w:author="Niksic, Lora" w:date="2023-09-05T15:52:00Z">
        <w:r w:rsidDel="00FB3020">
          <w:rPr>
            <w:rFonts w:ascii="Calibri" w:hAnsi="Calibri"/>
            <w:sz w:val="24"/>
            <w:szCs w:val="24"/>
          </w:rPr>
          <w:delText xml:space="preserve">8.7 </w:delText>
        </w:r>
      </w:del>
    </w:p>
    <w:p w14:paraId="1FFDAC40" w14:textId="2D1DDFE8" w:rsidR="00621DD8" w:rsidRPr="00621DD8" w:rsidDel="00FB3020" w:rsidRDefault="009B7C0B" w:rsidP="00621DD8">
      <w:pPr>
        <w:pStyle w:val="Heading2"/>
        <w:spacing w:before="0" w:after="0"/>
        <w:jc w:val="center"/>
        <w:rPr>
          <w:del w:id="1002" w:author="Niksic, Lora" w:date="2023-09-05T15:52:00Z"/>
          <w:rFonts w:ascii="Calibri" w:hAnsi="Calibri"/>
          <w:sz w:val="24"/>
          <w:szCs w:val="24"/>
        </w:rPr>
      </w:pPr>
      <w:del w:id="1003" w:author="Niksic, Lora" w:date="2023-09-05T15:52:00Z">
        <w:r w:rsidDel="00FB3020">
          <w:rPr>
            <w:rFonts w:ascii="Calibri" w:hAnsi="Calibri"/>
            <w:sz w:val="24"/>
            <w:szCs w:val="24"/>
          </w:rPr>
          <w:delText>Full</w:delText>
        </w:r>
        <w:r w:rsidR="00674B29" w:rsidDel="00FB3020">
          <w:rPr>
            <w:rFonts w:ascii="Calibri" w:hAnsi="Calibri"/>
            <w:sz w:val="24"/>
            <w:szCs w:val="24"/>
          </w:rPr>
          <w:delText xml:space="preserve"> e-</w:delText>
        </w:r>
        <w:r w:rsidR="00621DD8" w:rsidRPr="00621DD8" w:rsidDel="00FB3020">
          <w:rPr>
            <w:rFonts w:ascii="Calibri" w:hAnsi="Calibri"/>
            <w:sz w:val="24"/>
            <w:szCs w:val="24"/>
          </w:rPr>
          <w:delText>pres</w:delText>
        </w:r>
        <w:r w:rsidR="00674B29" w:rsidDel="00FB3020">
          <w:rPr>
            <w:rFonts w:ascii="Calibri" w:hAnsi="Calibri"/>
            <w:sz w:val="24"/>
            <w:szCs w:val="24"/>
          </w:rPr>
          <w:delText xml:space="preserve">cribing system </w:delText>
        </w:r>
        <w:r w:rsidDel="00FB3020">
          <w:rPr>
            <w:rFonts w:ascii="Calibri" w:hAnsi="Calibri"/>
            <w:sz w:val="24"/>
            <w:szCs w:val="24"/>
          </w:rPr>
          <w:delText xml:space="preserve">is </w:delText>
        </w:r>
        <w:r w:rsidR="00674B29" w:rsidDel="00FB3020">
          <w:rPr>
            <w:rFonts w:ascii="Calibri" w:hAnsi="Calibri"/>
            <w:sz w:val="24"/>
            <w:szCs w:val="24"/>
          </w:rPr>
          <w:delText xml:space="preserve">in place and </w:delText>
        </w:r>
        <w:r w:rsidDel="00FB3020">
          <w:rPr>
            <w:rFonts w:ascii="Calibri" w:hAnsi="Calibri"/>
            <w:sz w:val="24"/>
            <w:szCs w:val="24"/>
          </w:rPr>
          <w:delText xml:space="preserve">actively </w:delText>
        </w:r>
        <w:r w:rsidR="00674B29" w:rsidDel="00FB3020">
          <w:rPr>
            <w:rFonts w:ascii="Calibri" w:hAnsi="Calibri"/>
            <w:sz w:val="24"/>
            <w:szCs w:val="24"/>
          </w:rPr>
          <w:delText>in use</w:delText>
        </w:r>
        <w:r w:rsidR="00621DD8" w:rsidRPr="00621DD8" w:rsidDel="00FB3020">
          <w:rPr>
            <w:rFonts w:ascii="Calibri" w:hAnsi="Calibri"/>
            <w:sz w:val="24"/>
            <w:szCs w:val="24"/>
          </w:rPr>
          <w:delText xml:space="preserve"> by all physicians</w:delText>
        </w:r>
        <w:r w:rsidR="0064703E" w:rsidDel="00FB3020">
          <w:rPr>
            <w:rFonts w:ascii="Calibri" w:hAnsi="Calibri"/>
            <w:sz w:val="24"/>
            <w:szCs w:val="24"/>
          </w:rPr>
          <w:delText xml:space="preserve"> </w:delText>
        </w:r>
      </w:del>
    </w:p>
    <w:p w14:paraId="61C5DACE" w14:textId="6E23914F" w:rsidR="00F96B4A" w:rsidDel="00FB3020" w:rsidRDefault="00F96B4A" w:rsidP="00F02D5E">
      <w:pPr>
        <w:tabs>
          <w:tab w:val="left" w:pos="376"/>
          <w:tab w:val="left" w:pos="1432"/>
        </w:tabs>
        <w:rPr>
          <w:del w:id="1004" w:author="Niksic, Lora" w:date="2023-09-05T15:52:00Z"/>
          <w:rFonts w:ascii="Calibri" w:hAnsi="Calibri" w:cs="Arial"/>
          <w:bCs/>
          <w:i/>
          <w:u w:val="single"/>
        </w:rPr>
      </w:pPr>
    </w:p>
    <w:p w14:paraId="7E67FC94" w14:textId="5B695E4B" w:rsidR="00F96B4A" w:rsidRPr="00C10BA4" w:rsidDel="00FB3020" w:rsidRDefault="00F96B4A" w:rsidP="0092740A">
      <w:pPr>
        <w:tabs>
          <w:tab w:val="left" w:pos="376"/>
          <w:tab w:val="left" w:pos="1432"/>
        </w:tabs>
        <w:rPr>
          <w:del w:id="1005" w:author="Niksic, Lora" w:date="2023-09-05T15:52:00Z"/>
          <w:rFonts w:ascii="Calibri" w:hAnsi="Calibri" w:cs="Arial"/>
          <w:bCs/>
          <w:i/>
          <w:u w:val="single"/>
        </w:rPr>
      </w:pPr>
      <w:del w:id="1006" w:author="Niksic, Lora" w:date="2023-09-05T15:52:00Z">
        <w:r w:rsidRPr="00A24EB1" w:rsidDel="00FB3020">
          <w:rPr>
            <w:rFonts w:ascii="Calibri" w:hAnsi="Calibri" w:cs="Arial"/>
            <w:bCs/>
            <w:i/>
            <w:u w:val="single"/>
          </w:rPr>
          <w:delText>PCP and Specialist</w:delText>
        </w:r>
        <w:r w:rsidDel="00FB3020">
          <w:rPr>
            <w:rFonts w:ascii="Calibri" w:hAnsi="Calibri" w:cs="Arial"/>
            <w:bCs/>
            <w:i/>
            <w:u w:val="single"/>
          </w:rPr>
          <w:delText xml:space="preserve"> Guidelines:</w:delText>
        </w:r>
      </w:del>
    </w:p>
    <w:p w14:paraId="7651C19C" w14:textId="04A98D6E" w:rsidR="00A05485" w:rsidRPr="009B6AD4" w:rsidDel="00FB3020" w:rsidRDefault="00F96B4A" w:rsidP="007470DF">
      <w:pPr>
        <w:numPr>
          <w:ilvl w:val="0"/>
          <w:numId w:val="157"/>
        </w:numPr>
        <w:tabs>
          <w:tab w:val="left" w:pos="376"/>
        </w:tabs>
        <w:rPr>
          <w:del w:id="1007" w:author="Niksic, Lora" w:date="2023-09-05T15:52:00Z"/>
          <w:rFonts w:ascii="Calibri" w:hAnsi="Calibri" w:cs="Arial"/>
          <w:bCs/>
          <w:sz w:val="22"/>
          <w:szCs w:val="22"/>
        </w:rPr>
      </w:pPr>
      <w:del w:id="1008" w:author="Niksic, Lora" w:date="2023-09-05T15:52:00Z">
        <w:r w:rsidRPr="00234ECB" w:rsidDel="00FB3020">
          <w:rPr>
            <w:rFonts w:ascii="Calibri" w:hAnsi="Calibri" w:cs="Arial"/>
            <w:sz w:val="22"/>
            <w:szCs w:val="22"/>
          </w:rPr>
          <w:delText>All practitioners routinely use an e-</w:delText>
        </w:r>
        <w:r w:rsidDel="00FB3020">
          <w:rPr>
            <w:rFonts w:ascii="Calibri" w:hAnsi="Calibri" w:cs="Arial"/>
            <w:sz w:val="22"/>
            <w:szCs w:val="22"/>
          </w:rPr>
          <w:delText xml:space="preserve">prescribing system for </w:delText>
        </w:r>
        <w:r w:rsidR="008D294B" w:rsidDel="00FB3020">
          <w:rPr>
            <w:rFonts w:ascii="Calibri" w:hAnsi="Calibri" w:cs="Arial"/>
            <w:sz w:val="22"/>
            <w:szCs w:val="22"/>
          </w:rPr>
          <w:delText>all prescriptions for non-controlled substances</w:delText>
        </w:r>
        <w:r w:rsidR="00860BF2" w:rsidDel="00FB3020">
          <w:rPr>
            <w:rFonts w:ascii="Calibri" w:hAnsi="Calibri" w:cs="Arial"/>
            <w:sz w:val="22"/>
            <w:szCs w:val="22"/>
          </w:rPr>
          <w:delText>.</w:delText>
        </w:r>
      </w:del>
    </w:p>
    <w:p w14:paraId="1A64B963" w14:textId="2446C617" w:rsidR="00621DD8" w:rsidRPr="0079555D" w:rsidDel="00FB3020" w:rsidRDefault="009B6AD4" w:rsidP="007470DF">
      <w:pPr>
        <w:numPr>
          <w:ilvl w:val="0"/>
          <w:numId w:val="157"/>
        </w:numPr>
        <w:tabs>
          <w:tab w:val="left" w:pos="376"/>
        </w:tabs>
        <w:rPr>
          <w:del w:id="1009" w:author="Niksic, Lora" w:date="2023-09-05T15:52:00Z"/>
          <w:rFonts w:ascii="Calibri" w:hAnsi="Calibri"/>
        </w:rPr>
      </w:pPr>
      <w:del w:id="1010" w:author="Niksic, Lora" w:date="2023-09-05T15:52:00Z">
        <w:r w:rsidDel="00FB3020">
          <w:rPr>
            <w:rFonts w:ascii="Calibri" w:hAnsi="Calibri" w:cs="Arial"/>
            <w:sz w:val="22"/>
            <w:szCs w:val="22"/>
          </w:rPr>
          <w:delText>When possible, EHR or other automated system should be set to default to e-prescribing</w:delText>
        </w:r>
        <w:r w:rsidR="00D305C9" w:rsidDel="00FB3020">
          <w:rPr>
            <w:rFonts w:ascii="Calibri" w:hAnsi="Calibri" w:cs="Arial"/>
            <w:sz w:val="22"/>
            <w:szCs w:val="22"/>
          </w:rPr>
          <w:delText>.</w:delText>
        </w:r>
        <w:r w:rsidR="008E14D7" w:rsidDel="00FB3020">
          <w:rPr>
            <w:rFonts w:ascii="Calibri" w:hAnsi="Calibri" w:cs="Arial"/>
            <w:sz w:val="22"/>
            <w:szCs w:val="22"/>
          </w:rPr>
          <w:delText xml:space="preserve"> </w:delText>
        </w:r>
        <w:r w:rsidR="00F96B4A" w:rsidRPr="006D42B2" w:rsidDel="00FB3020">
          <w:rPr>
            <w:rFonts w:ascii="Calibri" w:hAnsi="Calibri" w:cs="Arial"/>
            <w:sz w:val="22"/>
            <w:szCs w:val="22"/>
          </w:rPr>
          <w:delText>E-prescribing system</w:delText>
        </w:r>
        <w:r w:rsidR="00683A99" w:rsidRPr="006D42B2" w:rsidDel="00FB3020">
          <w:rPr>
            <w:rFonts w:ascii="Calibri" w:hAnsi="Calibri" w:cs="Arial"/>
            <w:sz w:val="22"/>
            <w:szCs w:val="22"/>
          </w:rPr>
          <w:delText xml:space="preserve"> meets Medicare requirement standards</w:delText>
        </w:r>
        <w:r w:rsidR="00860BF2" w:rsidDel="00FB3020">
          <w:rPr>
            <w:rFonts w:ascii="Calibri" w:hAnsi="Calibri" w:cs="Arial"/>
            <w:sz w:val="22"/>
            <w:szCs w:val="22"/>
          </w:rPr>
          <w:delText>.</w:delText>
        </w:r>
      </w:del>
    </w:p>
    <w:p w14:paraId="508C9A91" w14:textId="15571272" w:rsidR="006D2AC1" w:rsidRPr="006D42B2" w:rsidDel="00FB3020" w:rsidRDefault="00654E98" w:rsidP="007470DF">
      <w:pPr>
        <w:numPr>
          <w:ilvl w:val="0"/>
          <w:numId w:val="157"/>
        </w:numPr>
        <w:tabs>
          <w:tab w:val="left" w:pos="376"/>
        </w:tabs>
        <w:rPr>
          <w:del w:id="1011" w:author="Niksic, Lora" w:date="2023-09-05T15:52:00Z"/>
          <w:rFonts w:ascii="Calibri" w:hAnsi="Calibri"/>
        </w:rPr>
      </w:pPr>
      <w:del w:id="1012" w:author="Niksic, Lora" w:date="2023-09-05T15:52:00Z">
        <w:r w:rsidDel="00FB3020">
          <w:rPr>
            <w:rFonts w:ascii="Calibri" w:hAnsi="Calibri" w:cs="Arial"/>
            <w:sz w:val="22"/>
            <w:szCs w:val="22"/>
          </w:rPr>
          <w:delText>“</w:delText>
        </w:r>
        <w:r w:rsidR="006D2AC1" w:rsidDel="00FB3020">
          <w:rPr>
            <w:rFonts w:ascii="Calibri" w:hAnsi="Calibri" w:cs="Arial"/>
            <w:sz w:val="22"/>
            <w:szCs w:val="22"/>
          </w:rPr>
          <w:delText>Actively in use</w:delText>
        </w:r>
        <w:r w:rsidDel="00FB3020">
          <w:rPr>
            <w:rFonts w:ascii="Calibri" w:hAnsi="Calibri" w:cs="Arial"/>
            <w:sz w:val="22"/>
            <w:szCs w:val="22"/>
          </w:rPr>
          <w:delText>”</w:delText>
        </w:r>
        <w:r w:rsidR="00663576" w:rsidDel="00FB3020">
          <w:rPr>
            <w:rFonts w:ascii="Calibri" w:hAnsi="Calibri" w:cs="Arial"/>
            <w:sz w:val="22"/>
            <w:szCs w:val="22"/>
          </w:rPr>
          <w:delText xml:space="preserve"> is defined as </w:delText>
        </w:r>
        <w:r w:rsidR="0029170D" w:rsidRPr="00AA63D0" w:rsidDel="00FB3020">
          <w:rPr>
            <w:rFonts w:ascii="Calibri" w:hAnsi="Calibri" w:cs="Arial"/>
            <w:sz w:val="22"/>
            <w:szCs w:val="22"/>
          </w:rPr>
          <w:delText xml:space="preserve">greater than </w:delText>
        </w:r>
        <w:r w:rsidR="00910731" w:rsidRPr="00AA63D0" w:rsidDel="00FB3020">
          <w:rPr>
            <w:rFonts w:ascii="Calibri" w:hAnsi="Calibri" w:cs="Arial"/>
            <w:sz w:val="22"/>
            <w:szCs w:val="22"/>
          </w:rPr>
          <w:delText>75%</w:delText>
        </w:r>
        <w:r w:rsidR="00113599" w:rsidDel="00FB3020">
          <w:rPr>
            <w:rFonts w:ascii="Calibri" w:hAnsi="Calibri" w:cs="Arial"/>
            <w:sz w:val="22"/>
            <w:szCs w:val="22"/>
          </w:rPr>
          <w:delText xml:space="preserve"> </w:delText>
        </w:r>
        <w:r w:rsidR="0029170D" w:rsidDel="00FB3020">
          <w:rPr>
            <w:rFonts w:ascii="Calibri" w:hAnsi="Calibri" w:cs="Arial"/>
            <w:sz w:val="22"/>
            <w:szCs w:val="22"/>
          </w:rPr>
          <w:delText>of non-controlled prescriptions prescribed by the practic</w:delText>
        </w:r>
        <w:r w:rsidR="00A04706" w:rsidDel="00FB3020">
          <w:rPr>
            <w:rFonts w:ascii="Calibri" w:hAnsi="Calibri" w:cs="Arial"/>
            <w:sz w:val="22"/>
            <w:szCs w:val="22"/>
          </w:rPr>
          <w:delText>e</w:delText>
        </w:r>
        <w:r w:rsidR="00860BF2" w:rsidDel="00FB3020">
          <w:rPr>
            <w:rFonts w:ascii="Calibri" w:hAnsi="Calibri" w:cs="Arial"/>
            <w:sz w:val="22"/>
            <w:szCs w:val="22"/>
          </w:rPr>
          <w:delText>.</w:delText>
        </w:r>
      </w:del>
    </w:p>
    <w:p w14:paraId="2528DBE4" w14:textId="486B6D0A" w:rsidR="006D42B2" w:rsidRPr="006D42B2" w:rsidDel="00FB3020" w:rsidRDefault="006D42B2" w:rsidP="006D42B2">
      <w:pPr>
        <w:tabs>
          <w:tab w:val="left" w:pos="376"/>
          <w:tab w:val="left" w:pos="1432"/>
        </w:tabs>
        <w:ind w:left="1080"/>
        <w:rPr>
          <w:del w:id="1013" w:author="Niksic, Lora" w:date="2023-09-05T15:52:00Z"/>
          <w:rFonts w:ascii="Calibri" w:hAnsi="Calibr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D42B2" w:rsidDel="00FB3020" w14:paraId="380B5B7F" w14:textId="7D65566A" w:rsidTr="004E4860">
        <w:trPr>
          <w:jc w:val="center"/>
          <w:del w:id="1014" w:author="Niksic, Lora" w:date="2023-09-05T15:52: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8873E6" w14:textId="19FD50D2" w:rsidR="006D42B2" w:rsidRPr="000433C5" w:rsidDel="00FB3020" w:rsidRDefault="006D42B2" w:rsidP="004E4860">
            <w:pPr>
              <w:jc w:val="center"/>
              <w:rPr>
                <w:del w:id="1015" w:author="Niksic, Lora" w:date="2023-09-05T15:52:00Z"/>
                <w:rFonts w:asciiTheme="minorHAnsi" w:hAnsiTheme="minorHAnsi"/>
                <w:b/>
                <w:bCs/>
                <w:sz w:val="22"/>
                <w:szCs w:val="22"/>
              </w:rPr>
            </w:pPr>
            <w:del w:id="1016" w:author="Niksic, Lora" w:date="2023-09-05T15:52:00Z">
              <w:r w:rsidRPr="000433C5" w:rsidDel="00FB3020">
                <w:rPr>
                  <w:rFonts w:asciiTheme="minorHAnsi" w:hAnsiTheme="minorHAnsi"/>
                  <w:b/>
                  <w:bCs/>
                  <w:sz w:val="22"/>
                  <w:szCs w:val="22"/>
                </w:rPr>
                <w:delText xml:space="preserve">Required for PCMH Designation: </w:delText>
              </w:r>
              <w:r w:rsidDel="00FB3020">
                <w:rPr>
                  <w:rFonts w:asciiTheme="minorHAnsi" w:hAnsiTheme="minorHAnsi"/>
                  <w:b/>
                  <w:bCs/>
                  <w:sz w:val="22"/>
                  <w:szCs w:val="22"/>
                </w:rPr>
                <w:delText>NO</w:delText>
              </w:r>
            </w:del>
          </w:p>
        </w:tc>
        <w:tc>
          <w:tcPr>
            <w:tcW w:w="3508" w:type="dxa"/>
            <w:tcBorders>
              <w:top w:val="single" w:sz="8" w:space="0" w:color="auto"/>
              <w:left w:val="nil"/>
              <w:bottom w:val="single" w:sz="8" w:space="0" w:color="auto"/>
              <w:right w:val="single" w:sz="8" w:space="0" w:color="auto"/>
            </w:tcBorders>
            <w:hideMark/>
          </w:tcPr>
          <w:p w14:paraId="2CD30FA1" w14:textId="27F8586F" w:rsidR="006D42B2" w:rsidRPr="000433C5" w:rsidDel="00FB3020" w:rsidRDefault="006D42B2" w:rsidP="004E4860">
            <w:pPr>
              <w:jc w:val="center"/>
              <w:rPr>
                <w:del w:id="1017" w:author="Niksic, Lora" w:date="2023-09-05T15:52:00Z"/>
                <w:rFonts w:asciiTheme="minorHAnsi" w:hAnsiTheme="minorHAnsi"/>
                <w:b/>
                <w:bCs/>
                <w:sz w:val="22"/>
                <w:szCs w:val="22"/>
              </w:rPr>
            </w:pPr>
            <w:del w:id="1018" w:author="Niksic, Lora" w:date="2023-09-05T15:52:00Z">
              <w:r w:rsidRPr="000433C5" w:rsidDel="00FB3020">
                <w:rPr>
                  <w:rFonts w:asciiTheme="minorHAnsi" w:hAnsiTheme="minorHAnsi"/>
                  <w:b/>
                  <w:bCs/>
                  <w:sz w:val="22"/>
                  <w:szCs w:val="22"/>
                </w:rPr>
                <w:delText>Predicate Logic: n/a</w:delText>
              </w:r>
            </w:del>
          </w:p>
        </w:tc>
      </w:tr>
      <w:tr w:rsidR="006D42B2" w:rsidDel="00FB3020" w14:paraId="76B9F5D9" w14:textId="2531CFCB" w:rsidTr="004E4860">
        <w:trPr>
          <w:jc w:val="center"/>
          <w:del w:id="1019" w:author="Niksic, Lora" w:date="2023-09-05T15:5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1DFF8" w14:textId="2B638D55" w:rsidR="006D42B2" w:rsidRPr="000433C5" w:rsidDel="00FB3020" w:rsidRDefault="006D42B2" w:rsidP="004E4860">
            <w:pPr>
              <w:jc w:val="center"/>
              <w:rPr>
                <w:del w:id="1020" w:author="Niksic, Lora" w:date="2023-09-05T15:52:00Z"/>
                <w:rFonts w:asciiTheme="minorHAnsi" w:hAnsiTheme="minorHAnsi"/>
                <w:b/>
                <w:bCs/>
                <w:sz w:val="22"/>
                <w:szCs w:val="22"/>
              </w:rPr>
            </w:pPr>
            <w:del w:id="1021" w:author="Niksic, Lora" w:date="2023-09-05T15:52:00Z">
              <w:r w:rsidRPr="000433C5" w:rsidDel="00FB3020">
                <w:rPr>
                  <w:rFonts w:asciiTheme="minorHAnsi" w:hAnsiTheme="minorHAnsi"/>
                  <w:b/>
                  <w:bCs/>
                  <w:sz w:val="22"/>
                  <w:szCs w:val="22"/>
                </w:rPr>
                <w:delText>PCMH Validation Notes for Site Visits</w:delText>
              </w:r>
            </w:del>
          </w:p>
        </w:tc>
      </w:tr>
      <w:tr w:rsidR="006D42B2" w:rsidDel="00FB3020" w14:paraId="059D229C" w14:textId="102C0A47" w:rsidTr="004E4860">
        <w:trPr>
          <w:jc w:val="center"/>
          <w:del w:id="1022" w:author="Niksic, Lora" w:date="2023-09-05T15:5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214D06" w14:textId="50D9E63C" w:rsidR="006D42B2" w:rsidDel="00FB3020" w:rsidRDefault="00D34D75" w:rsidP="007470DF">
            <w:pPr>
              <w:pStyle w:val="ListParagraph"/>
              <w:numPr>
                <w:ilvl w:val="0"/>
                <w:numId w:val="166"/>
              </w:numPr>
              <w:rPr>
                <w:del w:id="1023" w:author="Niksic, Lora" w:date="2023-09-05T15:52:00Z"/>
                <w:rFonts w:asciiTheme="minorHAnsi" w:hAnsiTheme="minorHAnsi"/>
                <w:sz w:val="22"/>
                <w:szCs w:val="22"/>
              </w:rPr>
            </w:pPr>
            <w:del w:id="1024" w:author="Niksic, Lora" w:date="2023-09-05T15:52:00Z">
              <w:r w:rsidDel="00FB3020">
                <w:rPr>
                  <w:rFonts w:asciiTheme="minorHAnsi" w:hAnsiTheme="minorHAnsi"/>
                  <w:sz w:val="22"/>
                  <w:szCs w:val="22"/>
                </w:rPr>
                <w:delText>Full e-Rx functionality by all PCPs</w:delText>
              </w:r>
            </w:del>
          </w:p>
          <w:p w14:paraId="57196DFB" w14:textId="63D8D338" w:rsidR="00A04706" w:rsidRPr="006D42B2" w:rsidDel="00FB3020" w:rsidRDefault="00A04706" w:rsidP="007470DF">
            <w:pPr>
              <w:pStyle w:val="ListParagraph"/>
              <w:numPr>
                <w:ilvl w:val="0"/>
                <w:numId w:val="166"/>
              </w:numPr>
              <w:rPr>
                <w:del w:id="1025" w:author="Niksic, Lora" w:date="2023-09-05T15:52:00Z"/>
                <w:rFonts w:asciiTheme="minorHAnsi" w:hAnsiTheme="minorHAnsi"/>
                <w:sz w:val="22"/>
                <w:szCs w:val="22"/>
              </w:rPr>
            </w:pPr>
            <w:del w:id="1026" w:author="Niksic, Lora" w:date="2023-09-05T15:52:00Z">
              <w:r w:rsidRPr="008E4E65" w:rsidDel="00FB3020">
                <w:rPr>
                  <w:rFonts w:asciiTheme="minorHAnsi" w:hAnsiTheme="minorHAnsi"/>
                  <w:sz w:val="22"/>
                  <w:szCs w:val="22"/>
                </w:rPr>
                <w:delText>Reports from practice EHR will demonstrate</w:delText>
              </w:r>
              <w:r w:rsidR="008E4E65" w:rsidRPr="008E4E65" w:rsidDel="00FB3020">
                <w:rPr>
                  <w:rFonts w:asciiTheme="minorHAnsi" w:hAnsiTheme="minorHAnsi"/>
                  <w:sz w:val="22"/>
                  <w:szCs w:val="22"/>
                </w:rPr>
                <w:delText xml:space="preserve"> </w:delText>
              </w:r>
              <w:r w:rsidR="008E4E65" w:rsidRPr="008E4E65" w:rsidDel="00FB3020">
                <w:rPr>
                  <w:rFonts w:asciiTheme="minorHAnsi" w:hAnsiTheme="minorHAnsi" w:cstheme="minorHAnsi"/>
                  <w:sz w:val="22"/>
                  <w:szCs w:val="22"/>
                </w:rPr>
                <w:delText>75% implementation</w:delText>
              </w:r>
              <w:r w:rsidR="008E4E65" w:rsidRPr="002D596E" w:rsidDel="00FB3020">
                <w:rPr>
                  <w:rFonts w:asciiTheme="minorHAnsi" w:hAnsiTheme="minorHAnsi" w:cstheme="minorHAnsi"/>
                  <w:sz w:val="22"/>
                  <w:szCs w:val="22"/>
                </w:rPr>
                <w:delText xml:space="preserve"> for eRx</w:delText>
              </w:r>
              <w:r w:rsidR="008E4E65" w:rsidRPr="008E4E65" w:rsidDel="00FB3020">
                <w:rPr>
                  <w:rFonts w:asciiTheme="minorHAnsi" w:hAnsiTheme="minorHAnsi" w:cstheme="minorHAnsi"/>
                  <w:color w:val="1F497D"/>
                  <w:sz w:val="22"/>
                  <w:szCs w:val="22"/>
                </w:rPr>
                <w:delText xml:space="preserve"> </w:delText>
              </w:r>
            </w:del>
          </w:p>
        </w:tc>
      </w:tr>
    </w:tbl>
    <w:p w14:paraId="784567C7" w14:textId="77777777" w:rsidR="006D42B2" w:rsidRDefault="006D42B2" w:rsidP="006D42B2">
      <w:pPr>
        <w:tabs>
          <w:tab w:val="left" w:pos="376"/>
          <w:tab w:val="left" w:pos="1432"/>
        </w:tabs>
        <w:ind w:left="1080"/>
        <w:rPr>
          <w:ins w:id="1027" w:author="Niksic, Lora" w:date="2023-09-05T15:53:00Z"/>
          <w:rFonts w:ascii="Calibri" w:hAnsi="Calibri"/>
        </w:rPr>
      </w:pPr>
    </w:p>
    <w:p w14:paraId="20A7F8DC" w14:textId="581989E5" w:rsidR="00E83938" w:rsidRDefault="00E83938" w:rsidP="00E83938">
      <w:pPr>
        <w:pStyle w:val="Heading2"/>
        <w:spacing w:before="0" w:after="0"/>
        <w:jc w:val="center"/>
        <w:rPr>
          <w:ins w:id="1028" w:author="Niksic, Lora" w:date="2023-09-05T15:53:00Z"/>
          <w:rFonts w:ascii="Calibri" w:hAnsi="Calibri"/>
          <w:sz w:val="24"/>
          <w:szCs w:val="24"/>
        </w:rPr>
      </w:pPr>
      <w:ins w:id="1029" w:author="Niksic, Lora" w:date="2023-09-05T15:53:00Z">
        <w:r w:rsidRPr="00E02226">
          <w:rPr>
            <w:rFonts w:ascii="Calibri" w:hAnsi="Calibri"/>
            <w:sz w:val="24"/>
            <w:szCs w:val="24"/>
          </w:rPr>
          <w:t>8.</w:t>
        </w:r>
        <w:r>
          <w:rPr>
            <w:rFonts w:ascii="Calibri" w:hAnsi="Calibri"/>
            <w:sz w:val="24"/>
            <w:szCs w:val="24"/>
          </w:rPr>
          <w:t>8</w:t>
        </w:r>
        <w:r w:rsidRPr="00E02226">
          <w:rPr>
            <w:rFonts w:ascii="Calibri" w:hAnsi="Calibri"/>
            <w:sz w:val="24"/>
            <w:szCs w:val="24"/>
          </w:rPr>
          <w:t xml:space="preserve"> – Retired (as of 202</w:t>
        </w:r>
        <w:r>
          <w:rPr>
            <w:rFonts w:ascii="Calibri" w:hAnsi="Calibri"/>
            <w:sz w:val="24"/>
            <w:szCs w:val="24"/>
          </w:rPr>
          <w:t>3</w:t>
        </w:r>
        <w:r w:rsidRPr="00E02226">
          <w:rPr>
            <w:rFonts w:ascii="Calibri" w:hAnsi="Calibri"/>
            <w:sz w:val="24"/>
            <w:szCs w:val="24"/>
          </w:rPr>
          <w:t>)</w:t>
        </w:r>
      </w:ins>
    </w:p>
    <w:p w14:paraId="22279394" w14:textId="77777777" w:rsidR="00E83938" w:rsidRPr="006D42B2" w:rsidRDefault="00E83938" w:rsidP="006D42B2">
      <w:pPr>
        <w:tabs>
          <w:tab w:val="left" w:pos="376"/>
          <w:tab w:val="left" w:pos="1432"/>
        </w:tabs>
        <w:ind w:left="1080"/>
        <w:rPr>
          <w:rFonts w:ascii="Calibri" w:hAnsi="Calibri"/>
        </w:rPr>
      </w:pPr>
    </w:p>
    <w:p w14:paraId="19AB2479" w14:textId="13621893" w:rsidR="004B0CDA" w:rsidRPr="00C10BA4" w:rsidDel="00E83938" w:rsidRDefault="00577A19" w:rsidP="004B0CDA">
      <w:pPr>
        <w:pStyle w:val="Heading2"/>
        <w:spacing w:before="0" w:after="0"/>
        <w:jc w:val="center"/>
        <w:rPr>
          <w:del w:id="1030" w:author="Niksic, Lora" w:date="2023-09-05T15:53:00Z"/>
          <w:rFonts w:ascii="Calibri" w:hAnsi="Calibri"/>
          <w:sz w:val="24"/>
          <w:szCs w:val="24"/>
        </w:rPr>
      </w:pPr>
      <w:del w:id="1031" w:author="Niksic, Lora" w:date="2023-09-05T15:53:00Z">
        <w:r w:rsidDel="00E83938">
          <w:rPr>
            <w:rFonts w:ascii="Calibri" w:hAnsi="Calibri"/>
            <w:sz w:val="24"/>
            <w:szCs w:val="24"/>
          </w:rPr>
          <w:delText>8</w:delText>
        </w:r>
        <w:r w:rsidR="00674B29" w:rsidDel="00E83938">
          <w:rPr>
            <w:rFonts w:ascii="Calibri" w:hAnsi="Calibri"/>
            <w:sz w:val="24"/>
            <w:szCs w:val="24"/>
          </w:rPr>
          <w:delText>.8</w:delText>
        </w:r>
      </w:del>
    </w:p>
    <w:p w14:paraId="55A2EE14" w14:textId="3B2F783E" w:rsidR="004B0CDA" w:rsidRPr="00C10BA4" w:rsidDel="00E83938" w:rsidRDefault="004B0CDA" w:rsidP="004B0CDA">
      <w:pPr>
        <w:pStyle w:val="Heading2"/>
        <w:spacing w:before="0" w:after="0"/>
        <w:jc w:val="center"/>
        <w:rPr>
          <w:del w:id="1032" w:author="Niksic, Lora" w:date="2023-09-05T15:53:00Z"/>
          <w:rFonts w:ascii="Calibri" w:hAnsi="Calibri"/>
          <w:sz w:val="24"/>
          <w:szCs w:val="24"/>
        </w:rPr>
      </w:pPr>
      <w:del w:id="1033" w:author="Niksic, Lora" w:date="2023-09-05T15:53:00Z">
        <w:r w:rsidDel="00E83938">
          <w:rPr>
            <w:rFonts w:ascii="Calibri" w:hAnsi="Calibri"/>
            <w:sz w:val="24"/>
            <w:szCs w:val="24"/>
          </w:rPr>
          <w:delText xml:space="preserve">Electronic prescribing </w:delText>
        </w:r>
        <w:r w:rsidR="009B7C0B" w:rsidDel="00E83938">
          <w:rPr>
            <w:rFonts w:ascii="Calibri" w:hAnsi="Calibri"/>
            <w:sz w:val="24"/>
            <w:szCs w:val="24"/>
          </w:rPr>
          <w:delText xml:space="preserve">system is routinely used to prescribe </w:delText>
        </w:r>
        <w:r w:rsidDel="00E83938">
          <w:rPr>
            <w:rFonts w:ascii="Calibri" w:hAnsi="Calibri"/>
            <w:sz w:val="24"/>
            <w:szCs w:val="24"/>
          </w:rPr>
          <w:delText>controlled substances</w:delText>
        </w:r>
      </w:del>
    </w:p>
    <w:p w14:paraId="669450FA" w14:textId="49075A30" w:rsidR="00674B29" w:rsidDel="00E83938" w:rsidRDefault="00674B29" w:rsidP="00F02D5E">
      <w:pPr>
        <w:tabs>
          <w:tab w:val="left" w:pos="376"/>
          <w:tab w:val="left" w:pos="1432"/>
        </w:tabs>
        <w:rPr>
          <w:del w:id="1034" w:author="Niksic, Lora" w:date="2023-09-05T15:53:00Z"/>
          <w:rFonts w:ascii="Calibri" w:hAnsi="Calibri" w:cs="Arial"/>
          <w:bCs/>
          <w:i/>
          <w:u w:val="single"/>
        </w:rPr>
      </w:pPr>
      <w:del w:id="1035" w:author="Niksic, Lora" w:date="2023-09-05T15:53:00Z">
        <w:r w:rsidRPr="00674B29" w:rsidDel="00E83938">
          <w:rPr>
            <w:rFonts w:ascii="Calibri" w:hAnsi="Calibri" w:cs="Arial"/>
            <w:bCs/>
            <w:i/>
            <w:u w:val="single"/>
          </w:rPr>
          <w:delText xml:space="preserve"> </w:delText>
        </w:r>
      </w:del>
    </w:p>
    <w:p w14:paraId="62F36D3F" w14:textId="2AD8DB9B" w:rsidR="00674B29" w:rsidRPr="00C10BA4" w:rsidDel="00E83938" w:rsidRDefault="00674B29" w:rsidP="00F02D5E">
      <w:pPr>
        <w:tabs>
          <w:tab w:val="left" w:pos="376"/>
          <w:tab w:val="left" w:pos="1432"/>
        </w:tabs>
        <w:rPr>
          <w:del w:id="1036" w:author="Niksic, Lora" w:date="2023-09-05T15:53:00Z"/>
          <w:rFonts w:ascii="Calibri" w:hAnsi="Calibri" w:cs="Arial"/>
          <w:bCs/>
          <w:i/>
          <w:u w:val="single"/>
        </w:rPr>
      </w:pPr>
      <w:del w:id="1037" w:author="Niksic, Lora" w:date="2023-09-05T15:53:00Z">
        <w:r w:rsidRPr="00A24EB1" w:rsidDel="00E83938">
          <w:rPr>
            <w:rFonts w:ascii="Calibri" w:hAnsi="Calibri" w:cs="Arial"/>
            <w:bCs/>
            <w:i/>
            <w:u w:val="single"/>
          </w:rPr>
          <w:delText>PCP and Specialist</w:delText>
        </w:r>
        <w:r w:rsidDel="00E83938">
          <w:rPr>
            <w:rFonts w:ascii="Calibri" w:hAnsi="Calibri" w:cs="Arial"/>
            <w:bCs/>
            <w:i/>
            <w:u w:val="single"/>
          </w:rPr>
          <w:delText xml:space="preserve"> Guidelines:</w:delText>
        </w:r>
      </w:del>
    </w:p>
    <w:p w14:paraId="2FB2EF57" w14:textId="0C9568CC" w:rsidR="00674B29" w:rsidRPr="00234ECB" w:rsidDel="00E83938" w:rsidRDefault="009B7C0B" w:rsidP="007470DF">
      <w:pPr>
        <w:numPr>
          <w:ilvl w:val="0"/>
          <w:numId w:val="217"/>
        </w:numPr>
        <w:tabs>
          <w:tab w:val="left" w:pos="376"/>
          <w:tab w:val="left" w:pos="1432"/>
        </w:tabs>
        <w:rPr>
          <w:del w:id="1038" w:author="Niksic, Lora" w:date="2023-09-05T15:53:00Z"/>
          <w:rFonts w:ascii="Calibri" w:hAnsi="Calibri" w:cs="Arial"/>
          <w:bCs/>
          <w:sz w:val="22"/>
          <w:szCs w:val="22"/>
        </w:rPr>
      </w:pPr>
      <w:del w:id="1039" w:author="Niksic, Lora" w:date="2023-09-05T15:53:00Z">
        <w:r w:rsidRPr="00234ECB" w:rsidDel="00E83938">
          <w:rPr>
            <w:rFonts w:ascii="Calibri" w:hAnsi="Calibri" w:cs="Arial"/>
            <w:sz w:val="22"/>
            <w:szCs w:val="22"/>
          </w:rPr>
          <w:delText xml:space="preserve">All practitioners routinely use </w:delText>
        </w:r>
        <w:r w:rsidR="00762CE7" w:rsidRPr="00234ECB" w:rsidDel="00E83938">
          <w:rPr>
            <w:rFonts w:ascii="Calibri" w:hAnsi="Calibri" w:cs="Arial"/>
            <w:sz w:val="22"/>
            <w:szCs w:val="22"/>
          </w:rPr>
          <w:delText xml:space="preserve">an </w:delText>
        </w:r>
        <w:r w:rsidRPr="00234ECB" w:rsidDel="00E83938">
          <w:rPr>
            <w:rFonts w:ascii="Calibri" w:hAnsi="Calibri" w:cs="Arial"/>
            <w:sz w:val="22"/>
            <w:szCs w:val="22"/>
          </w:rPr>
          <w:delText>e-prescribing system to prescribe controlled substances</w:delText>
        </w:r>
        <w:r w:rsidR="00860BF2" w:rsidDel="00E83938">
          <w:rPr>
            <w:rFonts w:ascii="Calibri" w:hAnsi="Calibri" w:cs="Arial"/>
            <w:sz w:val="22"/>
            <w:szCs w:val="22"/>
          </w:rPr>
          <w:delText>.</w:delText>
        </w:r>
      </w:del>
    </w:p>
    <w:p w14:paraId="7E94B431" w14:textId="22AF2AAA" w:rsidR="009B6AD4" w:rsidDel="00E83938" w:rsidRDefault="009B6AD4" w:rsidP="007470DF">
      <w:pPr>
        <w:numPr>
          <w:ilvl w:val="1"/>
          <w:numId w:val="217"/>
        </w:numPr>
        <w:tabs>
          <w:tab w:val="left" w:pos="376"/>
          <w:tab w:val="left" w:pos="1432"/>
        </w:tabs>
        <w:ind w:left="1800"/>
        <w:rPr>
          <w:del w:id="1040" w:author="Niksic, Lora" w:date="2023-09-05T15:53:00Z"/>
          <w:rFonts w:ascii="Calibri" w:hAnsi="Calibri" w:cs="Arial"/>
          <w:bCs/>
          <w:sz w:val="22"/>
          <w:szCs w:val="22"/>
        </w:rPr>
      </w:pPr>
      <w:del w:id="1041" w:author="Niksic, Lora" w:date="2023-09-05T15:53:00Z">
        <w:r w:rsidDel="00E83938">
          <w:rPr>
            <w:rFonts w:ascii="Calibri" w:hAnsi="Calibri" w:cs="Arial"/>
            <w:sz w:val="22"/>
            <w:szCs w:val="22"/>
          </w:rPr>
          <w:delText>When possible, EHR or other automated system should be set to default to e-prescribing</w:delText>
        </w:r>
        <w:r w:rsidR="008852E4" w:rsidDel="00E83938">
          <w:rPr>
            <w:rFonts w:ascii="Calibri" w:hAnsi="Calibri" w:cs="Arial"/>
            <w:sz w:val="22"/>
            <w:szCs w:val="22"/>
          </w:rPr>
          <w:delText>.</w:delText>
        </w:r>
      </w:del>
    </w:p>
    <w:p w14:paraId="29D1C8F8" w14:textId="57C55BD0" w:rsidR="00FA1582" w:rsidRPr="004B266C" w:rsidDel="00E83938" w:rsidRDefault="00215967" w:rsidP="007470DF">
      <w:pPr>
        <w:numPr>
          <w:ilvl w:val="1"/>
          <w:numId w:val="217"/>
        </w:numPr>
        <w:tabs>
          <w:tab w:val="left" w:pos="376"/>
          <w:tab w:val="left" w:pos="1432"/>
        </w:tabs>
        <w:ind w:left="1800"/>
        <w:rPr>
          <w:del w:id="1042" w:author="Niksic, Lora" w:date="2023-09-05T15:53:00Z"/>
          <w:rFonts w:ascii="Calibri" w:hAnsi="Calibri" w:cs="Arial"/>
          <w:bCs/>
          <w:sz w:val="22"/>
          <w:szCs w:val="22"/>
        </w:rPr>
      </w:pPr>
      <w:del w:id="1043" w:author="Niksic, Lora" w:date="2023-09-05T15:53:00Z">
        <w:r w:rsidDel="00E83938">
          <w:rPr>
            <w:rFonts w:ascii="Calibri" w:hAnsi="Calibri" w:cs="Arial"/>
            <w:bCs/>
            <w:sz w:val="22"/>
            <w:szCs w:val="22"/>
          </w:rPr>
          <w:delText>Greater than</w:delText>
        </w:r>
        <w:r w:rsidR="00FA1582" w:rsidRPr="00BF5440" w:rsidDel="00E83938">
          <w:rPr>
            <w:rFonts w:ascii="Calibri" w:hAnsi="Calibri" w:cs="Arial"/>
            <w:bCs/>
            <w:sz w:val="22"/>
            <w:szCs w:val="22"/>
          </w:rPr>
          <w:delText xml:space="preserve"> 75% of </w:delText>
        </w:r>
        <w:r w:rsidR="00FE41F1" w:rsidRPr="00BF5440" w:rsidDel="00E83938">
          <w:rPr>
            <w:rFonts w:ascii="Calibri" w:hAnsi="Calibri" w:cs="Arial"/>
            <w:bCs/>
            <w:sz w:val="22"/>
            <w:szCs w:val="22"/>
          </w:rPr>
          <w:delText xml:space="preserve">controlled substance </w:delText>
        </w:r>
        <w:r w:rsidR="00FA1582" w:rsidRPr="00BF5440" w:rsidDel="00E83938">
          <w:rPr>
            <w:rFonts w:ascii="Calibri" w:hAnsi="Calibri" w:cs="Arial"/>
            <w:bCs/>
            <w:sz w:val="22"/>
            <w:szCs w:val="22"/>
          </w:rPr>
          <w:delText xml:space="preserve">prescriptions </w:delText>
        </w:r>
        <w:r w:rsidDel="00E83938">
          <w:rPr>
            <w:rFonts w:ascii="Calibri" w:hAnsi="Calibri" w:cs="Arial"/>
            <w:bCs/>
            <w:sz w:val="22"/>
            <w:szCs w:val="22"/>
          </w:rPr>
          <w:delText xml:space="preserve">prescribed by </w:delText>
        </w:r>
        <w:r w:rsidR="00F13DE6" w:rsidDel="00E83938">
          <w:rPr>
            <w:rFonts w:ascii="Calibri" w:hAnsi="Calibri" w:cs="Arial"/>
            <w:bCs/>
            <w:sz w:val="22"/>
            <w:szCs w:val="22"/>
          </w:rPr>
          <w:delText>the</w:delText>
        </w:r>
        <w:r w:rsidDel="00E83938">
          <w:rPr>
            <w:rFonts w:ascii="Calibri" w:hAnsi="Calibri" w:cs="Arial"/>
            <w:bCs/>
            <w:sz w:val="22"/>
            <w:szCs w:val="22"/>
          </w:rPr>
          <w:delText xml:space="preserve"> practice </w:delText>
        </w:r>
        <w:r w:rsidR="00FA1582" w:rsidRPr="00BF5440" w:rsidDel="00E83938">
          <w:rPr>
            <w:rFonts w:ascii="Calibri" w:hAnsi="Calibri" w:cs="Arial"/>
            <w:bCs/>
            <w:sz w:val="22"/>
            <w:szCs w:val="22"/>
          </w:rPr>
          <w:delText xml:space="preserve">should </w:delText>
        </w:r>
        <w:r w:rsidR="00FA1582" w:rsidRPr="004B266C" w:rsidDel="00E83938">
          <w:rPr>
            <w:rFonts w:ascii="Calibri" w:hAnsi="Calibri" w:cs="Arial"/>
            <w:bCs/>
            <w:sz w:val="22"/>
            <w:szCs w:val="22"/>
          </w:rPr>
          <w:delText>be electronic</w:delText>
        </w:r>
        <w:r w:rsidR="008852E4" w:rsidDel="00E83938">
          <w:rPr>
            <w:rFonts w:ascii="Calibri" w:hAnsi="Calibri" w:cs="Arial"/>
            <w:bCs/>
            <w:sz w:val="22"/>
            <w:szCs w:val="22"/>
          </w:rPr>
          <w:delText>.</w:delText>
        </w:r>
      </w:del>
    </w:p>
    <w:p w14:paraId="70178DA9" w14:textId="496014A0" w:rsidR="00D34D75" w:rsidDel="00E83938" w:rsidRDefault="00D34D75" w:rsidP="00D34D75">
      <w:pPr>
        <w:tabs>
          <w:tab w:val="left" w:pos="376"/>
          <w:tab w:val="left" w:pos="1432"/>
        </w:tabs>
        <w:ind w:left="1800"/>
        <w:rPr>
          <w:del w:id="1044" w:author="Niksic, Lora" w:date="2023-09-05T15:53:00Z"/>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D34D75" w:rsidDel="00E83938" w14:paraId="3A8A7D18" w14:textId="0589F6C5" w:rsidTr="004E4860">
        <w:trPr>
          <w:jc w:val="center"/>
          <w:del w:id="1045" w:author="Niksic, Lora" w:date="2023-09-05T15:53: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A275BE" w14:textId="03C80A39" w:rsidR="00D34D75" w:rsidRPr="000433C5" w:rsidDel="00E83938" w:rsidRDefault="00D34D75" w:rsidP="004E4860">
            <w:pPr>
              <w:jc w:val="center"/>
              <w:rPr>
                <w:del w:id="1046" w:author="Niksic, Lora" w:date="2023-09-05T15:53:00Z"/>
                <w:rFonts w:asciiTheme="minorHAnsi" w:hAnsiTheme="minorHAnsi"/>
                <w:b/>
                <w:bCs/>
                <w:sz w:val="22"/>
                <w:szCs w:val="22"/>
              </w:rPr>
            </w:pPr>
            <w:del w:id="1047" w:author="Niksic, Lora" w:date="2023-09-05T15:53:00Z">
              <w:r w:rsidRPr="000433C5" w:rsidDel="00E83938">
                <w:rPr>
                  <w:rFonts w:asciiTheme="minorHAnsi" w:hAnsiTheme="minorHAnsi"/>
                  <w:b/>
                  <w:bCs/>
                  <w:sz w:val="22"/>
                  <w:szCs w:val="22"/>
                </w:rPr>
                <w:delText xml:space="preserve">Required for PCMH Designation: </w:delText>
              </w:r>
              <w:r w:rsidDel="00E83938">
                <w:rPr>
                  <w:rFonts w:asciiTheme="minorHAnsi" w:hAnsiTheme="minorHAnsi"/>
                  <w:b/>
                  <w:bCs/>
                  <w:sz w:val="22"/>
                  <w:szCs w:val="22"/>
                </w:rPr>
                <w:delText>NO</w:delText>
              </w:r>
            </w:del>
          </w:p>
        </w:tc>
        <w:tc>
          <w:tcPr>
            <w:tcW w:w="3508" w:type="dxa"/>
            <w:tcBorders>
              <w:top w:val="single" w:sz="8" w:space="0" w:color="auto"/>
              <w:left w:val="nil"/>
              <w:bottom w:val="single" w:sz="8" w:space="0" w:color="auto"/>
              <w:right w:val="single" w:sz="8" w:space="0" w:color="auto"/>
            </w:tcBorders>
            <w:hideMark/>
          </w:tcPr>
          <w:p w14:paraId="3D8BE2D9" w14:textId="387F4515" w:rsidR="00D34D75" w:rsidRPr="000433C5" w:rsidDel="00E83938" w:rsidRDefault="00D34D75" w:rsidP="004E4860">
            <w:pPr>
              <w:jc w:val="center"/>
              <w:rPr>
                <w:del w:id="1048" w:author="Niksic, Lora" w:date="2023-09-05T15:53:00Z"/>
                <w:rFonts w:asciiTheme="minorHAnsi" w:hAnsiTheme="minorHAnsi"/>
                <w:b/>
                <w:bCs/>
                <w:sz w:val="22"/>
                <w:szCs w:val="22"/>
              </w:rPr>
            </w:pPr>
            <w:del w:id="1049" w:author="Niksic, Lora" w:date="2023-09-05T15:53:00Z">
              <w:r w:rsidRPr="000433C5" w:rsidDel="00E83938">
                <w:rPr>
                  <w:rFonts w:asciiTheme="minorHAnsi" w:hAnsiTheme="minorHAnsi"/>
                  <w:b/>
                  <w:bCs/>
                  <w:sz w:val="22"/>
                  <w:szCs w:val="22"/>
                </w:rPr>
                <w:delText>Predicate Logic: n/a</w:delText>
              </w:r>
            </w:del>
          </w:p>
        </w:tc>
      </w:tr>
      <w:tr w:rsidR="00D34D75" w:rsidDel="00E83938" w14:paraId="5632AF78" w14:textId="1665D866" w:rsidTr="004E4860">
        <w:trPr>
          <w:jc w:val="center"/>
          <w:del w:id="1050" w:author="Niksic, Lora" w:date="2023-09-05T15:53: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EDC886" w14:textId="7E943297" w:rsidR="00D34D75" w:rsidRPr="000433C5" w:rsidDel="00E83938" w:rsidRDefault="00D34D75" w:rsidP="004E4860">
            <w:pPr>
              <w:jc w:val="center"/>
              <w:rPr>
                <w:del w:id="1051" w:author="Niksic, Lora" w:date="2023-09-05T15:53:00Z"/>
                <w:rFonts w:asciiTheme="minorHAnsi" w:hAnsiTheme="minorHAnsi"/>
                <w:b/>
                <w:bCs/>
                <w:sz w:val="22"/>
                <w:szCs w:val="22"/>
              </w:rPr>
            </w:pPr>
            <w:del w:id="1052" w:author="Niksic, Lora" w:date="2023-09-05T15:53:00Z">
              <w:r w:rsidRPr="000433C5" w:rsidDel="00E83938">
                <w:rPr>
                  <w:rFonts w:asciiTheme="minorHAnsi" w:hAnsiTheme="minorHAnsi"/>
                  <w:b/>
                  <w:bCs/>
                  <w:sz w:val="22"/>
                  <w:szCs w:val="22"/>
                </w:rPr>
                <w:delText>PCMH Validation Notes for Site Visits</w:delText>
              </w:r>
            </w:del>
          </w:p>
        </w:tc>
      </w:tr>
      <w:tr w:rsidR="00D34D75" w:rsidDel="00E83938" w14:paraId="347FA9E4" w14:textId="5B9A808E" w:rsidTr="004E4860">
        <w:trPr>
          <w:jc w:val="center"/>
          <w:del w:id="1053" w:author="Niksic, Lora" w:date="2023-09-05T15:53: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BFAD0B" w14:textId="0AD48F10" w:rsidR="00D34D75" w:rsidDel="00E83938" w:rsidRDefault="00CB1A9A" w:rsidP="007470DF">
            <w:pPr>
              <w:pStyle w:val="ListParagraph"/>
              <w:numPr>
                <w:ilvl w:val="0"/>
                <w:numId w:val="166"/>
              </w:numPr>
              <w:rPr>
                <w:del w:id="1054" w:author="Niksic, Lora" w:date="2023-09-05T15:53:00Z"/>
                <w:rFonts w:asciiTheme="minorHAnsi" w:hAnsiTheme="minorHAnsi"/>
                <w:sz w:val="22"/>
                <w:szCs w:val="22"/>
              </w:rPr>
            </w:pPr>
            <w:del w:id="1055" w:author="Niksic, Lora" w:date="2023-09-05T15:53:00Z">
              <w:r w:rsidRPr="00CB1A9A" w:rsidDel="00E83938">
                <w:rPr>
                  <w:rFonts w:asciiTheme="minorHAnsi" w:hAnsiTheme="minorHAnsi"/>
                  <w:sz w:val="22"/>
                  <w:szCs w:val="22"/>
                </w:rPr>
                <w:delText>Review BCBSM EPCS reports to support PU's active use</w:delText>
              </w:r>
            </w:del>
          </w:p>
          <w:p w14:paraId="718272EC" w14:textId="346E731B" w:rsidR="00A04706" w:rsidRPr="006D42B2" w:rsidDel="00E83938" w:rsidRDefault="008E4E65" w:rsidP="007470DF">
            <w:pPr>
              <w:pStyle w:val="ListParagraph"/>
              <w:numPr>
                <w:ilvl w:val="0"/>
                <w:numId w:val="166"/>
              </w:numPr>
              <w:rPr>
                <w:del w:id="1056" w:author="Niksic, Lora" w:date="2023-09-05T15:53:00Z"/>
                <w:rFonts w:asciiTheme="minorHAnsi" w:hAnsiTheme="minorHAnsi"/>
                <w:sz w:val="22"/>
                <w:szCs w:val="22"/>
              </w:rPr>
            </w:pPr>
            <w:del w:id="1057" w:author="Niksic, Lora" w:date="2023-09-05T15:53:00Z">
              <w:r w:rsidRPr="008E4E65" w:rsidDel="00E83938">
                <w:rPr>
                  <w:rFonts w:asciiTheme="minorHAnsi" w:hAnsiTheme="minorHAnsi"/>
                  <w:sz w:val="22"/>
                  <w:szCs w:val="22"/>
                </w:rPr>
                <w:delText>Reports from practice EHR will demonstrate</w:delText>
              </w:r>
              <w:r w:rsidRPr="002D596E" w:rsidDel="00E83938">
                <w:rPr>
                  <w:rFonts w:asciiTheme="minorHAnsi" w:hAnsiTheme="minorHAnsi"/>
                  <w:sz w:val="22"/>
                  <w:szCs w:val="22"/>
                </w:rPr>
                <w:delText xml:space="preserve"> 75% </w:delText>
              </w:r>
              <w:r w:rsidR="00403B8C" w:rsidRPr="002D596E" w:rsidDel="00E83938">
                <w:rPr>
                  <w:rFonts w:asciiTheme="minorHAnsi" w:hAnsiTheme="minorHAnsi"/>
                  <w:sz w:val="22"/>
                  <w:szCs w:val="22"/>
                </w:rPr>
                <w:delText xml:space="preserve">implementation </w:delText>
              </w:r>
              <w:r w:rsidRPr="002D596E" w:rsidDel="00E83938">
                <w:rPr>
                  <w:rFonts w:asciiTheme="minorHAnsi" w:hAnsiTheme="minorHAnsi"/>
                  <w:sz w:val="22"/>
                  <w:szCs w:val="22"/>
                </w:rPr>
                <w:delText>for EPCS</w:delText>
              </w:r>
            </w:del>
          </w:p>
        </w:tc>
      </w:tr>
      <w:bookmarkEnd w:id="1000"/>
    </w:tbl>
    <w:p w14:paraId="048E99E7" w14:textId="6ED61939" w:rsidR="00D9134B" w:rsidRPr="00C10BA4" w:rsidRDefault="00D9134B" w:rsidP="0079555D">
      <w:pPr>
        <w:tabs>
          <w:tab w:val="left" w:pos="376"/>
          <w:tab w:val="left" w:pos="1432"/>
        </w:tabs>
        <w:rPr>
          <w:rFonts w:ascii="Calibri" w:hAnsi="Calibri" w:cs="Arial"/>
          <w:b/>
          <w:bCs/>
        </w:rPr>
      </w:pPr>
    </w:p>
    <w:p w14:paraId="7E4988FD" w14:textId="29161919" w:rsidR="00621DD8" w:rsidRDefault="004B0CDA" w:rsidP="00E02226">
      <w:pPr>
        <w:pStyle w:val="Heading2"/>
        <w:spacing w:before="0" w:after="0"/>
        <w:jc w:val="center"/>
        <w:rPr>
          <w:rFonts w:ascii="Calibri" w:hAnsi="Calibri"/>
          <w:sz w:val="24"/>
          <w:szCs w:val="24"/>
        </w:rPr>
      </w:pPr>
      <w:bookmarkStart w:id="1058" w:name="_Hlk144821581"/>
      <w:r w:rsidRPr="00E02226">
        <w:rPr>
          <w:rFonts w:ascii="Calibri" w:hAnsi="Calibri"/>
          <w:sz w:val="24"/>
          <w:szCs w:val="24"/>
        </w:rPr>
        <w:t>8.</w:t>
      </w:r>
      <w:r w:rsidR="00674B29" w:rsidRPr="00E02226">
        <w:rPr>
          <w:rFonts w:ascii="Calibri" w:hAnsi="Calibri"/>
          <w:sz w:val="24"/>
          <w:szCs w:val="24"/>
        </w:rPr>
        <w:t>9</w:t>
      </w:r>
      <w:r w:rsidR="00A04706" w:rsidRPr="00E02226">
        <w:rPr>
          <w:rFonts w:ascii="Calibri" w:hAnsi="Calibri"/>
          <w:sz w:val="24"/>
          <w:szCs w:val="24"/>
        </w:rPr>
        <w:t xml:space="preserve"> </w:t>
      </w:r>
      <w:r w:rsidR="0032471C" w:rsidRPr="00E02226">
        <w:rPr>
          <w:rFonts w:ascii="Calibri" w:hAnsi="Calibri"/>
          <w:sz w:val="24"/>
          <w:szCs w:val="24"/>
        </w:rPr>
        <w:t>–</w:t>
      </w:r>
      <w:r w:rsidR="00A04706" w:rsidRPr="00E02226">
        <w:rPr>
          <w:rFonts w:ascii="Calibri" w:hAnsi="Calibri"/>
          <w:sz w:val="24"/>
          <w:szCs w:val="24"/>
        </w:rPr>
        <w:t xml:space="preserve"> Retire</w:t>
      </w:r>
      <w:r w:rsidR="0092740A" w:rsidRPr="00E02226">
        <w:rPr>
          <w:rFonts w:ascii="Calibri" w:hAnsi="Calibri"/>
          <w:sz w:val="24"/>
          <w:szCs w:val="24"/>
        </w:rPr>
        <w:t>d</w:t>
      </w:r>
      <w:r w:rsidR="0032471C" w:rsidRPr="00E02226">
        <w:rPr>
          <w:rFonts w:ascii="Calibri" w:hAnsi="Calibri"/>
          <w:sz w:val="24"/>
          <w:szCs w:val="24"/>
        </w:rPr>
        <w:t xml:space="preserve"> (as of 2020)</w:t>
      </w:r>
    </w:p>
    <w:bookmarkEnd w:id="1058"/>
    <w:p w14:paraId="4FCD9CD6" w14:textId="77777777" w:rsidR="00E02226" w:rsidRPr="00E02226" w:rsidRDefault="00E02226" w:rsidP="00E02226"/>
    <w:p w14:paraId="66194D04" w14:textId="77777777" w:rsidR="004B0CDA" w:rsidRPr="00C10BA4" w:rsidRDefault="004B0CDA" w:rsidP="004B0CDA">
      <w:pPr>
        <w:pStyle w:val="Heading2"/>
        <w:spacing w:before="0" w:after="0"/>
        <w:jc w:val="center"/>
        <w:rPr>
          <w:rFonts w:ascii="Calibri" w:hAnsi="Calibri"/>
          <w:sz w:val="24"/>
          <w:szCs w:val="24"/>
        </w:rPr>
      </w:pPr>
      <w:r>
        <w:rPr>
          <w:rFonts w:ascii="Calibri" w:hAnsi="Calibri"/>
          <w:sz w:val="24"/>
          <w:szCs w:val="24"/>
        </w:rPr>
        <w:t>8.</w:t>
      </w:r>
      <w:r w:rsidR="00674B29">
        <w:rPr>
          <w:rFonts w:ascii="Calibri" w:hAnsi="Calibri"/>
          <w:sz w:val="24"/>
          <w:szCs w:val="24"/>
        </w:rPr>
        <w:t>10</w:t>
      </w:r>
    </w:p>
    <w:p w14:paraId="73AC7D13" w14:textId="3435D09F" w:rsidR="004B0CDA" w:rsidRPr="00C10BA4" w:rsidRDefault="004B0CDA" w:rsidP="004B0CDA">
      <w:pPr>
        <w:pStyle w:val="Heading2"/>
        <w:spacing w:before="0" w:after="0"/>
        <w:jc w:val="center"/>
        <w:rPr>
          <w:rFonts w:ascii="Calibri" w:hAnsi="Calibri"/>
          <w:sz w:val="24"/>
          <w:szCs w:val="24"/>
        </w:rPr>
      </w:pPr>
      <w:r>
        <w:rPr>
          <w:rFonts w:ascii="Calibri" w:hAnsi="Calibri"/>
          <w:sz w:val="24"/>
          <w:szCs w:val="24"/>
        </w:rPr>
        <w:t xml:space="preserve">Controlled Substance Agreements </w:t>
      </w:r>
      <w:r w:rsidR="00C11709">
        <w:rPr>
          <w:rFonts w:ascii="Calibri" w:hAnsi="Calibri"/>
          <w:sz w:val="24"/>
          <w:szCs w:val="24"/>
        </w:rPr>
        <w:t xml:space="preserve">are </w:t>
      </w:r>
      <w:r>
        <w:rPr>
          <w:rFonts w:ascii="Calibri" w:hAnsi="Calibri"/>
          <w:sz w:val="24"/>
          <w:szCs w:val="24"/>
        </w:rPr>
        <w:t>in place for all patients</w:t>
      </w:r>
      <w:r w:rsidR="001D1C4D">
        <w:rPr>
          <w:rFonts w:ascii="Calibri" w:hAnsi="Calibri"/>
          <w:sz w:val="24"/>
          <w:szCs w:val="24"/>
        </w:rPr>
        <w:t xml:space="preserve"> </w:t>
      </w:r>
      <w:r w:rsidR="00C11709">
        <w:rPr>
          <w:rFonts w:ascii="Calibri" w:hAnsi="Calibri"/>
          <w:sz w:val="24"/>
          <w:szCs w:val="24"/>
        </w:rPr>
        <w:t xml:space="preserve">with </w:t>
      </w:r>
      <w:r w:rsidR="001D1C4D">
        <w:rPr>
          <w:rFonts w:ascii="Calibri" w:hAnsi="Calibri"/>
          <w:sz w:val="24"/>
          <w:szCs w:val="24"/>
        </w:rPr>
        <w:t>long-term</w:t>
      </w:r>
      <w:r w:rsidR="00C11709">
        <w:rPr>
          <w:rFonts w:ascii="Calibri" w:hAnsi="Calibri"/>
          <w:sz w:val="24"/>
          <w:szCs w:val="24"/>
        </w:rPr>
        <w:t xml:space="preserve"> </w:t>
      </w:r>
      <w:r w:rsidR="001D1C4D">
        <w:rPr>
          <w:rFonts w:ascii="Calibri" w:hAnsi="Calibri"/>
          <w:sz w:val="24"/>
          <w:szCs w:val="24"/>
        </w:rPr>
        <w:t>controlled substance</w:t>
      </w:r>
      <w:r w:rsidR="00C11709">
        <w:rPr>
          <w:rFonts w:ascii="Calibri" w:hAnsi="Calibri"/>
          <w:sz w:val="24"/>
          <w:szCs w:val="24"/>
        </w:rPr>
        <w:t xml:space="preserve"> prescriptions</w:t>
      </w:r>
    </w:p>
    <w:p w14:paraId="3B472DF3" w14:textId="752931A6" w:rsidR="00C11709" w:rsidRPr="00C11709" w:rsidRDefault="00C11709" w:rsidP="00F02D5E">
      <w:pPr>
        <w:tabs>
          <w:tab w:val="left" w:pos="376"/>
          <w:tab w:val="left" w:pos="1432"/>
        </w:tabs>
        <w:rPr>
          <w:rFonts w:ascii="Calibri" w:hAnsi="Calibri" w:cs="Arial"/>
          <w:b/>
          <w:bCs/>
          <w:i/>
          <w:u w:val="single"/>
        </w:rPr>
      </w:pPr>
    </w:p>
    <w:p w14:paraId="34BA9A6C" w14:textId="5B22E04A" w:rsidR="00674B29" w:rsidRPr="00C10BA4" w:rsidRDefault="00674B29" w:rsidP="0092740A">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75C2DE39" w14:textId="778B219D" w:rsidR="00674B29" w:rsidRPr="00620ABA" w:rsidRDefault="00C11709" w:rsidP="007470DF">
      <w:pPr>
        <w:numPr>
          <w:ilvl w:val="0"/>
          <w:numId w:val="159"/>
        </w:numPr>
        <w:tabs>
          <w:tab w:val="left" w:pos="376"/>
        </w:tabs>
        <w:rPr>
          <w:rFonts w:ascii="Calibri" w:hAnsi="Calibri" w:cs="Arial"/>
          <w:bCs/>
          <w:sz w:val="22"/>
          <w:szCs w:val="22"/>
        </w:rPr>
      </w:pPr>
      <w:r w:rsidRPr="00234ECB">
        <w:rPr>
          <w:rFonts w:ascii="Calibri" w:hAnsi="Calibri" w:cs="Arial"/>
          <w:sz w:val="22"/>
          <w:szCs w:val="22"/>
        </w:rPr>
        <w:t>All practitioners ensure that patients with controlled substan</w:t>
      </w:r>
      <w:r w:rsidR="00336639">
        <w:rPr>
          <w:rFonts w:ascii="Calibri" w:hAnsi="Calibri" w:cs="Arial"/>
          <w:sz w:val="22"/>
          <w:szCs w:val="22"/>
        </w:rPr>
        <w:t>ce prescriptions for longer than 60</w:t>
      </w:r>
      <w:r w:rsidR="004C1FCB">
        <w:rPr>
          <w:rFonts w:ascii="Calibri" w:hAnsi="Calibri" w:cs="Arial"/>
          <w:sz w:val="22"/>
          <w:szCs w:val="22"/>
        </w:rPr>
        <w:t>-90</w:t>
      </w:r>
      <w:r w:rsidR="00336639">
        <w:rPr>
          <w:rFonts w:ascii="Calibri" w:hAnsi="Calibri" w:cs="Arial"/>
          <w:sz w:val="22"/>
          <w:szCs w:val="22"/>
        </w:rPr>
        <w:t xml:space="preserve"> days</w:t>
      </w:r>
      <w:r w:rsidRPr="00234ECB">
        <w:rPr>
          <w:rFonts w:ascii="Calibri" w:hAnsi="Calibri" w:cs="Arial"/>
          <w:sz w:val="22"/>
          <w:szCs w:val="22"/>
        </w:rPr>
        <w:t xml:space="preserve"> have a Controlled Substance Agreement in place</w:t>
      </w:r>
      <w:r w:rsidR="00860BF2">
        <w:rPr>
          <w:rFonts w:ascii="Calibri" w:hAnsi="Calibri" w:cs="Arial"/>
          <w:sz w:val="22"/>
          <w:szCs w:val="22"/>
        </w:rPr>
        <w:t>.</w:t>
      </w:r>
    </w:p>
    <w:p w14:paraId="199075F7" w14:textId="425768F3" w:rsidR="00A04D59" w:rsidRPr="008653C9" w:rsidRDefault="00620ABA" w:rsidP="007470DF">
      <w:pPr>
        <w:numPr>
          <w:ilvl w:val="1"/>
          <w:numId w:val="159"/>
        </w:numPr>
        <w:tabs>
          <w:tab w:val="left" w:pos="376"/>
          <w:tab w:val="left" w:pos="1432"/>
        </w:tabs>
        <w:rPr>
          <w:rFonts w:ascii="Calibri" w:hAnsi="Calibri" w:cs="Arial"/>
          <w:bCs/>
          <w:sz w:val="22"/>
          <w:szCs w:val="22"/>
        </w:rPr>
      </w:pPr>
      <w:r>
        <w:rPr>
          <w:rFonts w:ascii="Calibri" w:hAnsi="Calibri" w:cs="Arial"/>
          <w:sz w:val="22"/>
          <w:szCs w:val="22"/>
        </w:rPr>
        <w:t>For pediatric patients, agreement may be signed by parent/guardian</w:t>
      </w:r>
      <w:r w:rsidR="00705666">
        <w:rPr>
          <w:rFonts w:ascii="Calibri" w:hAnsi="Calibri" w:cs="Arial"/>
          <w:sz w:val="22"/>
          <w:szCs w:val="22"/>
        </w:rPr>
        <w:t>.</w:t>
      </w:r>
    </w:p>
    <w:p w14:paraId="28C98EA9" w14:textId="2E61FDF5" w:rsidR="008653C9" w:rsidRPr="004D71E6" w:rsidRDefault="008653C9" w:rsidP="007470DF">
      <w:pPr>
        <w:numPr>
          <w:ilvl w:val="1"/>
          <w:numId w:val="159"/>
        </w:numPr>
        <w:tabs>
          <w:tab w:val="left" w:pos="376"/>
          <w:tab w:val="left" w:pos="1432"/>
        </w:tabs>
        <w:rPr>
          <w:rFonts w:ascii="Calibri" w:hAnsi="Calibri" w:cs="Arial"/>
          <w:bCs/>
          <w:sz w:val="22"/>
          <w:szCs w:val="22"/>
        </w:rPr>
      </w:pPr>
      <w:r w:rsidRPr="008653C9">
        <w:rPr>
          <w:rFonts w:ascii="Calibri" w:hAnsi="Calibri" w:cs="Arial"/>
          <w:sz w:val="22"/>
          <w:szCs w:val="22"/>
        </w:rPr>
        <w:t>The “</w:t>
      </w:r>
      <w:r w:rsidRPr="00465D23">
        <w:rPr>
          <w:rFonts w:ascii="Calibri" w:hAnsi="Calibri" w:cs="Arial"/>
          <w:sz w:val="22"/>
          <w:szCs w:val="22"/>
        </w:rPr>
        <w:t>start talking” agreement is not an acceptable documen</w:t>
      </w:r>
      <w:r w:rsidR="00156447">
        <w:rPr>
          <w:rFonts w:ascii="Calibri" w:hAnsi="Calibri" w:cs="Arial"/>
          <w:sz w:val="22"/>
          <w:szCs w:val="22"/>
        </w:rPr>
        <w:t>t</w:t>
      </w:r>
      <w:r w:rsidR="00705666">
        <w:rPr>
          <w:rFonts w:ascii="Calibri" w:hAnsi="Calibri" w:cs="Arial"/>
          <w:sz w:val="22"/>
          <w:szCs w:val="22"/>
        </w:rPr>
        <w:t>.</w:t>
      </w:r>
    </w:p>
    <w:p w14:paraId="7E633691" w14:textId="00586504" w:rsidR="000C33B8" w:rsidRDefault="00336639" w:rsidP="007470DF">
      <w:pPr>
        <w:numPr>
          <w:ilvl w:val="1"/>
          <w:numId w:val="159"/>
        </w:numPr>
        <w:tabs>
          <w:tab w:val="left" w:pos="376"/>
          <w:tab w:val="left" w:pos="1432"/>
        </w:tabs>
        <w:rPr>
          <w:rFonts w:ascii="Calibri" w:hAnsi="Calibri" w:cs="Arial"/>
          <w:bCs/>
          <w:sz w:val="22"/>
          <w:szCs w:val="22"/>
        </w:rPr>
      </w:pPr>
      <w:r w:rsidRPr="008653C9">
        <w:rPr>
          <w:rFonts w:ascii="Calibri" w:hAnsi="Calibri" w:cs="Arial"/>
          <w:bCs/>
          <w:sz w:val="22"/>
          <w:szCs w:val="22"/>
        </w:rPr>
        <w:t>Reference for sample forms</w:t>
      </w:r>
      <w:r w:rsidR="00533482" w:rsidRPr="008653C9">
        <w:rPr>
          <w:rFonts w:ascii="Calibri" w:hAnsi="Calibri" w:cs="Arial"/>
          <w:bCs/>
          <w:sz w:val="22"/>
          <w:szCs w:val="22"/>
        </w:rPr>
        <w:t xml:space="preserve">: </w:t>
      </w:r>
      <w:hyperlink r:id="rId38" w:history="1">
        <w:r w:rsidR="000C33B8" w:rsidRPr="00076E3C">
          <w:rPr>
            <w:rStyle w:val="Hyperlink"/>
            <w:rFonts w:ascii="Calibri" w:hAnsi="Calibri" w:cs="Arial"/>
            <w:bCs/>
            <w:sz w:val="22"/>
            <w:szCs w:val="22"/>
          </w:rPr>
          <w:t>https://nida.nih.gov/sites/default/files/SamplePatientAgreementForms.pdf</w:t>
        </w:r>
      </w:hyperlink>
      <w:r w:rsidR="00705666">
        <w:rPr>
          <w:rFonts w:ascii="Calibri" w:hAnsi="Calibri" w:cs="Arial"/>
          <w:bCs/>
          <w:sz w:val="22"/>
          <w:szCs w:val="22"/>
        </w:rPr>
        <w:t>.</w:t>
      </w:r>
    </w:p>
    <w:p w14:paraId="4E893A29" w14:textId="59082797" w:rsidR="008653C9" w:rsidRDefault="00336639" w:rsidP="000C33B8">
      <w:pPr>
        <w:tabs>
          <w:tab w:val="left" w:pos="376"/>
        </w:tabs>
        <w:ind w:left="1800"/>
        <w:rPr>
          <w:rFonts w:ascii="Calibri" w:hAnsi="Calibri" w:cs="Arial"/>
          <w:bCs/>
          <w:sz w:val="22"/>
          <w:szCs w:val="22"/>
        </w:rPr>
      </w:pPr>
      <w:r w:rsidRPr="008653C9">
        <w:rPr>
          <w:rFonts w:ascii="Calibri" w:hAnsi="Calibri" w:cs="Arial"/>
          <w:bCs/>
          <w:sz w:val="22"/>
          <w:szCs w:val="22"/>
        </w:rPr>
        <w:t xml:space="preserve"> </w:t>
      </w:r>
    </w:p>
    <w:p w14:paraId="61CA7309" w14:textId="151B8D0E" w:rsidR="00CB1A9A" w:rsidRDefault="00CB1A9A" w:rsidP="00CB1A9A">
      <w:pPr>
        <w:tabs>
          <w:tab w:val="left" w:pos="376"/>
          <w:tab w:val="left" w:pos="1432"/>
        </w:tabs>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B1A9A" w14:paraId="28BCD67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AC0AD2" w14:textId="3B91FFF1" w:rsidR="00CB1A9A" w:rsidRPr="000433C5" w:rsidRDefault="00CB1A9A" w:rsidP="004E4860">
            <w:pPr>
              <w:jc w:val="center"/>
              <w:rPr>
                <w:rFonts w:asciiTheme="minorHAnsi" w:hAnsiTheme="minorHAnsi"/>
                <w:b/>
                <w:bCs/>
                <w:sz w:val="22"/>
                <w:szCs w:val="22"/>
              </w:rPr>
            </w:pPr>
            <w:bookmarkStart w:id="1059" w:name="_Hlk495401955"/>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927D902" w14:textId="0639AB01" w:rsidR="00CB1A9A" w:rsidRPr="000433C5" w:rsidRDefault="00CB1A9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B1A9A" w14:paraId="23F85ED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CDB5D" w14:textId="35F275D0" w:rsidR="00CB1A9A" w:rsidRPr="000433C5" w:rsidRDefault="00CB1A9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B1A9A" w14:paraId="6D7A572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0A488D" w14:textId="75F1423E" w:rsidR="00CB1A9A" w:rsidRDefault="00CB1A9A"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Describe process for completing Controlled Substance Agreement</w:t>
            </w:r>
          </w:p>
          <w:p w14:paraId="0A5B5937" w14:textId="190B082D" w:rsidR="00072943" w:rsidRPr="006D42B2" w:rsidRDefault="00072943" w:rsidP="007470DF">
            <w:pPr>
              <w:pStyle w:val="ListParagraph"/>
              <w:numPr>
                <w:ilvl w:val="0"/>
                <w:numId w:val="166"/>
              </w:numPr>
              <w:rPr>
                <w:rFonts w:asciiTheme="minorHAnsi" w:hAnsiTheme="minorHAnsi"/>
                <w:sz w:val="22"/>
                <w:szCs w:val="22"/>
              </w:rPr>
            </w:pPr>
            <w:r>
              <w:rPr>
                <w:rFonts w:asciiTheme="minorHAnsi" w:hAnsiTheme="minorHAnsi"/>
                <w:sz w:val="22"/>
                <w:szCs w:val="22"/>
              </w:rPr>
              <w:t>Show example of completed Controlled Substance Agreement</w:t>
            </w:r>
          </w:p>
        </w:tc>
      </w:tr>
      <w:bookmarkEnd w:id="1059"/>
    </w:tbl>
    <w:p w14:paraId="7A7B7D6D" w14:textId="5643BE73" w:rsidR="00D9134B" w:rsidRDefault="00D9134B" w:rsidP="0079555D">
      <w:pPr>
        <w:tabs>
          <w:tab w:val="left" w:pos="376"/>
          <w:tab w:val="left" w:pos="1432"/>
        </w:tabs>
        <w:rPr>
          <w:rFonts w:ascii="Calibri" w:hAnsi="Calibri" w:cs="Arial"/>
          <w:b/>
          <w:bCs/>
          <w:sz w:val="22"/>
          <w:szCs w:val="22"/>
        </w:rPr>
      </w:pPr>
    </w:p>
    <w:p w14:paraId="6AF134E3" w14:textId="0D7A6D67" w:rsidR="00A50EF7" w:rsidRPr="00C10BA4" w:rsidRDefault="00A50EF7" w:rsidP="00A50EF7">
      <w:pPr>
        <w:pStyle w:val="Heading2"/>
        <w:spacing w:before="0" w:after="0"/>
        <w:jc w:val="center"/>
        <w:rPr>
          <w:rFonts w:ascii="Calibri" w:hAnsi="Calibri"/>
          <w:sz w:val="24"/>
          <w:szCs w:val="24"/>
        </w:rPr>
      </w:pPr>
      <w:r>
        <w:rPr>
          <w:rFonts w:ascii="Calibri" w:hAnsi="Calibri"/>
          <w:sz w:val="24"/>
          <w:szCs w:val="24"/>
        </w:rPr>
        <w:t>8.11</w:t>
      </w:r>
      <w:r w:rsidR="0092740A">
        <w:rPr>
          <w:rFonts w:ascii="Calibri" w:hAnsi="Calibri"/>
          <w:sz w:val="24"/>
          <w:szCs w:val="24"/>
        </w:rPr>
        <w:t xml:space="preserve"> </w:t>
      </w:r>
      <w:r w:rsidR="00F85EAB">
        <w:rPr>
          <w:rFonts w:ascii="Calibri" w:hAnsi="Calibri"/>
          <w:sz w:val="24"/>
          <w:szCs w:val="24"/>
        </w:rPr>
        <w:t>–</w:t>
      </w:r>
      <w:r w:rsidR="0092740A">
        <w:rPr>
          <w:rFonts w:ascii="Calibri" w:hAnsi="Calibri"/>
          <w:sz w:val="24"/>
          <w:szCs w:val="24"/>
        </w:rPr>
        <w:t xml:space="preserve"> Retired</w:t>
      </w:r>
      <w:r w:rsidR="00F85EAB">
        <w:rPr>
          <w:rFonts w:ascii="Calibri" w:hAnsi="Calibri"/>
          <w:sz w:val="24"/>
          <w:szCs w:val="24"/>
        </w:rPr>
        <w:t xml:space="preserve"> (as of 2020)</w:t>
      </w:r>
    </w:p>
    <w:p w14:paraId="3743F1A0" w14:textId="5438961C" w:rsidR="00F94E7B" w:rsidRPr="00C10BA4" w:rsidRDefault="00F94E7B" w:rsidP="0079555D">
      <w:pPr>
        <w:tabs>
          <w:tab w:val="left" w:pos="376"/>
          <w:tab w:val="left" w:pos="1432"/>
        </w:tabs>
        <w:rPr>
          <w:rFonts w:ascii="Calibri" w:hAnsi="Calibri" w:cs="Arial"/>
          <w:b/>
          <w:bCs/>
          <w:sz w:val="22"/>
          <w:szCs w:val="22"/>
        </w:rPr>
      </w:pPr>
    </w:p>
    <w:p w14:paraId="098F4B08" w14:textId="3371E28F" w:rsidR="00D9134B" w:rsidRPr="00C10BA4" w:rsidRDefault="00A24EB1" w:rsidP="00D9134B">
      <w:pPr>
        <w:pStyle w:val="Heading1"/>
        <w:spacing w:before="0" w:after="0"/>
        <w:jc w:val="center"/>
        <w:rPr>
          <w:rFonts w:ascii="Calibri" w:hAnsi="Calibri"/>
          <w:sz w:val="28"/>
          <w:szCs w:val="28"/>
          <w:u w:val="single"/>
        </w:rPr>
      </w:pPr>
      <w:bookmarkStart w:id="1060" w:name="_Toc243438100"/>
      <w:bookmarkStart w:id="1061" w:name="_Toc243438200"/>
      <w:bookmarkStart w:id="1062" w:name="_Toc243438300"/>
      <w:bookmarkStart w:id="1063" w:name="_Toc243438400"/>
      <w:bookmarkStart w:id="1064" w:name="_Toc458507926"/>
      <w:bookmarkStart w:id="1065" w:name="_Toc118897884"/>
      <w:r w:rsidRPr="00A24EB1">
        <w:rPr>
          <w:rFonts w:ascii="Calibri" w:hAnsi="Calibri"/>
          <w:sz w:val="28"/>
          <w:szCs w:val="28"/>
          <w:u w:val="single"/>
        </w:rPr>
        <w:t>9.0 Preventive Services</w:t>
      </w:r>
      <w:bookmarkEnd w:id="1060"/>
      <w:bookmarkEnd w:id="1061"/>
      <w:bookmarkEnd w:id="1062"/>
      <w:bookmarkEnd w:id="1063"/>
      <w:bookmarkEnd w:id="1064"/>
      <w:bookmarkEnd w:id="1065"/>
    </w:p>
    <w:p w14:paraId="593E30FF" w14:textId="2A35C930" w:rsidR="00E16452" w:rsidRPr="00C10BA4" w:rsidRDefault="00A24EB1" w:rsidP="006D2331">
      <w:pPr>
        <w:rPr>
          <w:rFonts w:ascii="Calibri" w:hAnsi="Calibri" w:cs="Arial"/>
          <w:sz w:val="22"/>
          <w:szCs w:val="22"/>
        </w:rPr>
      </w:pPr>
      <w:r w:rsidRPr="00A24EB1">
        <w:rPr>
          <w:rFonts w:ascii="Calibri" w:hAnsi="Calibri" w:cs="Arial"/>
          <w:sz w:val="22"/>
          <w:szCs w:val="22"/>
        </w:rPr>
        <w:t xml:space="preserve">  </w:t>
      </w:r>
    </w:p>
    <w:p w14:paraId="41EA7E3A" w14:textId="2F9582F7" w:rsidR="00851960" w:rsidRDefault="00A24EB1">
      <w:pPr>
        <w:jc w:val="center"/>
        <w:rPr>
          <w:rFonts w:ascii="Calibri" w:hAnsi="Calibri" w:cs="Arial"/>
          <w:sz w:val="22"/>
          <w:szCs w:val="22"/>
        </w:rPr>
      </w:pPr>
      <w:r w:rsidRPr="00A24EB1">
        <w:rPr>
          <w:rFonts w:ascii="Calibri" w:hAnsi="Calibri" w:cs="Arial"/>
          <w:sz w:val="22"/>
          <w:szCs w:val="22"/>
        </w:rPr>
        <w:t>Goal: Actively screen, educate, and counsel patients on preventive care and health behaviors</w:t>
      </w:r>
      <w:r w:rsidR="00860BF2">
        <w:rPr>
          <w:rFonts w:ascii="Calibri" w:hAnsi="Calibri" w:cs="Arial"/>
          <w:sz w:val="22"/>
          <w:szCs w:val="22"/>
        </w:rPr>
        <w:t>.</w:t>
      </w:r>
    </w:p>
    <w:p w14:paraId="5BF95DDF" w14:textId="77777777" w:rsidR="00044A3B" w:rsidRDefault="00044A3B" w:rsidP="0018775A">
      <w:pPr>
        <w:ind w:left="720"/>
        <w:jc w:val="center"/>
        <w:rPr>
          <w:rFonts w:ascii="Calibri" w:hAnsi="Calibri" w:cs="Arial"/>
          <w:i/>
          <w:sz w:val="22"/>
          <w:szCs w:val="22"/>
        </w:rPr>
      </w:pPr>
    </w:p>
    <w:p w14:paraId="089315F2" w14:textId="778CC102" w:rsidR="00DE0F00" w:rsidRDefault="00B645B5" w:rsidP="00DE0F00">
      <w:pPr>
        <w:jc w:val="center"/>
        <w:rPr>
          <w:rFonts w:ascii="Calibri" w:hAnsi="Calibri" w:cs="Arial"/>
          <w:sz w:val="22"/>
          <w:szCs w:val="22"/>
        </w:rPr>
      </w:pPr>
      <w:del w:id="1066" w:author="Niksic, Lora" w:date="2023-09-15T17:44:00Z">
        <w:r w:rsidRPr="713CF636">
          <w:rPr>
            <w:rFonts w:ascii="Calibri" w:hAnsi="Calibri" w:cs="Arial"/>
            <w:sz w:val="22"/>
            <w:szCs w:val="22"/>
          </w:rPr>
          <w:delText>15</w:delText>
        </w:r>
      </w:del>
      <w:ins w:id="1067" w:author="Niksic, Lora" w:date="2023-09-15T17:44:00Z">
        <w:r w:rsidR="1A0475C0" w:rsidRPr="65CBE44C">
          <w:rPr>
            <w:rFonts w:ascii="Calibri" w:hAnsi="Calibri" w:cs="Arial"/>
            <w:sz w:val="22"/>
            <w:szCs w:val="22"/>
          </w:rPr>
          <w:t>17</w:t>
        </w:r>
      </w:ins>
      <w:r w:rsidRPr="713CF636">
        <w:rPr>
          <w:rFonts w:ascii="Calibri" w:hAnsi="Calibri" w:cs="Arial"/>
          <w:sz w:val="22"/>
          <w:szCs w:val="22"/>
        </w:rPr>
        <w:t xml:space="preserve"> </w:t>
      </w:r>
      <w:r w:rsidR="00DE0F00" w:rsidRPr="713CF636">
        <w:rPr>
          <w:rFonts w:ascii="Calibri" w:hAnsi="Calibri" w:cs="Arial"/>
          <w:sz w:val="22"/>
          <w:szCs w:val="22"/>
        </w:rPr>
        <w:t>total capabilities</w:t>
      </w:r>
      <w:r w:rsidR="006456CD" w:rsidRPr="713CF636">
        <w:rPr>
          <w:rFonts w:ascii="Calibri" w:hAnsi="Calibri" w:cs="Arial"/>
          <w:sz w:val="22"/>
          <w:szCs w:val="22"/>
        </w:rPr>
        <w:t>; 2 required</w:t>
      </w:r>
      <w:r w:rsidR="00DE0F00" w:rsidRPr="713CF636">
        <w:rPr>
          <w:rFonts w:ascii="Calibri" w:hAnsi="Calibri" w:cs="Arial"/>
          <w:sz w:val="22"/>
          <w:szCs w:val="22"/>
        </w:rPr>
        <w:t xml:space="preserve"> </w:t>
      </w:r>
    </w:p>
    <w:p w14:paraId="0DBDA7E7" w14:textId="3ABD3CC7" w:rsidR="00DE0F00" w:rsidRPr="00DD41DA" w:rsidRDefault="00B2112E" w:rsidP="00DE0F00">
      <w:pPr>
        <w:jc w:val="center"/>
        <w:rPr>
          <w:rFonts w:ascii="Calibri" w:hAnsi="Calibri" w:cs="Arial"/>
          <w:sz w:val="22"/>
        </w:rPr>
      </w:pPr>
      <w:r>
        <w:rPr>
          <w:rFonts w:ascii="Calibri" w:hAnsi="Calibri" w:cs="Arial"/>
          <w:sz w:val="22"/>
        </w:rPr>
        <w:t>Capabilities 9.13</w:t>
      </w:r>
      <w:r w:rsidR="0025723A">
        <w:rPr>
          <w:rFonts w:ascii="Calibri" w:hAnsi="Calibri" w:cs="Arial"/>
          <w:sz w:val="22"/>
        </w:rPr>
        <w:t>,</w:t>
      </w:r>
      <w:r>
        <w:rPr>
          <w:rFonts w:ascii="Calibri" w:hAnsi="Calibri" w:cs="Arial"/>
          <w:sz w:val="22"/>
        </w:rPr>
        <w:t xml:space="preserve"> 9.14</w:t>
      </w:r>
      <w:r w:rsidR="0025723A">
        <w:rPr>
          <w:rFonts w:ascii="Calibri" w:hAnsi="Calibri" w:cs="Arial"/>
          <w:sz w:val="22"/>
        </w:rPr>
        <w:t xml:space="preserve"> and 9.15</w:t>
      </w:r>
      <w:r>
        <w:rPr>
          <w:rFonts w:ascii="Calibri" w:hAnsi="Calibri" w:cs="Arial"/>
          <w:sz w:val="22"/>
        </w:rPr>
        <w:t xml:space="preserve"> applicable to: Adult Patients only</w:t>
      </w:r>
    </w:p>
    <w:p w14:paraId="5C92E1C3" w14:textId="77777777" w:rsidR="00001D89" w:rsidRDefault="00001D89" w:rsidP="0018775A">
      <w:pPr>
        <w:ind w:left="720"/>
        <w:jc w:val="center"/>
        <w:rPr>
          <w:rFonts w:ascii="Calibri" w:hAnsi="Calibri" w:cs="Arial"/>
          <w:i/>
          <w:sz w:val="22"/>
          <w:szCs w:val="22"/>
        </w:rPr>
      </w:pPr>
    </w:p>
    <w:p w14:paraId="3FDF0B3B" w14:textId="0940FEC9" w:rsidR="00DE0F00" w:rsidRDefault="00B645B5" w:rsidP="0018775A">
      <w:pPr>
        <w:ind w:left="720"/>
        <w:jc w:val="center"/>
        <w:rPr>
          <w:rFonts w:ascii="Calibri" w:hAnsi="Calibri" w:cs="Arial"/>
          <w:i/>
          <w:sz w:val="22"/>
          <w:szCs w:val="22"/>
        </w:rPr>
      </w:pPr>
      <w:r>
        <w:rPr>
          <w:rFonts w:ascii="Calibri" w:hAnsi="Calibri" w:cs="Arial"/>
          <w:i/>
          <w:sz w:val="22"/>
          <w:szCs w:val="22"/>
        </w:rPr>
        <w:t>Applicable to PCPs Only – 9.15</w:t>
      </w:r>
      <w:ins w:id="1068" w:author="Niksic, Lora" w:date="2023-09-15T14:41:00Z">
        <w:r w:rsidR="00F374E0">
          <w:rPr>
            <w:rFonts w:ascii="Calibri" w:hAnsi="Calibri" w:cs="Arial"/>
            <w:i/>
            <w:sz w:val="22"/>
            <w:szCs w:val="22"/>
          </w:rPr>
          <w:t xml:space="preserve"> &amp; 9.16</w:t>
        </w:r>
      </w:ins>
      <w:r w:rsidR="00001D89">
        <w:rPr>
          <w:rFonts w:ascii="Calibri" w:hAnsi="Calibri" w:cs="Arial"/>
          <w:i/>
          <w:sz w:val="22"/>
          <w:szCs w:val="22"/>
        </w:rPr>
        <w:t>.</w:t>
      </w:r>
    </w:p>
    <w:p w14:paraId="2A88FBBC" w14:textId="77777777" w:rsidR="00B645B5" w:rsidRPr="00C10BA4" w:rsidRDefault="00B645B5" w:rsidP="0018775A">
      <w:pPr>
        <w:ind w:left="720"/>
        <w:jc w:val="center"/>
        <w:rPr>
          <w:rFonts w:ascii="Calibri" w:hAnsi="Calibri" w:cs="Arial"/>
          <w:i/>
          <w:sz w:val="22"/>
          <w:szCs w:val="22"/>
        </w:rPr>
      </w:pPr>
    </w:p>
    <w:p w14:paraId="6ABEA6C1" w14:textId="561CC891" w:rsidR="00DE1C29" w:rsidRPr="00C10BA4" w:rsidRDefault="00A24EB1" w:rsidP="009972C8">
      <w:pPr>
        <w:jc w:val="center"/>
        <w:rPr>
          <w:rFonts w:ascii="Calibri" w:hAnsi="Calibri" w:cs="Arial"/>
          <w:i/>
          <w:sz w:val="22"/>
          <w:szCs w:val="22"/>
        </w:rPr>
      </w:pPr>
      <w:r w:rsidRPr="00A24EB1">
        <w:rPr>
          <w:rFonts w:ascii="Calibri" w:hAnsi="Calibri" w:cs="Arial"/>
          <w:i/>
          <w:sz w:val="22"/>
          <w:szCs w:val="22"/>
        </w:rPr>
        <w:t xml:space="preserve">Applicable to PCPs and </w:t>
      </w:r>
      <w:r w:rsidR="00C12C5C">
        <w:rPr>
          <w:rFonts w:ascii="Calibri" w:hAnsi="Calibri" w:cs="Arial"/>
          <w:i/>
          <w:sz w:val="22"/>
          <w:szCs w:val="22"/>
        </w:rPr>
        <w:t xml:space="preserve">select </w:t>
      </w:r>
      <w:r w:rsidRPr="00A24EB1">
        <w:rPr>
          <w:rFonts w:ascii="Calibri" w:hAnsi="Calibri" w:cs="Arial"/>
          <w:i/>
          <w:sz w:val="22"/>
          <w:szCs w:val="22"/>
        </w:rPr>
        <w:t>specialists</w:t>
      </w:r>
      <w:r w:rsidR="00C12C5C">
        <w:rPr>
          <w:rFonts w:ascii="Calibri" w:hAnsi="Calibri" w:cs="Arial"/>
          <w:i/>
          <w:sz w:val="22"/>
          <w:szCs w:val="22"/>
        </w:rPr>
        <w:t xml:space="preserve"> managing the full scope of preventive services</w:t>
      </w:r>
      <w:r w:rsidRPr="00A24EB1">
        <w:rPr>
          <w:rFonts w:ascii="Calibri" w:hAnsi="Calibri" w:cs="Arial"/>
          <w:i/>
          <w:sz w:val="22"/>
          <w:szCs w:val="22"/>
        </w:rPr>
        <w:t>.</w:t>
      </w:r>
      <w:r w:rsidR="006F0EE0">
        <w:rPr>
          <w:rFonts w:ascii="Calibri" w:hAnsi="Calibri" w:cs="Arial"/>
          <w:i/>
          <w:sz w:val="22"/>
          <w:szCs w:val="22"/>
        </w:rPr>
        <w:t xml:space="preserve"> </w:t>
      </w:r>
    </w:p>
    <w:p w14:paraId="2F102F87" w14:textId="77777777" w:rsidR="00430722" w:rsidRDefault="00A24EB1" w:rsidP="009972C8">
      <w:pPr>
        <w:jc w:val="center"/>
        <w:rPr>
          <w:rFonts w:ascii="Calibri" w:hAnsi="Calibri" w:cs="Arial"/>
          <w:i/>
          <w:sz w:val="22"/>
          <w:szCs w:val="22"/>
        </w:rPr>
      </w:pPr>
      <w:r w:rsidRPr="00A24EB1">
        <w:rPr>
          <w:rFonts w:ascii="Calibri" w:hAnsi="Calibri" w:cs="Arial"/>
          <w:i/>
          <w:sz w:val="22"/>
          <w:szCs w:val="22"/>
        </w:rPr>
        <w:t>When patient is co-managed by PCP and specialist, roles must be clearly defined regarding who is responsible for ensuring patients receive needed preventive services.</w:t>
      </w:r>
    </w:p>
    <w:p w14:paraId="1AFC19B9" w14:textId="127ACDB7" w:rsidR="00621DD8" w:rsidRDefault="00621DD8" w:rsidP="009972C8">
      <w:pPr>
        <w:tabs>
          <w:tab w:val="left" w:pos="376"/>
          <w:tab w:val="left" w:pos="1432"/>
        </w:tabs>
        <w:jc w:val="center"/>
        <w:rPr>
          <w:rFonts w:ascii="Calibri" w:hAnsi="Calibri" w:cs="Arial"/>
          <w:bCs/>
          <w:i/>
          <w:sz w:val="22"/>
          <w:szCs w:val="22"/>
        </w:rPr>
      </w:pPr>
      <w:r w:rsidRPr="00621DD8">
        <w:rPr>
          <w:rFonts w:ascii="Calibri" w:hAnsi="Calibri" w:cs="Arial"/>
          <w:bCs/>
          <w:i/>
          <w:sz w:val="22"/>
          <w:szCs w:val="22"/>
        </w:rPr>
        <w:t xml:space="preserve">Primary prevention is defined as inhibiting the development of disease before it </w:t>
      </w:r>
      <w:r w:rsidR="4C468F94" w:rsidRPr="7CD70124">
        <w:rPr>
          <w:rFonts w:ascii="Calibri" w:hAnsi="Calibri" w:cs="Arial"/>
          <w:i/>
          <w:iCs/>
          <w:sz w:val="22"/>
          <w:szCs w:val="22"/>
        </w:rPr>
        <w:t>occurs and</w:t>
      </w:r>
      <w:r w:rsidRPr="00621DD8">
        <w:rPr>
          <w:rFonts w:ascii="Calibri" w:hAnsi="Calibri" w:cs="Arial"/>
          <w:bCs/>
          <w:i/>
          <w:sz w:val="22"/>
          <w:szCs w:val="22"/>
        </w:rPr>
        <w:t xml:space="preserve"> is typically performed on the general patient population. Secondary prevention, also called "screening," refers to measures that detect disease before it is symptomatic. Tertiary prevention efforts focus on people already affected by disease and attempt to reduce resultant disability and restore functionality.</w:t>
      </w:r>
    </w:p>
    <w:p w14:paraId="70E389FB" w14:textId="77777777" w:rsidR="00D9134B" w:rsidRPr="00C10BA4" w:rsidRDefault="00D9134B" w:rsidP="00D9134B">
      <w:pPr>
        <w:rPr>
          <w:rFonts w:ascii="Calibri" w:hAnsi="Calibri" w:cs="Arial"/>
          <w:sz w:val="22"/>
          <w:szCs w:val="22"/>
        </w:rPr>
      </w:pPr>
    </w:p>
    <w:p w14:paraId="64315CB1" w14:textId="7FDB8DB7" w:rsidR="00D9134B" w:rsidRPr="00F21E30"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9.1</w:t>
      </w:r>
      <w:r w:rsidR="00F21E30">
        <w:rPr>
          <w:rFonts w:ascii="Calibri" w:hAnsi="Calibri"/>
          <w:sz w:val="24"/>
          <w:szCs w:val="24"/>
        </w:rPr>
        <w:t xml:space="preserve"> </w:t>
      </w:r>
      <w:r w:rsidR="002D06B1" w:rsidRPr="0055047B">
        <w:rPr>
          <w:rFonts w:ascii="Calibri" w:hAnsi="Calibri"/>
          <w:sz w:val="24"/>
          <w:szCs w:val="24"/>
        </w:rPr>
        <w:t>–</w:t>
      </w:r>
      <w:r w:rsidR="00F21E30">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54BDCB8A" w14:textId="56CF7E12"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Primary prevention program is in place that focuses on identifying and educating patients about personal health behaviors to reduce their risk of disease and injury</w:t>
      </w:r>
    </w:p>
    <w:p w14:paraId="103653CA" w14:textId="77777777" w:rsidR="00713BF9" w:rsidRDefault="00713BF9" w:rsidP="00F02D5E">
      <w:pPr>
        <w:tabs>
          <w:tab w:val="left" w:pos="376"/>
          <w:tab w:val="left" w:pos="1432"/>
        </w:tabs>
        <w:rPr>
          <w:rFonts w:ascii="Calibri" w:hAnsi="Calibri" w:cs="Arial"/>
          <w:bCs/>
          <w:i/>
          <w:u w:val="single"/>
        </w:rPr>
      </w:pPr>
    </w:p>
    <w:p w14:paraId="0F391A04" w14:textId="2564A764" w:rsidR="00935FAF" w:rsidRDefault="00A24EB1" w:rsidP="00935FAF">
      <w:pPr>
        <w:tabs>
          <w:tab w:val="left" w:pos="376"/>
          <w:tab w:val="left" w:pos="1432"/>
        </w:tabs>
        <w:rPr>
          <w:rFonts w:ascii="Calibri" w:hAnsi="Calibri" w:cs="Arial"/>
          <w:bCs/>
          <w:sz w:val="22"/>
          <w:szCs w:val="22"/>
        </w:rPr>
      </w:pPr>
      <w:r w:rsidRPr="00A24EB1">
        <w:rPr>
          <w:rFonts w:ascii="Calibri" w:hAnsi="Calibri" w:cs="Arial"/>
          <w:bCs/>
          <w:i/>
          <w:u w:val="single"/>
        </w:rPr>
        <w:t xml:space="preserve">PCP </w:t>
      </w:r>
      <w:r w:rsidR="007B556E">
        <w:rPr>
          <w:rFonts w:ascii="Calibri" w:hAnsi="Calibri" w:cs="Arial"/>
          <w:bCs/>
          <w:i/>
          <w:u w:val="single"/>
        </w:rPr>
        <w:t>Guidelines:</w:t>
      </w:r>
      <w:r w:rsidR="007B556E" w:rsidRPr="00A24EB1">
        <w:rPr>
          <w:rFonts w:ascii="Calibri" w:hAnsi="Calibri" w:cs="Arial"/>
          <w:bCs/>
          <w:sz w:val="22"/>
          <w:szCs w:val="22"/>
        </w:rPr>
        <w:t xml:space="preserve"> </w:t>
      </w:r>
    </w:p>
    <w:p w14:paraId="6DE3B922" w14:textId="71246170" w:rsidR="00D9134B" w:rsidRPr="0079555D" w:rsidRDefault="007B556E" w:rsidP="007470DF">
      <w:pPr>
        <w:pStyle w:val="ListParagraph"/>
        <w:numPr>
          <w:ilvl w:val="0"/>
          <w:numId w:val="67"/>
        </w:numPr>
        <w:tabs>
          <w:tab w:val="clear" w:pos="1260"/>
          <w:tab w:val="left" w:pos="376"/>
          <w:tab w:val="num" w:pos="1080"/>
          <w:tab w:val="left" w:pos="1432"/>
        </w:tabs>
        <w:ind w:left="1080"/>
        <w:rPr>
          <w:rFonts w:ascii="Calibri" w:hAnsi="Calibri" w:cs="Arial"/>
          <w:bCs/>
          <w:sz w:val="22"/>
          <w:szCs w:val="22"/>
        </w:rPr>
      </w:pPr>
      <w:r w:rsidRPr="0079555D">
        <w:rPr>
          <w:rFonts w:ascii="Calibri" w:hAnsi="Calibri" w:cs="Arial"/>
          <w:bCs/>
          <w:sz w:val="22"/>
          <w:szCs w:val="22"/>
        </w:rPr>
        <w:t>Patient</w:t>
      </w:r>
      <w:r w:rsidR="00A24EB1" w:rsidRPr="0079555D">
        <w:rPr>
          <w:rFonts w:ascii="Calibri" w:hAnsi="Calibri" w:cs="Arial"/>
          <w:bCs/>
          <w:sz w:val="22"/>
          <w:szCs w:val="22"/>
        </w:rPr>
        <w:t xml:space="preserve"> questionnaire or other mechanism is used to elicit information about personal health behaviors that may be contributing to disease risk</w:t>
      </w:r>
      <w:r w:rsidR="00D000FB">
        <w:rPr>
          <w:rFonts w:ascii="Calibri" w:hAnsi="Calibri" w:cs="Arial"/>
          <w:bCs/>
          <w:sz w:val="22"/>
          <w:szCs w:val="22"/>
        </w:rPr>
        <w:t>.</w:t>
      </w:r>
    </w:p>
    <w:p w14:paraId="54424B15" w14:textId="5A280918" w:rsidR="00D9134B" w:rsidRPr="00C10BA4"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During well-visit exam and initial intake for new patients</w:t>
      </w:r>
      <w:r w:rsidR="00705666">
        <w:rPr>
          <w:rFonts w:ascii="Calibri" w:hAnsi="Calibri" w:cs="Arial"/>
          <w:bCs/>
          <w:sz w:val="22"/>
          <w:szCs w:val="22"/>
        </w:rPr>
        <w:t>.</w:t>
      </w:r>
    </w:p>
    <w:p w14:paraId="0E4736AE" w14:textId="4CF1B1DD" w:rsidR="00D9134B" w:rsidRPr="00C10BA4"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During other visits when behavior may be relevant to acute concern (e.g., tobacco use when patient presents with cough)</w:t>
      </w:r>
      <w:r w:rsidR="00705666">
        <w:rPr>
          <w:rFonts w:ascii="Calibri" w:hAnsi="Calibri" w:cs="Arial"/>
          <w:bCs/>
          <w:sz w:val="22"/>
          <w:szCs w:val="22"/>
        </w:rPr>
        <w:t>.</w:t>
      </w:r>
    </w:p>
    <w:p w14:paraId="5D0960B7" w14:textId="1BBAEAEB" w:rsidR="00D9134B" w:rsidRPr="00C10BA4" w:rsidRDefault="00A24EB1" w:rsidP="007470DF">
      <w:pPr>
        <w:numPr>
          <w:ilvl w:val="0"/>
          <w:numId w:val="67"/>
        </w:numPr>
        <w:tabs>
          <w:tab w:val="clear" w:pos="1260"/>
          <w:tab w:val="left" w:pos="376"/>
          <w:tab w:val="num" w:pos="1080"/>
          <w:tab w:val="left" w:pos="1432"/>
        </w:tabs>
        <w:ind w:left="1080"/>
        <w:rPr>
          <w:rFonts w:ascii="Calibri" w:hAnsi="Calibri" w:cs="Arial"/>
          <w:bCs/>
          <w:sz w:val="22"/>
          <w:szCs w:val="22"/>
        </w:rPr>
      </w:pPr>
      <w:r w:rsidRPr="00A24EB1">
        <w:rPr>
          <w:rFonts w:ascii="Calibri" w:hAnsi="Calibri" w:cs="Arial"/>
          <w:bCs/>
          <w:sz w:val="22"/>
          <w:szCs w:val="22"/>
        </w:rPr>
        <w:t>Patient assessment addresses personal health behaviors and disease risk factors, based on age, gender, health issues</w:t>
      </w:r>
      <w:r w:rsidR="00D000FB">
        <w:rPr>
          <w:rFonts w:ascii="Calibri" w:hAnsi="Calibri" w:cs="Arial"/>
          <w:bCs/>
          <w:sz w:val="22"/>
          <w:szCs w:val="22"/>
        </w:rPr>
        <w:t>.</w:t>
      </w:r>
    </w:p>
    <w:p w14:paraId="4BD02C77" w14:textId="6F4152D5" w:rsidR="00D9134B" w:rsidRDefault="00A24EB1" w:rsidP="007470DF">
      <w:pPr>
        <w:numPr>
          <w:ilvl w:val="1"/>
          <w:numId w:val="67"/>
        </w:numPr>
        <w:tabs>
          <w:tab w:val="left" w:pos="376"/>
          <w:tab w:val="left" w:pos="1432"/>
        </w:tabs>
        <w:rPr>
          <w:rFonts w:ascii="Calibri" w:hAnsi="Calibri" w:cs="Arial"/>
          <w:bCs/>
          <w:sz w:val="22"/>
          <w:szCs w:val="22"/>
        </w:rPr>
      </w:pPr>
      <w:r w:rsidRPr="00A24EB1">
        <w:rPr>
          <w:rFonts w:ascii="Calibri" w:hAnsi="Calibri" w:cs="Arial"/>
          <w:bCs/>
          <w:sz w:val="22"/>
          <w:szCs w:val="22"/>
        </w:rPr>
        <w:t xml:space="preserve">Behaviors and risks assessed should include a majority of the following (or other primary prevention procedures) as appropriate to the patient population: Alcohol and Drug </w:t>
      </w:r>
      <w:r w:rsidR="12385BF1" w:rsidRPr="7CD70124">
        <w:rPr>
          <w:rFonts w:ascii="Calibri" w:hAnsi="Calibri" w:cs="Arial"/>
          <w:sz w:val="22"/>
          <w:szCs w:val="22"/>
        </w:rPr>
        <w:t>Use, Awareness</w:t>
      </w:r>
      <w:r w:rsidRPr="00A24EB1">
        <w:rPr>
          <w:rFonts w:ascii="Calibri" w:hAnsi="Calibri" w:cs="Arial"/>
          <w:bCs/>
          <w:sz w:val="22"/>
          <w:szCs w:val="22"/>
        </w:rPr>
        <w:t xml:space="preserve"> of Lead Exposure, </w:t>
      </w:r>
      <w:r w:rsidR="00F454FD">
        <w:rPr>
          <w:rFonts w:ascii="Calibri" w:hAnsi="Calibri" w:cs="Arial"/>
          <w:bCs/>
          <w:sz w:val="22"/>
          <w:szCs w:val="22"/>
        </w:rPr>
        <w:t xml:space="preserve">Breast Self-Examination, </w:t>
      </w:r>
      <w:r w:rsidRPr="00A24EB1">
        <w:rPr>
          <w:rFonts w:ascii="Calibri" w:hAnsi="Calibri" w:cs="Arial"/>
          <w:bCs/>
          <w:sz w:val="22"/>
          <w:szCs w:val="22"/>
        </w:rPr>
        <w:t>Low Fat Diet and Exercise, Use of Sunscreen, Safe Sex, Testicular Self-Examination, Tobacco Avoidance, and Flu Vaccine</w:t>
      </w:r>
      <w:r w:rsidR="00705666">
        <w:rPr>
          <w:rFonts w:ascii="Calibri" w:hAnsi="Calibri" w:cs="Arial"/>
          <w:bCs/>
          <w:sz w:val="22"/>
          <w:szCs w:val="22"/>
        </w:rPr>
        <w:t>.</w:t>
      </w:r>
    </w:p>
    <w:p w14:paraId="3ACFABDC" w14:textId="7E23AE75" w:rsidR="003330F2" w:rsidRDefault="003330F2" w:rsidP="003330F2">
      <w:pPr>
        <w:tabs>
          <w:tab w:val="left" w:pos="376"/>
          <w:tab w:val="left" w:pos="1432"/>
        </w:tabs>
        <w:rPr>
          <w:rFonts w:ascii="Calibri" w:hAnsi="Calibri" w:cs="Arial"/>
          <w:bCs/>
          <w:sz w:val="22"/>
          <w:szCs w:val="22"/>
        </w:rPr>
      </w:pPr>
      <w:r>
        <w:rPr>
          <w:rFonts w:ascii="Calibri" w:hAnsi="Calibri" w:cs="Arial"/>
          <w:bCs/>
          <w:i/>
          <w:u w:val="single"/>
        </w:rPr>
        <w:t>Specialist Guidelines - Applicable ONLY TO co-managing specialty providers (Cardiology, Pulmonology, Endocrinology, Nephrology, Oncology and OB/Gyn):</w:t>
      </w:r>
      <w:r w:rsidRPr="00A24EB1">
        <w:rPr>
          <w:rFonts w:ascii="Calibri" w:hAnsi="Calibri" w:cs="Arial"/>
          <w:bCs/>
          <w:sz w:val="22"/>
          <w:szCs w:val="22"/>
        </w:rPr>
        <w:t xml:space="preserve"> </w:t>
      </w:r>
    </w:p>
    <w:p w14:paraId="4C00D749" w14:textId="6CD2FC21" w:rsidR="003330F2" w:rsidRPr="0079555D" w:rsidRDefault="003330F2" w:rsidP="007470DF">
      <w:pPr>
        <w:pStyle w:val="ListParagraph"/>
        <w:numPr>
          <w:ilvl w:val="0"/>
          <w:numId w:val="279"/>
        </w:numPr>
        <w:tabs>
          <w:tab w:val="left" w:pos="376"/>
          <w:tab w:val="left" w:pos="1432"/>
        </w:tabs>
        <w:ind w:left="360"/>
        <w:rPr>
          <w:rFonts w:ascii="Calibri" w:hAnsi="Calibri" w:cs="Arial"/>
          <w:bCs/>
          <w:sz w:val="22"/>
          <w:szCs w:val="22"/>
        </w:rPr>
      </w:pPr>
      <w:r w:rsidRPr="0079555D">
        <w:rPr>
          <w:rFonts w:ascii="Calibri" w:hAnsi="Calibri" w:cs="Arial"/>
          <w:bCs/>
          <w:sz w:val="22"/>
          <w:szCs w:val="22"/>
        </w:rPr>
        <w:t>Patient questionnaire or other mechanism is used to elicit information about personal health behaviors that may be contributing to disease risk</w:t>
      </w:r>
      <w:r w:rsidR="00D000FB">
        <w:rPr>
          <w:rFonts w:ascii="Calibri" w:hAnsi="Calibri" w:cs="Arial"/>
          <w:bCs/>
          <w:sz w:val="22"/>
          <w:szCs w:val="22"/>
        </w:rPr>
        <w:t>.</w:t>
      </w:r>
    </w:p>
    <w:p w14:paraId="574FE67B" w14:textId="3813B6A2" w:rsidR="003330F2" w:rsidRPr="00C10BA4"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During well-visit exam and initial intake for new patients</w:t>
      </w:r>
      <w:r w:rsidR="00705666">
        <w:rPr>
          <w:rFonts w:ascii="Calibri" w:hAnsi="Calibri" w:cs="Arial"/>
          <w:bCs/>
          <w:sz w:val="22"/>
          <w:szCs w:val="22"/>
        </w:rPr>
        <w:t>.</w:t>
      </w:r>
    </w:p>
    <w:p w14:paraId="2F49EA28" w14:textId="67522510" w:rsidR="003330F2" w:rsidRPr="00C10BA4"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During other visits when behavior may be relevant to acute concern (e.g., tobacco use when patient presents with cough)</w:t>
      </w:r>
      <w:r w:rsidR="00705666">
        <w:rPr>
          <w:rFonts w:ascii="Calibri" w:hAnsi="Calibri" w:cs="Arial"/>
          <w:bCs/>
          <w:sz w:val="22"/>
          <w:szCs w:val="22"/>
        </w:rPr>
        <w:t>.</w:t>
      </w:r>
    </w:p>
    <w:p w14:paraId="41A8C278" w14:textId="751F781E" w:rsidR="003330F2" w:rsidRPr="00C10BA4" w:rsidRDefault="003330F2" w:rsidP="007470DF">
      <w:pPr>
        <w:numPr>
          <w:ilvl w:val="0"/>
          <w:numId w:val="279"/>
        </w:numPr>
        <w:tabs>
          <w:tab w:val="left" w:pos="376"/>
          <w:tab w:val="left" w:pos="1432"/>
        </w:tabs>
        <w:ind w:left="1080"/>
        <w:rPr>
          <w:rFonts w:ascii="Calibri" w:hAnsi="Calibri" w:cs="Arial"/>
          <w:bCs/>
          <w:sz w:val="22"/>
          <w:szCs w:val="22"/>
        </w:rPr>
      </w:pPr>
      <w:r w:rsidRPr="00A24EB1">
        <w:rPr>
          <w:rFonts w:ascii="Calibri" w:hAnsi="Calibri" w:cs="Arial"/>
          <w:bCs/>
          <w:sz w:val="22"/>
          <w:szCs w:val="22"/>
        </w:rPr>
        <w:t>Patient assessment addresses personal health behaviors and disease risk factors, based on age, gender, health issues</w:t>
      </w:r>
      <w:r w:rsidR="00D000FB">
        <w:rPr>
          <w:rFonts w:ascii="Calibri" w:hAnsi="Calibri" w:cs="Arial"/>
          <w:bCs/>
          <w:sz w:val="22"/>
          <w:szCs w:val="22"/>
        </w:rPr>
        <w:t>.</w:t>
      </w:r>
    </w:p>
    <w:p w14:paraId="0C469EDC" w14:textId="5564CA33" w:rsidR="00F90B45" w:rsidRDefault="003330F2" w:rsidP="007470DF">
      <w:pPr>
        <w:numPr>
          <w:ilvl w:val="1"/>
          <w:numId w:val="279"/>
        </w:numPr>
        <w:tabs>
          <w:tab w:val="left" w:pos="376"/>
          <w:tab w:val="left" w:pos="1432"/>
        </w:tabs>
        <w:rPr>
          <w:rFonts w:ascii="Calibri" w:hAnsi="Calibri" w:cs="Arial"/>
          <w:bCs/>
          <w:sz w:val="22"/>
          <w:szCs w:val="22"/>
        </w:rPr>
      </w:pPr>
      <w:r w:rsidRPr="00A24EB1">
        <w:rPr>
          <w:rFonts w:ascii="Calibri" w:hAnsi="Calibri" w:cs="Arial"/>
          <w:bCs/>
          <w:sz w:val="22"/>
          <w:szCs w:val="22"/>
        </w:rPr>
        <w:t xml:space="preserve">Behaviors </w:t>
      </w:r>
      <w:r w:rsidRPr="003330F2">
        <w:rPr>
          <w:rFonts w:ascii="Calibri" w:hAnsi="Calibri" w:cs="Arial"/>
          <w:bCs/>
          <w:sz w:val="22"/>
          <w:szCs w:val="22"/>
        </w:rPr>
        <w:t xml:space="preserve">and risks assessed should include a majority of the following (or other primary prevention procedures) as appropriate to the patient population: Alcohol and Drug Use, Awareness of Lead Exposure, Breast Self-Examination, Low Fat Diet and Exercise, Use of Sunscreen, Safe Sex, Testicular Self-Examination, Tobacco Avoidance, and Flu </w:t>
      </w:r>
      <w:r w:rsidRPr="00A24EB1">
        <w:rPr>
          <w:rFonts w:ascii="Calibri" w:hAnsi="Calibri" w:cs="Arial"/>
          <w:bCs/>
          <w:sz w:val="22"/>
          <w:szCs w:val="22"/>
        </w:rPr>
        <w:t>Vaccine</w:t>
      </w:r>
      <w:r w:rsidR="00705666">
        <w:rPr>
          <w:rFonts w:ascii="Calibri" w:hAnsi="Calibri" w:cs="Arial"/>
          <w:bCs/>
          <w:sz w:val="22"/>
          <w:szCs w:val="22"/>
        </w:rPr>
        <w:t>.</w:t>
      </w:r>
    </w:p>
    <w:p w14:paraId="52BDFC9F" w14:textId="53501A19" w:rsidR="003330F2" w:rsidRDefault="003330F2" w:rsidP="007470DF">
      <w:pPr>
        <w:numPr>
          <w:ilvl w:val="0"/>
          <w:numId w:val="279"/>
        </w:numPr>
        <w:tabs>
          <w:tab w:val="left" w:pos="376"/>
          <w:tab w:val="left" w:pos="1432"/>
        </w:tabs>
        <w:ind w:left="360"/>
        <w:rPr>
          <w:rFonts w:ascii="Calibri" w:hAnsi="Calibri" w:cs="Arial"/>
          <w:bCs/>
          <w:sz w:val="22"/>
          <w:szCs w:val="22"/>
        </w:rPr>
      </w:pPr>
      <w:r>
        <w:rPr>
          <w:rFonts w:ascii="Calibri" w:hAnsi="Calibri" w:cs="Arial"/>
          <w:bCs/>
          <w:sz w:val="22"/>
          <w:szCs w:val="22"/>
        </w:rPr>
        <w:t>Specialist must be actively assessing preventive gaps and have a process to refer back to PCP if preventive services is out of scope for the specialist</w:t>
      </w:r>
      <w:r w:rsidR="00D000FB">
        <w:rPr>
          <w:rFonts w:ascii="Calibri" w:hAnsi="Calibri" w:cs="Arial"/>
          <w:bCs/>
          <w:sz w:val="22"/>
          <w:szCs w:val="22"/>
        </w:rPr>
        <w:t>.</w:t>
      </w:r>
    </w:p>
    <w:p w14:paraId="0F4DE826" w14:textId="77777777" w:rsidR="003330F2" w:rsidRDefault="003330F2" w:rsidP="00F90B45">
      <w:pPr>
        <w:tabs>
          <w:tab w:val="left" w:pos="376"/>
          <w:tab w:val="left" w:pos="1432"/>
        </w:tabs>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90B45" w14:paraId="077391E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49184B" w14:textId="5BA2D6E9"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1F33C4">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6B35BBD4" w14:textId="77777777"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90B45" w14:paraId="5F8BD2C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B11552" w14:textId="77777777" w:rsidR="00F90B45" w:rsidRPr="000433C5" w:rsidRDefault="00F90B45"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90B45" w14:paraId="4DD7F99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27C7A0" w14:textId="77777777" w:rsidR="00F90B45"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Provide a copy of the patient in</w:t>
            </w:r>
            <w:r w:rsidR="00F90B45" w:rsidRPr="00F90B45">
              <w:rPr>
                <w:rFonts w:asciiTheme="minorHAnsi" w:hAnsiTheme="minorHAnsi"/>
                <w:sz w:val="22"/>
                <w:szCs w:val="22"/>
              </w:rPr>
              <w:t>take form &amp;</w:t>
            </w:r>
            <w:r w:rsidR="00F90B45">
              <w:rPr>
                <w:rFonts w:asciiTheme="minorHAnsi" w:hAnsiTheme="minorHAnsi"/>
                <w:sz w:val="22"/>
                <w:szCs w:val="22"/>
              </w:rPr>
              <w:t xml:space="preserve"> </w:t>
            </w:r>
            <w:r w:rsidR="00F90B45" w:rsidRPr="00F90B45">
              <w:rPr>
                <w:rFonts w:asciiTheme="minorHAnsi" w:hAnsiTheme="minorHAnsi"/>
                <w:sz w:val="22"/>
                <w:szCs w:val="22"/>
              </w:rPr>
              <w:t>discuss the process for identifying patients in need</w:t>
            </w:r>
            <w:r w:rsidR="00F90B45">
              <w:rPr>
                <w:rFonts w:asciiTheme="minorHAnsi" w:hAnsiTheme="minorHAnsi"/>
                <w:sz w:val="22"/>
                <w:szCs w:val="22"/>
              </w:rPr>
              <w:t xml:space="preserve"> </w:t>
            </w:r>
            <w:r w:rsidR="00F90B45" w:rsidRPr="00F90B45">
              <w:rPr>
                <w:rFonts w:asciiTheme="minorHAnsi" w:hAnsiTheme="minorHAnsi"/>
                <w:sz w:val="22"/>
                <w:szCs w:val="22"/>
              </w:rPr>
              <w:t xml:space="preserve">of preventive services  </w:t>
            </w:r>
          </w:p>
          <w:p w14:paraId="60E1CF2A" w14:textId="77777777" w:rsidR="008D7136" w:rsidRDefault="008D7136" w:rsidP="007470DF">
            <w:pPr>
              <w:pStyle w:val="ListParagraph"/>
              <w:numPr>
                <w:ilvl w:val="0"/>
                <w:numId w:val="166"/>
              </w:numPr>
              <w:rPr>
                <w:rFonts w:asciiTheme="minorHAnsi" w:hAnsiTheme="minorHAnsi"/>
                <w:sz w:val="22"/>
                <w:szCs w:val="22"/>
              </w:rPr>
            </w:pPr>
            <w:r>
              <w:rPr>
                <w:rFonts w:asciiTheme="minorHAnsi" w:hAnsiTheme="minorHAnsi"/>
                <w:sz w:val="22"/>
                <w:szCs w:val="22"/>
              </w:rPr>
              <w:t>Counseling on isolated elements of prevention, such as tobacco cessation, does not meet the intent of this capability; only comprehensive primary prevention meets the intent</w:t>
            </w:r>
          </w:p>
          <w:p w14:paraId="12226DB8" w14:textId="5D3C4DDA" w:rsidR="006B6C73" w:rsidRPr="00F90B45" w:rsidRDefault="006B6C73"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Specialists - </w:t>
            </w:r>
            <w:r w:rsidRPr="006B6C73">
              <w:rPr>
                <w:rFonts w:asciiTheme="minorHAnsi" w:hAnsiTheme="minorHAnsi"/>
                <w:sz w:val="22"/>
                <w:szCs w:val="22"/>
              </w:rPr>
              <w:t>discuss approach to preventive care, process to identify gaps and follow up process to ensure preventive services are</w:t>
            </w:r>
            <w:r>
              <w:rPr>
                <w:rFonts w:asciiTheme="minorHAnsi" w:hAnsiTheme="minorHAnsi"/>
                <w:sz w:val="22"/>
                <w:szCs w:val="22"/>
              </w:rPr>
              <w:t xml:space="preserve"> met</w:t>
            </w:r>
          </w:p>
        </w:tc>
      </w:tr>
    </w:tbl>
    <w:p w14:paraId="7D01EC6D" w14:textId="77777777" w:rsidR="00F94E7B" w:rsidRPr="00C10BA4" w:rsidRDefault="00F94E7B" w:rsidP="00D9134B">
      <w:pPr>
        <w:rPr>
          <w:rFonts w:ascii="Calibri" w:hAnsi="Calibri" w:cs="Arial"/>
          <w:b/>
          <w:bCs/>
          <w:sz w:val="22"/>
          <w:szCs w:val="22"/>
        </w:rPr>
      </w:pPr>
    </w:p>
    <w:p w14:paraId="70149F5F" w14:textId="5548E0CB" w:rsidR="00D9134B" w:rsidRPr="00F21E30" w:rsidRDefault="00A24EB1" w:rsidP="00D9134B">
      <w:pPr>
        <w:pStyle w:val="Heading2"/>
        <w:spacing w:before="0" w:after="0"/>
        <w:jc w:val="center"/>
        <w:rPr>
          <w:rFonts w:ascii="Calibri" w:hAnsi="Calibri"/>
          <w:color w:val="FF0000"/>
          <w:sz w:val="24"/>
          <w:szCs w:val="24"/>
        </w:rPr>
      </w:pPr>
      <w:bookmarkStart w:id="1069" w:name="_Hlk75950248"/>
      <w:r w:rsidRPr="00A24EB1">
        <w:rPr>
          <w:rFonts w:ascii="Calibri" w:hAnsi="Calibri"/>
          <w:sz w:val="24"/>
          <w:szCs w:val="24"/>
        </w:rPr>
        <w:t>9.2</w:t>
      </w:r>
      <w:r w:rsidR="0055047B">
        <w:rPr>
          <w:rFonts w:ascii="Calibri" w:hAnsi="Calibri"/>
          <w:sz w:val="24"/>
          <w:szCs w:val="24"/>
        </w:rPr>
        <w:t xml:space="preserve"> </w:t>
      </w:r>
      <w:r w:rsidR="0055047B" w:rsidRPr="0055047B">
        <w:rPr>
          <w:rFonts w:ascii="Calibri" w:hAnsi="Calibri"/>
          <w:sz w:val="24"/>
          <w:szCs w:val="24"/>
        </w:rPr>
        <w:t>–</w:t>
      </w:r>
      <w:r w:rsidR="0055047B">
        <w:rPr>
          <w:rFonts w:ascii="Calibri" w:hAnsi="Calibri"/>
          <w:color w:val="FF0000"/>
          <w:sz w:val="24"/>
          <w:szCs w:val="24"/>
        </w:rPr>
        <w:t xml:space="preserve"> </w:t>
      </w:r>
      <w:r w:rsidR="00F21E30">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232E929" w14:textId="77777777" w:rsidR="00496849" w:rsidRDefault="00A24EB1" w:rsidP="00496849">
      <w:pPr>
        <w:pStyle w:val="Heading2"/>
        <w:spacing w:before="0" w:after="0"/>
        <w:jc w:val="center"/>
        <w:rPr>
          <w:rFonts w:ascii="Calibri" w:hAnsi="Calibri"/>
          <w:bCs w:val="0"/>
          <w:i w:val="0"/>
          <w:u w:val="single"/>
        </w:rPr>
      </w:pPr>
      <w:r w:rsidRPr="00A24EB1">
        <w:rPr>
          <w:rFonts w:ascii="Calibri" w:hAnsi="Calibri"/>
          <w:sz w:val="24"/>
          <w:szCs w:val="24"/>
        </w:rPr>
        <w:t>A systematic approach is in place to providing primary preventive services</w:t>
      </w:r>
    </w:p>
    <w:p w14:paraId="5627A83A" w14:textId="77777777" w:rsidR="00496849" w:rsidRDefault="00496849" w:rsidP="00F02D5E">
      <w:pPr>
        <w:tabs>
          <w:tab w:val="left" w:pos="376"/>
          <w:tab w:val="left" w:pos="1432"/>
        </w:tabs>
        <w:rPr>
          <w:rFonts w:ascii="Calibri" w:hAnsi="Calibri" w:cs="Arial"/>
          <w:bCs/>
          <w:i/>
          <w:u w:val="single"/>
        </w:rPr>
      </w:pPr>
    </w:p>
    <w:p w14:paraId="4A6DAD35" w14:textId="21766D50" w:rsidR="00D9134B" w:rsidRPr="00C10BA4" w:rsidRDefault="00496849" w:rsidP="00046E41">
      <w:pPr>
        <w:tabs>
          <w:tab w:val="left" w:pos="376"/>
          <w:tab w:val="left" w:pos="1432"/>
        </w:tabs>
        <w:rPr>
          <w:rFonts w:ascii="Calibri" w:hAnsi="Calibri" w:cs="Arial"/>
          <w:bCs/>
          <w:i/>
          <w:u w:val="single"/>
        </w:rPr>
      </w:pPr>
      <w:r>
        <w:rPr>
          <w:rFonts w:ascii="Calibri" w:hAnsi="Calibri" w:cs="Arial"/>
          <w:bCs/>
          <w:i/>
          <w:u w:val="single"/>
        </w:rPr>
        <w:t>P</w:t>
      </w:r>
      <w:r w:rsidR="00713BF9">
        <w:rPr>
          <w:rFonts w:ascii="Calibri" w:hAnsi="Calibri" w:cs="Arial"/>
          <w:bCs/>
          <w:i/>
          <w:u w:val="single"/>
        </w:rPr>
        <w:t>CP Guidelines:</w:t>
      </w:r>
    </w:p>
    <w:p w14:paraId="6C9AB8EC" w14:textId="37103DCF" w:rsidR="00D9134B" w:rsidRPr="00C10BA4" w:rsidRDefault="00A24EB1" w:rsidP="007470DF">
      <w:pPr>
        <w:pStyle w:val="ListParagraph"/>
        <w:numPr>
          <w:ilvl w:val="0"/>
          <w:numId w:val="68"/>
        </w:numPr>
        <w:tabs>
          <w:tab w:val="clear" w:pos="1260"/>
          <w:tab w:val="num" w:pos="1080"/>
        </w:tabs>
        <w:ind w:left="1080"/>
        <w:rPr>
          <w:rFonts w:ascii="Calibri" w:hAnsi="Calibri" w:cs="Arial"/>
          <w:sz w:val="22"/>
          <w:szCs w:val="22"/>
        </w:rPr>
      </w:pPr>
      <w:r w:rsidRPr="00A24EB1">
        <w:rPr>
          <w:rFonts w:ascii="Calibri" w:hAnsi="Calibri" w:cs="Arial"/>
          <w:sz w:val="22"/>
          <w:szCs w:val="22"/>
        </w:rPr>
        <w:t>Preventive care guidelines are integrated into clinical practice (e.g., Michigan Quality Improvement Consortium</w:t>
      </w:r>
      <w:ins w:id="1070" w:author="Niksic, Lora" w:date="2023-09-21T15:28:00Z">
        <w:r w:rsidR="00966059">
          <w:rPr>
            <w:rFonts w:ascii="Calibri" w:hAnsi="Calibri" w:cs="Arial"/>
            <w:sz w:val="22"/>
            <w:szCs w:val="22"/>
          </w:rPr>
          <w:t>,</w:t>
        </w:r>
      </w:ins>
      <w:del w:id="1071" w:author="Niksic, Lora" w:date="2023-09-21T15:28:00Z">
        <w:r w:rsidRPr="00A24EB1" w:rsidDel="00B96422">
          <w:rPr>
            <w:rFonts w:ascii="Calibri" w:hAnsi="Calibri" w:cs="Arial"/>
            <w:sz w:val="22"/>
            <w:szCs w:val="22"/>
          </w:rPr>
          <w:delText xml:space="preserve"> </w:delText>
        </w:r>
      </w:del>
      <w:r w:rsidRPr="00A24EB1">
        <w:rPr>
          <w:rFonts w:ascii="Calibri" w:hAnsi="Calibri" w:cs="Arial"/>
          <w:sz w:val="22"/>
          <w:szCs w:val="22"/>
        </w:rPr>
        <w:t>-</w:t>
      </w:r>
      <w:del w:id="1072" w:author="Niksic, Lora" w:date="2023-09-21T15:28:00Z">
        <w:r w:rsidRPr="00A24EB1" w:rsidDel="00B96422">
          <w:rPr>
            <w:rFonts w:ascii="Calibri" w:hAnsi="Calibri" w:cs="Arial"/>
            <w:sz w:val="22"/>
            <w:szCs w:val="22"/>
          </w:rPr>
          <w:delText xml:space="preserve"> </w:delText>
        </w:r>
        <w:r w:rsidDel="00B96422">
          <w:fldChar w:fldCharType="begin"/>
        </w:r>
        <w:r w:rsidDel="00B96422">
          <w:delInstrText>HYPERLINK "http://www.mqic.org"</w:delInstrText>
        </w:r>
        <w:r w:rsidDel="00B96422">
          <w:fldChar w:fldCharType="separate"/>
        </w:r>
        <w:r w:rsidR="00D02102" w:rsidRPr="005F51FE" w:rsidDel="00B96422">
          <w:rPr>
            <w:rStyle w:val="Hyperlink"/>
            <w:rFonts w:asciiTheme="minorHAnsi" w:hAnsiTheme="minorHAnsi" w:cstheme="minorHAnsi"/>
            <w:sz w:val="22"/>
            <w:szCs w:val="22"/>
          </w:rPr>
          <w:delText>www.mqic.org</w:delText>
        </w:r>
        <w:r w:rsidDel="00B96422">
          <w:rPr>
            <w:rStyle w:val="Hyperlink"/>
            <w:rFonts w:asciiTheme="minorHAnsi" w:hAnsiTheme="minorHAnsi" w:cstheme="minorHAnsi"/>
            <w:sz w:val="22"/>
            <w:szCs w:val="22"/>
          </w:rPr>
          <w:fldChar w:fldCharType="end"/>
        </w:r>
      </w:del>
      <w:ins w:id="1073" w:author="Niksic, Lora" w:date="2023-09-21T15:28:00Z">
        <w:r w:rsidR="00B96422">
          <w:rPr>
            <w:rStyle w:val="Hyperlink"/>
            <w:rFonts w:asciiTheme="minorHAnsi" w:hAnsiTheme="minorHAnsi" w:cstheme="minorHAnsi"/>
            <w:sz w:val="22"/>
            <w:szCs w:val="22"/>
          </w:rPr>
          <w:t xml:space="preserve"> H</w:t>
        </w:r>
        <w:r w:rsidR="00B96422">
          <w:rPr>
            <w:rStyle w:val="normaltextrun"/>
            <w:rFonts w:ascii="Calibri" w:hAnsi="Calibri" w:cs="Calibri"/>
            <w:color w:val="D13438"/>
            <w:sz w:val="22"/>
            <w:szCs w:val="22"/>
            <w:u w:val="single"/>
            <w:shd w:val="clear" w:color="auto" w:fill="FFFFFF"/>
          </w:rPr>
          <w:t>EDIS and USPSTF</w:t>
        </w:r>
      </w:ins>
      <w:r w:rsidRPr="005F51FE">
        <w:rPr>
          <w:rFonts w:asciiTheme="minorHAnsi" w:hAnsiTheme="minorHAnsi" w:cstheme="minorHAnsi"/>
          <w:sz w:val="22"/>
          <w:szCs w:val="22"/>
        </w:rPr>
        <w:t>).</w:t>
      </w:r>
      <w:r w:rsidRPr="00A24EB1">
        <w:rPr>
          <w:rFonts w:ascii="Calibri" w:hAnsi="Calibri" w:cs="Arial"/>
          <w:sz w:val="22"/>
          <w:szCs w:val="22"/>
        </w:rPr>
        <w:t xml:space="preserve"> Examples of appropriate Guidelines include:</w:t>
      </w:r>
    </w:p>
    <w:p w14:paraId="06B51A71" w14:textId="16ADFC3E"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Adult Preventive Services Guideline 18-49 </w:t>
      </w:r>
      <w:r w:rsidR="0096220F" w:rsidRPr="00A24EB1">
        <w:rPr>
          <w:rFonts w:ascii="Calibri" w:hAnsi="Calibri" w:cs="Arial"/>
          <w:sz w:val="22"/>
          <w:szCs w:val="22"/>
        </w:rPr>
        <w:t>Yrs</w:t>
      </w:r>
      <w:r w:rsidR="00705666">
        <w:rPr>
          <w:rFonts w:ascii="Calibri" w:hAnsi="Calibri" w:cs="Arial"/>
          <w:sz w:val="22"/>
          <w:szCs w:val="22"/>
        </w:rPr>
        <w:t>.</w:t>
      </w:r>
    </w:p>
    <w:p w14:paraId="6CC41952" w14:textId="2BB297B6"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Adult Preventive Services Guideline 50-65 </w:t>
      </w:r>
      <w:r w:rsidR="0096220F" w:rsidRPr="00A24EB1">
        <w:rPr>
          <w:rFonts w:ascii="Calibri" w:hAnsi="Calibri" w:cs="Arial"/>
          <w:sz w:val="22"/>
          <w:szCs w:val="22"/>
        </w:rPr>
        <w:t>Yrs</w:t>
      </w:r>
      <w:r w:rsidR="00705666">
        <w:rPr>
          <w:rFonts w:ascii="Calibri" w:hAnsi="Calibri" w:cs="Arial"/>
          <w:sz w:val="22"/>
          <w:szCs w:val="22"/>
        </w:rPr>
        <w:t>.</w:t>
      </w:r>
    </w:p>
    <w:p w14:paraId="3A0C4870" w14:textId="7D72FC00"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Childhood Overweight Prevention Guideline</w:t>
      </w:r>
      <w:r w:rsidR="00705666">
        <w:rPr>
          <w:rFonts w:ascii="Calibri" w:hAnsi="Calibri" w:cs="Arial"/>
          <w:sz w:val="22"/>
          <w:szCs w:val="22"/>
        </w:rPr>
        <w:t>.</w:t>
      </w:r>
    </w:p>
    <w:p w14:paraId="0443CF07" w14:textId="3F3A98DE"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Prevention of Unintended Pregnancy in Adults</w:t>
      </w:r>
      <w:r w:rsidR="00705666">
        <w:rPr>
          <w:rFonts w:ascii="Calibri" w:hAnsi="Calibri" w:cs="Arial"/>
          <w:sz w:val="22"/>
          <w:szCs w:val="22"/>
        </w:rPr>
        <w:t>.</w:t>
      </w:r>
    </w:p>
    <w:p w14:paraId="3869E6F5" w14:textId="460742B5"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Preventive Service for Children &amp; Adolescents Ages Birth – 24 Months</w:t>
      </w:r>
      <w:r w:rsidR="00705666">
        <w:rPr>
          <w:rFonts w:ascii="Calibri" w:hAnsi="Calibri" w:cs="Arial"/>
          <w:sz w:val="22"/>
          <w:szCs w:val="22"/>
        </w:rPr>
        <w:t>.</w:t>
      </w:r>
    </w:p>
    <w:p w14:paraId="51CE0D4F" w14:textId="1F96ED3A" w:rsidR="00D9134B" w:rsidRPr="00C10BA4" w:rsidRDefault="00A24EB1" w:rsidP="007470DF">
      <w:pPr>
        <w:numPr>
          <w:ilvl w:val="1"/>
          <w:numId w:val="68"/>
        </w:numPr>
        <w:rPr>
          <w:rFonts w:ascii="Calibri" w:hAnsi="Calibri" w:cs="Arial"/>
          <w:sz w:val="22"/>
          <w:szCs w:val="22"/>
        </w:rPr>
      </w:pPr>
      <w:r w:rsidRPr="00A24EB1">
        <w:rPr>
          <w:rFonts w:ascii="Calibri" w:hAnsi="Calibri" w:cs="Arial"/>
          <w:sz w:val="22"/>
          <w:szCs w:val="22"/>
        </w:rPr>
        <w:t xml:space="preserve">Preventive Service for Children and Adolescents Ages 2-18 </w:t>
      </w:r>
      <w:r w:rsidR="0096220F" w:rsidRPr="00A24EB1">
        <w:rPr>
          <w:rFonts w:ascii="Calibri" w:hAnsi="Calibri" w:cs="Arial"/>
          <w:sz w:val="22"/>
          <w:szCs w:val="22"/>
        </w:rPr>
        <w:t>Yrs</w:t>
      </w:r>
      <w:r w:rsidR="00705666">
        <w:rPr>
          <w:rFonts w:ascii="Calibri" w:hAnsi="Calibri" w:cs="Arial"/>
          <w:sz w:val="22"/>
          <w:szCs w:val="22"/>
        </w:rPr>
        <w:t>.</w:t>
      </w:r>
    </w:p>
    <w:p w14:paraId="68E17467" w14:textId="7C178AE1" w:rsidR="00621DD8" w:rsidRDefault="00A24EB1" w:rsidP="007470DF">
      <w:pPr>
        <w:numPr>
          <w:ilvl w:val="1"/>
          <w:numId w:val="68"/>
        </w:numPr>
        <w:rPr>
          <w:rFonts w:ascii="Calibri" w:hAnsi="Calibri" w:cs="Arial"/>
          <w:sz w:val="22"/>
          <w:szCs w:val="22"/>
        </w:rPr>
      </w:pPr>
      <w:r w:rsidRPr="00A24EB1">
        <w:rPr>
          <w:rFonts w:ascii="Calibri" w:hAnsi="Calibri" w:cs="Arial"/>
          <w:sz w:val="22"/>
          <w:szCs w:val="22"/>
        </w:rPr>
        <w:t>Tobacco Control Guideline</w:t>
      </w:r>
      <w:r w:rsidR="00705666">
        <w:rPr>
          <w:rFonts w:ascii="Calibri" w:hAnsi="Calibri" w:cs="Arial"/>
          <w:sz w:val="22"/>
          <w:szCs w:val="22"/>
        </w:rPr>
        <w:t>.</w:t>
      </w:r>
    </w:p>
    <w:p w14:paraId="2C3B720E" w14:textId="4A030D88" w:rsidR="00D9134B" w:rsidRDefault="00A24EB1" w:rsidP="007470DF">
      <w:pPr>
        <w:pStyle w:val="ListParagraph"/>
        <w:numPr>
          <w:ilvl w:val="0"/>
          <w:numId w:val="68"/>
        </w:numPr>
        <w:tabs>
          <w:tab w:val="clear" w:pos="1260"/>
          <w:tab w:val="num" w:pos="1080"/>
        </w:tabs>
        <w:ind w:left="1080"/>
        <w:rPr>
          <w:rFonts w:ascii="Calibri" w:hAnsi="Calibri" w:cs="Arial"/>
          <w:sz w:val="22"/>
          <w:szCs w:val="22"/>
        </w:rPr>
      </w:pPr>
      <w:r w:rsidRPr="00A24EB1">
        <w:rPr>
          <w:rFonts w:ascii="Calibri" w:hAnsi="Calibri" w:cs="Arial"/>
          <w:sz w:val="22"/>
          <w:szCs w:val="22"/>
        </w:rPr>
        <w:t>Systematic appointment tracking system (implemented as part of Individual Care Management Initiative) is in place</w:t>
      </w:r>
      <w:r w:rsidR="004B7C91">
        <w:rPr>
          <w:rFonts w:ascii="Calibri" w:hAnsi="Calibri" w:cs="Arial"/>
          <w:sz w:val="22"/>
          <w:szCs w:val="22"/>
        </w:rPr>
        <w:t xml:space="preserve">. </w:t>
      </w:r>
      <w:r w:rsidR="008F79CA" w:rsidRPr="008F79CA">
        <w:rPr>
          <w:rFonts w:ascii="Calibri" w:hAnsi="Calibri" w:cs="Arial"/>
          <w:sz w:val="22"/>
          <w:szCs w:val="22"/>
        </w:rPr>
        <w:t>Applies to full range of primary preventive services (for example, an ob-gyn ensuring patients receive mammograms and pap tests, but not flu shots, would not meet the intent of this capability).</w:t>
      </w:r>
    </w:p>
    <w:p w14:paraId="4D2ECDD2" w14:textId="04ABBA5A" w:rsidR="006B6C73" w:rsidRPr="00C10BA4" w:rsidRDefault="006B6C73" w:rsidP="006B6C73">
      <w:pPr>
        <w:tabs>
          <w:tab w:val="left" w:pos="376"/>
          <w:tab w:val="left" w:pos="1432"/>
        </w:tabs>
        <w:rPr>
          <w:rFonts w:ascii="Calibri" w:hAnsi="Calibri" w:cs="Arial"/>
          <w:bCs/>
          <w:i/>
          <w:u w:val="single"/>
        </w:rPr>
      </w:pPr>
      <w:bookmarkStart w:id="1074" w:name="_Hlk88118134"/>
      <w:r>
        <w:rPr>
          <w:rFonts w:ascii="Calibri" w:hAnsi="Calibri" w:cs="Arial"/>
          <w:bCs/>
          <w:i/>
          <w:u w:val="single"/>
        </w:rPr>
        <w:t>Specialist Guidelines:</w:t>
      </w:r>
    </w:p>
    <w:p w14:paraId="179ACC7B" w14:textId="24F62F03" w:rsidR="006B6C73" w:rsidRPr="00C10BA4" w:rsidRDefault="006B6C73" w:rsidP="007470DF">
      <w:pPr>
        <w:pStyle w:val="ListParagraph"/>
        <w:numPr>
          <w:ilvl w:val="0"/>
          <w:numId w:val="280"/>
        </w:numPr>
        <w:ind w:left="360"/>
        <w:rPr>
          <w:rFonts w:ascii="Calibri" w:hAnsi="Calibri" w:cs="Arial"/>
          <w:sz w:val="22"/>
          <w:szCs w:val="22"/>
        </w:rPr>
      </w:pPr>
      <w:r w:rsidRPr="00A24EB1">
        <w:rPr>
          <w:rFonts w:ascii="Calibri" w:hAnsi="Calibri" w:cs="Arial"/>
          <w:sz w:val="22"/>
          <w:szCs w:val="22"/>
        </w:rPr>
        <w:t>Preventive care guidelines are integrated into clinical practice (e.g., Michigan Quality Improvement Consortium</w:t>
      </w:r>
      <w:ins w:id="1075" w:author="Niksic, Lora" w:date="2023-09-15T14:42:00Z">
        <w:r w:rsidR="008B65A8">
          <w:t>,</w:t>
        </w:r>
      </w:ins>
      <w:del w:id="1076" w:author="Niksic, Lora" w:date="2023-09-15T14:42:00Z">
        <w:r w:rsidRPr="00A24EB1" w:rsidDel="008B65A8">
          <w:rPr>
            <w:rFonts w:ascii="Calibri" w:hAnsi="Calibri" w:cs="Arial"/>
            <w:sz w:val="22"/>
            <w:szCs w:val="22"/>
          </w:rPr>
          <w:delText xml:space="preserve"> - </w:delText>
        </w:r>
        <w:r w:rsidRPr="00A95E8B" w:rsidDel="008B65A8">
          <w:rPr>
            <w:rPrChange w:id="1077" w:author="Niksic, Lora" w:date="2023-09-11T15:37:00Z">
              <w:rPr>
                <w:rStyle w:val="Hyperlink"/>
                <w:rFonts w:asciiTheme="minorHAnsi" w:hAnsiTheme="minorHAnsi" w:cstheme="minorHAnsi"/>
                <w:sz w:val="22"/>
                <w:szCs w:val="22"/>
              </w:rPr>
            </w:rPrChange>
          </w:rPr>
          <w:delText>www.mqic.org</w:delText>
        </w:r>
      </w:del>
      <w:ins w:id="1078" w:author="Niksic, Lora" w:date="2023-09-11T12:45:00Z">
        <w:r w:rsidR="002154E5">
          <w:rPr>
            <w:rStyle w:val="Hyperlink"/>
            <w:rFonts w:asciiTheme="minorHAnsi" w:hAnsiTheme="minorHAnsi" w:cstheme="minorHAnsi"/>
            <w:sz w:val="22"/>
            <w:szCs w:val="22"/>
          </w:rPr>
          <w:t>, HEDIS and</w:t>
        </w:r>
        <w:r w:rsidR="00661293">
          <w:rPr>
            <w:rStyle w:val="Hyperlink"/>
            <w:rFonts w:asciiTheme="minorHAnsi" w:hAnsiTheme="minorHAnsi" w:cstheme="minorHAnsi"/>
            <w:sz w:val="22"/>
            <w:szCs w:val="22"/>
          </w:rPr>
          <w:t xml:space="preserve"> </w:t>
        </w:r>
        <w:r w:rsidR="00661293" w:rsidRPr="00661293">
          <w:rPr>
            <w:rStyle w:val="Hyperlink"/>
            <w:rFonts w:asciiTheme="minorHAnsi" w:hAnsiTheme="minorHAnsi" w:cstheme="minorHAnsi"/>
            <w:sz w:val="22"/>
            <w:szCs w:val="22"/>
          </w:rPr>
          <w:t>USPSTF</w:t>
        </w:r>
      </w:ins>
      <w:r w:rsidRPr="005F51FE">
        <w:rPr>
          <w:rFonts w:asciiTheme="minorHAnsi" w:hAnsiTheme="minorHAnsi" w:cstheme="minorHAnsi"/>
          <w:sz w:val="22"/>
          <w:szCs w:val="22"/>
        </w:rPr>
        <w:t>).</w:t>
      </w:r>
      <w:r w:rsidRPr="00A24EB1">
        <w:rPr>
          <w:rFonts w:ascii="Calibri" w:hAnsi="Calibri" w:cs="Arial"/>
          <w:sz w:val="22"/>
          <w:szCs w:val="22"/>
        </w:rPr>
        <w:t xml:space="preserve"> Examples of appropriate Guidelines include:</w:t>
      </w:r>
    </w:p>
    <w:p w14:paraId="28A34056" w14:textId="18C85419"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Adult Preventive Services Guideline 18-49 Yrs</w:t>
      </w:r>
      <w:r w:rsidR="00903E4C">
        <w:rPr>
          <w:rFonts w:ascii="Calibri" w:hAnsi="Calibri" w:cs="Arial"/>
          <w:sz w:val="22"/>
          <w:szCs w:val="22"/>
        </w:rPr>
        <w:t>.</w:t>
      </w:r>
    </w:p>
    <w:p w14:paraId="19E7D8D2" w14:textId="584EF1B0"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Adult Preventive Services Guideline 50-65 Yrs</w:t>
      </w:r>
      <w:r w:rsidR="00903E4C">
        <w:rPr>
          <w:rFonts w:ascii="Calibri" w:hAnsi="Calibri" w:cs="Arial"/>
          <w:sz w:val="22"/>
          <w:szCs w:val="22"/>
        </w:rPr>
        <w:t>.</w:t>
      </w:r>
    </w:p>
    <w:p w14:paraId="6E759EE4" w14:textId="679AC606"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Childhood Overweight Prevention Guideline</w:t>
      </w:r>
      <w:r w:rsidR="00903E4C">
        <w:rPr>
          <w:rFonts w:ascii="Calibri" w:hAnsi="Calibri" w:cs="Arial"/>
          <w:sz w:val="22"/>
          <w:szCs w:val="22"/>
        </w:rPr>
        <w:t>.</w:t>
      </w:r>
    </w:p>
    <w:p w14:paraId="315D9048" w14:textId="37ABD342"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Prevention of Unintended Pregnancy in Adults</w:t>
      </w:r>
      <w:r w:rsidR="00903E4C">
        <w:rPr>
          <w:rFonts w:ascii="Calibri" w:hAnsi="Calibri" w:cs="Arial"/>
          <w:sz w:val="22"/>
          <w:szCs w:val="22"/>
        </w:rPr>
        <w:t>.</w:t>
      </w:r>
    </w:p>
    <w:p w14:paraId="6D74F2F2" w14:textId="55D46736"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Preventive Service for Children &amp; Adolescents Ages Birth – 24 Months</w:t>
      </w:r>
      <w:r w:rsidR="00903E4C">
        <w:rPr>
          <w:rFonts w:ascii="Calibri" w:hAnsi="Calibri" w:cs="Arial"/>
          <w:sz w:val="22"/>
          <w:szCs w:val="22"/>
        </w:rPr>
        <w:t>.</w:t>
      </w:r>
    </w:p>
    <w:p w14:paraId="3A99111F" w14:textId="50887375" w:rsidR="006B6C73" w:rsidRPr="00C10BA4" w:rsidRDefault="006B6C73" w:rsidP="007470DF">
      <w:pPr>
        <w:numPr>
          <w:ilvl w:val="1"/>
          <w:numId w:val="280"/>
        </w:numPr>
        <w:rPr>
          <w:rFonts w:ascii="Calibri" w:hAnsi="Calibri" w:cs="Arial"/>
          <w:sz w:val="22"/>
          <w:szCs w:val="22"/>
        </w:rPr>
      </w:pPr>
      <w:r w:rsidRPr="00A24EB1">
        <w:rPr>
          <w:rFonts w:ascii="Calibri" w:hAnsi="Calibri" w:cs="Arial"/>
          <w:sz w:val="22"/>
          <w:szCs w:val="22"/>
        </w:rPr>
        <w:t>Preventive Service for Children and Adolescents Ages 2-18 Yrs</w:t>
      </w:r>
      <w:r w:rsidR="00903E4C">
        <w:rPr>
          <w:rFonts w:ascii="Calibri" w:hAnsi="Calibri" w:cs="Arial"/>
          <w:sz w:val="22"/>
          <w:szCs w:val="22"/>
        </w:rPr>
        <w:t>.</w:t>
      </w:r>
    </w:p>
    <w:p w14:paraId="1D32989F" w14:textId="1DC23E7A" w:rsidR="006B6C73" w:rsidRDefault="006B6C73" w:rsidP="007470DF">
      <w:pPr>
        <w:numPr>
          <w:ilvl w:val="1"/>
          <w:numId w:val="280"/>
        </w:numPr>
        <w:rPr>
          <w:rFonts w:ascii="Calibri" w:hAnsi="Calibri" w:cs="Arial"/>
          <w:sz w:val="22"/>
          <w:szCs w:val="22"/>
        </w:rPr>
      </w:pPr>
      <w:r w:rsidRPr="00A24EB1">
        <w:rPr>
          <w:rFonts w:ascii="Calibri" w:hAnsi="Calibri" w:cs="Arial"/>
          <w:sz w:val="22"/>
          <w:szCs w:val="22"/>
        </w:rPr>
        <w:t>Tobacco Control Guideline</w:t>
      </w:r>
      <w:r w:rsidR="00903E4C">
        <w:rPr>
          <w:rFonts w:ascii="Calibri" w:hAnsi="Calibri" w:cs="Arial"/>
          <w:sz w:val="22"/>
          <w:szCs w:val="22"/>
        </w:rPr>
        <w:t>.</w:t>
      </w:r>
    </w:p>
    <w:p w14:paraId="3915D4BE" w14:textId="0F230C11" w:rsidR="006B6C73" w:rsidRDefault="006B6C73" w:rsidP="007470DF">
      <w:pPr>
        <w:pStyle w:val="ListParagraph"/>
        <w:numPr>
          <w:ilvl w:val="0"/>
          <w:numId w:val="280"/>
        </w:numPr>
        <w:ind w:left="1080"/>
        <w:rPr>
          <w:rFonts w:ascii="Calibri" w:hAnsi="Calibri" w:cs="Arial"/>
          <w:sz w:val="22"/>
          <w:szCs w:val="22"/>
        </w:rPr>
      </w:pPr>
      <w:r w:rsidRPr="00A24EB1">
        <w:rPr>
          <w:rFonts w:ascii="Calibri" w:hAnsi="Calibri" w:cs="Arial"/>
          <w:sz w:val="22"/>
          <w:szCs w:val="22"/>
        </w:rPr>
        <w:t>Systematic appointment tracking system (implemented as part of Individual Care Management Initiative) is in place</w:t>
      </w:r>
      <w:r>
        <w:rPr>
          <w:rFonts w:ascii="Calibri" w:hAnsi="Calibri" w:cs="Arial"/>
          <w:sz w:val="22"/>
          <w:szCs w:val="22"/>
        </w:rPr>
        <w:t xml:space="preserve">. </w:t>
      </w:r>
      <w:r w:rsidRPr="008F79CA">
        <w:rPr>
          <w:rFonts w:ascii="Calibri" w:hAnsi="Calibri" w:cs="Arial"/>
          <w:sz w:val="22"/>
          <w:szCs w:val="22"/>
        </w:rPr>
        <w:t>Applies to full range of primary preventive services (for example, an ob-gyn ensuring patients receive mammograms and pap tests, but not flu shots, would not meet the intent of this capability).</w:t>
      </w:r>
    </w:p>
    <w:p w14:paraId="4E929A87" w14:textId="47E77C3F" w:rsidR="006B6C73" w:rsidRDefault="006B6C73" w:rsidP="007470DF">
      <w:pPr>
        <w:pStyle w:val="ListParagraph"/>
        <w:numPr>
          <w:ilvl w:val="0"/>
          <w:numId w:val="280"/>
        </w:numPr>
        <w:ind w:left="1080"/>
        <w:rPr>
          <w:rFonts w:ascii="Calibri" w:hAnsi="Calibri" w:cs="Arial"/>
          <w:sz w:val="22"/>
          <w:szCs w:val="22"/>
        </w:rPr>
      </w:pPr>
      <w:r>
        <w:rPr>
          <w:rFonts w:ascii="Calibri" w:hAnsi="Calibri" w:cs="Arial"/>
          <w:sz w:val="22"/>
          <w:szCs w:val="22"/>
        </w:rPr>
        <w:t xml:space="preserve">Must </w:t>
      </w:r>
      <w:r w:rsidRPr="006B6C73">
        <w:rPr>
          <w:rFonts w:ascii="Calibri" w:hAnsi="Calibri" w:cs="Arial"/>
          <w:sz w:val="22"/>
          <w:szCs w:val="22"/>
        </w:rPr>
        <w:t>be actively assessing gaps in care and be an active participant in closing gaps, i.e., referring for preventive care directly or referral to PCP to address and actively participate in follow</w:t>
      </w:r>
      <w:r>
        <w:rPr>
          <w:rFonts w:ascii="Calibri" w:hAnsi="Calibri" w:cs="Arial"/>
          <w:sz w:val="22"/>
          <w:szCs w:val="22"/>
        </w:rPr>
        <w:t xml:space="preserve"> up.</w:t>
      </w:r>
    </w:p>
    <w:p w14:paraId="0C87B4C6" w14:textId="77777777" w:rsidR="006B6C73" w:rsidRPr="006B6C73" w:rsidRDefault="006B6C73" w:rsidP="006B6C73">
      <w:pPr>
        <w:rPr>
          <w:rFonts w:ascii="Calibri" w:hAnsi="Calibri" w:cs="Arial"/>
          <w:sz w:val="22"/>
          <w:szCs w:val="22"/>
        </w:rPr>
      </w:pPr>
    </w:p>
    <w:bookmarkEnd w:id="1074"/>
    <w:p w14:paraId="7F93465E" w14:textId="77777777" w:rsidR="00F90B45" w:rsidRDefault="00F90B45" w:rsidP="00F90B45">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90B45" w14:paraId="4746C71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FF88B2" w14:textId="111B9C56" w:rsidR="00F90B45" w:rsidRPr="00046E41" w:rsidRDefault="00F90B45" w:rsidP="004E4860">
            <w:pPr>
              <w:jc w:val="center"/>
              <w:rPr>
                <w:rFonts w:ascii="Calibri" w:hAnsi="Calibri"/>
                <w:b/>
                <w:bCs/>
                <w:sz w:val="22"/>
                <w:szCs w:val="22"/>
              </w:rPr>
            </w:pPr>
            <w:r w:rsidRPr="00046E41">
              <w:rPr>
                <w:rFonts w:ascii="Calibri" w:hAnsi="Calibri"/>
                <w:b/>
                <w:bCs/>
                <w:sz w:val="22"/>
                <w:szCs w:val="22"/>
              </w:rPr>
              <w:t xml:space="preserve">Required for PCMH Designation: </w:t>
            </w:r>
            <w:r w:rsidR="001F33C4" w:rsidRPr="00046E41">
              <w:rPr>
                <w:rFonts w:ascii="Calibri" w:hAnsi="Calibri"/>
                <w:b/>
                <w:bCs/>
                <w:sz w:val="22"/>
                <w:szCs w:val="22"/>
              </w:rPr>
              <w:t>YES</w:t>
            </w:r>
          </w:p>
        </w:tc>
        <w:tc>
          <w:tcPr>
            <w:tcW w:w="3508" w:type="dxa"/>
            <w:tcBorders>
              <w:top w:val="single" w:sz="8" w:space="0" w:color="auto"/>
              <w:left w:val="nil"/>
              <w:bottom w:val="single" w:sz="8" w:space="0" w:color="auto"/>
              <w:right w:val="single" w:sz="8" w:space="0" w:color="auto"/>
            </w:tcBorders>
            <w:hideMark/>
          </w:tcPr>
          <w:p w14:paraId="192BFAF2" w14:textId="77777777" w:rsidR="00F90B45" w:rsidRPr="00046E41" w:rsidRDefault="00F90B45" w:rsidP="004E4860">
            <w:pPr>
              <w:jc w:val="center"/>
              <w:rPr>
                <w:rFonts w:ascii="Calibri" w:hAnsi="Calibri"/>
                <w:b/>
                <w:bCs/>
                <w:sz w:val="22"/>
                <w:szCs w:val="22"/>
              </w:rPr>
            </w:pPr>
            <w:r w:rsidRPr="00046E41">
              <w:rPr>
                <w:rFonts w:ascii="Calibri" w:hAnsi="Calibri"/>
                <w:b/>
                <w:bCs/>
                <w:sz w:val="22"/>
                <w:szCs w:val="22"/>
              </w:rPr>
              <w:t>Predicate Logic: n/a</w:t>
            </w:r>
          </w:p>
        </w:tc>
      </w:tr>
      <w:tr w:rsidR="00F90B45" w14:paraId="6A2CADC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FB703" w14:textId="77777777" w:rsidR="00F90B45" w:rsidRPr="00046E41" w:rsidRDefault="00F90B45" w:rsidP="004E4860">
            <w:pPr>
              <w:jc w:val="center"/>
              <w:rPr>
                <w:rFonts w:ascii="Calibri" w:hAnsi="Calibri"/>
                <w:b/>
                <w:bCs/>
                <w:sz w:val="22"/>
                <w:szCs w:val="22"/>
              </w:rPr>
            </w:pPr>
            <w:r w:rsidRPr="00046E41">
              <w:rPr>
                <w:rFonts w:ascii="Calibri" w:hAnsi="Calibri"/>
                <w:b/>
                <w:bCs/>
                <w:sz w:val="22"/>
                <w:szCs w:val="22"/>
              </w:rPr>
              <w:t>PCMH Validation Notes for Site Visits</w:t>
            </w:r>
          </w:p>
        </w:tc>
      </w:tr>
      <w:tr w:rsidR="00F90B45" w14:paraId="591788B2"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139445" w14:textId="0DBDAA9B" w:rsidR="00F90B45" w:rsidRPr="00046E41" w:rsidRDefault="00F90B45" w:rsidP="007470DF">
            <w:pPr>
              <w:pStyle w:val="ListParagraph"/>
              <w:numPr>
                <w:ilvl w:val="0"/>
                <w:numId w:val="166"/>
              </w:numPr>
              <w:rPr>
                <w:rFonts w:ascii="Calibri" w:hAnsi="Calibri"/>
                <w:sz w:val="22"/>
                <w:szCs w:val="22"/>
              </w:rPr>
            </w:pPr>
            <w:r w:rsidRPr="00046E41">
              <w:rPr>
                <w:rFonts w:ascii="Calibri" w:hAnsi="Calibri"/>
                <w:sz w:val="22"/>
                <w:szCs w:val="22"/>
              </w:rPr>
              <w:t>Preventive care guidelines in use</w:t>
            </w:r>
            <w:r w:rsidR="004D71E6" w:rsidRPr="00046E41">
              <w:rPr>
                <w:rFonts w:ascii="Calibri" w:hAnsi="Calibri"/>
                <w:sz w:val="22"/>
                <w:szCs w:val="22"/>
              </w:rPr>
              <w:t xml:space="preserve"> </w:t>
            </w:r>
            <w:r w:rsidRPr="00046E41">
              <w:rPr>
                <w:rFonts w:ascii="Calibri" w:hAnsi="Calibri"/>
                <w:sz w:val="22"/>
                <w:szCs w:val="22"/>
              </w:rPr>
              <w:t>- MQIC/HEDIS</w:t>
            </w:r>
          </w:p>
          <w:p w14:paraId="3D2BEC5D" w14:textId="77777777" w:rsidR="00F90B45" w:rsidRPr="00F90B45" w:rsidRDefault="00F90B45" w:rsidP="007470DF">
            <w:pPr>
              <w:pStyle w:val="ListParagraph"/>
              <w:numPr>
                <w:ilvl w:val="0"/>
                <w:numId w:val="166"/>
              </w:numPr>
              <w:rPr>
                <w:rFonts w:asciiTheme="minorHAnsi" w:hAnsiTheme="minorHAnsi"/>
                <w:sz w:val="22"/>
                <w:szCs w:val="22"/>
              </w:rPr>
            </w:pPr>
            <w:r w:rsidRPr="00046E41">
              <w:rPr>
                <w:rFonts w:ascii="Calibri" w:hAnsi="Calibri"/>
                <w:sz w:val="22"/>
                <w:szCs w:val="22"/>
              </w:rPr>
              <w:t xml:space="preserve">How does </w:t>
            </w:r>
            <w:r w:rsidR="00273366" w:rsidRPr="00046E41">
              <w:rPr>
                <w:rFonts w:ascii="Calibri" w:hAnsi="Calibri"/>
                <w:sz w:val="22"/>
                <w:szCs w:val="22"/>
              </w:rPr>
              <w:t xml:space="preserve">the practice </w:t>
            </w:r>
            <w:r w:rsidRPr="00046E41">
              <w:rPr>
                <w:rFonts w:ascii="Calibri" w:hAnsi="Calibri"/>
                <w:sz w:val="22"/>
                <w:szCs w:val="22"/>
              </w:rPr>
              <w:t xml:space="preserve">track </w:t>
            </w:r>
            <w:r w:rsidR="00273366" w:rsidRPr="00046E41">
              <w:rPr>
                <w:rFonts w:ascii="Calibri" w:hAnsi="Calibri"/>
                <w:sz w:val="22"/>
                <w:szCs w:val="22"/>
              </w:rPr>
              <w:t>a</w:t>
            </w:r>
            <w:r w:rsidRPr="00046E41">
              <w:rPr>
                <w:rFonts w:ascii="Calibri" w:hAnsi="Calibri"/>
                <w:sz w:val="22"/>
                <w:szCs w:val="22"/>
              </w:rPr>
              <w:t>ppointments to ensure follow up (if not already discussed in 4.0)</w:t>
            </w:r>
            <w:r w:rsidR="00273366" w:rsidRPr="00046E41">
              <w:rPr>
                <w:rFonts w:ascii="Calibri" w:hAnsi="Calibri"/>
                <w:sz w:val="22"/>
                <w:szCs w:val="22"/>
              </w:rPr>
              <w:t>?</w:t>
            </w:r>
          </w:p>
        </w:tc>
      </w:tr>
    </w:tbl>
    <w:p w14:paraId="229A8D05" w14:textId="77777777" w:rsidR="00D9134B" w:rsidRPr="00C10BA4" w:rsidRDefault="00D9134B" w:rsidP="00D9134B">
      <w:pPr>
        <w:rPr>
          <w:rFonts w:ascii="Calibri" w:hAnsi="Calibri" w:cs="Arial"/>
          <w:sz w:val="22"/>
          <w:szCs w:val="22"/>
        </w:rPr>
      </w:pPr>
    </w:p>
    <w:bookmarkEnd w:id="1069"/>
    <w:p w14:paraId="1E20B0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9.3</w:t>
      </w:r>
    </w:p>
    <w:p w14:paraId="6714043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Strategies are in place to promote and conduct outreach regarding ongoing well care visits and screenings for all populations, consistent with guidelines for such age and gender-appropriate services promulgated by credible national organizations </w:t>
      </w:r>
    </w:p>
    <w:p w14:paraId="05F1B514" w14:textId="77777777" w:rsidR="00D9134B" w:rsidRPr="00403B8C" w:rsidRDefault="00D9134B" w:rsidP="00D9134B">
      <w:pPr>
        <w:rPr>
          <w:rFonts w:ascii="Calibri" w:hAnsi="Calibri" w:cs="Arial"/>
          <w:color w:val="FF0000"/>
          <w:sz w:val="22"/>
          <w:szCs w:val="22"/>
        </w:rPr>
      </w:pPr>
    </w:p>
    <w:p w14:paraId="24BC7B9C" w14:textId="77777777" w:rsidR="00D9134B" w:rsidRPr="00C10BA4" w:rsidRDefault="00A24EB1" w:rsidP="00046E41">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6DDEE41D" w14:textId="77777777" w:rsidR="00D9134B" w:rsidRPr="00C10BA4" w:rsidRDefault="00A24EB1" w:rsidP="007470DF">
      <w:pPr>
        <w:numPr>
          <w:ilvl w:val="0"/>
          <w:numId w:val="69"/>
        </w:numPr>
        <w:ind w:left="1260" w:hanging="540"/>
        <w:rPr>
          <w:rFonts w:ascii="Calibri" w:hAnsi="Calibri" w:cs="Arial"/>
          <w:sz w:val="22"/>
          <w:szCs w:val="22"/>
        </w:rPr>
      </w:pPr>
      <w:r w:rsidRPr="00A24EB1">
        <w:rPr>
          <w:rFonts w:ascii="Calibri" w:hAnsi="Calibri" w:cs="Arial"/>
          <w:sz w:val="22"/>
          <w:szCs w:val="22"/>
        </w:rPr>
        <w:t>Systematic reminder system is in place and incorporates the following elements:</w:t>
      </w:r>
    </w:p>
    <w:p w14:paraId="1AE22193" w14:textId="4788E1D9"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Age appropriate health reminders (e.g., annual physicals)</w:t>
      </w:r>
      <w:r w:rsidR="00903E4C">
        <w:rPr>
          <w:rFonts w:ascii="Calibri" w:hAnsi="Calibri" w:cs="Arial"/>
          <w:sz w:val="22"/>
          <w:szCs w:val="22"/>
        </w:rPr>
        <w:t>.</w:t>
      </w:r>
    </w:p>
    <w:p w14:paraId="702ED3C0" w14:textId="694D2A48"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Age appropriate immunization information consistent with most current evidence-based guidelines</w:t>
      </w:r>
      <w:r w:rsidR="00903E4C">
        <w:rPr>
          <w:rFonts w:ascii="Calibri" w:hAnsi="Calibri" w:cs="Arial"/>
          <w:sz w:val="22"/>
          <w:szCs w:val="22"/>
        </w:rPr>
        <w:t>.</w:t>
      </w:r>
    </w:p>
    <w:p w14:paraId="4F7E544D" w14:textId="505BEDF0" w:rsidR="00D9134B" w:rsidRPr="00C10BA4" w:rsidRDefault="00A24EB1" w:rsidP="007470DF">
      <w:pPr>
        <w:numPr>
          <w:ilvl w:val="1"/>
          <w:numId w:val="69"/>
        </w:numPr>
        <w:ind w:left="1800"/>
        <w:rPr>
          <w:rFonts w:ascii="Calibri" w:hAnsi="Calibri" w:cs="Arial"/>
          <w:sz w:val="22"/>
          <w:szCs w:val="22"/>
        </w:rPr>
      </w:pPr>
      <w:r w:rsidRPr="00A24EB1">
        <w:rPr>
          <w:rFonts w:ascii="Calibri" w:hAnsi="Calibri" w:cs="Arial"/>
          <w:sz w:val="22"/>
          <w:szCs w:val="22"/>
        </w:rPr>
        <w:t>If reminders are generated by PO, offices should have knowledge of the process</w:t>
      </w:r>
      <w:r w:rsidR="00903E4C">
        <w:rPr>
          <w:rFonts w:ascii="Calibri" w:hAnsi="Calibri" w:cs="Arial"/>
          <w:sz w:val="22"/>
          <w:szCs w:val="22"/>
        </w:rPr>
        <w:t>.</w:t>
      </w:r>
    </w:p>
    <w:p w14:paraId="3C74E903" w14:textId="2E8A905B" w:rsidR="00D9134B" w:rsidRPr="00C10BA4"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For children and adolescents from birth to 18 years of age examples of outreach strategies may include birthday reminders for well-visits, kindergarten round-up, flu vaccine reminders, health fairs, brochures, school physical fairs</w:t>
      </w:r>
      <w:r w:rsidR="00D000FB">
        <w:rPr>
          <w:rFonts w:ascii="Calibri" w:hAnsi="Calibri" w:cs="Arial"/>
          <w:sz w:val="22"/>
          <w:szCs w:val="22"/>
        </w:rPr>
        <w:t>.</w:t>
      </w:r>
    </w:p>
    <w:p w14:paraId="6C1BE62A" w14:textId="50E722F6" w:rsidR="00D9134B" w:rsidRPr="00C10BA4"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For adults, examples of outreach strategies may include annual health maintenance examination reminders, and age and gender-appropriate reminders about recommended screenings (e.g., mammograms)</w:t>
      </w:r>
      <w:r w:rsidR="005F1253">
        <w:rPr>
          <w:rFonts w:ascii="Calibri" w:hAnsi="Calibri" w:cs="Arial"/>
          <w:sz w:val="22"/>
          <w:szCs w:val="22"/>
        </w:rPr>
        <w:t>.</w:t>
      </w:r>
    </w:p>
    <w:p w14:paraId="0559BD71" w14:textId="1A9B9629" w:rsidR="00D9134B" w:rsidRDefault="00A24EB1" w:rsidP="007470DF">
      <w:pPr>
        <w:numPr>
          <w:ilvl w:val="0"/>
          <w:numId w:val="69"/>
        </w:numPr>
        <w:tabs>
          <w:tab w:val="num" w:pos="1080"/>
        </w:tabs>
        <w:ind w:left="1080"/>
        <w:rPr>
          <w:rFonts w:ascii="Calibri" w:hAnsi="Calibri" w:cs="Arial"/>
          <w:sz w:val="22"/>
          <w:szCs w:val="22"/>
        </w:rPr>
      </w:pPr>
      <w:r w:rsidRPr="00A24EB1">
        <w:rPr>
          <w:rFonts w:ascii="Calibri" w:hAnsi="Calibri" w:cs="Arial"/>
          <w:sz w:val="22"/>
          <w:szCs w:val="22"/>
        </w:rPr>
        <w:t>Outreach should be systematic and consistent with evidence-based guidelines</w:t>
      </w:r>
      <w:r w:rsidR="00D000FB">
        <w:rPr>
          <w:rFonts w:ascii="Calibri" w:hAnsi="Calibri" w:cs="Arial"/>
          <w:sz w:val="22"/>
          <w:szCs w:val="22"/>
        </w:rPr>
        <w:t>.</w:t>
      </w:r>
    </w:p>
    <w:p w14:paraId="35F44F6A" w14:textId="564E89E3" w:rsidR="00F94E7B" w:rsidRDefault="00F94E7B" w:rsidP="00E87DEA">
      <w:pPr>
        <w:ind w:left="1080"/>
        <w:rPr>
          <w:rFonts w:ascii="Calibri" w:hAnsi="Calibri" w:cs="Arial"/>
          <w:sz w:val="22"/>
          <w:szCs w:val="22"/>
        </w:rPr>
      </w:pPr>
    </w:p>
    <w:p w14:paraId="1E0CBDE8" w14:textId="77777777" w:rsidR="00046E41" w:rsidRDefault="00046E41" w:rsidP="00E87DEA">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E87DEA" w14:paraId="733EFE3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1A9549" w14:textId="77777777" w:rsidR="00E87DEA" w:rsidRPr="000433C5" w:rsidRDefault="00E87DEA" w:rsidP="004E4860">
            <w:pPr>
              <w:jc w:val="center"/>
              <w:rPr>
                <w:rFonts w:asciiTheme="minorHAnsi" w:hAnsiTheme="minorHAnsi"/>
                <w:b/>
                <w:bCs/>
                <w:sz w:val="22"/>
                <w:szCs w:val="22"/>
              </w:rPr>
            </w:pPr>
            <w:bookmarkStart w:id="1079" w:name="_Hlk495403074"/>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3DDE8F7" w14:textId="77777777" w:rsidR="00E87DEA" w:rsidRPr="000433C5" w:rsidRDefault="00E87DE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E87DEA" w14:paraId="2CACADF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AC079B" w14:textId="77777777" w:rsidR="00E87DEA" w:rsidRPr="000433C5" w:rsidRDefault="00E87DE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E87DEA" w14:paraId="133A0F91"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B6CDE" w14:textId="2A329774" w:rsidR="00E87DEA" w:rsidRPr="00E87DEA" w:rsidRDefault="00E87DEA" w:rsidP="007470DF">
            <w:pPr>
              <w:pStyle w:val="ListParagraph"/>
              <w:numPr>
                <w:ilvl w:val="0"/>
                <w:numId w:val="166"/>
              </w:numPr>
              <w:rPr>
                <w:rFonts w:asciiTheme="minorHAnsi" w:hAnsiTheme="minorHAnsi"/>
                <w:sz w:val="22"/>
                <w:szCs w:val="22"/>
              </w:rPr>
            </w:pPr>
            <w:r w:rsidRPr="00E87DEA">
              <w:rPr>
                <w:rFonts w:asciiTheme="minorHAnsi" w:hAnsiTheme="minorHAnsi"/>
                <w:sz w:val="22"/>
                <w:szCs w:val="22"/>
              </w:rPr>
              <w:t>Outreach reminders</w:t>
            </w:r>
            <w:r w:rsidR="00B21F14">
              <w:rPr>
                <w:rFonts w:asciiTheme="minorHAnsi" w:hAnsiTheme="minorHAnsi"/>
                <w:sz w:val="22"/>
                <w:szCs w:val="22"/>
              </w:rPr>
              <w:t xml:space="preserve"> </w:t>
            </w:r>
            <w:r w:rsidRPr="00E87DEA">
              <w:rPr>
                <w:rFonts w:asciiTheme="minorHAnsi" w:hAnsiTheme="minorHAnsi"/>
                <w:sz w:val="22"/>
                <w:szCs w:val="22"/>
              </w:rPr>
              <w:t xml:space="preserve">- </w:t>
            </w:r>
            <w:r w:rsidR="00B21F14">
              <w:rPr>
                <w:rFonts w:asciiTheme="minorHAnsi" w:hAnsiTheme="minorHAnsi"/>
                <w:sz w:val="22"/>
                <w:szCs w:val="22"/>
              </w:rPr>
              <w:t>b</w:t>
            </w:r>
            <w:r w:rsidRPr="00E87DEA">
              <w:rPr>
                <w:rFonts w:asciiTheme="minorHAnsi" w:hAnsiTheme="minorHAnsi"/>
                <w:sz w:val="22"/>
                <w:szCs w:val="22"/>
              </w:rPr>
              <w:t>irthday</w:t>
            </w:r>
            <w:r w:rsidR="00B21F14">
              <w:rPr>
                <w:rFonts w:asciiTheme="minorHAnsi" w:hAnsiTheme="minorHAnsi"/>
                <w:sz w:val="22"/>
                <w:szCs w:val="22"/>
              </w:rPr>
              <w:t>s</w:t>
            </w:r>
            <w:r w:rsidRPr="00E87DEA">
              <w:rPr>
                <w:rFonts w:asciiTheme="minorHAnsi" w:hAnsiTheme="minorHAnsi"/>
                <w:sz w:val="22"/>
                <w:szCs w:val="22"/>
              </w:rPr>
              <w:t>, annual physicals,</w:t>
            </w:r>
            <w:r>
              <w:rPr>
                <w:rFonts w:asciiTheme="minorHAnsi" w:hAnsiTheme="minorHAnsi"/>
                <w:sz w:val="22"/>
                <w:szCs w:val="22"/>
              </w:rPr>
              <w:t xml:space="preserve"> immunizations</w:t>
            </w:r>
            <w:r w:rsidRPr="00E87DEA">
              <w:rPr>
                <w:rFonts w:asciiTheme="minorHAnsi" w:hAnsiTheme="minorHAnsi"/>
                <w:sz w:val="22"/>
                <w:szCs w:val="22"/>
              </w:rPr>
              <w:t>, well visits</w:t>
            </w:r>
          </w:p>
          <w:p w14:paraId="20AC7610" w14:textId="1AACF514" w:rsidR="00E87DEA" w:rsidRPr="00E87DEA" w:rsidRDefault="00B77BE6" w:rsidP="007470DF">
            <w:pPr>
              <w:pStyle w:val="ListParagraph"/>
              <w:numPr>
                <w:ilvl w:val="0"/>
                <w:numId w:val="166"/>
              </w:numPr>
              <w:rPr>
                <w:rFonts w:asciiTheme="minorHAnsi" w:hAnsiTheme="minorHAnsi"/>
                <w:sz w:val="22"/>
                <w:szCs w:val="22"/>
              </w:rPr>
            </w:pPr>
            <w:r w:rsidRPr="00B77BE6">
              <w:rPr>
                <w:rFonts w:asciiTheme="minorHAnsi" w:hAnsiTheme="minorHAnsi"/>
                <w:sz w:val="22"/>
                <w:szCs w:val="22"/>
              </w:rPr>
              <w:t>How are patients identified</w:t>
            </w:r>
            <w:r w:rsidR="00E87DEA" w:rsidRPr="00E87DEA">
              <w:rPr>
                <w:rFonts w:asciiTheme="minorHAnsi" w:hAnsiTheme="minorHAnsi"/>
                <w:sz w:val="22"/>
                <w:szCs w:val="22"/>
              </w:rPr>
              <w:t xml:space="preserve"> in need of preventiv</w:t>
            </w:r>
            <w:r w:rsidR="00E87DEA">
              <w:rPr>
                <w:rFonts w:asciiTheme="minorHAnsi" w:hAnsiTheme="minorHAnsi"/>
                <w:sz w:val="22"/>
                <w:szCs w:val="22"/>
              </w:rPr>
              <w:t>e services? P</w:t>
            </w:r>
            <w:r w:rsidR="00E87DEA" w:rsidRPr="00E87DEA">
              <w:rPr>
                <w:rFonts w:asciiTheme="minorHAnsi" w:hAnsiTheme="minorHAnsi"/>
                <w:sz w:val="22"/>
                <w:szCs w:val="22"/>
              </w:rPr>
              <w:t xml:space="preserve">rovide an example of </w:t>
            </w:r>
            <w:r w:rsidR="00B21F14">
              <w:rPr>
                <w:rFonts w:asciiTheme="minorHAnsi" w:hAnsiTheme="minorHAnsi"/>
                <w:sz w:val="22"/>
                <w:szCs w:val="22"/>
              </w:rPr>
              <w:t>how</w:t>
            </w:r>
            <w:r w:rsidR="00E87DEA" w:rsidRPr="00E87DEA">
              <w:rPr>
                <w:rFonts w:asciiTheme="minorHAnsi" w:hAnsiTheme="minorHAnsi"/>
                <w:sz w:val="22"/>
                <w:szCs w:val="22"/>
              </w:rPr>
              <w:t xml:space="preserve"> patients </w:t>
            </w:r>
            <w:r w:rsidR="00B21F14">
              <w:rPr>
                <w:rFonts w:asciiTheme="minorHAnsi" w:hAnsiTheme="minorHAnsi"/>
                <w:sz w:val="22"/>
                <w:szCs w:val="22"/>
              </w:rPr>
              <w:t>are brought</w:t>
            </w:r>
            <w:r w:rsidR="00E87DEA" w:rsidRPr="00E87DEA">
              <w:rPr>
                <w:rFonts w:asciiTheme="minorHAnsi" w:hAnsiTheme="minorHAnsi"/>
                <w:sz w:val="22"/>
                <w:szCs w:val="22"/>
              </w:rPr>
              <w:t xml:space="preserve"> in for services</w:t>
            </w:r>
          </w:p>
        </w:tc>
      </w:tr>
      <w:bookmarkEnd w:id="1079"/>
    </w:tbl>
    <w:p w14:paraId="3D3D5C8D" w14:textId="77777777" w:rsidR="00851960" w:rsidRDefault="00851960">
      <w:pPr>
        <w:rPr>
          <w:rFonts w:ascii="Calibri" w:hAnsi="Calibri" w:cs="Arial"/>
          <w:b/>
          <w:bCs/>
          <w:sz w:val="22"/>
          <w:szCs w:val="22"/>
        </w:rPr>
      </w:pPr>
    </w:p>
    <w:p w14:paraId="761461B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9.4</w:t>
      </w:r>
    </w:p>
    <w:p w14:paraId="06F68BAC" w14:textId="4E8C776E"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process in place to inquire about a patient’s outside</w:t>
      </w:r>
      <w:r w:rsidR="00932E74">
        <w:rPr>
          <w:rFonts w:ascii="Calibri" w:hAnsi="Calibri"/>
          <w:sz w:val="24"/>
          <w:szCs w:val="24"/>
        </w:rPr>
        <w:t xml:space="preserve"> </w:t>
      </w:r>
      <w:r w:rsidRPr="00A24EB1">
        <w:rPr>
          <w:rFonts w:ascii="Calibri" w:hAnsi="Calibri"/>
          <w:sz w:val="24"/>
          <w:szCs w:val="24"/>
        </w:rPr>
        <w:t>health encounters and incorporate</w:t>
      </w:r>
      <w:r w:rsidR="00C91C05">
        <w:rPr>
          <w:rFonts w:ascii="Calibri" w:hAnsi="Calibri"/>
          <w:sz w:val="24"/>
          <w:szCs w:val="24"/>
        </w:rPr>
        <w:t>s</w:t>
      </w:r>
      <w:r w:rsidRPr="00A24EB1">
        <w:rPr>
          <w:rFonts w:ascii="Calibri" w:hAnsi="Calibri"/>
          <w:sz w:val="24"/>
          <w:szCs w:val="24"/>
        </w:rPr>
        <w:t xml:space="preserve"> information</w:t>
      </w:r>
      <w:r w:rsidR="00C91C05">
        <w:rPr>
          <w:rFonts w:ascii="Calibri" w:hAnsi="Calibri"/>
          <w:sz w:val="24"/>
          <w:szCs w:val="24"/>
        </w:rPr>
        <w:t xml:space="preserve"> obtained from those sources</w:t>
      </w:r>
      <w:r w:rsidRPr="00A24EB1">
        <w:rPr>
          <w:rFonts w:ascii="Calibri" w:hAnsi="Calibri"/>
          <w:sz w:val="24"/>
          <w:szCs w:val="24"/>
        </w:rPr>
        <w:t xml:space="preserve"> </w:t>
      </w:r>
      <w:r w:rsidR="00932E74">
        <w:rPr>
          <w:rFonts w:ascii="Calibri" w:hAnsi="Calibri"/>
          <w:sz w:val="24"/>
          <w:szCs w:val="24"/>
        </w:rPr>
        <w:t>about</w:t>
      </w:r>
      <w:r w:rsidR="00697828">
        <w:rPr>
          <w:rFonts w:ascii="Calibri" w:hAnsi="Calibri"/>
          <w:sz w:val="24"/>
          <w:szCs w:val="24"/>
        </w:rPr>
        <w:t xml:space="preserve"> relevant</w:t>
      </w:r>
      <w:r w:rsidR="00932E74">
        <w:rPr>
          <w:rFonts w:ascii="Calibri" w:hAnsi="Calibri"/>
          <w:sz w:val="24"/>
          <w:szCs w:val="24"/>
        </w:rPr>
        <w:t xml:space="preserve"> preventive</w:t>
      </w:r>
      <w:r w:rsidR="00932E74" w:rsidRPr="00A24EB1">
        <w:rPr>
          <w:rFonts w:ascii="Calibri" w:hAnsi="Calibri"/>
          <w:sz w:val="24"/>
          <w:szCs w:val="24"/>
        </w:rPr>
        <w:t xml:space="preserve"> </w:t>
      </w:r>
      <w:r w:rsidR="00932E74">
        <w:rPr>
          <w:rFonts w:ascii="Calibri" w:hAnsi="Calibri"/>
          <w:sz w:val="24"/>
          <w:szCs w:val="24"/>
        </w:rPr>
        <w:t xml:space="preserve">services </w:t>
      </w:r>
      <w:r w:rsidRPr="00A24EB1">
        <w:rPr>
          <w:rFonts w:ascii="Calibri" w:hAnsi="Calibri"/>
          <w:sz w:val="24"/>
          <w:szCs w:val="24"/>
        </w:rPr>
        <w:t>in patient tracking system or medical record</w:t>
      </w:r>
    </w:p>
    <w:p w14:paraId="3B58EA46" w14:textId="77777777" w:rsidR="00D9134B" w:rsidRPr="00C10BA4" w:rsidRDefault="00D9134B" w:rsidP="00D9134B">
      <w:pPr>
        <w:rPr>
          <w:rFonts w:ascii="Calibri" w:hAnsi="Calibri" w:cs="Arial"/>
          <w:sz w:val="22"/>
          <w:szCs w:val="22"/>
        </w:rPr>
      </w:pPr>
    </w:p>
    <w:p w14:paraId="5D206063" w14:textId="77777777"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 PCP and Specialist Guidelines:</w:t>
      </w:r>
    </w:p>
    <w:p w14:paraId="3E1E9174" w14:textId="4E3520CA" w:rsidR="00D9134B" w:rsidRPr="00C10BA4"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“Outside</w:t>
      </w:r>
      <w:r w:rsidR="00844850">
        <w:rPr>
          <w:rFonts w:ascii="Calibri" w:hAnsi="Calibri" w:cs="Arial"/>
          <w:sz w:val="22"/>
          <w:szCs w:val="22"/>
        </w:rPr>
        <w:t xml:space="preserve"> </w:t>
      </w:r>
      <w:r w:rsidRPr="00A24EB1">
        <w:rPr>
          <w:rFonts w:ascii="Calibri" w:hAnsi="Calibri" w:cs="Arial"/>
          <w:sz w:val="22"/>
          <w:szCs w:val="22"/>
        </w:rPr>
        <w:t xml:space="preserve">health encounter information” includes </w:t>
      </w:r>
      <w:r w:rsidR="00697828">
        <w:rPr>
          <w:rFonts w:ascii="Calibri" w:hAnsi="Calibri" w:cs="Arial"/>
          <w:sz w:val="22"/>
          <w:szCs w:val="22"/>
        </w:rPr>
        <w:t xml:space="preserve">relevant </w:t>
      </w:r>
      <w:r w:rsidR="00932E74">
        <w:rPr>
          <w:rFonts w:ascii="Calibri" w:hAnsi="Calibri" w:cs="Arial"/>
          <w:sz w:val="22"/>
          <w:szCs w:val="22"/>
        </w:rPr>
        <w:t xml:space="preserve">preventive </w:t>
      </w:r>
      <w:r w:rsidRPr="00A24EB1">
        <w:rPr>
          <w:rFonts w:ascii="Calibri" w:hAnsi="Calibri" w:cs="Arial"/>
          <w:sz w:val="22"/>
          <w:szCs w:val="22"/>
        </w:rPr>
        <w:t>services such as immunizations provided at health fairs</w:t>
      </w:r>
      <w:r w:rsidR="005F1253">
        <w:rPr>
          <w:rFonts w:ascii="Calibri" w:hAnsi="Calibri" w:cs="Arial"/>
          <w:sz w:val="22"/>
          <w:szCs w:val="22"/>
        </w:rPr>
        <w:t>.</w:t>
      </w:r>
    </w:p>
    <w:p w14:paraId="35BEE0AA" w14:textId="6737D506" w:rsidR="00D9134B" w:rsidRPr="00C10BA4"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Practice unit should include actual/estimated date of service in the medical record whenever possible</w:t>
      </w:r>
      <w:r w:rsidR="005F1253">
        <w:rPr>
          <w:rFonts w:ascii="Calibri" w:hAnsi="Calibri" w:cs="Arial"/>
          <w:sz w:val="22"/>
          <w:szCs w:val="22"/>
        </w:rPr>
        <w:t>.</w:t>
      </w:r>
    </w:p>
    <w:p w14:paraId="76BDA535" w14:textId="63F439BE" w:rsidR="00D9134B" w:rsidRDefault="00A24EB1" w:rsidP="007470DF">
      <w:pPr>
        <w:numPr>
          <w:ilvl w:val="0"/>
          <w:numId w:val="70"/>
        </w:numPr>
        <w:tabs>
          <w:tab w:val="clear" w:pos="1260"/>
          <w:tab w:val="num" w:pos="1080"/>
        </w:tabs>
        <w:ind w:left="1080"/>
        <w:rPr>
          <w:rFonts w:ascii="Calibri" w:hAnsi="Calibri" w:cs="Arial"/>
          <w:sz w:val="22"/>
          <w:szCs w:val="22"/>
        </w:rPr>
      </w:pPr>
      <w:r w:rsidRPr="00A24EB1">
        <w:rPr>
          <w:rFonts w:ascii="Calibri" w:hAnsi="Calibri" w:cs="Arial"/>
          <w:sz w:val="22"/>
          <w:szCs w:val="22"/>
        </w:rPr>
        <w:t>Information may be included in historical section of record</w:t>
      </w:r>
      <w:r w:rsidR="005F1253">
        <w:rPr>
          <w:rFonts w:ascii="Calibri" w:hAnsi="Calibri" w:cs="Arial"/>
          <w:sz w:val="22"/>
          <w:szCs w:val="22"/>
        </w:rPr>
        <w:t>.</w:t>
      </w:r>
    </w:p>
    <w:p w14:paraId="6477DF15" w14:textId="77777777" w:rsidR="009917B0" w:rsidRDefault="009917B0" w:rsidP="009917B0">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6001CA8A"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B61A25"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615DE67"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5E74734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40805"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528FF6C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76F489" w14:textId="255C214F" w:rsidR="009917B0" w:rsidRPr="009917B0"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9917B0">
              <w:rPr>
                <w:rFonts w:asciiTheme="minorHAnsi" w:hAnsiTheme="minorHAnsi"/>
                <w:sz w:val="22"/>
                <w:szCs w:val="22"/>
              </w:rPr>
              <w:t xml:space="preserve"> an example of an outside health encounter -</w:t>
            </w:r>
            <w:r w:rsidR="009917B0" w:rsidRPr="009917B0">
              <w:rPr>
                <w:rFonts w:asciiTheme="minorHAnsi" w:hAnsiTheme="minorHAnsi"/>
                <w:sz w:val="22"/>
                <w:szCs w:val="22"/>
              </w:rPr>
              <w:t xml:space="preserve"> update patient chart history w/dates of services</w:t>
            </w:r>
          </w:p>
        </w:tc>
      </w:tr>
    </w:tbl>
    <w:p w14:paraId="6DFB3A01" w14:textId="77777777" w:rsidR="00D9134B" w:rsidRPr="00C10BA4" w:rsidRDefault="00D9134B" w:rsidP="00D9134B">
      <w:pPr>
        <w:rPr>
          <w:rFonts w:ascii="Calibri" w:hAnsi="Calibri" w:cs="Arial"/>
          <w:b/>
          <w:bCs/>
          <w:sz w:val="22"/>
          <w:szCs w:val="22"/>
        </w:rPr>
      </w:pPr>
    </w:p>
    <w:p w14:paraId="59ED2F9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9.5</w:t>
      </w:r>
    </w:p>
    <w:p w14:paraId="7B46F3F0"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Practice has a systematic approach in place to ensure the provision/documentation of tobacco use assessment tools and advice regarding smoking cessation</w:t>
      </w:r>
    </w:p>
    <w:p w14:paraId="6C0940B6" w14:textId="77777777" w:rsidR="00D9134B" w:rsidRPr="00C10BA4" w:rsidRDefault="00D9134B" w:rsidP="00D9134B">
      <w:pPr>
        <w:rPr>
          <w:rFonts w:ascii="Calibri" w:hAnsi="Calibri" w:cs="Arial"/>
          <w:sz w:val="22"/>
          <w:szCs w:val="22"/>
        </w:rPr>
      </w:pPr>
    </w:p>
    <w:p w14:paraId="3A047024" w14:textId="77777777" w:rsidR="00D9134B" w:rsidRPr="00C10BA4" w:rsidRDefault="00A24EB1" w:rsidP="00046E41">
      <w:pPr>
        <w:tabs>
          <w:tab w:val="left" w:pos="376"/>
          <w:tab w:val="left" w:pos="1432"/>
        </w:tabs>
        <w:rPr>
          <w:rFonts w:ascii="Calibri" w:hAnsi="Calibri" w:cs="Arial"/>
          <w:bCs/>
          <w:i/>
          <w:u w:val="single"/>
        </w:rPr>
      </w:pPr>
      <w:r w:rsidRPr="00A24EB1">
        <w:rPr>
          <w:rFonts w:ascii="Calibri" w:hAnsi="Calibri" w:cs="Arial"/>
          <w:bCs/>
          <w:i/>
          <w:u w:val="single"/>
        </w:rPr>
        <w:t>PCP and Specialist Guidelines: </w:t>
      </w:r>
    </w:p>
    <w:p w14:paraId="574EEFD1" w14:textId="2B5823D0" w:rsidR="00D9134B" w:rsidRDefault="00A24EB1" w:rsidP="007470DF">
      <w:pPr>
        <w:numPr>
          <w:ilvl w:val="0"/>
          <w:numId w:val="71"/>
        </w:numPr>
        <w:tabs>
          <w:tab w:val="clear" w:pos="1260"/>
          <w:tab w:val="num" w:pos="1080"/>
        </w:tabs>
        <w:ind w:left="1080"/>
        <w:rPr>
          <w:rFonts w:ascii="Calibri" w:hAnsi="Calibri" w:cs="Arial"/>
          <w:sz w:val="22"/>
          <w:szCs w:val="22"/>
        </w:rPr>
      </w:pPr>
      <w:r w:rsidRPr="00A24EB1">
        <w:rPr>
          <w:rFonts w:ascii="Calibri" w:hAnsi="Calibri" w:cs="Arial"/>
          <w:sz w:val="22"/>
          <w:szCs w:val="22"/>
        </w:rPr>
        <w:t>Examples may include yearly assessment sheet, tobacco use intervention programs</w:t>
      </w:r>
      <w:r w:rsidR="005F1253">
        <w:rPr>
          <w:rFonts w:ascii="Calibri" w:hAnsi="Calibri" w:cs="Arial"/>
          <w:sz w:val="22"/>
          <w:szCs w:val="22"/>
        </w:rPr>
        <w:t>.</w:t>
      </w:r>
    </w:p>
    <w:p w14:paraId="3AECDC9C" w14:textId="6F62AAB7" w:rsidR="007F644E" w:rsidRDefault="007F644E" w:rsidP="007470DF">
      <w:pPr>
        <w:numPr>
          <w:ilvl w:val="0"/>
          <w:numId w:val="71"/>
        </w:numPr>
        <w:tabs>
          <w:tab w:val="clear" w:pos="1260"/>
          <w:tab w:val="num" w:pos="1080"/>
        </w:tabs>
        <w:ind w:left="1080"/>
        <w:rPr>
          <w:rFonts w:ascii="Calibri" w:hAnsi="Calibri" w:cs="Arial"/>
          <w:sz w:val="22"/>
          <w:szCs w:val="22"/>
        </w:rPr>
      </w:pPr>
      <w:r>
        <w:rPr>
          <w:rFonts w:ascii="Calibri" w:hAnsi="Calibri" w:cs="Arial"/>
          <w:sz w:val="22"/>
          <w:szCs w:val="22"/>
        </w:rPr>
        <w:t xml:space="preserve">Approach should include education related to alternative forms of tobacco, such as e-cigarettes </w:t>
      </w:r>
      <w:r w:rsidR="00DC0C29">
        <w:rPr>
          <w:rFonts w:ascii="Calibri" w:hAnsi="Calibri" w:cs="Arial"/>
          <w:sz w:val="22"/>
          <w:szCs w:val="22"/>
        </w:rPr>
        <w:t xml:space="preserve">(vaping) </w:t>
      </w:r>
      <w:r>
        <w:rPr>
          <w:rFonts w:ascii="Calibri" w:hAnsi="Calibri" w:cs="Arial"/>
          <w:sz w:val="22"/>
          <w:szCs w:val="22"/>
        </w:rPr>
        <w:t>and hookah pipes</w:t>
      </w:r>
      <w:r w:rsidR="005F1253">
        <w:rPr>
          <w:rFonts w:ascii="Calibri" w:hAnsi="Calibri" w:cs="Arial"/>
          <w:sz w:val="22"/>
          <w:szCs w:val="22"/>
        </w:rPr>
        <w:t>.</w:t>
      </w:r>
    </w:p>
    <w:p w14:paraId="0A52FD7F" w14:textId="77777777" w:rsidR="009917B0" w:rsidRDefault="009917B0" w:rsidP="009917B0">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545001FB"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D39913"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CA4409F"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7DB74F0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68DB71"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195313CB"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781981" w14:textId="373C2B9D" w:rsidR="00EC522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Discussion about tobacco use and assessment with patient. </w:t>
            </w:r>
            <w:r w:rsidR="4331B470" w:rsidRPr="13ED3285">
              <w:rPr>
                <w:rFonts w:asciiTheme="minorHAnsi" w:hAnsiTheme="minorHAnsi"/>
                <w:sz w:val="22"/>
                <w:szCs w:val="22"/>
              </w:rPr>
              <w:t>(</w:t>
            </w:r>
            <w:r w:rsidR="5580367E" w:rsidRPr="13ED3285">
              <w:rPr>
                <w:rFonts w:asciiTheme="minorHAnsi" w:hAnsiTheme="minorHAnsi"/>
                <w:sz w:val="22"/>
                <w:szCs w:val="22"/>
              </w:rPr>
              <w:t>A</w:t>
            </w:r>
            <w:r w:rsidR="61154AD3" w:rsidRPr="13ED3285">
              <w:rPr>
                <w:rFonts w:asciiTheme="minorHAnsi" w:hAnsiTheme="minorHAnsi"/>
                <w:sz w:val="22"/>
                <w:szCs w:val="22"/>
              </w:rPr>
              <w:t>ctive and in use a</w:t>
            </w:r>
            <w:r w:rsidR="5580367E" w:rsidRPr="13ED3285">
              <w:rPr>
                <w:rFonts w:asciiTheme="minorHAnsi" w:hAnsiTheme="minorHAnsi"/>
                <w:sz w:val="22"/>
                <w:szCs w:val="22"/>
              </w:rPr>
              <w:t>t</w:t>
            </w:r>
            <w:r w:rsidR="5580367E" w:rsidRPr="1258D1D8">
              <w:rPr>
                <w:rFonts w:asciiTheme="minorHAnsi" w:hAnsiTheme="minorHAnsi"/>
                <w:sz w:val="22"/>
                <w:szCs w:val="22"/>
              </w:rPr>
              <w:t xml:space="preserve"> the practice level</w:t>
            </w:r>
            <w:r w:rsidR="63A061EB" w:rsidRPr="29F01B5A">
              <w:rPr>
                <w:rFonts w:asciiTheme="minorHAnsi" w:hAnsiTheme="minorHAnsi"/>
                <w:sz w:val="22"/>
                <w:szCs w:val="22"/>
              </w:rPr>
              <w:t>:</w:t>
            </w:r>
            <w:r w:rsidR="5580367E" w:rsidRPr="1258D1D8">
              <w:rPr>
                <w:rFonts w:asciiTheme="minorHAnsi" w:hAnsiTheme="minorHAnsi"/>
                <w:sz w:val="22"/>
                <w:szCs w:val="22"/>
              </w:rPr>
              <w:t xml:space="preserve"> th</w:t>
            </w:r>
            <w:r w:rsidR="4B8AFA20" w:rsidRPr="1258D1D8">
              <w:rPr>
                <w:rFonts w:asciiTheme="minorHAnsi" w:hAnsiTheme="minorHAnsi"/>
                <w:sz w:val="22"/>
                <w:szCs w:val="22"/>
              </w:rPr>
              <w:t>e assessment-discussion is not intended to be sourced from other provider encounters)</w:t>
            </w:r>
          </w:p>
          <w:p w14:paraId="5907DF89" w14:textId="69864784" w:rsidR="00C12AF4" w:rsidRDefault="00C12AF4" w:rsidP="007470DF">
            <w:pPr>
              <w:pStyle w:val="ListParagraph"/>
              <w:numPr>
                <w:ilvl w:val="0"/>
                <w:numId w:val="166"/>
              </w:numPr>
              <w:rPr>
                <w:rFonts w:asciiTheme="minorHAnsi" w:hAnsiTheme="minorHAnsi"/>
                <w:sz w:val="22"/>
                <w:szCs w:val="22"/>
              </w:rPr>
            </w:pPr>
            <w:r w:rsidRPr="00C12AF4">
              <w:rPr>
                <w:rFonts w:asciiTheme="minorHAnsi" w:hAnsiTheme="minorHAnsi"/>
                <w:sz w:val="22"/>
                <w:szCs w:val="22"/>
              </w:rPr>
              <w:t>Must be an ongoing assessment</w:t>
            </w:r>
            <w:r w:rsidR="00EC5220">
              <w:rPr>
                <w:rFonts w:asciiTheme="minorHAnsi" w:hAnsiTheme="minorHAnsi"/>
                <w:sz w:val="22"/>
                <w:szCs w:val="22"/>
              </w:rPr>
              <w:t xml:space="preserve"> </w:t>
            </w:r>
          </w:p>
          <w:p w14:paraId="7C6066C2" w14:textId="0CB00DA3" w:rsidR="009917B0" w:rsidRPr="009917B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What options are offered to assist patients in quitting?</w:t>
            </w:r>
          </w:p>
        </w:tc>
      </w:tr>
    </w:tbl>
    <w:p w14:paraId="47BF662B" w14:textId="77777777" w:rsidR="000470CD" w:rsidRPr="00C10BA4" w:rsidRDefault="000470CD" w:rsidP="000470CD">
      <w:pPr>
        <w:rPr>
          <w:rFonts w:ascii="Calibri" w:hAnsi="Calibri" w:cs="Arial"/>
          <w:b/>
          <w:bCs/>
          <w:sz w:val="22"/>
          <w:szCs w:val="22"/>
        </w:rPr>
      </w:pPr>
    </w:p>
    <w:p w14:paraId="14BF560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9.6</w:t>
      </w:r>
    </w:p>
    <w:p w14:paraId="0B539B7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Written standing order protocols are in place allowing Practice Unit care team members to authorize and deliver preventive services according to physician-approved protocol without examination by a clinician</w:t>
      </w:r>
    </w:p>
    <w:p w14:paraId="0676B3E2" w14:textId="77777777" w:rsidR="00F94E7B" w:rsidRPr="00C10BA4" w:rsidRDefault="00F94E7B" w:rsidP="00D9134B">
      <w:pPr>
        <w:rPr>
          <w:rFonts w:ascii="Calibri" w:hAnsi="Calibri" w:cs="Arial"/>
          <w:sz w:val="22"/>
          <w:szCs w:val="22"/>
        </w:rPr>
      </w:pPr>
    </w:p>
    <w:p w14:paraId="6859C193" w14:textId="77777777"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PCP and Specialist Guidelines:</w:t>
      </w:r>
    </w:p>
    <w:p w14:paraId="56641F0F" w14:textId="1A61E6B3" w:rsidR="00D9134B" w:rsidRPr="00C10BA4" w:rsidRDefault="00A24EB1" w:rsidP="007470DF">
      <w:pPr>
        <w:numPr>
          <w:ilvl w:val="0"/>
          <w:numId w:val="72"/>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Standing orders are orders for office personnel that are signed in advance by the physician authorizing the provision of specified services under certain clinical circumstances, and are reviewed/updated on a regular basis</w:t>
      </w:r>
      <w:r w:rsidR="005F1253">
        <w:rPr>
          <w:rFonts w:ascii="Calibri" w:hAnsi="Calibri" w:cs="Arial"/>
          <w:sz w:val="22"/>
          <w:szCs w:val="22"/>
        </w:rPr>
        <w:t>.</w:t>
      </w:r>
    </w:p>
    <w:p w14:paraId="5A08698D" w14:textId="38DC3180" w:rsidR="00D9134B" w:rsidRDefault="00A24EB1" w:rsidP="007470DF">
      <w:pPr>
        <w:numPr>
          <w:ilvl w:val="0"/>
          <w:numId w:val="72"/>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Examples include vaccinations, fecal occult blood tests and mammogram orders, medication intensification algorithm for patients with lipid disorder or high blood pressure</w:t>
      </w:r>
      <w:r w:rsidR="005F1253">
        <w:rPr>
          <w:rFonts w:ascii="Calibri" w:hAnsi="Calibri" w:cs="Arial"/>
          <w:sz w:val="22"/>
          <w:szCs w:val="22"/>
        </w:rPr>
        <w:t>.</w:t>
      </w:r>
    </w:p>
    <w:p w14:paraId="326B945A" w14:textId="7263D87C" w:rsidR="00745D60" w:rsidRDefault="00745D60" w:rsidP="007470DF">
      <w:pPr>
        <w:numPr>
          <w:ilvl w:val="0"/>
          <w:numId w:val="72"/>
        </w:numPr>
        <w:tabs>
          <w:tab w:val="clear" w:pos="1260"/>
          <w:tab w:val="left" w:pos="376"/>
          <w:tab w:val="num" w:pos="1080"/>
          <w:tab w:val="left" w:pos="1432"/>
        </w:tabs>
        <w:ind w:left="1080"/>
        <w:rPr>
          <w:rFonts w:ascii="Calibri" w:hAnsi="Calibri" w:cs="Arial"/>
          <w:sz w:val="22"/>
          <w:szCs w:val="22"/>
        </w:rPr>
      </w:pPr>
      <w:r>
        <w:rPr>
          <w:rFonts w:ascii="Calibri" w:hAnsi="Calibri" w:cs="Arial"/>
          <w:sz w:val="22"/>
          <w:szCs w:val="22"/>
        </w:rPr>
        <w:t xml:space="preserve">For </w:t>
      </w:r>
      <w:r w:rsidRPr="00745D60">
        <w:rPr>
          <w:rFonts w:ascii="Calibri" w:hAnsi="Calibri" w:cs="Arial"/>
          <w:sz w:val="22"/>
          <w:szCs w:val="22"/>
        </w:rPr>
        <w:t xml:space="preserve">specialists, standing orders must be directed to preventive care - orders specific to specialty diagnostic process does not meet the intent of this </w:t>
      </w:r>
      <w:r>
        <w:rPr>
          <w:rFonts w:ascii="Calibri" w:hAnsi="Calibri" w:cs="Arial"/>
          <w:sz w:val="22"/>
          <w:szCs w:val="22"/>
        </w:rPr>
        <w:t>capability</w:t>
      </w:r>
      <w:r w:rsidR="005F1253">
        <w:rPr>
          <w:rFonts w:ascii="Calibri" w:hAnsi="Calibri" w:cs="Arial"/>
          <w:sz w:val="22"/>
          <w:szCs w:val="22"/>
        </w:rPr>
        <w:t>.</w:t>
      </w:r>
    </w:p>
    <w:p w14:paraId="0FC61DAB" w14:textId="77777777" w:rsidR="009917B0" w:rsidRDefault="009917B0" w:rsidP="009917B0">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917B0" w14:paraId="31BE556D"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6CDBA0"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1324CEF"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9917B0" w14:paraId="456B06D0"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DFFFF3" w14:textId="77777777" w:rsidR="009917B0" w:rsidRPr="000433C5" w:rsidRDefault="009917B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917B0" w14:paraId="6B3288B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F12504" w14:textId="77777777" w:rsidR="009917B0" w:rsidRPr="009917B0" w:rsidRDefault="009917B0" w:rsidP="007470DF">
            <w:pPr>
              <w:pStyle w:val="ListParagraph"/>
              <w:numPr>
                <w:ilvl w:val="0"/>
                <w:numId w:val="166"/>
              </w:numPr>
              <w:rPr>
                <w:rFonts w:asciiTheme="minorHAnsi" w:hAnsiTheme="minorHAnsi"/>
                <w:sz w:val="22"/>
                <w:szCs w:val="22"/>
              </w:rPr>
            </w:pPr>
            <w:r w:rsidRPr="009917B0">
              <w:rPr>
                <w:rFonts w:asciiTheme="minorHAnsi" w:hAnsiTheme="minorHAnsi"/>
                <w:sz w:val="22"/>
                <w:szCs w:val="22"/>
              </w:rPr>
              <w:t>Provide written, signed and dated orders for review</w:t>
            </w:r>
            <w:r>
              <w:rPr>
                <w:rFonts w:asciiTheme="minorHAnsi" w:hAnsiTheme="minorHAnsi"/>
                <w:sz w:val="22"/>
                <w:szCs w:val="22"/>
              </w:rPr>
              <w:t>, which can include immunizations</w:t>
            </w:r>
            <w:r w:rsidRPr="009917B0">
              <w:rPr>
                <w:rFonts w:asciiTheme="minorHAnsi" w:hAnsiTheme="minorHAnsi"/>
                <w:sz w:val="22"/>
                <w:szCs w:val="22"/>
              </w:rPr>
              <w:t>, fecal occult blood, mam</w:t>
            </w:r>
            <w:r>
              <w:rPr>
                <w:rFonts w:asciiTheme="minorHAnsi" w:hAnsiTheme="minorHAnsi"/>
                <w:sz w:val="22"/>
                <w:szCs w:val="22"/>
              </w:rPr>
              <w:t>mograms</w:t>
            </w:r>
          </w:p>
          <w:p w14:paraId="7F25E0EB" w14:textId="31CAA247" w:rsidR="009917B0" w:rsidRPr="009917B0" w:rsidRDefault="00EC5220" w:rsidP="007470DF">
            <w:pPr>
              <w:pStyle w:val="ListParagraph"/>
              <w:numPr>
                <w:ilvl w:val="0"/>
                <w:numId w:val="166"/>
              </w:numPr>
              <w:rPr>
                <w:rFonts w:asciiTheme="minorHAnsi" w:hAnsiTheme="minorHAnsi"/>
                <w:sz w:val="22"/>
                <w:szCs w:val="22"/>
              </w:rPr>
            </w:pPr>
            <w:r>
              <w:rPr>
                <w:rFonts w:asciiTheme="minorHAnsi" w:hAnsiTheme="minorHAnsi"/>
                <w:sz w:val="22"/>
                <w:szCs w:val="22"/>
              </w:rPr>
              <w:t>Orders should be reviewed annually</w:t>
            </w:r>
          </w:p>
        </w:tc>
      </w:tr>
    </w:tbl>
    <w:p w14:paraId="05AF0FE4" w14:textId="77777777" w:rsidR="00D9134B" w:rsidRPr="00C10BA4" w:rsidRDefault="00D9134B" w:rsidP="00D9134B">
      <w:pPr>
        <w:rPr>
          <w:rFonts w:ascii="Calibri" w:hAnsi="Calibri" w:cs="Arial"/>
          <w:b/>
          <w:bCs/>
          <w:sz w:val="22"/>
          <w:szCs w:val="22"/>
        </w:rPr>
      </w:pPr>
    </w:p>
    <w:p w14:paraId="28014B16" w14:textId="77777777" w:rsidR="00D9134B" w:rsidRPr="00C10BA4" w:rsidRDefault="00A24EB1" w:rsidP="00D9134B">
      <w:pPr>
        <w:pStyle w:val="Heading2"/>
        <w:spacing w:before="0" w:after="0"/>
        <w:jc w:val="center"/>
        <w:rPr>
          <w:rFonts w:ascii="Calibri" w:hAnsi="Calibri"/>
          <w:sz w:val="24"/>
          <w:szCs w:val="24"/>
        </w:rPr>
      </w:pPr>
      <w:bookmarkStart w:id="1080" w:name="_Hlk75950627"/>
      <w:r w:rsidRPr="00A24EB1">
        <w:rPr>
          <w:rFonts w:ascii="Calibri" w:hAnsi="Calibri"/>
          <w:sz w:val="24"/>
          <w:szCs w:val="24"/>
        </w:rPr>
        <w:t>9.7</w:t>
      </w:r>
    </w:p>
    <w:p w14:paraId="54AA59BE" w14:textId="1E240E9B"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Secondary prevention program is in place to identify and treat asymptomatic persons who have already developed risk factors or pre-clinical disease, but in whom the disease itself has not become clinically apparent</w:t>
      </w:r>
      <w:r w:rsidR="004F54FA">
        <w:rPr>
          <w:rFonts w:ascii="Calibri" w:hAnsi="Calibri"/>
          <w:sz w:val="24"/>
          <w:szCs w:val="24"/>
        </w:rPr>
        <w:t xml:space="preserve">; or tertiary prevention to prevent worsening of </w:t>
      </w:r>
      <w:r w:rsidR="16623E0C" w:rsidRPr="7CD70124">
        <w:rPr>
          <w:rFonts w:ascii="Calibri" w:hAnsi="Calibri"/>
          <w:sz w:val="24"/>
          <w:szCs w:val="24"/>
        </w:rPr>
        <w:t>clinically established</w:t>
      </w:r>
      <w:r w:rsidR="004F54FA" w:rsidRPr="7CD70124">
        <w:rPr>
          <w:rFonts w:ascii="Calibri" w:hAnsi="Calibri"/>
          <w:sz w:val="24"/>
          <w:szCs w:val="24"/>
        </w:rPr>
        <w:t xml:space="preserve"> condition</w:t>
      </w:r>
    </w:p>
    <w:p w14:paraId="2641A431" w14:textId="77777777" w:rsidR="00D9134B" w:rsidRPr="00C10BA4" w:rsidRDefault="00D9134B" w:rsidP="00D9134B">
      <w:pPr>
        <w:rPr>
          <w:rFonts w:ascii="Calibri" w:hAnsi="Calibri" w:cs="Arial"/>
          <w:sz w:val="22"/>
          <w:szCs w:val="22"/>
        </w:rPr>
      </w:pPr>
    </w:p>
    <w:p w14:paraId="3F44C14B" w14:textId="6B495419" w:rsidR="00D9134B" w:rsidRPr="00C10BA4" w:rsidRDefault="00713BF9" w:rsidP="00046E41">
      <w:pPr>
        <w:tabs>
          <w:tab w:val="left" w:pos="376"/>
          <w:tab w:val="left" w:pos="1432"/>
        </w:tabs>
        <w:rPr>
          <w:rFonts w:ascii="Calibri" w:hAnsi="Calibri" w:cs="Arial"/>
          <w:bCs/>
          <w:i/>
          <w:u w:val="single"/>
        </w:rPr>
      </w:pPr>
      <w:r>
        <w:rPr>
          <w:rFonts w:ascii="Calibri" w:hAnsi="Calibri" w:cs="Arial"/>
          <w:bCs/>
          <w:i/>
          <w:u w:val="single"/>
        </w:rPr>
        <w:t xml:space="preserve">PCP </w:t>
      </w:r>
      <w:r w:rsidR="007F644E">
        <w:rPr>
          <w:rFonts w:ascii="Calibri" w:hAnsi="Calibri" w:cs="Arial"/>
          <w:bCs/>
          <w:i/>
          <w:u w:val="single"/>
        </w:rPr>
        <w:t>Guidelines</w:t>
      </w:r>
      <w:r>
        <w:rPr>
          <w:rFonts w:ascii="Calibri" w:hAnsi="Calibri" w:cs="Arial"/>
          <w:bCs/>
          <w:i/>
          <w:u w:val="single"/>
        </w:rPr>
        <w:t>:</w:t>
      </w:r>
      <w:r w:rsidR="001F070F">
        <w:rPr>
          <w:rFonts w:ascii="Calibri" w:hAnsi="Calibri" w:cs="Arial"/>
          <w:bCs/>
          <w:i/>
          <w:u w:val="single"/>
        </w:rPr>
        <w:t xml:space="preserve"> </w:t>
      </w:r>
    </w:p>
    <w:p w14:paraId="4BB83DC0" w14:textId="77777777" w:rsidR="00D9134B" w:rsidRPr="00C10BA4" w:rsidRDefault="00A24EB1" w:rsidP="007470DF">
      <w:pPr>
        <w:numPr>
          <w:ilvl w:val="0"/>
          <w:numId w:val="73"/>
        </w:numPr>
        <w:tabs>
          <w:tab w:val="clear" w:pos="1260"/>
          <w:tab w:val="num" w:pos="1080"/>
        </w:tabs>
        <w:ind w:left="1080"/>
        <w:rPr>
          <w:rFonts w:ascii="Calibri" w:hAnsi="Calibri" w:cs="Arial"/>
          <w:sz w:val="22"/>
          <w:szCs w:val="22"/>
        </w:rPr>
      </w:pPr>
      <w:r w:rsidRPr="00A24EB1">
        <w:rPr>
          <w:rFonts w:ascii="Calibri" w:hAnsi="Calibri" w:cs="Arial"/>
          <w:sz w:val="22"/>
          <w:szCs w:val="22"/>
        </w:rPr>
        <w:t>System with guideline-based reminders for age-appropriate risk assessment and screening tests</w:t>
      </w:r>
      <w:r w:rsidR="00B92313">
        <w:rPr>
          <w:rFonts w:ascii="Calibri" w:hAnsi="Calibri" w:cs="Arial"/>
          <w:sz w:val="22"/>
          <w:szCs w:val="22"/>
        </w:rPr>
        <w:t>, including for depression,</w:t>
      </w:r>
      <w:r w:rsidRPr="00A24EB1">
        <w:rPr>
          <w:rFonts w:ascii="Calibri" w:hAnsi="Calibri" w:cs="Arial"/>
          <w:sz w:val="22"/>
          <w:szCs w:val="22"/>
        </w:rPr>
        <w:t xml:space="preserve"> is in place.  </w:t>
      </w:r>
    </w:p>
    <w:p w14:paraId="7625D0FA" w14:textId="77777777" w:rsidR="00D9134B" w:rsidRPr="00C10BA4" w:rsidRDefault="00A24EB1" w:rsidP="007470DF">
      <w:pPr>
        <w:numPr>
          <w:ilvl w:val="1"/>
          <w:numId w:val="73"/>
        </w:numPr>
        <w:rPr>
          <w:rFonts w:ascii="Calibri" w:hAnsi="Calibri" w:cs="Arial"/>
          <w:sz w:val="22"/>
          <w:szCs w:val="22"/>
        </w:rPr>
      </w:pPr>
      <w:r w:rsidRPr="00A24EB1">
        <w:rPr>
          <w:rFonts w:ascii="Calibri" w:hAnsi="Calibri" w:cs="Arial"/>
          <w:sz w:val="22"/>
          <w:szCs w:val="22"/>
        </w:rPr>
        <w:t>Practice Unit may choose to implement tools such as checklists attached to the patient chart, tagged notes, computer generated encounter forms and prompting stickers.</w:t>
      </w:r>
    </w:p>
    <w:p w14:paraId="23CF0C0B" w14:textId="71C3EB99" w:rsidR="00621DD8" w:rsidRDefault="00B92313" w:rsidP="007470DF">
      <w:pPr>
        <w:numPr>
          <w:ilvl w:val="1"/>
          <w:numId w:val="73"/>
        </w:numPr>
        <w:rPr>
          <w:rFonts w:ascii="Calibri" w:hAnsi="Calibri" w:cs="Arial"/>
          <w:sz w:val="22"/>
          <w:szCs w:val="22"/>
        </w:rPr>
      </w:pPr>
      <w:r>
        <w:rPr>
          <w:rFonts w:ascii="Calibri" w:hAnsi="Calibri" w:cs="Arial"/>
          <w:sz w:val="22"/>
          <w:szCs w:val="22"/>
        </w:rPr>
        <w:t>S</w:t>
      </w:r>
      <w:r w:rsidRPr="00C11709">
        <w:rPr>
          <w:rFonts w:ascii="Calibri" w:hAnsi="Calibri" w:cs="Arial"/>
          <w:sz w:val="22"/>
          <w:szCs w:val="22"/>
        </w:rPr>
        <w:t xml:space="preserve">ystematic process is in place for </w:t>
      </w:r>
      <w:r>
        <w:rPr>
          <w:rFonts w:ascii="Calibri" w:hAnsi="Calibri" w:cs="Arial"/>
          <w:sz w:val="22"/>
          <w:szCs w:val="22"/>
        </w:rPr>
        <w:t>following up on any positive screening results (e.g.,</w:t>
      </w:r>
      <w:r w:rsidR="00EC5220">
        <w:rPr>
          <w:rFonts w:ascii="Calibri" w:hAnsi="Calibri" w:cs="Arial"/>
          <w:sz w:val="22"/>
          <w:szCs w:val="22"/>
        </w:rPr>
        <w:t xml:space="preserve"> </w:t>
      </w:r>
      <w:r w:rsidRPr="00C11709">
        <w:rPr>
          <w:rFonts w:ascii="Calibri" w:hAnsi="Calibri" w:cs="Arial"/>
          <w:sz w:val="22"/>
          <w:szCs w:val="22"/>
        </w:rPr>
        <w:t xml:space="preserve">process </w:t>
      </w:r>
      <w:r>
        <w:rPr>
          <w:rFonts w:ascii="Calibri" w:hAnsi="Calibri" w:cs="Arial"/>
          <w:sz w:val="22"/>
          <w:szCs w:val="22"/>
        </w:rPr>
        <w:t>is in place for</w:t>
      </w:r>
      <w:r w:rsidRPr="00C11709">
        <w:rPr>
          <w:rFonts w:ascii="Calibri" w:hAnsi="Calibri" w:cs="Arial"/>
          <w:sz w:val="22"/>
          <w:szCs w:val="22"/>
        </w:rPr>
        <w:t xml:space="preserve"> managing positive </w:t>
      </w:r>
      <w:r>
        <w:rPr>
          <w:rFonts w:ascii="Calibri" w:hAnsi="Calibri" w:cs="Arial"/>
          <w:sz w:val="22"/>
          <w:szCs w:val="22"/>
        </w:rPr>
        <w:t>depression screenings</w:t>
      </w:r>
      <w:r w:rsidR="005F1253">
        <w:rPr>
          <w:rFonts w:ascii="Calibri" w:hAnsi="Calibri" w:cs="Arial"/>
          <w:sz w:val="22"/>
          <w:szCs w:val="22"/>
        </w:rPr>
        <w:t>)</w:t>
      </w:r>
      <w:r w:rsidR="00903E4C">
        <w:rPr>
          <w:rFonts w:ascii="Calibri" w:hAnsi="Calibri" w:cs="Arial"/>
          <w:sz w:val="22"/>
          <w:szCs w:val="22"/>
        </w:rPr>
        <w:t>.</w:t>
      </w:r>
    </w:p>
    <w:p w14:paraId="590DDA56" w14:textId="060686E5" w:rsidR="00D9134B" w:rsidRPr="00C10BA4" w:rsidRDefault="00A24EB1" w:rsidP="007470DF">
      <w:pPr>
        <w:numPr>
          <w:ilvl w:val="0"/>
          <w:numId w:val="73"/>
        </w:numPr>
        <w:tabs>
          <w:tab w:val="clear" w:pos="1260"/>
          <w:tab w:val="num" w:pos="1080"/>
        </w:tabs>
        <w:ind w:left="1080"/>
        <w:rPr>
          <w:rFonts w:ascii="Calibri" w:hAnsi="Calibri" w:cs="Arial"/>
          <w:sz w:val="22"/>
          <w:szCs w:val="22"/>
        </w:rPr>
      </w:pPr>
      <w:r w:rsidRPr="00A24EB1">
        <w:rPr>
          <w:rFonts w:ascii="Calibri" w:hAnsi="Calibri" w:cs="Arial"/>
          <w:sz w:val="22"/>
          <w:szCs w:val="22"/>
        </w:rPr>
        <w:t xml:space="preserve">Mechanisms are established to identify asymptomatic at-risk patients and provide </w:t>
      </w:r>
      <w:r w:rsidR="002A50E0">
        <w:rPr>
          <w:rFonts w:ascii="Calibri" w:hAnsi="Calibri" w:cs="Arial"/>
          <w:sz w:val="22"/>
          <w:szCs w:val="22"/>
        </w:rPr>
        <w:t>additional screenings</w:t>
      </w:r>
      <w:r w:rsidR="005F1253">
        <w:rPr>
          <w:rFonts w:ascii="Calibri" w:hAnsi="Calibri" w:cs="Arial"/>
          <w:sz w:val="22"/>
          <w:szCs w:val="22"/>
        </w:rPr>
        <w:t>.</w:t>
      </w:r>
    </w:p>
    <w:p w14:paraId="037DF501" w14:textId="04323D81" w:rsidR="00851960" w:rsidRDefault="004F6B14" w:rsidP="007470DF">
      <w:pPr>
        <w:numPr>
          <w:ilvl w:val="1"/>
          <w:numId w:val="73"/>
        </w:numPr>
        <w:rPr>
          <w:rFonts w:ascii="Calibri" w:hAnsi="Calibri" w:cs="Arial"/>
          <w:sz w:val="22"/>
          <w:szCs w:val="22"/>
        </w:rPr>
      </w:pPr>
      <w:r>
        <w:rPr>
          <w:rFonts w:ascii="Calibri" w:hAnsi="Calibri" w:cs="Arial"/>
          <w:sz w:val="22"/>
          <w:szCs w:val="22"/>
        </w:rPr>
        <w:t xml:space="preserve">Practice </w:t>
      </w:r>
      <w:r w:rsidR="00F86D2B">
        <w:rPr>
          <w:rFonts w:ascii="Calibri" w:hAnsi="Calibri" w:cs="Arial"/>
          <w:sz w:val="22"/>
          <w:szCs w:val="22"/>
        </w:rPr>
        <w:t xml:space="preserve">systematically </w:t>
      </w:r>
      <w:r>
        <w:rPr>
          <w:rFonts w:ascii="Calibri" w:hAnsi="Calibri" w:cs="Arial"/>
          <w:sz w:val="22"/>
          <w:szCs w:val="22"/>
        </w:rPr>
        <w:t>uses point of care alerts based on identified risk</w:t>
      </w:r>
      <w:r w:rsidR="00903E4C">
        <w:rPr>
          <w:rFonts w:ascii="Calibri" w:hAnsi="Calibri" w:cs="Arial"/>
          <w:sz w:val="22"/>
          <w:szCs w:val="22"/>
        </w:rPr>
        <w:t>.</w:t>
      </w:r>
    </w:p>
    <w:p w14:paraId="122CE016" w14:textId="166E2727" w:rsidR="00851960" w:rsidRDefault="00A24EB1" w:rsidP="007470DF">
      <w:pPr>
        <w:numPr>
          <w:ilvl w:val="1"/>
          <w:numId w:val="73"/>
        </w:numPr>
        <w:rPr>
          <w:rFonts w:ascii="Calibri" w:hAnsi="Calibri" w:cs="Arial"/>
          <w:sz w:val="22"/>
          <w:szCs w:val="22"/>
        </w:rPr>
      </w:pPr>
      <w:r w:rsidRPr="00A24EB1">
        <w:rPr>
          <w:rFonts w:ascii="Calibri" w:hAnsi="Calibri" w:cs="Arial"/>
          <w:sz w:val="22"/>
          <w:szCs w:val="22"/>
        </w:rPr>
        <w:t>Examples include accelerated regimen for colon and breast cancer screening in high risk patients</w:t>
      </w:r>
      <w:r w:rsidR="00903E4C">
        <w:rPr>
          <w:rFonts w:ascii="Calibri" w:hAnsi="Calibri" w:cs="Arial"/>
          <w:sz w:val="22"/>
          <w:szCs w:val="22"/>
        </w:rPr>
        <w:t>.</w:t>
      </w:r>
      <w:r w:rsidR="002A50E0">
        <w:rPr>
          <w:rFonts w:ascii="Calibri" w:hAnsi="Calibri" w:cs="Arial"/>
          <w:sz w:val="22"/>
          <w:szCs w:val="22"/>
        </w:rPr>
        <w:t xml:space="preserve"> </w:t>
      </w:r>
    </w:p>
    <w:p w14:paraId="5E9D72B9" w14:textId="4371B118" w:rsidR="00A50D44" w:rsidRDefault="00A50D44" w:rsidP="007470DF">
      <w:pPr>
        <w:numPr>
          <w:ilvl w:val="0"/>
          <w:numId w:val="73"/>
        </w:numPr>
        <w:tabs>
          <w:tab w:val="clear" w:pos="1260"/>
          <w:tab w:val="num" w:pos="1080"/>
        </w:tabs>
        <w:ind w:left="1080"/>
        <w:rPr>
          <w:rFonts w:ascii="Calibri" w:hAnsi="Calibri" w:cs="Arial"/>
          <w:sz w:val="22"/>
          <w:szCs w:val="22"/>
        </w:rPr>
      </w:pPr>
      <w:r>
        <w:rPr>
          <w:rFonts w:ascii="Calibri" w:hAnsi="Calibri" w:cs="Arial"/>
          <w:sz w:val="22"/>
          <w:szCs w:val="22"/>
        </w:rPr>
        <w:t>Practice systematically establishes or modifies existing point of care alerts based on identified risk (e.g., accelerated colonoscopy schedule for patients with polyps)</w:t>
      </w:r>
      <w:r w:rsidR="005F1253">
        <w:rPr>
          <w:rFonts w:ascii="Calibri" w:hAnsi="Calibri" w:cs="Arial"/>
          <w:sz w:val="22"/>
          <w:szCs w:val="22"/>
        </w:rPr>
        <w:t>.</w:t>
      </w:r>
    </w:p>
    <w:p w14:paraId="5CF4DD54" w14:textId="77777777" w:rsidR="007F644E" w:rsidRDefault="007F644E" w:rsidP="007F644E">
      <w:pPr>
        <w:rPr>
          <w:rFonts w:ascii="Calibri" w:hAnsi="Calibri" w:cs="Arial"/>
          <w:sz w:val="22"/>
          <w:szCs w:val="22"/>
        </w:rPr>
      </w:pPr>
    </w:p>
    <w:p w14:paraId="496D9584" w14:textId="15363673" w:rsidR="00857048" w:rsidRDefault="007F644E" w:rsidP="006F2375">
      <w:pPr>
        <w:rPr>
          <w:rFonts w:asciiTheme="minorHAnsi" w:hAnsiTheme="minorHAnsi" w:cstheme="minorHAnsi"/>
          <w:i/>
          <w:u w:val="single"/>
        </w:rPr>
      </w:pPr>
      <w:r w:rsidRPr="007F644E">
        <w:rPr>
          <w:rFonts w:asciiTheme="minorHAnsi" w:hAnsiTheme="minorHAnsi" w:cstheme="minorHAnsi"/>
          <w:i/>
          <w:u w:val="single"/>
        </w:rPr>
        <w:t>Specialist Guidelines:</w:t>
      </w:r>
    </w:p>
    <w:p w14:paraId="5BD39E1C" w14:textId="7BA3BE81" w:rsidR="007F644E" w:rsidRPr="008E4E65" w:rsidRDefault="008E4E65" w:rsidP="39CB47BB">
      <w:pPr>
        <w:rPr>
          <w:rFonts w:asciiTheme="minorHAnsi" w:hAnsiTheme="minorHAnsi" w:cstheme="minorBidi"/>
          <w:sz w:val="22"/>
          <w:szCs w:val="22"/>
        </w:rPr>
      </w:pPr>
      <w:r w:rsidRPr="39CB47BB">
        <w:rPr>
          <w:rFonts w:asciiTheme="minorHAnsi" w:hAnsiTheme="minorHAnsi" w:cstheme="minorBidi"/>
          <w:sz w:val="22"/>
          <w:szCs w:val="22"/>
        </w:rPr>
        <w:t xml:space="preserve">May not be applicable to some </w:t>
      </w:r>
      <w:r w:rsidR="1D8434E8" w:rsidRPr="39CB47BB">
        <w:rPr>
          <w:rFonts w:asciiTheme="minorHAnsi" w:hAnsiTheme="minorHAnsi" w:cstheme="minorBidi"/>
          <w:sz w:val="22"/>
          <w:szCs w:val="22"/>
        </w:rPr>
        <w:t>specialty</w:t>
      </w:r>
      <w:r w:rsidRPr="39CB47BB">
        <w:rPr>
          <w:rFonts w:asciiTheme="minorHAnsi" w:hAnsiTheme="minorHAnsi" w:cstheme="minorBidi"/>
          <w:sz w:val="22"/>
          <w:szCs w:val="22"/>
        </w:rPr>
        <w:t xml:space="preserve"> </w:t>
      </w:r>
      <w:r w:rsidR="1B325B18" w:rsidRPr="7CD70124">
        <w:rPr>
          <w:rFonts w:asciiTheme="minorHAnsi" w:hAnsiTheme="minorHAnsi" w:cstheme="minorBidi"/>
          <w:sz w:val="22"/>
          <w:szCs w:val="22"/>
        </w:rPr>
        <w:t>types:</w:t>
      </w:r>
      <w:r w:rsidRPr="39CB47BB">
        <w:rPr>
          <w:rFonts w:asciiTheme="minorHAnsi" w:hAnsiTheme="minorHAnsi" w:cstheme="minorBidi"/>
          <w:sz w:val="22"/>
          <w:szCs w:val="22"/>
        </w:rPr>
        <w:t xml:space="preserve"> o</w:t>
      </w:r>
      <w:r w:rsidR="007F644E" w:rsidRPr="39CB47BB">
        <w:rPr>
          <w:rFonts w:asciiTheme="minorHAnsi" w:hAnsiTheme="minorHAnsi" w:cstheme="minorBidi"/>
          <w:sz w:val="22"/>
          <w:szCs w:val="22"/>
        </w:rPr>
        <w:t>nly secondary preventive guidelines and testing recommendations that are applicable to the specialty type need to be addressed</w:t>
      </w:r>
      <w:r w:rsidR="005F1253">
        <w:rPr>
          <w:rFonts w:asciiTheme="minorHAnsi" w:hAnsiTheme="minorHAnsi" w:cstheme="minorBidi"/>
          <w:sz w:val="22"/>
          <w:szCs w:val="22"/>
        </w:rPr>
        <w:t>.</w:t>
      </w:r>
    </w:p>
    <w:p w14:paraId="59470F07" w14:textId="77777777" w:rsidR="00283D59" w:rsidRDefault="00283D59" w:rsidP="00283D59">
      <w:pPr>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83D59" w14:paraId="42B0BD80"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1867FF" w14:textId="77777777" w:rsidR="00283D59" w:rsidRPr="000433C5" w:rsidRDefault="00283D5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5A5D0E" w14:textId="5F7293C1" w:rsidR="00283D59" w:rsidRPr="000433C5" w:rsidRDefault="0004498C" w:rsidP="004E4860">
            <w:pPr>
              <w:jc w:val="center"/>
              <w:rPr>
                <w:rFonts w:asciiTheme="minorHAnsi" w:hAnsiTheme="minorHAnsi"/>
                <w:b/>
                <w:bCs/>
                <w:sz w:val="22"/>
                <w:szCs w:val="22"/>
              </w:rPr>
            </w:pPr>
            <w:r>
              <w:rPr>
                <w:rFonts w:asciiTheme="minorHAnsi" w:hAnsiTheme="minorHAnsi"/>
                <w:b/>
                <w:bCs/>
                <w:sz w:val="22"/>
                <w:szCs w:val="22"/>
              </w:rPr>
              <w:t xml:space="preserve">Predicate Logic: </w:t>
            </w:r>
            <w:r w:rsidR="00B77BE6">
              <w:rPr>
                <w:rFonts w:asciiTheme="minorHAnsi" w:hAnsiTheme="minorHAnsi"/>
                <w:b/>
                <w:bCs/>
                <w:sz w:val="22"/>
                <w:szCs w:val="22"/>
              </w:rPr>
              <w:t>n/a</w:t>
            </w:r>
          </w:p>
        </w:tc>
      </w:tr>
      <w:tr w:rsidR="00283D59" w14:paraId="0FEFC2A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62A20F" w14:textId="77777777" w:rsidR="00283D59" w:rsidRPr="000433C5" w:rsidRDefault="00283D5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83D59" w14:paraId="658BC0EF"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09FBBD" w14:textId="141A454F" w:rsidR="00283D59" w:rsidRDefault="00283D59" w:rsidP="007470DF">
            <w:pPr>
              <w:pStyle w:val="ListParagraph"/>
              <w:numPr>
                <w:ilvl w:val="0"/>
                <w:numId w:val="166"/>
              </w:numPr>
              <w:rPr>
                <w:rFonts w:asciiTheme="minorHAnsi" w:hAnsiTheme="minorHAnsi"/>
                <w:sz w:val="22"/>
                <w:szCs w:val="22"/>
              </w:rPr>
            </w:pPr>
            <w:r w:rsidRPr="00283D59">
              <w:rPr>
                <w:rFonts w:asciiTheme="minorHAnsi" w:hAnsiTheme="minorHAnsi"/>
                <w:sz w:val="22"/>
                <w:szCs w:val="22"/>
              </w:rPr>
              <w:t>Review secondary</w:t>
            </w:r>
            <w:r>
              <w:rPr>
                <w:rFonts w:asciiTheme="minorHAnsi" w:hAnsiTheme="minorHAnsi"/>
                <w:sz w:val="22"/>
                <w:szCs w:val="22"/>
              </w:rPr>
              <w:t xml:space="preserve"> prevention screening tools</w:t>
            </w:r>
            <w:r w:rsidRPr="00283D59">
              <w:rPr>
                <w:rFonts w:asciiTheme="minorHAnsi" w:hAnsiTheme="minorHAnsi"/>
                <w:sz w:val="22"/>
                <w:szCs w:val="22"/>
              </w:rPr>
              <w:t xml:space="preserve"> that promote early disease detection and </w:t>
            </w:r>
            <w:r>
              <w:rPr>
                <w:rFonts w:asciiTheme="minorHAnsi" w:hAnsiTheme="minorHAnsi"/>
                <w:sz w:val="22"/>
                <w:szCs w:val="22"/>
              </w:rPr>
              <w:t>prevention</w:t>
            </w:r>
            <w:r w:rsidRPr="00283D59">
              <w:rPr>
                <w:rFonts w:asciiTheme="minorHAnsi" w:hAnsiTheme="minorHAnsi"/>
                <w:sz w:val="22"/>
                <w:szCs w:val="22"/>
              </w:rPr>
              <w:t xml:space="preserve"> of pro</w:t>
            </w:r>
            <w:r w:rsidR="008669FC">
              <w:rPr>
                <w:rFonts w:asciiTheme="minorHAnsi" w:hAnsiTheme="minorHAnsi"/>
                <w:sz w:val="22"/>
                <w:szCs w:val="22"/>
              </w:rPr>
              <w:t>gression</w:t>
            </w:r>
            <w:r w:rsidR="00C518E5">
              <w:rPr>
                <w:rFonts w:asciiTheme="minorHAnsi" w:hAnsiTheme="minorHAnsi"/>
                <w:sz w:val="22"/>
                <w:szCs w:val="22"/>
              </w:rPr>
              <w:t xml:space="preserve"> </w:t>
            </w:r>
            <w:r w:rsidR="008669FC">
              <w:rPr>
                <w:rFonts w:asciiTheme="minorHAnsi" w:hAnsiTheme="minorHAnsi"/>
                <w:sz w:val="22"/>
                <w:szCs w:val="22"/>
              </w:rPr>
              <w:t xml:space="preserve">- depression, Suicide, </w:t>
            </w:r>
            <w:r w:rsidRPr="00283D59">
              <w:rPr>
                <w:rFonts w:asciiTheme="minorHAnsi" w:hAnsiTheme="minorHAnsi"/>
                <w:sz w:val="22"/>
                <w:szCs w:val="22"/>
              </w:rPr>
              <w:t>ADHD/ADD,</w:t>
            </w:r>
            <w:r>
              <w:rPr>
                <w:rFonts w:asciiTheme="minorHAnsi" w:hAnsiTheme="minorHAnsi"/>
                <w:sz w:val="22"/>
                <w:szCs w:val="22"/>
              </w:rPr>
              <w:t xml:space="preserve"> </w:t>
            </w:r>
            <w:r w:rsidR="00C518E5">
              <w:rPr>
                <w:rFonts w:asciiTheme="minorHAnsi" w:hAnsiTheme="minorHAnsi"/>
                <w:sz w:val="22"/>
                <w:szCs w:val="22"/>
              </w:rPr>
              <w:t>a</w:t>
            </w:r>
            <w:r>
              <w:rPr>
                <w:rFonts w:asciiTheme="minorHAnsi" w:hAnsiTheme="minorHAnsi"/>
                <w:sz w:val="22"/>
                <w:szCs w:val="22"/>
              </w:rPr>
              <w:t>norexia screening, high risk CA,</w:t>
            </w:r>
            <w:r w:rsidRPr="00283D59">
              <w:rPr>
                <w:rFonts w:asciiTheme="minorHAnsi" w:hAnsiTheme="minorHAnsi"/>
                <w:sz w:val="22"/>
                <w:szCs w:val="22"/>
              </w:rPr>
              <w:t xml:space="preserve"> family healt</w:t>
            </w:r>
            <w:r>
              <w:rPr>
                <w:rFonts w:asciiTheme="minorHAnsi" w:hAnsiTheme="minorHAnsi"/>
                <w:sz w:val="22"/>
                <w:szCs w:val="22"/>
              </w:rPr>
              <w:t xml:space="preserve">h history questions </w:t>
            </w:r>
            <w:r w:rsidR="00C518E5">
              <w:rPr>
                <w:rFonts w:asciiTheme="minorHAnsi" w:hAnsiTheme="minorHAnsi"/>
                <w:sz w:val="22"/>
                <w:szCs w:val="22"/>
              </w:rPr>
              <w:t>–</w:t>
            </w:r>
            <w:r>
              <w:rPr>
                <w:rFonts w:asciiTheme="minorHAnsi" w:hAnsiTheme="minorHAnsi"/>
                <w:sz w:val="22"/>
                <w:szCs w:val="22"/>
              </w:rPr>
              <w:t xml:space="preserve"> </w:t>
            </w:r>
            <w:r w:rsidR="00745D60" w:rsidRPr="00745D60">
              <w:rPr>
                <w:rFonts w:asciiTheme="minorHAnsi" w:hAnsiTheme="minorHAnsi"/>
                <w:sz w:val="22"/>
                <w:szCs w:val="22"/>
              </w:rPr>
              <w:t xml:space="preserve">how are these concerns addressed with patients? </w:t>
            </w:r>
          </w:p>
          <w:p w14:paraId="7C0BA37C" w14:textId="4204C842" w:rsidR="00283D59" w:rsidRPr="00283D59" w:rsidRDefault="00283D59" w:rsidP="005F1253">
            <w:pPr>
              <w:pStyle w:val="ListParagraph"/>
              <w:ind w:left="360"/>
              <w:rPr>
                <w:rFonts w:asciiTheme="minorHAnsi" w:hAnsiTheme="minorHAnsi"/>
                <w:sz w:val="22"/>
                <w:szCs w:val="22"/>
              </w:rPr>
            </w:pPr>
          </w:p>
        </w:tc>
      </w:tr>
    </w:tbl>
    <w:p w14:paraId="5E9AB5A2" w14:textId="77777777" w:rsidR="00A50D44" w:rsidRDefault="00A50D44" w:rsidP="0079555D">
      <w:pPr>
        <w:rPr>
          <w:rFonts w:ascii="Calibri" w:hAnsi="Calibri" w:cs="Arial"/>
          <w:sz w:val="22"/>
          <w:szCs w:val="22"/>
        </w:rPr>
      </w:pPr>
    </w:p>
    <w:bookmarkEnd w:id="1080"/>
    <w:p w14:paraId="7036EA3B"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9.8</w:t>
      </w:r>
    </w:p>
    <w:p w14:paraId="05C4C63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Staff receives regular training and/or communications and updates regarding health promotion and disease prevention and incorporates preventive-focused practices into ongoing administrative operations </w:t>
      </w:r>
    </w:p>
    <w:p w14:paraId="68F59561" w14:textId="77777777" w:rsidR="00D9134B" w:rsidRPr="00C10BA4" w:rsidRDefault="00D9134B" w:rsidP="00D9134B">
      <w:pPr>
        <w:rPr>
          <w:rFonts w:ascii="Calibri" w:hAnsi="Calibri" w:cs="Arial"/>
          <w:sz w:val="22"/>
          <w:szCs w:val="22"/>
        </w:rPr>
      </w:pPr>
    </w:p>
    <w:p w14:paraId="3070A32C" w14:textId="77777777" w:rsidR="00D9134B" w:rsidRPr="00C10BA4" w:rsidRDefault="00713BF9" w:rsidP="005E0548">
      <w:pPr>
        <w:tabs>
          <w:tab w:val="left" w:pos="376"/>
          <w:tab w:val="left" w:pos="1432"/>
        </w:tabs>
        <w:rPr>
          <w:rFonts w:ascii="Calibri" w:hAnsi="Calibri" w:cs="Arial"/>
          <w:bCs/>
          <w:i/>
          <w:u w:val="single"/>
        </w:rPr>
      </w:pPr>
      <w:r>
        <w:rPr>
          <w:rFonts w:ascii="Calibri" w:hAnsi="Calibri" w:cs="Arial"/>
          <w:bCs/>
          <w:i/>
          <w:u w:val="single"/>
        </w:rPr>
        <w:t>PCP and Specialist Guidelines:</w:t>
      </w:r>
    </w:p>
    <w:p w14:paraId="6C30AF44" w14:textId="1EFC1CA9" w:rsidR="00D7168D" w:rsidRPr="00C10BA4"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Applicable to either primary or secondary preventive services</w:t>
      </w:r>
      <w:r w:rsidR="005F1253">
        <w:rPr>
          <w:rFonts w:ascii="Calibri" w:hAnsi="Calibri" w:cs="Arial"/>
          <w:sz w:val="22"/>
          <w:szCs w:val="22"/>
        </w:rPr>
        <w:t>.</w:t>
      </w:r>
    </w:p>
    <w:p w14:paraId="22C0AD34" w14:textId="48E43BDD" w:rsidR="00D9134B" w:rsidRPr="00C10BA4"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Practice unit staff has received training or educational material regarding a full range of preventive services and health promotion issues</w:t>
      </w:r>
      <w:r w:rsidR="005F1253">
        <w:rPr>
          <w:rFonts w:ascii="Calibri" w:hAnsi="Calibri" w:cs="Arial"/>
          <w:sz w:val="22"/>
          <w:szCs w:val="22"/>
        </w:rPr>
        <w:t>.</w:t>
      </w:r>
    </w:p>
    <w:p w14:paraId="54C17423" w14:textId="76D95729" w:rsidR="00B4396D" w:rsidRDefault="00B4396D" w:rsidP="007470DF">
      <w:pPr>
        <w:numPr>
          <w:ilvl w:val="0"/>
          <w:numId w:val="74"/>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5F1253">
        <w:rPr>
          <w:rFonts w:ascii="Calibri" w:hAnsi="Calibri" w:cs="Arial"/>
          <w:bCs/>
          <w:sz w:val="22"/>
          <w:szCs w:val="22"/>
        </w:rPr>
        <w:t>.</w:t>
      </w:r>
    </w:p>
    <w:p w14:paraId="1C915129" w14:textId="1AE0B9DE" w:rsidR="00D9134B" w:rsidRPr="00C10BA4" w:rsidRDefault="00A24EB1" w:rsidP="007470DF">
      <w:pPr>
        <w:numPr>
          <w:ilvl w:val="1"/>
          <w:numId w:val="74"/>
        </w:numPr>
        <w:tabs>
          <w:tab w:val="left" w:pos="376"/>
          <w:tab w:val="left" w:pos="1432"/>
        </w:tabs>
        <w:rPr>
          <w:rFonts w:ascii="Calibri" w:hAnsi="Calibri" w:cs="Arial"/>
          <w:sz w:val="22"/>
          <w:szCs w:val="22"/>
        </w:rPr>
      </w:pPr>
      <w:r w:rsidRPr="00A24EB1">
        <w:rPr>
          <w:rFonts w:ascii="Calibri" w:hAnsi="Calibri" w:cs="Arial"/>
          <w:sz w:val="22"/>
          <w:szCs w:val="22"/>
        </w:rPr>
        <w:t>Educational material is circulated or posted when guidelines change</w:t>
      </w:r>
      <w:r w:rsidR="00903E4C">
        <w:rPr>
          <w:rFonts w:ascii="Calibri" w:hAnsi="Calibri" w:cs="Arial"/>
          <w:sz w:val="22"/>
          <w:szCs w:val="22"/>
        </w:rPr>
        <w:t>.</w:t>
      </w:r>
    </w:p>
    <w:p w14:paraId="0DE361B2" w14:textId="77F30A5C" w:rsidR="00D9134B" w:rsidRPr="00C10BA4" w:rsidRDefault="00A24EB1" w:rsidP="007470DF">
      <w:pPr>
        <w:numPr>
          <w:ilvl w:val="2"/>
          <w:numId w:val="74"/>
        </w:numPr>
        <w:tabs>
          <w:tab w:val="left" w:pos="376"/>
          <w:tab w:val="left" w:pos="1432"/>
        </w:tabs>
        <w:rPr>
          <w:rFonts w:ascii="Calibri" w:hAnsi="Calibri" w:cs="Arial"/>
          <w:sz w:val="22"/>
          <w:szCs w:val="22"/>
        </w:rPr>
      </w:pPr>
      <w:r w:rsidRPr="00A24EB1">
        <w:rPr>
          <w:rFonts w:ascii="Calibri" w:hAnsi="Calibri" w:cs="Arial"/>
          <w:sz w:val="22"/>
          <w:szCs w:val="22"/>
        </w:rPr>
        <w:t>For example, PO or practice unit staff person may be assigned to update clinical personnel on standards and guidelines such as AHRQ newsletter updates, the immunization schedule &amp; standards issued by the Advisory Committee on Immunization Practices, Alliance of Immunization in Michigan, or Centers for Disease Control and Prevention</w:t>
      </w:r>
    </w:p>
    <w:p w14:paraId="6727AE4C" w14:textId="50B8734C" w:rsidR="00D9134B" w:rsidRPr="00C10BA4" w:rsidRDefault="00A24EB1" w:rsidP="007470DF">
      <w:pPr>
        <w:numPr>
          <w:ilvl w:val="2"/>
          <w:numId w:val="74"/>
        </w:numPr>
        <w:tabs>
          <w:tab w:val="left" w:pos="376"/>
          <w:tab w:val="left" w:pos="1432"/>
        </w:tabs>
        <w:rPr>
          <w:rFonts w:ascii="Calibri" w:hAnsi="Calibri" w:cs="Arial"/>
          <w:sz w:val="22"/>
          <w:szCs w:val="22"/>
        </w:rPr>
      </w:pPr>
      <w:r w:rsidRPr="00A24EB1">
        <w:rPr>
          <w:rFonts w:ascii="Calibri" w:hAnsi="Calibri" w:cs="Arial"/>
          <w:sz w:val="22"/>
          <w:szCs w:val="22"/>
        </w:rPr>
        <w:t xml:space="preserve">For example, information may be provided to practice units educating them on appropriate billing and </w:t>
      </w:r>
      <w:r w:rsidR="00393280">
        <w:rPr>
          <w:rFonts w:ascii="Calibri" w:hAnsi="Calibri" w:cs="Arial"/>
          <w:sz w:val="22"/>
          <w:szCs w:val="22"/>
        </w:rPr>
        <w:t>ICD-10</w:t>
      </w:r>
      <w:r w:rsidRPr="00A24EB1">
        <w:rPr>
          <w:rFonts w:ascii="Calibri" w:hAnsi="Calibri" w:cs="Arial"/>
          <w:sz w:val="22"/>
          <w:szCs w:val="22"/>
        </w:rPr>
        <w:t xml:space="preserve"> codes in order to ensure accurate reporting for preventive medicine services (including use of the correct </w:t>
      </w:r>
      <w:r w:rsidR="00393280">
        <w:rPr>
          <w:rFonts w:ascii="Calibri" w:hAnsi="Calibri" w:cs="Arial"/>
          <w:sz w:val="22"/>
          <w:szCs w:val="22"/>
        </w:rPr>
        <w:t>ICD-10</w:t>
      </w:r>
      <w:r w:rsidRPr="00A24EB1">
        <w:rPr>
          <w:rFonts w:ascii="Calibri" w:hAnsi="Calibri" w:cs="Arial"/>
          <w:sz w:val="22"/>
          <w:szCs w:val="22"/>
        </w:rPr>
        <w:t xml:space="preserve"> code for a physical)</w:t>
      </w:r>
    </w:p>
    <w:p w14:paraId="78568222" w14:textId="0AF1C3D9" w:rsidR="00D9134B" w:rsidRDefault="00A24EB1" w:rsidP="007470DF">
      <w:pPr>
        <w:numPr>
          <w:ilvl w:val="0"/>
          <w:numId w:val="74"/>
        </w:numPr>
        <w:tabs>
          <w:tab w:val="clear" w:pos="1260"/>
          <w:tab w:val="left" w:pos="376"/>
          <w:tab w:val="num" w:pos="1080"/>
          <w:tab w:val="left" w:pos="1432"/>
        </w:tabs>
        <w:ind w:left="1080"/>
        <w:rPr>
          <w:rFonts w:ascii="Calibri" w:hAnsi="Calibri" w:cs="Arial"/>
          <w:sz w:val="22"/>
          <w:szCs w:val="22"/>
        </w:rPr>
      </w:pPr>
      <w:r w:rsidRPr="00A24EB1">
        <w:rPr>
          <w:rFonts w:ascii="Calibri" w:hAnsi="Calibri" w:cs="Arial"/>
          <w:sz w:val="22"/>
          <w:szCs w:val="22"/>
        </w:rPr>
        <w:t>Staff is trained (as appropriate to patient population) regarding consistently using and entering information into the Michigan Care Improvement Registry (MCIR)</w:t>
      </w:r>
      <w:r w:rsidR="005F1253">
        <w:rPr>
          <w:rFonts w:ascii="Calibri" w:hAnsi="Calibri" w:cs="Arial"/>
          <w:sz w:val="22"/>
          <w:szCs w:val="22"/>
        </w:rPr>
        <w:t>.</w:t>
      </w:r>
    </w:p>
    <w:p w14:paraId="29CB3B1A" w14:textId="290950C0" w:rsidR="00C9689A" w:rsidRDefault="00C9689A" w:rsidP="00C9689A">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C9689A" w14:paraId="06ED8CD8"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A72BE2"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C4B7C54"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C9689A" w14:paraId="6E825F4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40E447" w14:textId="77777777" w:rsidR="00C9689A" w:rsidRPr="000433C5" w:rsidRDefault="00C9689A"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C9689A" w14:paraId="074668A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8DADFD" w14:textId="77777777"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Ask to see training documents on preventive guidelines such as MCIR, AAP, CDC, etc.</w:t>
            </w:r>
          </w:p>
          <w:p w14:paraId="4858872B" w14:textId="77777777" w:rsidR="00C9689A"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Who receives updates &amp; how are the updates</w:t>
            </w:r>
            <w:r>
              <w:rPr>
                <w:rFonts w:asciiTheme="minorHAnsi" w:hAnsiTheme="minorHAnsi"/>
                <w:sz w:val="22"/>
                <w:szCs w:val="22"/>
              </w:rPr>
              <w:t xml:space="preserve"> </w:t>
            </w:r>
            <w:r w:rsidRPr="008669FC">
              <w:rPr>
                <w:rFonts w:asciiTheme="minorHAnsi" w:hAnsiTheme="minorHAnsi"/>
                <w:sz w:val="22"/>
                <w:szCs w:val="22"/>
              </w:rPr>
              <w:t>communicated to the staff?</w:t>
            </w:r>
          </w:p>
        </w:tc>
      </w:tr>
    </w:tbl>
    <w:p w14:paraId="76C410F3" w14:textId="77777777" w:rsidR="00D9134B" w:rsidRPr="00C10BA4" w:rsidRDefault="00D9134B" w:rsidP="00C144C4">
      <w:pPr>
        <w:keepNext/>
        <w:rPr>
          <w:rFonts w:ascii="Calibri" w:hAnsi="Calibri" w:cs="Arial"/>
          <w:b/>
          <w:bCs/>
          <w:sz w:val="22"/>
          <w:szCs w:val="22"/>
        </w:rPr>
      </w:pPr>
    </w:p>
    <w:p w14:paraId="5ACB3D2D"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9.9</w:t>
      </w:r>
    </w:p>
    <w:p w14:paraId="41F6CDC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Planned visits are offered as a means of providing preventive services in the context of structured health maintenance exams for which the practice team and patient are prepared in advance of the date of service</w:t>
      </w:r>
    </w:p>
    <w:p w14:paraId="34410A62" w14:textId="77777777" w:rsidR="00D9134B" w:rsidRPr="00C10BA4" w:rsidRDefault="00D9134B" w:rsidP="00D9134B">
      <w:pPr>
        <w:rPr>
          <w:rFonts w:ascii="Calibri" w:hAnsi="Calibri" w:cs="Arial"/>
          <w:sz w:val="22"/>
          <w:szCs w:val="22"/>
        </w:rPr>
      </w:pPr>
    </w:p>
    <w:p w14:paraId="3E382931" w14:textId="77777777" w:rsidR="00D9134B" w:rsidRPr="00C10BA4" w:rsidRDefault="00A24EB1" w:rsidP="00756D9F">
      <w:pPr>
        <w:tabs>
          <w:tab w:val="left" w:pos="376"/>
          <w:tab w:val="left" w:pos="1432"/>
        </w:tabs>
        <w:rPr>
          <w:rFonts w:ascii="Calibri" w:hAnsi="Calibri" w:cs="Arial"/>
          <w:bCs/>
          <w:i/>
          <w:u w:val="single"/>
        </w:rPr>
      </w:pPr>
      <w:r w:rsidRPr="00A24EB1">
        <w:rPr>
          <w:rFonts w:ascii="Calibri" w:hAnsi="Calibri" w:cs="Arial"/>
          <w:bCs/>
          <w:i/>
          <w:u w:val="single"/>
        </w:rPr>
        <w:t>PCP and Specialist Guidelines:</w:t>
      </w:r>
    </w:p>
    <w:p w14:paraId="0B91239B" w14:textId="2DA7DB5E" w:rsidR="00D9134B" w:rsidRDefault="00A24EB1" w:rsidP="007470DF">
      <w:pPr>
        <w:numPr>
          <w:ilvl w:val="0"/>
          <w:numId w:val="75"/>
        </w:numPr>
        <w:tabs>
          <w:tab w:val="clear" w:pos="1260"/>
          <w:tab w:val="left" w:pos="376"/>
          <w:tab w:val="left" w:pos="1080"/>
          <w:tab w:val="left" w:pos="1432"/>
        </w:tabs>
        <w:ind w:left="1080"/>
        <w:rPr>
          <w:rFonts w:ascii="Calibri" w:hAnsi="Calibri" w:cs="Arial"/>
          <w:sz w:val="22"/>
          <w:szCs w:val="22"/>
        </w:rPr>
      </w:pPr>
      <w:r w:rsidRPr="00A24EB1">
        <w:rPr>
          <w:rFonts w:ascii="Calibri" w:hAnsi="Calibri" w:cs="Arial"/>
          <w:sz w:val="22"/>
          <w:szCs w:val="22"/>
        </w:rPr>
        <w:t>Reference 4.8 for requirements of planned visit</w:t>
      </w:r>
      <w:r w:rsidR="00F9683D">
        <w:rPr>
          <w:rFonts w:ascii="Calibri" w:hAnsi="Calibri" w:cs="Arial"/>
          <w:sz w:val="22"/>
          <w:szCs w:val="22"/>
        </w:rPr>
        <w:t>.</w:t>
      </w:r>
    </w:p>
    <w:p w14:paraId="5A0FACE0" w14:textId="77777777" w:rsidR="008669FC" w:rsidRDefault="008669FC" w:rsidP="008669FC">
      <w:pPr>
        <w:tabs>
          <w:tab w:val="left" w:pos="376"/>
          <w:tab w:val="left" w:pos="1432"/>
        </w:tabs>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8669FC" w14:paraId="7315516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67F6BA"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70FFE1"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8669FC" w14:paraId="4F9D590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191A6" w14:textId="77777777" w:rsidR="008669FC" w:rsidRPr="000433C5" w:rsidRDefault="008669FC"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8669FC" w14:paraId="3049413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6E606D" w14:textId="6626A7C9"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 xml:space="preserve">Documented </w:t>
            </w:r>
            <w:r w:rsidR="00C518E5">
              <w:rPr>
                <w:rFonts w:asciiTheme="minorHAnsi" w:hAnsiTheme="minorHAnsi"/>
                <w:sz w:val="22"/>
                <w:szCs w:val="22"/>
              </w:rPr>
              <w:t>p</w:t>
            </w:r>
            <w:r w:rsidRPr="008669FC">
              <w:rPr>
                <w:rFonts w:asciiTheme="minorHAnsi" w:hAnsiTheme="minorHAnsi"/>
                <w:sz w:val="22"/>
                <w:szCs w:val="22"/>
              </w:rPr>
              <w:t xml:space="preserve">rocess </w:t>
            </w:r>
            <w:r w:rsidR="00C518E5">
              <w:rPr>
                <w:rFonts w:asciiTheme="minorHAnsi" w:hAnsiTheme="minorHAnsi"/>
                <w:sz w:val="22"/>
                <w:szCs w:val="22"/>
              </w:rPr>
              <w:t>r</w:t>
            </w:r>
            <w:r w:rsidRPr="008669FC">
              <w:rPr>
                <w:rFonts w:asciiTheme="minorHAnsi" w:hAnsiTheme="minorHAnsi"/>
                <w:sz w:val="22"/>
                <w:szCs w:val="22"/>
              </w:rPr>
              <w:t>equired</w:t>
            </w:r>
          </w:p>
          <w:p w14:paraId="3F76167B" w14:textId="1B977D31" w:rsidR="008669FC" w:rsidRPr="008669FC" w:rsidRDefault="008669FC" w:rsidP="007470DF">
            <w:pPr>
              <w:pStyle w:val="ListParagraph"/>
              <w:numPr>
                <w:ilvl w:val="0"/>
                <w:numId w:val="166"/>
              </w:numPr>
              <w:rPr>
                <w:rFonts w:asciiTheme="minorHAnsi" w:hAnsiTheme="minorHAnsi"/>
                <w:sz w:val="22"/>
                <w:szCs w:val="22"/>
              </w:rPr>
            </w:pPr>
            <w:r w:rsidRPr="008669FC">
              <w:rPr>
                <w:rFonts w:asciiTheme="minorHAnsi" w:hAnsiTheme="minorHAnsi"/>
                <w:sz w:val="22"/>
                <w:szCs w:val="22"/>
              </w:rPr>
              <w:t>Walk through a planned preventive visit</w:t>
            </w:r>
            <w:r w:rsidR="00C518E5">
              <w:rPr>
                <w:rFonts w:asciiTheme="minorHAnsi" w:hAnsiTheme="minorHAnsi"/>
                <w:sz w:val="22"/>
                <w:szCs w:val="22"/>
              </w:rPr>
              <w:t xml:space="preserve"> </w:t>
            </w:r>
            <w:r w:rsidRPr="008669FC">
              <w:rPr>
                <w:rFonts w:asciiTheme="minorHAnsi" w:hAnsiTheme="minorHAnsi"/>
                <w:sz w:val="22"/>
                <w:szCs w:val="22"/>
              </w:rPr>
              <w:t>- what info i</w:t>
            </w:r>
            <w:r>
              <w:rPr>
                <w:rFonts w:asciiTheme="minorHAnsi" w:hAnsiTheme="minorHAnsi"/>
                <w:sz w:val="22"/>
                <w:szCs w:val="22"/>
              </w:rPr>
              <w:t>s</w:t>
            </w:r>
            <w:r w:rsidRPr="008669FC">
              <w:rPr>
                <w:rFonts w:asciiTheme="minorHAnsi" w:hAnsiTheme="minorHAnsi"/>
                <w:sz w:val="22"/>
                <w:szCs w:val="22"/>
              </w:rPr>
              <w:t xml:space="preserve"> provided to the patient prior to the visit, what occur</w:t>
            </w:r>
            <w:r>
              <w:rPr>
                <w:rFonts w:asciiTheme="minorHAnsi" w:hAnsiTheme="minorHAnsi"/>
                <w:sz w:val="22"/>
                <w:szCs w:val="22"/>
              </w:rPr>
              <w:t>s</w:t>
            </w:r>
            <w:r w:rsidRPr="008669FC">
              <w:rPr>
                <w:rFonts w:asciiTheme="minorHAnsi" w:hAnsiTheme="minorHAnsi"/>
                <w:sz w:val="22"/>
                <w:szCs w:val="22"/>
              </w:rPr>
              <w:t xml:space="preserve"> during and post visit</w:t>
            </w:r>
          </w:p>
        </w:tc>
      </w:tr>
    </w:tbl>
    <w:p w14:paraId="04FC0DD3" w14:textId="42A41174" w:rsidR="00D9134B" w:rsidRDefault="00D9134B" w:rsidP="0029544D">
      <w:pPr>
        <w:rPr>
          <w:rFonts w:ascii="Calibri" w:hAnsi="Calibri" w:cs="Arial"/>
          <w:b/>
          <w:bCs/>
          <w:sz w:val="22"/>
          <w:szCs w:val="22"/>
          <w:u w:val="single"/>
        </w:rPr>
      </w:pPr>
    </w:p>
    <w:p w14:paraId="2B3E6FCD" w14:textId="362544DE" w:rsidR="00FF2F7B" w:rsidRPr="00C15A7D" w:rsidRDefault="00FF2F7B" w:rsidP="00FF2F7B">
      <w:pPr>
        <w:jc w:val="center"/>
        <w:rPr>
          <w:rFonts w:ascii="Calibri" w:hAnsi="Calibri" w:cs="Arial"/>
          <w:b/>
          <w:bCs/>
          <w:i/>
        </w:rPr>
      </w:pPr>
      <w:r w:rsidRPr="00C15A7D">
        <w:rPr>
          <w:rFonts w:ascii="Calibri" w:hAnsi="Calibri" w:cs="Arial"/>
          <w:b/>
          <w:bCs/>
          <w:i/>
        </w:rPr>
        <w:t>9.10</w:t>
      </w:r>
    </w:p>
    <w:p w14:paraId="4ECFD9FB" w14:textId="6DF9FF31" w:rsidR="00FF2F7B" w:rsidRDefault="00C15A7D" w:rsidP="00FF2F7B">
      <w:pPr>
        <w:jc w:val="center"/>
        <w:rPr>
          <w:rFonts w:ascii="Calibri" w:hAnsi="Calibri" w:cs="Arial"/>
          <w:b/>
          <w:bCs/>
          <w:i/>
        </w:rPr>
      </w:pPr>
      <w:r>
        <w:rPr>
          <w:rFonts w:ascii="Calibri" w:hAnsi="Calibri" w:cs="Arial"/>
          <w:b/>
          <w:bCs/>
          <w:i/>
        </w:rPr>
        <w:t>Systematic approach is in place to</w:t>
      </w:r>
      <w:r w:rsidR="00FF2F7B" w:rsidRPr="00C15A7D">
        <w:rPr>
          <w:rFonts w:ascii="Calibri" w:hAnsi="Calibri" w:cs="Arial"/>
          <w:b/>
          <w:bCs/>
          <w:i/>
        </w:rPr>
        <w:t xml:space="preserve"> screen for </w:t>
      </w:r>
      <w:r w:rsidR="0000156E" w:rsidRPr="00C15A7D">
        <w:rPr>
          <w:rFonts w:ascii="Calibri" w:hAnsi="Calibri" w:cs="Arial"/>
          <w:b/>
          <w:bCs/>
          <w:i/>
        </w:rPr>
        <w:t xml:space="preserve">adult </w:t>
      </w:r>
      <w:r w:rsidR="00FF2F7B" w:rsidRPr="00C15A7D">
        <w:rPr>
          <w:rFonts w:ascii="Calibri" w:hAnsi="Calibri" w:cs="Arial"/>
          <w:b/>
          <w:bCs/>
          <w:i/>
        </w:rPr>
        <w:t xml:space="preserve">behavioral health </w:t>
      </w:r>
      <w:r w:rsidR="0000156E" w:rsidRPr="00C15A7D">
        <w:rPr>
          <w:rFonts w:ascii="Calibri" w:hAnsi="Calibri" w:cs="Arial"/>
          <w:b/>
          <w:bCs/>
          <w:i/>
        </w:rPr>
        <w:t>disorders (e.g., substance use, depression, anxiety</w:t>
      </w:r>
      <w:r w:rsidR="00943629">
        <w:rPr>
          <w:rFonts w:ascii="Calibri" w:hAnsi="Calibri" w:cs="Arial"/>
          <w:b/>
          <w:bCs/>
          <w:i/>
        </w:rPr>
        <w:t>, suicide</w:t>
      </w:r>
      <w:r w:rsidR="0000156E" w:rsidRPr="00C15A7D">
        <w:rPr>
          <w:rFonts w:ascii="Calibri" w:hAnsi="Calibri" w:cs="Arial"/>
          <w:b/>
          <w:bCs/>
          <w:i/>
        </w:rPr>
        <w:t>) for all patients</w:t>
      </w:r>
    </w:p>
    <w:p w14:paraId="6EE62949" w14:textId="211B50B2" w:rsidR="00AF3A7A" w:rsidRDefault="00AF3A7A" w:rsidP="00FF2F7B">
      <w:pPr>
        <w:jc w:val="center"/>
        <w:rPr>
          <w:rFonts w:ascii="Calibri" w:hAnsi="Calibri" w:cs="Arial"/>
          <w:b/>
          <w:bCs/>
          <w:i/>
        </w:rPr>
      </w:pPr>
    </w:p>
    <w:p w14:paraId="2969C385" w14:textId="77777777" w:rsidR="00854D28" w:rsidRPr="00F44EEC" w:rsidRDefault="00854D28" w:rsidP="00854D28">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582527C4" w14:textId="1DAA84B0" w:rsidR="00AA4427" w:rsidRPr="0056747F" w:rsidRDefault="00854D28" w:rsidP="007470DF">
      <w:pPr>
        <w:numPr>
          <w:ilvl w:val="0"/>
          <w:numId w:val="261"/>
        </w:numPr>
        <w:tabs>
          <w:tab w:val="left" w:pos="376"/>
          <w:tab w:val="left" w:pos="1432"/>
        </w:tabs>
        <w:ind w:left="1080"/>
        <w:rPr>
          <w:rFonts w:ascii="Calibri" w:hAnsi="Calibri" w:cs="Arial"/>
          <w:sz w:val="22"/>
          <w:szCs w:val="22"/>
        </w:rPr>
      </w:pPr>
      <w:r w:rsidRPr="0056747F">
        <w:rPr>
          <w:rFonts w:ascii="Calibri" w:hAnsi="Calibri" w:cs="Arial"/>
          <w:sz w:val="22"/>
          <w:szCs w:val="22"/>
        </w:rPr>
        <w:t>Systematic process is in place to screen at least annually and during new patient evaluation for behavioral health risk factors utilizing established behavioral health screening tools</w:t>
      </w:r>
      <w:r w:rsidR="00F9683D">
        <w:rPr>
          <w:rFonts w:ascii="Calibri" w:hAnsi="Calibri" w:cs="Arial"/>
          <w:sz w:val="22"/>
          <w:szCs w:val="22"/>
        </w:rPr>
        <w:t>.</w:t>
      </w:r>
    </w:p>
    <w:p w14:paraId="7DF95BD0" w14:textId="3A47440E" w:rsidR="00AA4427" w:rsidRPr="0056747F" w:rsidRDefault="00AA4427"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Screening should include behavioral health conditions which could affect the patient’s ability to successfully follow a plan of care for any chronic condition</w:t>
      </w:r>
      <w:r w:rsidR="00903E4C">
        <w:rPr>
          <w:rFonts w:ascii="Calibri" w:hAnsi="Calibri" w:cs="Calibri"/>
          <w:sz w:val="22"/>
          <w:szCs w:val="22"/>
        </w:rPr>
        <w:t>.</w:t>
      </w:r>
      <w:r w:rsidRPr="0056747F">
        <w:rPr>
          <w:rFonts w:ascii="Calibri" w:hAnsi="Calibri" w:cs="Calibri"/>
          <w:sz w:val="22"/>
          <w:szCs w:val="22"/>
        </w:rPr>
        <w:t xml:space="preserve"> </w:t>
      </w:r>
    </w:p>
    <w:p w14:paraId="062CEA81" w14:textId="41DE1FA2" w:rsidR="00AA4427" w:rsidRPr="0056747F" w:rsidRDefault="00AA4427"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 xml:space="preserve">Systematic process is in place for following up on any positive screening results (e.g., process is in place for managing positive </w:t>
      </w:r>
      <w:bookmarkStart w:id="1081" w:name="_Hlk78189916"/>
      <w:r w:rsidRPr="0056747F">
        <w:rPr>
          <w:rFonts w:ascii="Calibri" w:hAnsi="Calibri" w:cs="Calibri"/>
          <w:sz w:val="22"/>
          <w:szCs w:val="22"/>
        </w:rPr>
        <w:t>depression, anxiety, and substance abuse screenings</w:t>
      </w:r>
      <w:bookmarkEnd w:id="1081"/>
      <w:r w:rsidRPr="0056747F">
        <w:rPr>
          <w:rFonts w:ascii="Calibri" w:hAnsi="Calibri" w:cs="Calibri"/>
          <w:sz w:val="22"/>
          <w:szCs w:val="22"/>
        </w:rPr>
        <w:t>)</w:t>
      </w:r>
      <w:r w:rsidR="00903E4C">
        <w:rPr>
          <w:rFonts w:ascii="Calibri" w:hAnsi="Calibri" w:cs="Calibri"/>
          <w:sz w:val="22"/>
          <w:szCs w:val="22"/>
        </w:rPr>
        <w:t>.</w:t>
      </w:r>
    </w:p>
    <w:p w14:paraId="65AA615F" w14:textId="31B11D25" w:rsidR="00854D28" w:rsidRPr="0056747F" w:rsidRDefault="00AA4427" w:rsidP="007470DF">
      <w:pPr>
        <w:numPr>
          <w:ilvl w:val="0"/>
          <w:numId w:val="261"/>
        </w:numPr>
        <w:tabs>
          <w:tab w:val="left" w:pos="376"/>
          <w:tab w:val="left" w:pos="1432"/>
        </w:tabs>
        <w:ind w:left="1080"/>
        <w:rPr>
          <w:rFonts w:ascii="Calibri" w:hAnsi="Calibri" w:cs="Arial"/>
          <w:sz w:val="22"/>
          <w:szCs w:val="22"/>
        </w:rPr>
      </w:pPr>
      <w:bookmarkStart w:id="1082" w:name="_Hlk85543024"/>
      <w:r w:rsidRPr="0056747F">
        <w:rPr>
          <w:rFonts w:ascii="Calibri" w:hAnsi="Calibri" w:cs="Arial"/>
          <w:sz w:val="22"/>
          <w:szCs w:val="22"/>
        </w:rPr>
        <w:t>System with guideline-based reminders for age-appropriate risk assessment and screening tools for behavioral health disorders is in place</w:t>
      </w:r>
      <w:bookmarkEnd w:id="1082"/>
      <w:r w:rsidR="00F9683D">
        <w:rPr>
          <w:rFonts w:ascii="Calibri" w:hAnsi="Calibri" w:cs="Arial"/>
          <w:sz w:val="22"/>
          <w:szCs w:val="22"/>
        </w:rPr>
        <w:t>.</w:t>
      </w:r>
    </w:p>
    <w:p w14:paraId="03206C9A" w14:textId="01707394" w:rsidR="0056747F" w:rsidRPr="0056747F" w:rsidRDefault="0056747F"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Practice systematically uses point of care alerts based on identified risk</w:t>
      </w:r>
      <w:r w:rsidR="00903E4C">
        <w:rPr>
          <w:rFonts w:ascii="Calibri" w:hAnsi="Calibri" w:cs="Calibri"/>
          <w:sz w:val="22"/>
          <w:szCs w:val="22"/>
        </w:rPr>
        <w:t>.</w:t>
      </w:r>
      <w:r w:rsidRPr="0056747F">
        <w:rPr>
          <w:rFonts w:ascii="Calibri" w:hAnsi="Calibri" w:cs="Calibri"/>
          <w:sz w:val="22"/>
          <w:szCs w:val="22"/>
        </w:rPr>
        <w:t xml:space="preserve"> </w:t>
      </w:r>
    </w:p>
    <w:p w14:paraId="7C3E7521" w14:textId="520EB38E" w:rsidR="0056747F" w:rsidRPr="0056747F" w:rsidRDefault="0056747F" w:rsidP="007470DF">
      <w:pPr>
        <w:numPr>
          <w:ilvl w:val="1"/>
          <w:numId w:val="261"/>
        </w:numPr>
        <w:tabs>
          <w:tab w:val="left" w:pos="376"/>
          <w:tab w:val="left" w:pos="1432"/>
        </w:tabs>
        <w:rPr>
          <w:rFonts w:ascii="Calibri" w:hAnsi="Calibri" w:cs="Arial"/>
          <w:sz w:val="22"/>
          <w:szCs w:val="22"/>
        </w:rPr>
      </w:pPr>
      <w:r w:rsidRPr="0056747F">
        <w:rPr>
          <w:rFonts w:ascii="Calibri" w:hAnsi="Calibri" w:cs="Calibri"/>
          <w:sz w:val="22"/>
          <w:szCs w:val="22"/>
        </w:rPr>
        <w:t>In addition to screening tool, patients are educated on behavioral health resources (e.g., via PPP, PO or PU website, community resources are available)</w:t>
      </w:r>
      <w:r w:rsidR="00903E4C">
        <w:rPr>
          <w:rFonts w:ascii="Calibri" w:hAnsi="Calibri" w:cs="Calibri"/>
          <w:sz w:val="22"/>
          <w:szCs w:val="22"/>
        </w:rPr>
        <w:t>.</w:t>
      </w:r>
    </w:p>
    <w:p w14:paraId="2FF37204" w14:textId="77777777" w:rsidR="00854D28" w:rsidRPr="0056747F" w:rsidRDefault="00854D28" w:rsidP="0056747F">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F3A7A" w14:paraId="47B8CE7C"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E0C25B"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F8CCD9D"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F3A7A" w14:paraId="13231E5F"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D64BB5"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F3A7A" w14:paraId="7D066F99"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3EB4C3" w14:textId="72B7D9AC" w:rsidR="00AF3A7A" w:rsidRDefault="00AF3A7A" w:rsidP="007470DF">
            <w:pPr>
              <w:pStyle w:val="ListParagraph"/>
              <w:numPr>
                <w:ilvl w:val="0"/>
                <w:numId w:val="166"/>
              </w:numPr>
              <w:rPr>
                <w:rFonts w:asciiTheme="minorHAnsi" w:hAnsiTheme="minorHAnsi"/>
                <w:sz w:val="22"/>
                <w:szCs w:val="22"/>
              </w:rPr>
            </w:pPr>
            <w:r>
              <w:rPr>
                <w:rFonts w:asciiTheme="minorHAnsi" w:hAnsiTheme="minorHAnsi"/>
                <w:sz w:val="22"/>
                <w:szCs w:val="22"/>
              </w:rPr>
              <w:t>Demo which evidence-based screening tools are routinely utilized, and how they are utilized</w:t>
            </w:r>
          </w:p>
          <w:p w14:paraId="4A676E7C" w14:textId="59288BF8" w:rsidR="00354DE1" w:rsidRPr="00AF3A7A" w:rsidRDefault="00354DE1" w:rsidP="007470DF">
            <w:pPr>
              <w:pStyle w:val="ListParagraph"/>
              <w:numPr>
                <w:ilvl w:val="0"/>
                <w:numId w:val="166"/>
              </w:numPr>
              <w:rPr>
                <w:rFonts w:asciiTheme="minorHAnsi" w:hAnsiTheme="minorHAnsi"/>
                <w:sz w:val="22"/>
                <w:szCs w:val="22"/>
              </w:rPr>
            </w:pPr>
            <w:r>
              <w:rPr>
                <w:rFonts w:asciiTheme="minorHAnsi" w:hAnsiTheme="minorHAnsi"/>
                <w:sz w:val="22"/>
                <w:szCs w:val="22"/>
              </w:rPr>
              <w:t>Provide examples in EHR of both positive and negative results. If positive, what does follow-up look like? Who on the care team is responsible for follow-up care, and how is that tracked?</w:t>
            </w:r>
          </w:p>
        </w:tc>
      </w:tr>
    </w:tbl>
    <w:p w14:paraId="69AC6827" w14:textId="16249822" w:rsidR="0000156E" w:rsidRPr="00C15A7D" w:rsidRDefault="0000156E" w:rsidP="00AF3A7A">
      <w:pPr>
        <w:rPr>
          <w:rFonts w:ascii="Calibri" w:hAnsi="Calibri" w:cs="Arial"/>
          <w:b/>
          <w:bCs/>
          <w:i/>
        </w:rPr>
      </w:pPr>
    </w:p>
    <w:p w14:paraId="14ECFC6A" w14:textId="0C800A6A" w:rsidR="0000156E" w:rsidRPr="00C15A7D" w:rsidRDefault="0000156E" w:rsidP="00FF2F7B">
      <w:pPr>
        <w:jc w:val="center"/>
        <w:rPr>
          <w:rFonts w:ascii="Calibri" w:hAnsi="Calibri" w:cs="Arial"/>
          <w:b/>
          <w:bCs/>
          <w:i/>
        </w:rPr>
      </w:pPr>
      <w:bookmarkStart w:id="1083" w:name="_Hlk75951273"/>
      <w:r w:rsidRPr="00C15A7D">
        <w:rPr>
          <w:rFonts w:ascii="Calibri" w:hAnsi="Calibri" w:cs="Arial"/>
          <w:b/>
          <w:bCs/>
          <w:i/>
        </w:rPr>
        <w:t>9.11</w:t>
      </w:r>
    </w:p>
    <w:p w14:paraId="271C2EC5" w14:textId="6A02A9BD" w:rsidR="0000156E" w:rsidRDefault="0000156E" w:rsidP="00347331">
      <w:pPr>
        <w:jc w:val="center"/>
        <w:rPr>
          <w:rFonts w:ascii="Calibri" w:hAnsi="Calibri" w:cs="Arial"/>
          <w:b/>
          <w:bCs/>
          <w:i/>
        </w:rPr>
      </w:pPr>
      <w:r w:rsidRPr="00C15A7D">
        <w:rPr>
          <w:rFonts w:ascii="Calibri" w:hAnsi="Calibri" w:cs="Arial"/>
          <w:b/>
          <w:bCs/>
          <w:i/>
        </w:rPr>
        <w:t>S</w:t>
      </w:r>
      <w:r w:rsidR="00C15A7D">
        <w:rPr>
          <w:rFonts w:ascii="Calibri" w:hAnsi="Calibri" w:cs="Arial"/>
          <w:b/>
          <w:bCs/>
          <w:i/>
        </w:rPr>
        <w:t>ystematic approach is in place to screen for</w:t>
      </w:r>
      <w:r w:rsidRPr="00C15A7D">
        <w:rPr>
          <w:rFonts w:ascii="Calibri" w:hAnsi="Calibri" w:cs="Arial"/>
          <w:b/>
          <w:bCs/>
          <w:i/>
        </w:rPr>
        <w:t xml:space="preserve"> ped</w:t>
      </w:r>
      <w:r w:rsidR="00C15A7D">
        <w:rPr>
          <w:rFonts w:ascii="Calibri" w:hAnsi="Calibri" w:cs="Arial"/>
          <w:b/>
          <w:bCs/>
          <w:i/>
        </w:rPr>
        <w:t>iatric behavioral health disorders (e.g., autism, eating disorders</w:t>
      </w:r>
      <w:r w:rsidR="00EE648E">
        <w:rPr>
          <w:rFonts w:ascii="Calibri" w:hAnsi="Calibri" w:cs="Arial"/>
          <w:b/>
          <w:bCs/>
          <w:i/>
        </w:rPr>
        <w:t>, suicide</w:t>
      </w:r>
      <w:r w:rsidR="00C15A7D">
        <w:rPr>
          <w:rFonts w:ascii="Calibri" w:hAnsi="Calibri" w:cs="Arial"/>
          <w:b/>
          <w:bCs/>
          <w:i/>
        </w:rPr>
        <w:t xml:space="preserve">) for </w:t>
      </w:r>
      <w:r w:rsidRPr="00C15A7D">
        <w:rPr>
          <w:rFonts w:ascii="Calibri" w:hAnsi="Calibri" w:cs="Arial"/>
          <w:b/>
          <w:bCs/>
          <w:i/>
        </w:rPr>
        <w:t>all patients</w:t>
      </w:r>
    </w:p>
    <w:p w14:paraId="262C3C91" w14:textId="77777777" w:rsidR="008C7C1C" w:rsidRDefault="008C7C1C" w:rsidP="00347331">
      <w:pPr>
        <w:jc w:val="center"/>
        <w:rPr>
          <w:rFonts w:ascii="Calibri" w:hAnsi="Calibri" w:cs="Arial"/>
          <w:b/>
          <w:bCs/>
          <w:i/>
        </w:rPr>
      </w:pPr>
    </w:p>
    <w:p w14:paraId="12BB503C" w14:textId="77777777" w:rsidR="008C7C1C" w:rsidRPr="00F44EEC" w:rsidRDefault="008C7C1C" w:rsidP="008C7C1C">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3701D534" w14:textId="12269565" w:rsidR="008C7C1C" w:rsidRPr="00916B20" w:rsidRDefault="008C7C1C" w:rsidP="007470DF">
      <w:pPr>
        <w:numPr>
          <w:ilvl w:val="0"/>
          <w:numId w:val="262"/>
        </w:numPr>
        <w:tabs>
          <w:tab w:val="left" w:pos="376"/>
          <w:tab w:val="left" w:pos="1432"/>
        </w:tabs>
        <w:ind w:left="1080"/>
        <w:rPr>
          <w:rFonts w:ascii="Calibri" w:hAnsi="Calibri" w:cs="Arial"/>
          <w:sz w:val="22"/>
          <w:szCs w:val="22"/>
        </w:rPr>
      </w:pPr>
      <w:r w:rsidRPr="0056747F">
        <w:rPr>
          <w:rFonts w:ascii="Calibri" w:hAnsi="Calibri" w:cs="Arial"/>
          <w:sz w:val="22"/>
          <w:szCs w:val="22"/>
        </w:rPr>
        <w:t>Systematic process is in place to screen at least annually and during new patient evaluation for behavioral health risk factors utilizing established</w:t>
      </w:r>
      <w:r w:rsidRPr="00916B20">
        <w:rPr>
          <w:rFonts w:ascii="Calibri" w:hAnsi="Calibri" w:cs="Arial"/>
          <w:sz w:val="22"/>
          <w:szCs w:val="22"/>
        </w:rPr>
        <w:t xml:space="preserve"> behavioral health screening tools</w:t>
      </w:r>
      <w:r w:rsidR="00F9683D">
        <w:rPr>
          <w:rFonts w:ascii="Calibri" w:hAnsi="Calibri" w:cs="Arial"/>
          <w:sz w:val="22"/>
          <w:szCs w:val="22"/>
        </w:rPr>
        <w:t>.</w:t>
      </w:r>
    </w:p>
    <w:p w14:paraId="5C5D09B3" w14:textId="190B30AC"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Screening should include behavioral health conditions which could affect the patient’s ability to successfully follow a plan of care for any chronic condition</w:t>
      </w:r>
      <w:r w:rsidR="00EE648E">
        <w:rPr>
          <w:rFonts w:ascii="Calibri" w:hAnsi="Calibri" w:cs="Calibri"/>
          <w:sz w:val="22"/>
          <w:szCs w:val="22"/>
        </w:rPr>
        <w:t xml:space="preserve"> including suicide screening</w:t>
      </w:r>
      <w:r w:rsidR="00903E4C">
        <w:rPr>
          <w:rFonts w:ascii="Calibri" w:hAnsi="Calibri" w:cs="Calibri"/>
          <w:sz w:val="22"/>
          <w:szCs w:val="22"/>
        </w:rPr>
        <w:t>.</w:t>
      </w:r>
      <w:r w:rsidRPr="0056747F">
        <w:rPr>
          <w:rFonts w:ascii="Calibri" w:hAnsi="Calibri" w:cs="Calibri"/>
          <w:sz w:val="22"/>
          <w:szCs w:val="22"/>
        </w:rPr>
        <w:t xml:space="preserve"> </w:t>
      </w:r>
    </w:p>
    <w:p w14:paraId="784A01C0" w14:textId="5D56EC82"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Systematic process is in place for following up on any positive screening results (e.g., process is in place for managing positive depression, anxiety, substance abuse</w:t>
      </w:r>
      <w:r w:rsidR="00EE648E">
        <w:rPr>
          <w:rFonts w:ascii="Calibri" w:hAnsi="Calibri" w:cs="Calibri"/>
          <w:sz w:val="22"/>
          <w:szCs w:val="22"/>
        </w:rPr>
        <w:t>,</w:t>
      </w:r>
      <w:r w:rsidRPr="0056747F">
        <w:rPr>
          <w:rFonts w:ascii="Calibri" w:hAnsi="Calibri" w:cs="Calibri"/>
          <w:sz w:val="22"/>
          <w:szCs w:val="22"/>
        </w:rPr>
        <w:t xml:space="preserve"> </w:t>
      </w:r>
      <w:r w:rsidR="00EE648E">
        <w:rPr>
          <w:rFonts w:ascii="Calibri" w:hAnsi="Calibri" w:cs="Calibri"/>
          <w:sz w:val="22"/>
          <w:szCs w:val="22"/>
        </w:rPr>
        <w:t xml:space="preserve">and suicide </w:t>
      </w:r>
      <w:r w:rsidRPr="0056747F">
        <w:rPr>
          <w:rFonts w:ascii="Calibri" w:hAnsi="Calibri" w:cs="Calibri"/>
          <w:sz w:val="22"/>
          <w:szCs w:val="22"/>
        </w:rPr>
        <w:t>screenings)</w:t>
      </w:r>
      <w:r w:rsidR="00903E4C">
        <w:rPr>
          <w:rFonts w:ascii="Calibri" w:hAnsi="Calibri" w:cs="Calibri"/>
          <w:sz w:val="22"/>
          <w:szCs w:val="22"/>
        </w:rPr>
        <w:t>.</w:t>
      </w:r>
    </w:p>
    <w:p w14:paraId="7C660B25" w14:textId="6D3E0B8C" w:rsidR="008C7C1C" w:rsidRPr="00916B20" w:rsidRDefault="008C7C1C" w:rsidP="007470DF">
      <w:pPr>
        <w:numPr>
          <w:ilvl w:val="0"/>
          <w:numId w:val="262"/>
        </w:numPr>
        <w:tabs>
          <w:tab w:val="left" w:pos="376"/>
          <w:tab w:val="left" w:pos="1432"/>
        </w:tabs>
        <w:ind w:left="1080"/>
        <w:rPr>
          <w:rFonts w:ascii="Calibri" w:hAnsi="Calibri" w:cs="Arial"/>
          <w:sz w:val="22"/>
          <w:szCs w:val="22"/>
        </w:rPr>
      </w:pPr>
      <w:r w:rsidRPr="00916B20">
        <w:rPr>
          <w:rFonts w:ascii="Calibri" w:hAnsi="Calibri" w:cs="Arial"/>
          <w:sz w:val="22"/>
          <w:szCs w:val="22"/>
        </w:rPr>
        <w:t>System with guideline-based reminders for age-appropriate risk assessment and screening tools for behavioral health disorders is in place</w:t>
      </w:r>
      <w:r w:rsidR="00F9683D">
        <w:rPr>
          <w:rFonts w:ascii="Calibri" w:hAnsi="Calibri" w:cs="Arial"/>
          <w:sz w:val="22"/>
          <w:szCs w:val="22"/>
        </w:rPr>
        <w:t>.</w:t>
      </w:r>
    </w:p>
    <w:p w14:paraId="71C68FA9" w14:textId="6ABC0FA4"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Practice systematically uses point of care alerts based on identified risk</w:t>
      </w:r>
      <w:r w:rsidR="00903E4C">
        <w:rPr>
          <w:rFonts w:ascii="Calibri" w:hAnsi="Calibri" w:cs="Calibri"/>
          <w:sz w:val="22"/>
          <w:szCs w:val="22"/>
        </w:rPr>
        <w:t>.</w:t>
      </w:r>
      <w:r w:rsidRPr="0056747F">
        <w:rPr>
          <w:rFonts w:ascii="Calibri" w:hAnsi="Calibri" w:cs="Calibri"/>
          <w:sz w:val="22"/>
          <w:szCs w:val="22"/>
        </w:rPr>
        <w:t xml:space="preserve"> </w:t>
      </w:r>
    </w:p>
    <w:p w14:paraId="69824519" w14:textId="4BB0ED4E" w:rsidR="008C7C1C" w:rsidRPr="0056747F" w:rsidRDefault="008C7C1C" w:rsidP="007470DF">
      <w:pPr>
        <w:numPr>
          <w:ilvl w:val="1"/>
          <w:numId w:val="262"/>
        </w:numPr>
        <w:tabs>
          <w:tab w:val="left" w:pos="376"/>
          <w:tab w:val="left" w:pos="1432"/>
        </w:tabs>
        <w:rPr>
          <w:rFonts w:ascii="Calibri" w:hAnsi="Calibri" w:cs="Arial"/>
          <w:sz w:val="22"/>
          <w:szCs w:val="22"/>
        </w:rPr>
      </w:pPr>
      <w:r w:rsidRPr="0056747F">
        <w:rPr>
          <w:rFonts w:ascii="Calibri" w:hAnsi="Calibri" w:cs="Calibri"/>
          <w:sz w:val="22"/>
          <w:szCs w:val="22"/>
        </w:rPr>
        <w:t>In addition to screening tool, patients are educated on behavioral health resources (e.g., via PPP, PO or PU website, community resources are available)</w:t>
      </w:r>
      <w:r w:rsidR="00903E4C">
        <w:rPr>
          <w:rFonts w:ascii="Calibri" w:hAnsi="Calibri" w:cs="Calibri"/>
          <w:sz w:val="22"/>
          <w:szCs w:val="22"/>
        </w:rPr>
        <w:t>.</w:t>
      </w:r>
    </w:p>
    <w:p w14:paraId="4B7C3CC0" w14:textId="77777777" w:rsidR="00AF3A7A" w:rsidRPr="008C7C1C" w:rsidRDefault="00AF3A7A" w:rsidP="008C7C1C">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F3A7A" w14:paraId="5A5B42A3" w14:textId="77777777" w:rsidTr="0015404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5E59B4"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2A40B89"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AF3A7A" w14:paraId="10451F19"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184612" w14:textId="77777777" w:rsidR="00AF3A7A" w:rsidRPr="000433C5" w:rsidRDefault="00AF3A7A" w:rsidP="0015404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AF3A7A" w14:paraId="4EFF4E54" w14:textId="77777777" w:rsidTr="0015404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D12C75" w14:textId="004DDB1F" w:rsidR="00AF3A7A" w:rsidRDefault="00AF3A7A" w:rsidP="007470DF">
            <w:pPr>
              <w:pStyle w:val="ListParagraph"/>
              <w:numPr>
                <w:ilvl w:val="0"/>
                <w:numId w:val="166"/>
              </w:numPr>
              <w:rPr>
                <w:rFonts w:asciiTheme="minorHAnsi" w:hAnsiTheme="minorHAnsi"/>
                <w:sz w:val="22"/>
                <w:szCs w:val="22"/>
              </w:rPr>
            </w:pPr>
            <w:r>
              <w:rPr>
                <w:rFonts w:asciiTheme="minorHAnsi" w:hAnsiTheme="minorHAnsi"/>
                <w:sz w:val="22"/>
                <w:szCs w:val="22"/>
              </w:rPr>
              <w:t>Demo which evidence-based screening tools are routinely utilized, and how  they are utilized</w:t>
            </w:r>
          </w:p>
          <w:p w14:paraId="46C6AD9E" w14:textId="45C7922B" w:rsidR="00354DE1" w:rsidRPr="00AF3A7A" w:rsidRDefault="00354DE1" w:rsidP="007470DF">
            <w:pPr>
              <w:pStyle w:val="ListParagraph"/>
              <w:numPr>
                <w:ilvl w:val="0"/>
                <w:numId w:val="166"/>
              </w:numPr>
              <w:rPr>
                <w:rFonts w:asciiTheme="minorHAnsi" w:hAnsiTheme="minorHAnsi"/>
                <w:sz w:val="22"/>
                <w:szCs w:val="22"/>
              </w:rPr>
            </w:pPr>
            <w:r>
              <w:rPr>
                <w:rFonts w:asciiTheme="minorHAnsi" w:hAnsiTheme="minorHAnsi"/>
                <w:sz w:val="22"/>
                <w:szCs w:val="22"/>
              </w:rPr>
              <w:t>Provide examples in EHR of both positive and negative results. If positive, what does follow-up look like? Who on the care team is responsible for follow-up care, and how is that tracked?</w:t>
            </w:r>
          </w:p>
        </w:tc>
      </w:tr>
    </w:tbl>
    <w:p w14:paraId="0BBA47BA" w14:textId="77C2EFD1" w:rsidR="00AF3A7A" w:rsidRDefault="00AF3A7A" w:rsidP="00347331">
      <w:pPr>
        <w:jc w:val="center"/>
        <w:rPr>
          <w:rFonts w:ascii="Calibri" w:hAnsi="Calibri" w:cs="Arial"/>
          <w:b/>
          <w:bCs/>
          <w:i/>
        </w:rPr>
      </w:pPr>
    </w:p>
    <w:p w14:paraId="59CEBBF5" w14:textId="615B6340" w:rsidR="00246A17" w:rsidRPr="00C15A7D" w:rsidRDefault="00246A17" w:rsidP="00246A17">
      <w:pPr>
        <w:jc w:val="center"/>
        <w:rPr>
          <w:rFonts w:ascii="Calibri" w:hAnsi="Calibri" w:cs="Arial"/>
          <w:b/>
          <w:bCs/>
          <w:i/>
        </w:rPr>
      </w:pPr>
      <w:r w:rsidRPr="00C15A7D">
        <w:rPr>
          <w:rFonts w:ascii="Calibri" w:hAnsi="Calibri" w:cs="Arial"/>
          <w:b/>
          <w:bCs/>
          <w:i/>
        </w:rPr>
        <w:t>9.1</w:t>
      </w:r>
      <w:r>
        <w:rPr>
          <w:rFonts w:ascii="Calibri" w:hAnsi="Calibri" w:cs="Arial"/>
          <w:b/>
          <w:bCs/>
          <w:i/>
        </w:rPr>
        <w:t>2</w:t>
      </w:r>
    </w:p>
    <w:p w14:paraId="6B0D7DD1" w14:textId="08D178CF" w:rsidR="00246A17" w:rsidRDefault="00246A17" w:rsidP="00246A17">
      <w:pPr>
        <w:jc w:val="center"/>
        <w:rPr>
          <w:rFonts w:ascii="Calibri" w:hAnsi="Calibri" w:cs="Arial"/>
          <w:b/>
          <w:bCs/>
          <w:i/>
        </w:rPr>
      </w:pPr>
      <w:r w:rsidRPr="00246A17">
        <w:rPr>
          <w:rFonts w:ascii="Calibri" w:hAnsi="Calibri" w:cs="Arial"/>
          <w:b/>
          <w:bCs/>
          <w:i/>
        </w:rPr>
        <w:t>Systematic approach is in place to screen for lung cancer for all patients age</w:t>
      </w:r>
      <w:r w:rsidR="00601721">
        <w:rPr>
          <w:rFonts w:ascii="Calibri" w:hAnsi="Calibri" w:cs="Arial"/>
          <w:b/>
          <w:bCs/>
          <w:i/>
        </w:rPr>
        <w:t>d</w:t>
      </w:r>
      <w:r w:rsidRPr="00246A17">
        <w:rPr>
          <w:rFonts w:ascii="Calibri" w:hAnsi="Calibri" w:cs="Arial"/>
          <w:b/>
          <w:bCs/>
          <w:i/>
        </w:rPr>
        <w:t xml:space="preserve"> 50-</w:t>
      </w:r>
      <w:r w:rsidR="0055047B">
        <w:rPr>
          <w:rFonts w:ascii="Calibri" w:hAnsi="Calibri" w:cs="Arial"/>
          <w:b/>
          <w:bCs/>
          <w:i/>
        </w:rPr>
        <w:t>77</w:t>
      </w:r>
      <w:r w:rsidR="0055047B" w:rsidRPr="00246A17">
        <w:rPr>
          <w:rFonts w:ascii="Calibri" w:hAnsi="Calibri" w:cs="Arial"/>
          <w:b/>
          <w:bCs/>
          <w:i/>
        </w:rPr>
        <w:t xml:space="preserve"> </w:t>
      </w:r>
      <w:r w:rsidRPr="00246A17">
        <w:rPr>
          <w:rFonts w:ascii="Calibri" w:hAnsi="Calibri" w:cs="Arial"/>
          <w:b/>
          <w:bCs/>
          <w:i/>
        </w:rPr>
        <w:t>who are at high risk for lung cancer</w:t>
      </w:r>
    </w:p>
    <w:p w14:paraId="7FA0B6A1" w14:textId="77777777" w:rsidR="00246A17" w:rsidRDefault="00246A17" w:rsidP="00246A17">
      <w:pPr>
        <w:jc w:val="center"/>
        <w:rPr>
          <w:rFonts w:ascii="Calibri" w:hAnsi="Calibri" w:cs="Arial"/>
          <w:b/>
          <w:bCs/>
          <w:i/>
        </w:rPr>
      </w:pPr>
    </w:p>
    <w:p w14:paraId="538B3A7E" w14:textId="77777777" w:rsidR="00246A17" w:rsidRPr="00F44EEC" w:rsidRDefault="00246A17" w:rsidP="00246A17">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F4FE54B" w14:textId="5F01AEA2" w:rsidR="00246A17" w:rsidRDefault="0054665A" w:rsidP="007470DF">
      <w:pPr>
        <w:numPr>
          <w:ilvl w:val="0"/>
          <w:numId w:val="276"/>
        </w:numPr>
        <w:tabs>
          <w:tab w:val="left" w:pos="376"/>
          <w:tab w:val="left" w:pos="1432"/>
        </w:tabs>
        <w:ind w:left="1080"/>
        <w:rPr>
          <w:rFonts w:ascii="Calibri" w:hAnsi="Calibri" w:cs="Arial"/>
          <w:sz w:val="22"/>
          <w:szCs w:val="22"/>
        </w:rPr>
      </w:pPr>
      <w:r w:rsidRPr="0054665A">
        <w:rPr>
          <w:rFonts w:ascii="Calibri" w:hAnsi="Calibri" w:cs="Arial"/>
          <w:sz w:val="22"/>
          <w:szCs w:val="22"/>
        </w:rPr>
        <w:t>Assessment intake form must include the number of packs per day and how long the patient has smoked</w:t>
      </w:r>
      <w:r w:rsidR="0026327B">
        <w:rPr>
          <w:rFonts w:ascii="Calibri" w:hAnsi="Calibri" w:cs="Arial"/>
          <w:sz w:val="22"/>
          <w:szCs w:val="22"/>
        </w:rPr>
        <w:t>.</w:t>
      </w:r>
    </w:p>
    <w:p w14:paraId="047620E9" w14:textId="5E9555DD" w:rsidR="00F67022" w:rsidRPr="00916B20" w:rsidRDefault="00F67022" w:rsidP="007470DF">
      <w:pPr>
        <w:numPr>
          <w:ilvl w:val="0"/>
          <w:numId w:val="276"/>
        </w:numPr>
        <w:tabs>
          <w:tab w:val="left" w:pos="376"/>
          <w:tab w:val="left" w:pos="1432"/>
        </w:tabs>
        <w:ind w:left="1080"/>
        <w:rPr>
          <w:rFonts w:ascii="Calibri" w:hAnsi="Calibri" w:cs="Arial"/>
          <w:sz w:val="22"/>
          <w:szCs w:val="22"/>
        </w:rPr>
      </w:pPr>
      <w:r>
        <w:rPr>
          <w:rFonts w:ascii="Calibri" w:hAnsi="Calibri" w:cs="Arial"/>
          <w:sz w:val="22"/>
          <w:szCs w:val="22"/>
        </w:rPr>
        <w:t xml:space="preserve">Assess patient </w:t>
      </w:r>
      <w:r w:rsidRPr="00F67022">
        <w:rPr>
          <w:rFonts w:ascii="Calibri" w:hAnsi="Calibri" w:cs="Arial"/>
          <w:sz w:val="22"/>
          <w:szCs w:val="22"/>
        </w:rPr>
        <w:t>risk based on age and pack-year smoking history</w:t>
      </w:r>
      <w:r w:rsidR="0026327B">
        <w:rPr>
          <w:rFonts w:ascii="Calibri" w:hAnsi="Calibri" w:cs="Arial"/>
          <w:sz w:val="22"/>
          <w:szCs w:val="22"/>
        </w:rPr>
        <w:t>.</w:t>
      </w:r>
    </w:p>
    <w:p w14:paraId="571C28D7" w14:textId="61D3F616"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 xml:space="preserve">Current </w:t>
      </w:r>
      <w:r w:rsidR="0055047B">
        <w:rPr>
          <w:rFonts w:ascii="Calibri" w:hAnsi="Calibri" w:cs="Calibri"/>
          <w:sz w:val="22"/>
          <w:szCs w:val="22"/>
        </w:rPr>
        <w:t>Medicare</w:t>
      </w:r>
      <w:r w:rsidRPr="003424EC">
        <w:rPr>
          <w:rFonts w:ascii="Calibri" w:hAnsi="Calibri" w:cs="Calibri"/>
          <w:sz w:val="22"/>
          <w:szCs w:val="22"/>
        </w:rPr>
        <w:t xml:space="preserve"> recommendations for lung cancer screening for patients aged 50-</w:t>
      </w:r>
      <w:r w:rsidR="0055047B">
        <w:rPr>
          <w:rFonts w:ascii="Calibri" w:hAnsi="Calibri" w:cs="Calibri"/>
          <w:sz w:val="22"/>
          <w:szCs w:val="22"/>
        </w:rPr>
        <w:t>77</w:t>
      </w:r>
      <w:r w:rsidR="0055047B" w:rsidRPr="003424EC">
        <w:rPr>
          <w:rFonts w:ascii="Calibri" w:hAnsi="Calibri" w:cs="Calibri"/>
          <w:sz w:val="22"/>
          <w:szCs w:val="22"/>
        </w:rPr>
        <w:t xml:space="preserve"> </w:t>
      </w:r>
      <w:r w:rsidRPr="003424EC">
        <w:rPr>
          <w:rFonts w:ascii="Calibri" w:hAnsi="Calibri" w:cs="Calibri"/>
          <w:sz w:val="22"/>
          <w:szCs w:val="22"/>
        </w:rPr>
        <w:t>years old who have a 20 pack-year smoking history and currently smoke or have quit within the past 15 years</w:t>
      </w:r>
      <w:r w:rsidR="00903E4C">
        <w:rPr>
          <w:rFonts w:ascii="Calibri" w:hAnsi="Calibri" w:cs="Calibri"/>
          <w:sz w:val="22"/>
          <w:szCs w:val="22"/>
        </w:rPr>
        <w:t>.</w:t>
      </w:r>
      <w:r w:rsidR="00246A17" w:rsidRPr="0056747F">
        <w:rPr>
          <w:rFonts w:ascii="Calibri" w:hAnsi="Calibri" w:cs="Calibri"/>
          <w:sz w:val="22"/>
          <w:szCs w:val="22"/>
        </w:rPr>
        <w:t xml:space="preserve"> </w:t>
      </w:r>
    </w:p>
    <w:p w14:paraId="6E579B97" w14:textId="4EAA5EFE" w:rsidR="00246A17" w:rsidRPr="0056747F" w:rsidRDefault="003424EC" w:rsidP="007470DF">
      <w:pPr>
        <w:numPr>
          <w:ilvl w:val="2"/>
          <w:numId w:val="276"/>
        </w:numPr>
        <w:tabs>
          <w:tab w:val="left" w:pos="376"/>
          <w:tab w:val="left" w:pos="1432"/>
        </w:tabs>
        <w:rPr>
          <w:rFonts w:ascii="Calibri" w:hAnsi="Calibri" w:cs="Arial"/>
          <w:sz w:val="22"/>
          <w:szCs w:val="22"/>
        </w:rPr>
      </w:pPr>
      <w:r w:rsidRPr="003424EC">
        <w:rPr>
          <w:rFonts w:ascii="Calibri" w:hAnsi="Calibri" w:cs="Calibri"/>
          <w:sz w:val="22"/>
          <w:szCs w:val="22"/>
        </w:rPr>
        <w:t>A pack-year is a way of calculating how much a person has smoked in their lifetime. One pack-year is the equivalent of smoking an average of 20 cigarettes - 1 pack - per day for a year</w:t>
      </w:r>
    </w:p>
    <w:p w14:paraId="34DF2F7A" w14:textId="1B94A2C7" w:rsidR="00246A17" w:rsidRPr="00916B20" w:rsidRDefault="003424EC" w:rsidP="007470DF">
      <w:pPr>
        <w:numPr>
          <w:ilvl w:val="0"/>
          <w:numId w:val="276"/>
        </w:numPr>
        <w:tabs>
          <w:tab w:val="left" w:pos="376"/>
          <w:tab w:val="left" w:pos="1432"/>
        </w:tabs>
        <w:ind w:left="1080"/>
        <w:rPr>
          <w:rFonts w:ascii="Calibri" w:hAnsi="Calibri" w:cs="Arial"/>
          <w:sz w:val="22"/>
          <w:szCs w:val="22"/>
        </w:rPr>
      </w:pPr>
      <w:r w:rsidRPr="003424EC">
        <w:rPr>
          <w:rFonts w:ascii="Calibri" w:hAnsi="Calibri" w:cs="Arial"/>
          <w:sz w:val="22"/>
          <w:szCs w:val="22"/>
        </w:rPr>
        <w:t>Screen all patients aged 50-</w:t>
      </w:r>
      <w:r w:rsidR="0055047B">
        <w:rPr>
          <w:rFonts w:ascii="Calibri" w:hAnsi="Calibri" w:cs="Arial"/>
          <w:sz w:val="22"/>
          <w:szCs w:val="22"/>
        </w:rPr>
        <w:t>77</w:t>
      </w:r>
      <w:r w:rsidR="0055047B" w:rsidRPr="003424EC">
        <w:rPr>
          <w:rFonts w:ascii="Calibri" w:hAnsi="Calibri" w:cs="Arial"/>
          <w:sz w:val="22"/>
          <w:szCs w:val="22"/>
        </w:rPr>
        <w:t xml:space="preserve"> </w:t>
      </w:r>
      <w:r w:rsidRPr="003424EC">
        <w:rPr>
          <w:rFonts w:ascii="Calibri" w:hAnsi="Calibri" w:cs="Arial"/>
          <w:sz w:val="22"/>
          <w:szCs w:val="22"/>
        </w:rPr>
        <w:t>who are at high risk for lung cancer with a low-dose computed tomography (CT) scan</w:t>
      </w:r>
      <w:r w:rsidR="0026327B">
        <w:rPr>
          <w:rFonts w:ascii="Calibri" w:hAnsi="Calibri" w:cs="Arial"/>
          <w:sz w:val="22"/>
          <w:szCs w:val="22"/>
        </w:rPr>
        <w:t>.</w:t>
      </w:r>
    </w:p>
    <w:p w14:paraId="503DF915" w14:textId="7787E514" w:rsidR="003424EC" w:rsidRPr="003424EC"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Screen every year with a low-dose CT</w:t>
      </w:r>
      <w:r w:rsidR="00903E4C">
        <w:rPr>
          <w:rFonts w:ascii="Calibri" w:hAnsi="Calibri" w:cs="Calibri"/>
          <w:sz w:val="22"/>
          <w:szCs w:val="22"/>
        </w:rPr>
        <w:t>.</w:t>
      </w:r>
    </w:p>
    <w:p w14:paraId="712D31C9" w14:textId="336C1891"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If the person currently smokes, they should receive smoking cessation interventions</w:t>
      </w:r>
      <w:r w:rsidR="00903E4C">
        <w:rPr>
          <w:rFonts w:ascii="Calibri" w:hAnsi="Calibri" w:cs="Calibri"/>
          <w:sz w:val="22"/>
          <w:szCs w:val="22"/>
        </w:rPr>
        <w:t>.</w:t>
      </w:r>
    </w:p>
    <w:p w14:paraId="6DDBDD62" w14:textId="54F74685" w:rsidR="00246A17" w:rsidRPr="0056747F" w:rsidRDefault="003424EC" w:rsidP="007470DF">
      <w:pPr>
        <w:numPr>
          <w:ilvl w:val="1"/>
          <w:numId w:val="276"/>
        </w:numPr>
        <w:tabs>
          <w:tab w:val="left" w:pos="376"/>
          <w:tab w:val="left" w:pos="1432"/>
        </w:tabs>
        <w:rPr>
          <w:rFonts w:ascii="Calibri" w:hAnsi="Calibri" w:cs="Arial"/>
          <w:sz w:val="22"/>
          <w:szCs w:val="22"/>
        </w:rPr>
      </w:pPr>
      <w:r w:rsidRPr="003424EC">
        <w:rPr>
          <w:rFonts w:ascii="Calibri" w:hAnsi="Calibri" w:cs="Calibri"/>
          <w:sz w:val="22"/>
          <w:szCs w:val="22"/>
        </w:rPr>
        <w:t>Stop screening once a person has not smoked for 15 years or has a health problem that limits life expectancy or the ability to have lung surgery</w:t>
      </w:r>
      <w:r w:rsidR="00903E4C">
        <w:rPr>
          <w:rFonts w:ascii="Calibri" w:hAnsi="Calibri" w:cs="Calibri"/>
          <w:sz w:val="22"/>
          <w:szCs w:val="22"/>
        </w:rPr>
        <w:t>.</w:t>
      </w:r>
    </w:p>
    <w:p w14:paraId="26C8F210" w14:textId="77777777" w:rsidR="00246A17" w:rsidRPr="008C7C1C" w:rsidRDefault="00246A17" w:rsidP="00246A17">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46A17" w14:paraId="19B73F45"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FB143A"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43A255"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246A17" w14:paraId="58D2E581"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02E9DF" w14:textId="77777777" w:rsidR="00246A17" w:rsidRPr="000433C5" w:rsidRDefault="00246A17"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46A17" w14:paraId="1061F11A"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BB695F" w14:textId="401EBE0D" w:rsidR="00246A17"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Demo which assessment tools are routinely utilized in identifying High Risk patients</w:t>
            </w:r>
          </w:p>
          <w:p w14:paraId="3572FF60" w14:textId="4F4993E9" w:rsidR="003424EC"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Provide examples in EHR of both positive and negative results. If positive, what does follow-up look like? Results from CT scan</w:t>
            </w:r>
          </w:p>
          <w:p w14:paraId="09C61D62" w14:textId="60B5306F" w:rsidR="00246A17" w:rsidRPr="00AF3A7A" w:rsidRDefault="003424EC"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Who on the care team is responsible for follow-up care, and how is that tracked</w:t>
            </w:r>
            <w:r w:rsidR="00246A17">
              <w:rPr>
                <w:rFonts w:asciiTheme="minorHAnsi" w:hAnsiTheme="minorHAnsi"/>
                <w:sz w:val="22"/>
                <w:szCs w:val="22"/>
              </w:rPr>
              <w:t>?</w:t>
            </w:r>
          </w:p>
        </w:tc>
      </w:tr>
    </w:tbl>
    <w:p w14:paraId="1BF4979C" w14:textId="1E06A5E5" w:rsidR="00FD0813" w:rsidRDefault="00FD0813" w:rsidP="00347331">
      <w:pPr>
        <w:jc w:val="center"/>
        <w:rPr>
          <w:rFonts w:ascii="Calibri" w:hAnsi="Calibri" w:cs="Arial"/>
          <w:b/>
          <w:bCs/>
          <w:i/>
        </w:rPr>
      </w:pPr>
    </w:p>
    <w:p w14:paraId="0017081B" w14:textId="77777777" w:rsidR="00E02226" w:rsidRDefault="00E02226" w:rsidP="00347331">
      <w:pPr>
        <w:jc w:val="center"/>
        <w:rPr>
          <w:rFonts w:ascii="Calibri" w:hAnsi="Calibri" w:cs="Arial"/>
          <w:b/>
          <w:bCs/>
          <w:i/>
        </w:rPr>
      </w:pPr>
    </w:p>
    <w:p w14:paraId="0E214631" w14:textId="67FD21FE" w:rsidR="00FD0813" w:rsidRPr="00C15A7D" w:rsidRDefault="00FD0813" w:rsidP="00FD0813">
      <w:pPr>
        <w:jc w:val="center"/>
        <w:rPr>
          <w:rFonts w:ascii="Calibri" w:hAnsi="Calibri" w:cs="Arial"/>
          <w:b/>
          <w:bCs/>
          <w:i/>
        </w:rPr>
      </w:pPr>
      <w:bookmarkStart w:id="1084" w:name="_Hlk117503455"/>
      <w:r w:rsidRPr="00C15A7D">
        <w:rPr>
          <w:rFonts w:ascii="Calibri" w:hAnsi="Calibri" w:cs="Arial"/>
          <w:b/>
          <w:bCs/>
          <w:i/>
        </w:rPr>
        <w:t>9.1</w:t>
      </w:r>
      <w:r>
        <w:rPr>
          <w:rFonts w:ascii="Calibri" w:hAnsi="Calibri" w:cs="Arial"/>
          <w:b/>
          <w:bCs/>
          <w:i/>
        </w:rPr>
        <w:t>3</w:t>
      </w:r>
    </w:p>
    <w:p w14:paraId="2D8E6C64" w14:textId="09D50465" w:rsidR="00FD0813" w:rsidRDefault="00FB2499" w:rsidP="00FD0813">
      <w:pPr>
        <w:jc w:val="center"/>
        <w:rPr>
          <w:rFonts w:ascii="Calibri" w:hAnsi="Calibri" w:cs="Arial"/>
          <w:b/>
          <w:bCs/>
          <w:i/>
        </w:rPr>
      </w:pPr>
      <w:r w:rsidRPr="00FB2499">
        <w:rPr>
          <w:rFonts w:ascii="Calibri" w:hAnsi="Calibri" w:cs="Arial"/>
          <w:b/>
          <w:bCs/>
          <w:i/>
        </w:rPr>
        <w:t xml:space="preserve">Systematic approach in place to screen </w:t>
      </w:r>
      <w:r w:rsidR="00C1450C">
        <w:rPr>
          <w:rFonts w:ascii="Calibri" w:hAnsi="Calibri" w:cs="Arial"/>
          <w:b/>
          <w:bCs/>
          <w:i/>
        </w:rPr>
        <w:t xml:space="preserve">adult </w:t>
      </w:r>
      <w:r w:rsidRPr="00FB2499">
        <w:rPr>
          <w:rFonts w:ascii="Calibri" w:hAnsi="Calibri" w:cs="Arial"/>
          <w:b/>
          <w:bCs/>
          <w:i/>
        </w:rPr>
        <w:t xml:space="preserve">patients </w:t>
      </w:r>
      <w:r w:rsidR="00C1450C">
        <w:rPr>
          <w:rFonts w:ascii="Calibri" w:hAnsi="Calibri" w:cs="Arial"/>
          <w:b/>
          <w:bCs/>
          <w:i/>
        </w:rPr>
        <w:t xml:space="preserve">65 and over or when clinically appropriate </w:t>
      </w:r>
      <w:r w:rsidRPr="00FB2499">
        <w:rPr>
          <w:rFonts w:ascii="Calibri" w:hAnsi="Calibri" w:cs="Arial"/>
          <w:b/>
          <w:bCs/>
          <w:i/>
        </w:rPr>
        <w:t>for reducing the risk of falling and for monitoring physical activity</w:t>
      </w:r>
    </w:p>
    <w:p w14:paraId="4BE100B5" w14:textId="77777777" w:rsidR="00FD0813" w:rsidRDefault="00FD0813" w:rsidP="00FD0813">
      <w:pPr>
        <w:jc w:val="center"/>
        <w:rPr>
          <w:rFonts w:ascii="Calibri" w:hAnsi="Calibri" w:cs="Arial"/>
          <w:b/>
          <w:bCs/>
          <w:i/>
        </w:rPr>
      </w:pPr>
    </w:p>
    <w:p w14:paraId="11E50B6E" w14:textId="77777777" w:rsidR="00FD0813" w:rsidRPr="00F44EEC" w:rsidRDefault="00FD0813" w:rsidP="00FD0813">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AF42F1D" w14:textId="766DC2D3" w:rsidR="00FD0813" w:rsidRPr="00916B20" w:rsidRDefault="00FB2499"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Screening tool should include yearly assessment sheet regarding fall risk</w:t>
      </w:r>
      <w:r w:rsidR="0026327B">
        <w:rPr>
          <w:rFonts w:ascii="Calibri" w:hAnsi="Calibri" w:cs="Arial"/>
          <w:sz w:val="22"/>
          <w:szCs w:val="22"/>
        </w:rPr>
        <w:t>.</w:t>
      </w:r>
    </w:p>
    <w:p w14:paraId="174C82F6" w14:textId="30357EA4" w:rsidR="00FB2499" w:rsidRPr="00FB2499" w:rsidRDefault="00FB2499" w:rsidP="007470DF">
      <w:pPr>
        <w:numPr>
          <w:ilvl w:val="1"/>
          <w:numId w:val="277"/>
        </w:numPr>
        <w:tabs>
          <w:tab w:val="left" w:pos="376"/>
          <w:tab w:val="left" w:pos="1432"/>
        </w:tabs>
        <w:rPr>
          <w:rFonts w:ascii="Calibri" w:hAnsi="Calibri" w:cs="Arial"/>
          <w:sz w:val="22"/>
          <w:szCs w:val="22"/>
        </w:rPr>
      </w:pPr>
      <w:r w:rsidRPr="00FB2499">
        <w:rPr>
          <w:rFonts w:ascii="Calibri" w:hAnsi="Calibri" w:cs="Calibri"/>
          <w:sz w:val="22"/>
          <w:szCs w:val="22"/>
        </w:rPr>
        <w:t xml:space="preserve">Examples of acceptable tools may </w:t>
      </w:r>
      <w:r w:rsidRPr="00E41A6D">
        <w:rPr>
          <w:rFonts w:ascii="Calibri" w:hAnsi="Calibri" w:cs="Calibri"/>
          <w:sz w:val="22"/>
          <w:szCs w:val="22"/>
        </w:rPr>
        <w:t xml:space="preserve">include </w:t>
      </w:r>
      <w:r w:rsidR="000C33B8" w:rsidRPr="000C33B8">
        <w:rPr>
          <w:rFonts w:ascii="Calibri" w:hAnsi="Calibri" w:cs="Calibri"/>
          <w:sz w:val="22"/>
          <w:szCs w:val="22"/>
        </w:rPr>
        <w:t>https://www.cdc.gov/steadi/pdf/STEADI-Brochure-StayIndependent-508.pdf</w:t>
      </w:r>
      <w:r w:rsidR="00903E4C">
        <w:rPr>
          <w:rFonts w:ascii="Calibri" w:hAnsi="Calibri" w:cs="Calibri"/>
          <w:sz w:val="22"/>
          <w:szCs w:val="22"/>
        </w:rPr>
        <w:t>.</w:t>
      </w:r>
      <w:r w:rsidR="00E41A6D" w:rsidRPr="00E41A6D" w:rsidDel="00CE2291">
        <w:rPr>
          <w:rFonts w:asciiTheme="minorHAnsi" w:hAnsiTheme="minorHAnsi" w:cstheme="minorHAnsi"/>
          <w:sz w:val="22"/>
          <w:szCs w:val="22"/>
        </w:rPr>
        <w:t xml:space="preserve"> </w:t>
      </w:r>
    </w:p>
    <w:p w14:paraId="24C02F33" w14:textId="53F7FD43" w:rsidR="00FD0813" w:rsidRPr="0056747F" w:rsidRDefault="00FB2499"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Practice must have a scripted discussion with the patient about fall risk</w:t>
      </w:r>
      <w:r w:rsidR="00903E4C">
        <w:rPr>
          <w:rFonts w:ascii="Calibri" w:hAnsi="Calibri" w:cs="Calibri"/>
          <w:sz w:val="22"/>
          <w:szCs w:val="22"/>
        </w:rPr>
        <w:t>.</w:t>
      </w:r>
      <w:r w:rsidR="00FD0813" w:rsidRPr="0056747F">
        <w:rPr>
          <w:rFonts w:ascii="Calibri" w:hAnsi="Calibri" w:cs="Calibri"/>
          <w:sz w:val="22"/>
          <w:szCs w:val="22"/>
        </w:rPr>
        <w:t xml:space="preserve"> </w:t>
      </w:r>
    </w:p>
    <w:p w14:paraId="4538759D" w14:textId="6BD80B24" w:rsidR="00FD0813" w:rsidRPr="00916B20" w:rsidRDefault="00FB2499"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 xml:space="preserve">Approach </w:t>
      </w:r>
      <w:r w:rsidR="009A40CE" w:rsidRPr="009A40CE">
        <w:rPr>
          <w:rFonts w:ascii="Calibri" w:hAnsi="Calibri" w:cs="Arial"/>
          <w:sz w:val="22"/>
          <w:szCs w:val="22"/>
        </w:rPr>
        <w:t>for fall risk should include education related to fall prevention or treating problems with balance and walking</w:t>
      </w:r>
      <w:r w:rsidR="0026327B">
        <w:rPr>
          <w:rFonts w:ascii="Calibri" w:hAnsi="Calibri" w:cs="Arial"/>
          <w:sz w:val="22"/>
          <w:szCs w:val="22"/>
        </w:rPr>
        <w:t>.</w:t>
      </w:r>
    </w:p>
    <w:p w14:paraId="2204DA89" w14:textId="6BBBC9F4" w:rsidR="00FD0813" w:rsidRPr="003424EC" w:rsidRDefault="00FB2499" w:rsidP="007470DF">
      <w:pPr>
        <w:numPr>
          <w:ilvl w:val="1"/>
          <w:numId w:val="277"/>
        </w:numPr>
        <w:tabs>
          <w:tab w:val="left" w:pos="376"/>
          <w:tab w:val="left" w:pos="1432"/>
        </w:tabs>
        <w:rPr>
          <w:rFonts w:ascii="Calibri" w:hAnsi="Calibri" w:cs="Arial"/>
          <w:sz w:val="22"/>
          <w:szCs w:val="22"/>
        </w:rPr>
      </w:pPr>
      <w:r w:rsidRPr="00FB2499">
        <w:rPr>
          <w:rFonts w:ascii="Calibri" w:hAnsi="Calibri" w:cs="Calibri"/>
          <w:sz w:val="22"/>
          <w:szCs w:val="22"/>
        </w:rPr>
        <w:t>Discuss balance problems, falls, difficulty walking and other fall risks</w:t>
      </w:r>
      <w:r w:rsidR="00903E4C">
        <w:rPr>
          <w:rFonts w:ascii="Calibri" w:hAnsi="Calibri" w:cs="Calibri"/>
          <w:sz w:val="22"/>
          <w:szCs w:val="22"/>
        </w:rPr>
        <w:t>.</w:t>
      </w:r>
    </w:p>
    <w:p w14:paraId="2F406CB9" w14:textId="1E3F94F2" w:rsidR="00FD0813" w:rsidRPr="0056747F" w:rsidRDefault="00E1571D" w:rsidP="007470DF">
      <w:pPr>
        <w:numPr>
          <w:ilvl w:val="1"/>
          <w:numId w:val="277"/>
        </w:numPr>
        <w:tabs>
          <w:tab w:val="left" w:pos="376"/>
          <w:tab w:val="left" w:pos="1432"/>
        </w:tabs>
        <w:rPr>
          <w:rFonts w:ascii="Calibri" w:hAnsi="Calibri" w:cs="Arial"/>
          <w:sz w:val="22"/>
          <w:szCs w:val="22"/>
        </w:rPr>
      </w:pPr>
      <w:r w:rsidRPr="00E1571D">
        <w:rPr>
          <w:rFonts w:ascii="Calibri" w:hAnsi="Calibri" w:cs="Calibri"/>
          <w:sz w:val="22"/>
          <w:szCs w:val="22"/>
        </w:rPr>
        <w:t>Suggest cane or walker use</w:t>
      </w:r>
      <w:r w:rsidR="00903E4C">
        <w:rPr>
          <w:rFonts w:ascii="Calibri" w:hAnsi="Calibri" w:cs="Calibri"/>
          <w:sz w:val="22"/>
          <w:szCs w:val="22"/>
        </w:rPr>
        <w:t>.</w:t>
      </w:r>
    </w:p>
    <w:p w14:paraId="5597BC76" w14:textId="0841D2C5" w:rsidR="00FD0813" w:rsidRPr="00E1571D" w:rsidRDefault="00E1571D" w:rsidP="007470DF">
      <w:pPr>
        <w:numPr>
          <w:ilvl w:val="1"/>
          <w:numId w:val="277"/>
        </w:numPr>
        <w:tabs>
          <w:tab w:val="left" w:pos="376"/>
          <w:tab w:val="left" w:pos="1432"/>
        </w:tabs>
        <w:rPr>
          <w:rFonts w:ascii="Calibri" w:hAnsi="Calibri" w:cs="Arial"/>
          <w:sz w:val="22"/>
          <w:szCs w:val="22"/>
        </w:rPr>
      </w:pPr>
      <w:r w:rsidRPr="00E1571D">
        <w:rPr>
          <w:rFonts w:ascii="Calibri" w:hAnsi="Calibri" w:cs="Calibri"/>
          <w:sz w:val="22"/>
          <w:szCs w:val="22"/>
        </w:rPr>
        <w:t>Check blood pressure with patient standing, sitting, and reclining</w:t>
      </w:r>
      <w:r w:rsidR="00903E4C">
        <w:rPr>
          <w:rFonts w:ascii="Calibri" w:hAnsi="Calibri" w:cs="Calibri"/>
          <w:sz w:val="22"/>
          <w:szCs w:val="22"/>
        </w:rPr>
        <w:t>.</w:t>
      </w:r>
    </w:p>
    <w:p w14:paraId="6BF9A28B" w14:textId="603F94A6" w:rsidR="00E1571D" w:rsidRP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Suggest exercise, physical or occupational therapy</w:t>
      </w:r>
      <w:r w:rsidR="00903E4C">
        <w:rPr>
          <w:rFonts w:ascii="Calibri" w:hAnsi="Calibri" w:cs="Calibri"/>
          <w:sz w:val="22"/>
          <w:szCs w:val="22"/>
        </w:rPr>
        <w:t>.</w:t>
      </w:r>
    </w:p>
    <w:p w14:paraId="2DF94EF6" w14:textId="02369048" w:rsid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Suggest vision/hearing test</w:t>
      </w:r>
      <w:r w:rsidR="00903E4C">
        <w:rPr>
          <w:rFonts w:ascii="Calibri" w:hAnsi="Calibri" w:cs="Arial"/>
          <w:sz w:val="22"/>
          <w:szCs w:val="22"/>
        </w:rPr>
        <w:t>.</w:t>
      </w:r>
    </w:p>
    <w:p w14:paraId="6741DC04" w14:textId="0249C3D2" w:rsidR="00E1571D" w:rsidRDefault="00E1571D"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Perform bone density screening, especially for high-risk members</w:t>
      </w:r>
      <w:r w:rsidR="00903E4C">
        <w:rPr>
          <w:rFonts w:ascii="Calibri" w:hAnsi="Calibri" w:cs="Arial"/>
          <w:sz w:val="22"/>
          <w:szCs w:val="22"/>
        </w:rPr>
        <w:t>.</w:t>
      </w:r>
    </w:p>
    <w:p w14:paraId="5B1E57EC" w14:textId="62EA0277" w:rsidR="00CE2291" w:rsidRDefault="00AF6A53" w:rsidP="007470DF">
      <w:pPr>
        <w:numPr>
          <w:ilvl w:val="1"/>
          <w:numId w:val="277"/>
        </w:numPr>
        <w:tabs>
          <w:tab w:val="left" w:pos="376"/>
          <w:tab w:val="left" w:pos="1432"/>
        </w:tabs>
        <w:rPr>
          <w:rFonts w:ascii="Calibri" w:hAnsi="Calibri" w:cs="Arial"/>
          <w:sz w:val="22"/>
          <w:szCs w:val="22"/>
        </w:rPr>
      </w:pPr>
      <w:r>
        <w:rPr>
          <w:rFonts w:ascii="Calibri" w:hAnsi="Calibri" w:cs="Arial"/>
          <w:sz w:val="22"/>
          <w:szCs w:val="22"/>
        </w:rPr>
        <w:t>D</w:t>
      </w:r>
      <w:r w:rsidR="000C33B8">
        <w:rPr>
          <w:rFonts w:ascii="Calibri" w:hAnsi="Calibri" w:cs="Arial"/>
          <w:sz w:val="22"/>
          <w:szCs w:val="22"/>
        </w:rPr>
        <w:t>iscuss home safety</w:t>
      </w:r>
      <w:r w:rsidR="00903E4C">
        <w:rPr>
          <w:rFonts w:ascii="Calibri" w:hAnsi="Calibri" w:cs="Arial"/>
          <w:sz w:val="22"/>
          <w:szCs w:val="22"/>
        </w:rPr>
        <w:t>.</w:t>
      </w:r>
    </w:p>
    <w:p w14:paraId="7A7E005D" w14:textId="5B114CAB" w:rsidR="00E41A6D" w:rsidRDefault="00E41A6D" w:rsidP="007470DF">
      <w:pPr>
        <w:numPr>
          <w:ilvl w:val="2"/>
          <w:numId w:val="277"/>
        </w:numPr>
        <w:tabs>
          <w:tab w:val="left" w:pos="376"/>
          <w:tab w:val="left" w:pos="1432"/>
        </w:tabs>
        <w:rPr>
          <w:rFonts w:ascii="Calibri" w:hAnsi="Calibri" w:cs="Arial"/>
          <w:sz w:val="22"/>
          <w:szCs w:val="22"/>
        </w:rPr>
      </w:pPr>
      <w:r w:rsidRPr="00E41A6D">
        <w:rPr>
          <w:rFonts w:ascii="Calibri" w:hAnsi="Calibri" w:cs="Arial"/>
          <w:sz w:val="22"/>
          <w:szCs w:val="22"/>
        </w:rPr>
        <w:t>https://www.cdc.gov/steadi/pdf/STEADI-Brochure-CheckForSafety-508.pdf</w:t>
      </w:r>
    </w:p>
    <w:p w14:paraId="7CB91D55" w14:textId="5A3052E5" w:rsidR="009A40CE" w:rsidRDefault="009A40CE" w:rsidP="007470DF">
      <w:pPr>
        <w:numPr>
          <w:ilvl w:val="0"/>
          <w:numId w:val="277"/>
        </w:numPr>
        <w:tabs>
          <w:tab w:val="left" w:pos="376"/>
          <w:tab w:val="left" w:pos="1432"/>
        </w:tabs>
        <w:ind w:left="1080"/>
        <w:rPr>
          <w:rFonts w:ascii="Calibri" w:hAnsi="Calibri" w:cs="Arial"/>
          <w:sz w:val="22"/>
          <w:szCs w:val="22"/>
        </w:rPr>
      </w:pPr>
      <w:r w:rsidRPr="00FB2499">
        <w:rPr>
          <w:rFonts w:ascii="Calibri" w:hAnsi="Calibri" w:cs="Arial"/>
          <w:sz w:val="22"/>
          <w:szCs w:val="22"/>
        </w:rPr>
        <w:t xml:space="preserve">Approach </w:t>
      </w:r>
      <w:r w:rsidRPr="00574590">
        <w:rPr>
          <w:rFonts w:ascii="Calibri" w:hAnsi="Calibri" w:cs="Arial"/>
          <w:sz w:val="22"/>
          <w:szCs w:val="22"/>
        </w:rPr>
        <w:t xml:space="preserve">for monitoring physical activity should include </w:t>
      </w:r>
      <w:r>
        <w:rPr>
          <w:rFonts w:ascii="Calibri" w:hAnsi="Calibri" w:cs="Arial"/>
          <w:sz w:val="22"/>
          <w:szCs w:val="22"/>
        </w:rPr>
        <w:t xml:space="preserve">yearly </w:t>
      </w:r>
      <w:r w:rsidRPr="00574590">
        <w:rPr>
          <w:rFonts w:ascii="Calibri" w:hAnsi="Calibri" w:cs="Arial"/>
          <w:sz w:val="22"/>
          <w:szCs w:val="22"/>
        </w:rPr>
        <w:t>discussion regarding the patient’s current level of exercise or physical activity</w:t>
      </w:r>
      <w:r w:rsidR="0026327B">
        <w:rPr>
          <w:rFonts w:ascii="Calibri" w:hAnsi="Calibri" w:cs="Arial"/>
          <w:sz w:val="22"/>
          <w:szCs w:val="22"/>
        </w:rPr>
        <w:t>.</w:t>
      </w:r>
    </w:p>
    <w:p w14:paraId="3F5E07C9" w14:textId="466D8264" w:rsidR="009A40CE" w:rsidRPr="003424EC" w:rsidRDefault="009A40CE" w:rsidP="007470DF">
      <w:pPr>
        <w:numPr>
          <w:ilvl w:val="1"/>
          <w:numId w:val="277"/>
        </w:numPr>
        <w:tabs>
          <w:tab w:val="left" w:pos="376"/>
          <w:tab w:val="left" w:pos="1432"/>
        </w:tabs>
        <w:rPr>
          <w:rFonts w:ascii="Calibri" w:hAnsi="Calibri" w:cs="Arial"/>
          <w:sz w:val="22"/>
          <w:szCs w:val="22"/>
        </w:rPr>
      </w:pPr>
      <w:r w:rsidRPr="009A40CE">
        <w:rPr>
          <w:rFonts w:ascii="Calibri" w:hAnsi="Calibri" w:cs="Calibri"/>
          <w:sz w:val="22"/>
          <w:szCs w:val="22"/>
        </w:rPr>
        <w:t>Discuss the importance of exercise and physical activity</w:t>
      </w:r>
      <w:r w:rsidR="00903E4C">
        <w:rPr>
          <w:rFonts w:ascii="Calibri" w:hAnsi="Calibri" w:cs="Calibri"/>
          <w:sz w:val="22"/>
          <w:szCs w:val="22"/>
        </w:rPr>
        <w:t>.</w:t>
      </w:r>
    </w:p>
    <w:p w14:paraId="155D8D14" w14:textId="72300F7D" w:rsidR="009A40CE" w:rsidRPr="0056747F" w:rsidRDefault="009A40CE"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Discuss</w:t>
      </w:r>
      <w:r w:rsidRPr="00E1571D">
        <w:rPr>
          <w:rFonts w:ascii="Calibri" w:hAnsi="Calibri" w:cs="Calibri"/>
          <w:sz w:val="22"/>
          <w:szCs w:val="22"/>
        </w:rPr>
        <w:t xml:space="preserve"> </w:t>
      </w:r>
      <w:r w:rsidRPr="009A40CE">
        <w:rPr>
          <w:rFonts w:ascii="Calibri" w:hAnsi="Calibri" w:cs="Calibri"/>
          <w:sz w:val="22"/>
          <w:szCs w:val="22"/>
        </w:rPr>
        <w:t>how to start, increase, or maintain activity</w:t>
      </w:r>
      <w:r w:rsidR="00903E4C">
        <w:rPr>
          <w:rFonts w:ascii="Calibri" w:hAnsi="Calibri" w:cs="Calibri"/>
          <w:sz w:val="22"/>
          <w:szCs w:val="22"/>
        </w:rPr>
        <w:t>.</w:t>
      </w:r>
    </w:p>
    <w:p w14:paraId="0C0F3B2E" w14:textId="38CF3475" w:rsidR="009A40CE" w:rsidRPr="009A40CE" w:rsidRDefault="009A40CE" w:rsidP="007470DF">
      <w:pPr>
        <w:numPr>
          <w:ilvl w:val="1"/>
          <w:numId w:val="277"/>
        </w:numPr>
        <w:tabs>
          <w:tab w:val="left" w:pos="376"/>
          <w:tab w:val="left" w:pos="1432"/>
        </w:tabs>
        <w:rPr>
          <w:rFonts w:ascii="Calibri" w:hAnsi="Calibri" w:cs="Arial"/>
          <w:sz w:val="22"/>
          <w:szCs w:val="22"/>
        </w:rPr>
      </w:pPr>
      <w:r>
        <w:rPr>
          <w:rFonts w:ascii="Calibri" w:hAnsi="Calibri" w:cs="Calibri"/>
          <w:sz w:val="22"/>
          <w:szCs w:val="22"/>
        </w:rPr>
        <w:t>Refer</w:t>
      </w:r>
      <w:r w:rsidRPr="009A40CE">
        <w:rPr>
          <w:rFonts w:ascii="Calibri" w:hAnsi="Calibri" w:cs="Calibri"/>
          <w:sz w:val="22"/>
          <w:szCs w:val="22"/>
        </w:rPr>
        <w:t xml:space="preserve"> patients with limited mobility or walking/balance issues to physical therapy to learn safe and effective exercises</w:t>
      </w:r>
      <w:r w:rsidR="00903E4C">
        <w:rPr>
          <w:rFonts w:ascii="Calibri" w:hAnsi="Calibri" w:cs="Calibri"/>
          <w:sz w:val="22"/>
          <w:szCs w:val="22"/>
        </w:rPr>
        <w:t>.</w:t>
      </w:r>
    </w:p>
    <w:p w14:paraId="3925F11B" w14:textId="77777777" w:rsidR="00FD0813" w:rsidRPr="008C7C1C" w:rsidRDefault="00FD0813" w:rsidP="00FD0813">
      <w:pPr>
        <w:rPr>
          <w:rFonts w:ascii="Calibri" w:hAnsi="Calibri" w:cs="Arial"/>
          <w:i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813" w14:paraId="314187FC"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F9F6468"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0DBF48D"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D0813" w14:paraId="4501DA1D"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AA251"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813" w14:paraId="1AD4411C"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195875" w14:textId="31D5E133" w:rsidR="00FD0813" w:rsidRDefault="00E1571D"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FD0813" w:rsidRPr="003424EC">
              <w:rPr>
                <w:rFonts w:asciiTheme="minorHAnsi" w:hAnsiTheme="minorHAnsi"/>
                <w:sz w:val="22"/>
                <w:szCs w:val="22"/>
              </w:rPr>
              <w:t xml:space="preserve"> </w:t>
            </w:r>
            <w:r w:rsidRPr="00E1571D">
              <w:rPr>
                <w:rFonts w:asciiTheme="minorHAnsi" w:hAnsiTheme="minorHAnsi"/>
                <w:sz w:val="22"/>
                <w:szCs w:val="22"/>
              </w:rPr>
              <w:t>documented discussion about reducing fall risk and monitoring physical activity.  If positive, what does follow-up look like</w:t>
            </w:r>
            <w:r>
              <w:rPr>
                <w:rFonts w:asciiTheme="minorHAnsi" w:hAnsiTheme="minorHAnsi"/>
                <w:sz w:val="22"/>
                <w:szCs w:val="22"/>
              </w:rPr>
              <w:t>?</w:t>
            </w:r>
          </w:p>
          <w:p w14:paraId="2E637D1C" w14:textId="0814975B" w:rsidR="00FD0813" w:rsidRDefault="00574590" w:rsidP="007470DF">
            <w:pPr>
              <w:pStyle w:val="ListParagraph"/>
              <w:numPr>
                <w:ilvl w:val="0"/>
                <w:numId w:val="166"/>
              </w:numPr>
              <w:rPr>
                <w:rFonts w:asciiTheme="minorHAnsi" w:hAnsiTheme="minorHAnsi"/>
                <w:sz w:val="22"/>
                <w:szCs w:val="22"/>
              </w:rPr>
            </w:pPr>
            <w:r w:rsidRPr="00574590">
              <w:rPr>
                <w:rFonts w:asciiTheme="minorHAnsi" w:hAnsiTheme="minorHAnsi"/>
                <w:sz w:val="22"/>
                <w:szCs w:val="22"/>
              </w:rPr>
              <w:t>Show example of assessment tool</w:t>
            </w:r>
          </w:p>
          <w:p w14:paraId="39C377B6" w14:textId="36CBA397" w:rsidR="00FD0813" w:rsidRPr="00AF3A7A" w:rsidRDefault="00FD0813"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w:t>
            </w:r>
            <w:r w:rsidR="00001BF9">
              <w:rPr>
                <w:rFonts w:asciiTheme="minorHAnsi" w:hAnsiTheme="minorHAnsi"/>
                <w:sz w:val="22"/>
                <w:szCs w:val="22"/>
              </w:rPr>
              <w:t>at</w:t>
            </w:r>
            <w:r w:rsidRPr="003424EC">
              <w:rPr>
                <w:rFonts w:asciiTheme="minorHAnsi" w:hAnsiTheme="minorHAnsi"/>
                <w:sz w:val="22"/>
                <w:szCs w:val="22"/>
              </w:rPr>
              <w:t xml:space="preserve"> </w:t>
            </w:r>
            <w:r w:rsidR="00001BF9" w:rsidRPr="00001BF9">
              <w:rPr>
                <w:rFonts w:asciiTheme="minorHAnsi" w:hAnsiTheme="minorHAnsi"/>
                <w:sz w:val="22"/>
                <w:szCs w:val="22"/>
              </w:rPr>
              <w:t>options are offered to assist patients in reducing fall risk and monitoring physical</w:t>
            </w:r>
            <w:r w:rsidR="00001BF9">
              <w:rPr>
                <w:rFonts w:asciiTheme="minorHAnsi" w:hAnsiTheme="minorHAnsi"/>
                <w:sz w:val="22"/>
                <w:szCs w:val="22"/>
              </w:rPr>
              <w:t xml:space="preserve"> activity</w:t>
            </w:r>
            <w:r>
              <w:rPr>
                <w:rFonts w:asciiTheme="minorHAnsi" w:hAnsiTheme="minorHAnsi"/>
                <w:sz w:val="22"/>
                <w:szCs w:val="22"/>
              </w:rPr>
              <w:t>?</w:t>
            </w:r>
          </w:p>
        </w:tc>
      </w:tr>
    </w:tbl>
    <w:p w14:paraId="369D23F6" w14:textId="1C75EB1A" w:rsidR="00FD0813" w:rsidRDefault="00FD0813" w:rsidP="00347331">
      <w:pPr>
        <w:jc w:val="center"/>
        <w:rPr>
          <w:rFonts w:ascii="Calibri" w:hAnsi="Calibri" w:cs="Arial"/>
          <w:b/>
          <w:bCs/>
          <w:i/>
        </w:rPr>
      </w:pPr>
    </w:p>
    <w:p w14:paraId="37E38629" w14:textId="31B2F0D3" w:rsidR="00FD0813" w:rsidRPr="00C15A7D" w:rsidRDefault="00FD0813" w:rsidP="00FD0813">
      <w:pPr>
        <w:jc w:val="center"/>
        <w:rPr>
          <w:rFonts w:ascii="Calibri" w:hAnsi="Calibri" w:cs="Arial"/>
          <w:b/>
          <w:bCs/>
          <w:i/>
        </w:rPr>
      </w:pPr>
      <w:r w:rsidRPr="00C15A7D">
        <w:rPr>
          <w:rFonts w:ascii="Calibri" w:hAnsi="Calibri" w:cs="Arial"/>
          <w:b/>
          <w:bCs/>
          <w:i/>
        </w:rPr>
        <w:t>9.1</w:t>
      </w:r>
      <w:r w:rsidR="00AA0128">
        <w:rPr>
          <w:rFonts w:ascii="Calibri" w:hAnsi="Calibri" w:cs="Arial"/>
          <w:b/>
          <w:bCs/>
          <w:i/>
        </w:rPr>
        <w:t>4</w:t>
      </w:r>
    </w:p>
    <w:p w14:paraId="2E9E9F3F" w14:textId="0F4824F6" w:rsidR="00FD0813" w:rsidRDefault="00FD0813" w:rsidP="00FD0813">
      <w:pPr>
        <w:jc w:val="center"/>
        <w:rPr>
          <w:rFonts w:ascii="Calibri" w:hAnsi="Calibri" w:cs="Arial"/>
          <w:b/>
          <w:bCs/>
          <w:i/>
        </w:rPr>
      </w:pPr>
      <w:r w:rsidRPr="00246A17">
        <w:rPr>
          <w:rFonts w:ascii="Calibri" w:hAnsi="Calibri" w:cs="Arial"/>
          <w:b/>
          <w:bCs/>
          <w:i/>
        </w:rPr>
        <w:t xml:space="preserve">Systematic </w:t>
      </w:r>
      <w:r w:rsidR="00AA0128" w:rsidRPr="00AA0128">
        <w:rPr>
          <w:rFonts w:ascii="Calibri" w:hAnsi="Calibri" w:cs="Arial"/>
          <w:b/>
          <w:bCs/>
          <w:i/>
        </w:rPr>
        <w:t xml:space="preserve">approach in place to screen </w:t>
      </w:r>
      <w:r w:rsidR="002A5683">
        <w:rPr>
          <w:rFonts w:ascii="Calibri" w:hAnsi="Calibri" w:cs="Arial"/>
          <w:b/>
          <w:bCs/>
          <w:i/>
        </w:rPr>
        <w:t>adult</w:t>
      </w:r>
      <w:r w:rsidR="002A5683" w:rsidRPr="00AA0128">
        <w:rPr>
          <w:rFonts w:ascii="Calibri" w:hAnsi="Calibri" w:cs="Arial"/>
          <w:b/>
          <w:bCs/>
          <w:i/>
        </w:rPr>
        <w:t xml:space="preserve"> </w:t>
      </w:r>
      <w:r w:rsidR="00AA0128" w:rsidRPr="00AA0128">
        <w:rPr>
          <w:rFonts w:ascii="Calibri" w:hAnsi="Calibri" w:cs="Arial"/>
          <w:b/>
          <w:bCs/>
          <w:i/>
        </w:rPr>
        <w:t>patients</w:t>
      </w:r>
      <w:r w:rsidR="002A5683">
        <w:rPr>
          <w:rFonts w:ascii="Calibri" w:hAnsi="Calibri" w:cs="Arial"/>
          <w:b/>
          <w:bCs/>
          <w:i/>
        </w:rPr>
        <w:t xml:space="preserve"> 30 and over or when clinically appropriate</w:t>
      </w:r>
      <w:r w:rsidR="00AA0128" w:rsidRPr="00AA0128">
        <w:rPr>
          <w:rFonts w:ascii="Calibri" w:hAnsi="Calibri" w:cs="Arial"/>
          <w:b/>
          <w:bCs/>
          <w:i/>
        </w:rPr>
        <w:t xml:space="preserve"> to identify those with bladder control issues</w:t>
      </w:r>
    </w:p>
    <w:p w14:paraId="16501140" w14:textId="77777777" w:rsidR="00FD0813" w:rsidRDefault="00FD0813" w:rsidP="00FD0813">
      <w:pPr>
        <w:jc w:val="center"/>
        <w:rPr>
          <w:rFonts w:ascii="Calibri" w:hAnsi="Calibri" w:cs="Arial"/>
          <w:b/>
          <w:bCs/>
          <w:i/>
        </w:rPr>
      </w:pPr>
    </w:p>
    <w:p w14:paraId="18B2842B" w14:textId="77777777" w:rsidR="00FD0813" w:rsidRPr="00F44EEC" w:rsidRDefault="00FD0813" w:rsidP="00FD0813">
      <w:pPr>
        <w:tabs>
          <w:tab w:val="left" w:pos="376"/>
          <w:tab w:val="left" w:pos="1432"/>
        </w:tabs>
        <w:rPr>
          <w:rFonts w:ascii="Calibri" w:hAnsi="Calibri" w:cs="Arial"/>
          <w:bCs/>
          <w:i/>
          <w:u w:val="single"/>
        </w:rPr>
      </w:pPr>
      <w:r w:rsidRPr="00F44EEC">
        <w:rPr>
          <w:rFonts w:ascii="Calibri" w:hAnsi="Calibri" w:cs="Arial"/>
          <w:bCs/>
          <w:i/>
          <w:u w:val="single"/>
        </w:rPr>
        <w:t>PCP and Specialist Guidelines:</w:t>
      </w:r>
    </w:p>
    <w:p w14:paraId="138516C7" w14:textId="0AE90DE9" w:rsidR="00FD0813" w:rsidRPr="00916B20" w:rsidRDefault="00AA0128" w:rsidP="007470DF">
      <w:pPr>
        <w:numPr>
          <w:ilvl w:val="0"/>
          <w:numId w:val="278"/>
        </w:numPr>
        <w:tabs>
          <w:tab w:val="left" w:pos="376"/>
          <w:tab w:val="left" w:pos="1432"/>
        </w:tabs>
        <w:ind w:left="1080"/>
        <w:rPr>
          <w:rFonts w:ascii="Calibri" w:hAnsi="Calibri" w:cs="Arial"/>
          <w:sz w:val="22"/>
          <w:szCs w:val="22"/>
        </w:rPr>
      </w:pPr>
      <w:r>
        <w:rPr>
          <w:rFonts w:ascii="Calibri" w:hAnsi="Calibri" w:cs="Arial"/>
          <w:sz w:val="22"/>
          <w:szCs w:val="22"/>
        </w:rPr>
        <w:t xml:space="preserve">Practice </w:t>
      </w:r>
      <w:r w:rsidRPr="00AA0128">
        <w:rPr>
          <w:rFonts w:ascii="Calibri" w:hAnsi="Calibri" w:cs="Arial"/>
          <w:sz w:val="22"/>
          <w:szCs w:val="22"/>
        </w:rPr>
        <w:t>must have a scripted discussion yearly regarding bladder control and if bladder control is a problem</w:t>
      </w:r>
      <w:r w:rsidR="00CD196D">
        <w:rPr>
          <w:rFonts w:ascii="Calibri" w:hAnsi="Calibri" w:cs="Arial"/>
          <w:sz w:val="22"/>
          <w:szCs w:val="22"/>
        </w:rPr>
        <w:t>.  Also,</w:t>
      </w:r>
      <w:r w:rsidRPr="00AA0128">
        <w:rPr>
          <w:rFonts w:ascii="Calibri" w:hAnsi="Calibri" w:cs="Arial"/>
          <w:sz w:val="22"/>
          <w:szCs w:val="22"/>
        </w:rPr>
        <w:t xml:space="preserve"> discuss when it has been a problem and other symptoms that may be accompanying this problem (for adult patients only</w:t>
      </w:r>
      <w:r>
        <w:rPr>
          <w:rFonts w:ascii="Calibri" w:hAnsi="Calibri" w:cs="Arial"/>
          <w:sz w:val="22"/>
          <w:szCs w:val="22"/>
        </w:rPr>
        <w:t>)</w:t>
      </w:r>
      <w:r w:rsidR="0026327B">
        <w:rPr>
          <w:rFonts w:ascii="Calibri" w:hAnsi="Calibri" w:cs="Arial"/>
          <w:sz w:val="22"/>
          <w:szCs w:val="22"/>
        </w:rPr>
        <w:t>.</w:t>
      </w:r>
    </w:p>
    <w:p w14:paraId="73C789C3" w14:textId="001C44B3" w:rsidR="00FD0813" w:rsidRPr="0056747F"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treatments for bladder control issues that may arise as patient ages, such as behavioral therapy, exercises, medications, medical devices, or surgery</w:t>
      </w:r>
      <w:r w:rsidR="00903E4C">
        <w:rPr>
          <w:rFonts w:ascii="Calibri" w:hAnsi="Calibri" w:cs="Calibri"/>
          <w:sz w:val="22"/>
          <w:szCs w:val="22"/>
        </w:rPr>
        <w:t>.</w:t>
      </w:r>
      <w:r w:rsidR="00FD0813" w:rsidRPr="0056747F">
        <w:rPr>
          <w:rFonts w:ascii="Calibri" w:hAnsi="Calibri" w:cs="Calibri"/>
          <w:sz w:val="22"/>
          <w:szCs w:val="22"/>
        </w:rPr>
        <w:t xml:space="preserve"> </w:t>
      </w:r>
    </w:p>
    <w:p w14:paraId="48FCE3E4" w14:textId="5784327C" w:rsidR="00FD0813" w:rsidRPr="0056747F"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Provide educational brochures and materials such as conversation starters</w:t>
      </w:r>
      <w:r w:rsidR="00903E4C">
        <w:rPr>
          <w:rFonts w:ascii="Calibri" w:hAnsi="Calibri" w:cs="Calibri"/>
          <w:sz w:val="22"/>
          <w:szCs w:val="22"/>
        </w:rPr>
        <w:t>.</w:t>
      </w:r>
    </w:p>
    <w:p w14:paraId="28BF8AF4" w14:textId="29C75AA5" w:rsidR="00FD0813" w:rsidRPr="00916B20" w:rsidRDefault="00AA0128" w:rsidP="007470DF">
      <w:pPr>
        <w:numPr>
          <w:ilvl w:val="0"/>
          <w:numId w:val="278"/>
        </w:numPr>
        <w:tabs>
          <w:tab w:val="left" w:pos="376"/>
          <w:tab w:val="left" w:pos="1432"/>
        </w:tabs>
        <w:ind w:left="1080"/>
        <w:rPr>
          <w:rFonts w:ascii="Calibri" w:hAnsi="Calibri" w:cs="Arial"/>
          <w:sz w:val="22"/>
          <w:szCs w:val="22"/>
        </w:rPr>
      </w:pPr>
      <w:r>
        <w:rPr>
          <w:rFonts w:ascii="Calibri" w:hAnsi="Calibri" w:cs="Arial"/>
          <w:sz w:val="22"/>
          <w:szCs w:val="22"/>
        </w:rPr>
        <w:t>Approach</w:t>
      </w:r>
      <w:r w:rsidR="00FD0813" w:rsidRPr="003424EC">
        <w:rPr>
          <w:rFonts w:ascii="Calibri" w:hAnsi="Calibri" w:cs="Arial"/>
          <w:sz w:val="22"/>
          <w:szCs w:val="22"/>
        </w:rPr>
        <w:t xml:space="preserve"> </w:t>
      </w:r>
      <w:r w:rsidRPr="00AA0128">
        <w:rPr>
          <w:rFonts w:ascii="Calibri" w:hAnsi="Calibri" w:cs="Arial"/>
          <w:sz w:val="22"/>
          <w:szCs w:val="22"/>
        </w:rPr>
        <w:t>for improving bladder control should include education related to bladder incontinence</w:t>
      </w:r>
      <w:r w:rsidR="0026327B">
        <w:rPr>
          <w:rFonts w:ascii="Calibri" w:hAnsi="Calibri" w:cs="Arial"/>
          <w:sz w:val="22"/>
          <w:szCs w:val="22"/>
        </w:rPr>
        <w:t>.</w:t>
      </w:r>
    </w:p>
    <w:p w14:paraId="57428669" w14:textId="0591A661" w:rsidR="00FD0813" w:rsidRPr="003424EC"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how leaking of urine impact daily activities or interferes with sleep</w:t>
      </w:r>
      <w:r w:rsidR="00903E4C">
        <w:rPr>
          <w:rFonts w:ascii="Calibri" w:hAnsi="Calibri" w:cs="Calibri"/>
          <w:sz w:val="22"/>
          <w:szCs w:val="22"/>
        </w:rPr>
        <w:t>.</w:t>
      </w:r>
    </w:p>
    <w:p w14:paraId="0A75B195" w14:textId="3FA8853F" w:rsidR="00FD0813" w:rsidRPr="00CD196D" w:rsidRDefault="00AA0128" w:rsidP="007470DF">
      <w:pPr>
        <w:numPr>
          <w:ilvl w:val="1"/>
          <w:numId w:val="278"/>
        </w:numPr>
        <w:tabs>
          <w:tab w:val="left" w:pos="376"/>
          <w:tab w:val="left" w:pos="1432"/>
        </w:tabs>
        <w:rPr>
          <w:rFonts w:ascii="Calibri" w:hAnsi="Calibri" w:cs="Arial"/>
          <w:sz w:val="22"/>
          <w:szCs w:val="22"/>
        </w:rPr>
      </w:pPr>
      <w:r w:rsidRPr="00AA0128">
        <w:rPr>
          <w:rFonts w:ascii="Calibri" w:hAnsi="Calibri" w:cs="Calibri"/>
          <w:sz w:val="22"/>
          <w:szCs w:val="22"/>
        </w:rPr>
        <w:t>Discuss urgency and frequency of elimination</w:t>
      </w:r>
      <w:r w:rsidR="00903E4C">
        <w:rPr>
          <w:rFonts w:ascii="Calibri" w:hAnsi="Calibri" w:cs="Calibri"/>
          <w:sz w:val="22"/>
          <w:szCs w:val="22"/>
        </w:rPr>
        <w:t>.</w:t>
      </w:r>
    </w:p>
    <w:p w14:paraId="6423D8F2" w14:textId="77777777" w:rsidR="00CD196D" w:rsidRPr="00CD196D" w:rsidRDefault="00CD196D" w:rsidP="00CD196D">
      <w:pPr>
        <w:tabs>
          <w:tab w:val="left" w:pos="376"/>
          <w:tab w:val="left" w:pos="1432"/>
        </w:tabs>
        <w:ind w:left="180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D0813" w14:paraId="51CCE3BF" w14:textId="77777777" w:rsidTr="00AD6806">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2A573A"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3612B74"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D0813" w14:paraId="7BCB3027"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9F1BA" w14:textId="77777777" w:rsidR="00FD0813" w:rsidRPr="000433C5" w:rsidRDefault="00FD0813" w:rsidP="00AD6806">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D0813" w14:paraId="11E996B9" w14:textId="77777777" w:rsidTr="00AD6806">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03423A" w14:textId="28B84814" w:rsidR="00FD0813" w:rsidRDefault="00F67022"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FD0813" w:rsidRPr="003424EC">
              <w:rPr>
                <w:rFonts w:asciiTheme="minorHAnsi" w:hAnsiTheme="minorHAnsi"/>
                <w:sz w:val="22"/>
                <w:szCs w:val="22"/>
              </w:rPr>
              <w:t xml:space="preserve"> </w:t>
            </w:r>
            <w:r w:rsidRPr="00F67022">
              <w:rPr>
                <w:rFonts w:asciiTheme="minorHAnsi" w:hAnsiTheme="minorHAnsi"/>
                <w:sz w:val="22"/>
                <w:szCs w:val="22"/>
              </w:rPr>
              <w:t>documented discussion about improving bladder control</w:t>
            </w:r>
          </w:p>
          <w:p w14:paraId="411080DD" w14:textId="4E46AFE7" w:rsidR="00FD0813" w:rsidRDefault="00F67022" w:rsidP="007470DF">
            <w:pPr>
              <w:pStyle w:val="ListParagraph"/>
              <w:numPr>
                <w:ilvl w:val="0"/>
                <w:numId w:val="166"/>
              </w:numPr>
              <w:rPr>
                <w:rFonts w:asciiTheme="minorHAnsi" w:hAnsiTheme="minorHAnsi"/>
                <w:sz w:val="22"/>
                <w:szCs w:val="22"/>
              </w:rPr>
            </w:pPr>
            <w:r>
              <w:rPr>
                <w:rFonts w:asciiTheme="minorHAnsi" w:hAnsiTheme="minorHAnsi"/>
                <w:sz w:val="22"/>
                <w:szCs w:val="22"/>
              </w:rPr>
              <w:t>Show</w:t>
            </w:r>
            <w:r w:rsidR="00CD196D">
              <w:rPr>
                <w:rFonts w:asciiTheme="minorHAnsi" w:hAnsiTheme="minorHAnsi"/>
                <w:sz w:val="22"/>
                <w:szCs w:val="22"/>
              </w:rPr>
              <w:t xml:space="preserve"> </w:t>
            </w:r>
            <w:r w:rsidRPr="00F67022">
              <w:rPr>
                <w:rFonts w:asciiTheme="minorHAnsi" w:hAnsiTheme="minorHAnsi"/>
                <w:sz w:val="22"/>
                <w:szCs w:val="22"/>
              </w:rPr>
              <w:t>examples of materials</w:t>
            </w:r>
          </w:p>
          <w:p w14:paraId="312C774D" w14:textId="3BC1F62E" w:rsidR="00FD0813" w:rsidRPr="00AF3A7A" w:rsidRDefault="00FD0813" w:rsidP="007470DF">
            <w:pPr>
              <w:pStyle w:val="ListParagraph"/>
              <w:numPr>
                <w:ilvl w:val="0"/>
                <w:numId w:val="166"/>
              </w:numPr>
              <w:rPr>
                <w:rFonts w:asciiTheme="minorHAnsi" w:hAnsiTheme="minorHAnsi"/>
                <w:sz w:val="22"/>
                <w:szCs w:val="22"/>
              </w:rPr>
            </w:pPr>
            <w:r w:rsidRPr="003424EC">
              <w:rPr>
                <w:rFonts w:asciiTheme="minorHAnsi" w:hAnsiTheme="minorHAnsi"/>
                <w:sz w:val="22"/>
                <w:szCs w:val="22"/>
              </w:rPr>
              <w:t>Wh</w:t>
            </w:r>
            <w:r w:rsidR="00F67022">
              <w:rPr>
                <w:rFonts w:asciiTheme="minorHAnsi" w:hAnsiTheme="minorHAnsi"/>
                <w:sz w:val="22"/>
                <w:szCs w:val="22"/>
              </w:rPr>
              <w:t>at</w:t>
            </w:r>
            <w:r w:rsidRPr="003424EC">
              <w:rPr>
                <w:rFonts w:asciiTheme="minorHAnsi" w:hAnsiTheme="minorHAnsi"/>
                <w:sz w:val="22"/>
                <w:szCs w:val="22"/>
              </w:rPr>
              <w:t xml:space="preserve"> </w:t>
            </w:r>
            <w:r w:rsidR="00F67022" w:rsidRPr="00F67022">
              <w:rPr>
                <w:rFonts w:asciiTheme="minorHAnsi" w:hAnsiTheme="minorHAnsi"/>
                <w:sz w:val="22"/>
                <w:szCs w:val="22"/>
              </w:rPr>
              <w:t>options are offered to assist adult patients in improving bladder control</w:t>
            </w:r>
            <w:r>
              <w:rPr>
                <w:rFonts w:asciiTheme="minorHAnsi" w:hAnsiTheme="minorHAnsi"/>
                <w:sz w:val="22"/>
                <w:szCs w:val="22"/>
              </w:rPr>
              <w:t>?</w:t>
            </w:r>
          </w:p>
        </w:tc>
      </w:tr>
    </w:tbl>
    <w:p w14:paraId="72C904E2" w14:textId="0E9E92FB" w:rsidR="00FD0813" w:rsidRDefault="00FD0813" w:rsidP="00347331">
      <w:pPr>
        <w:jc w:val="center"/>
        <w:rPr>
          <w:rFonts w:ascii="Calibri" w:hAnsi="Calibri" w:cs="Arial"/>
          <w:b/>
          <w:bCs/>
          <w:i/>
        </w:rPr>
      </w:pPr>
    </w:p>
    <w:bookmarkEnd w:id="1084"/>
    <w:p w14:paraId="129944DA" w14:textId="3370B8E0" w:rsidR="00520A53" w:rsidRPr="00C15A7D" w:rsidRDefault="00520A53" w:rsidP="00520A53">
      <w:pPr>
        <w:jc w:val="center"/>
        <w:rPr>
          <w:rFonts w:ascii="Calibri" w:hAnsi="Calibri" w:cs="Arial"/>
          <w:b/>
          <w:bCs/>
          <w:i/>
        </w:rPr>
      </w:pPr>
      <w:r w:rsidRPr="00C15A7D">
        <w:rPr>
          <w:rFonts w:ascii="Calibri" w:hAnsi="Calibri" w:cs="Arial"/>
          <w:b/>
          <w:bCs/>
          <w:i/>
        </w:rPr>
        <w:t>9.1</w:t>
      </w:r>
      <w:r>
        <w:rPr>
          <w:rFonts w:ascii="Calibri" w:hAnsi="Calibri" w:cs="Arial"/>
          <w:b/>
          <w:bCs/>
          <w:i/>
        </w:rPr>
        <w:t>5</w:t>
      </w:r>
    </w:p>
    <w:p w14:paraId="1CF3117A" w14:textId="4C6F1594" w:rsidR="00520A53" w:rsidRDefault="00520A53" w:rsidP="00520A53">
      <w:pPr>
        <w:jc w:val="center"/>
        <w:rPr>
          <w:rFonts w:ascii="Calibri" w:hAnsi="Calibri" w:cs="Arial"/>
          <w:b/>
          <w:bCs/>
          <w:i/>
        </w:rPr>
      </w:pPr>
      <w:r w:rsidRPr="00520A53">
        <w:rPr>
          <w:rFonts w:ascii="Calibri" w:hAnsi="Calibri" w:cs="Arial"/>
          <w:b/>
          <w:bCs/>
          <w:i/>
        </w:rPr>
        <w:t>A systematic process is in place to screen adult patients for cardiovascular disease (CVD) risk using evidence-based guidelines</w:t>
      </w:r>
    </w:p>
    <w:p w14:paraId="5DFB8D4F" w14:textId="77777777" w:rsidR="00B645B5" w:rsidRPr="00491696" w:rsidRDefault="00B645B5" w:rsidP="00B645B5">
      <w:pPr>
        <w:jc w:val="center"/>
        <w:rPr>
          <w:rFonts w:ascii="Calibri" w:hAnsi="Calibri" w:cs="Arial"/>
          <w:b/>
          <w:i/>
        </w:rPr>
      </w:pPr>
      <w:r w:rsidRPr="00491696">
        <w:rPr>
          <w:rFonts w:ascii="Calibri" w:hAnsi="Calibri" w:cs="Arial"/>
          <w:b/>
          <w:i/>
        </w:rPr>
        <w:t>[Applicable to PCPs only]</w:t>
      </w:r>
    </w:p>
    <w:p w14:paraId="5C9BBF02" w14:textId="77777777" w:rsidR="00B645B5" w:rsidRDefault="00B645B5" w:rsidP="00520A53">
      <w:pPr>
        <w:jc w:val="center"/>
        <w:rPr>
          <w:rFonts w:ascii="Calibri" w:hAnsi="Calibri" w:cs="Arial"/>
          <w:b/>
          <w:bCs/>
          <w:i/>
        </w:rPr>
      </w:pPr>
    </w:p>
    <w:p w14:paraId="6B6493AB" w14:textId="37F000AC" w:rsidR="00520A53" w:rsidRPr="00F44EEC" w:rsidRDefault="00520A53" w:rsidP="00520A53">
      <w:pPr>
        <w:tabs>
          <w:tab w:val="left" w:pos="376"/>
          <w:tab w:val="left" w:pos="1432"/>
        </w:tabs>
        <w:rPr>
          <w:rFonts w:ascii="Calibri" w:hAnsi="Calibri" w:cs="Arial"/>
          <w:bCs/>
          <w:i/>
          <w:u w:val="single"/>
        </w:rPr>
      </w:pPr>
      <w:r w:rsidRPr="00F44EEC">
        <w:rPr>
          <w:rFonts w:ascii="Calibri" w:hAnsi="Calibri" w:cs="Arial"/>
          <w:bCs/>
          <w:i/>
          <w:u w:val="single"/>
        </w:rPr>
        <w:t xml:space="preserve">PCP </w:t>
      </w:r>
      <w:r w:rsidRPr="00520A53">
        <w:rPr>
          <w:rFonts w:ascii="Calibri" w:hAnsi="Calibri" w:cs="Arial"/>
          <w:bCs/>
          <w:i/>
          <w:u w:val="single"/>
        </w:rPr>
        <w:t>Guidelines (applicable to PCPs only)</w:t>
      </w:r>
      <w:r w:rsidRPr="00F44EEC">
        <w:rPr>
          <w:rFonts w:ascii="Calibri" w:hAnsi="Calibri" w:cs="Arial"/>
          <w:bCs/>
          <w:i/>
          <w:u w:val="single"/>
        </w:rPr>
        <w:t>:</w:t>
      </w:r>
    </w:p>
    <w:p w14:paraId="0C81F5B8" w14:textId="40B1E0BC" w:rsidR="00520A53" w:rsidRPr="00916B20"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Practice has a written process for screening adult patients for CVD risk using evidence-based guidelines and an evidence-based tool</w:t>
      </w:r>
      <w:r w:rsidR="0026327B">
        <w:rPr>
          <w:rFonts w:ascii="Calibri" w:hAnsi="Calibri" w:cs="Arial"/>
          <w:sz w:val="22"/>
          <w:szCs w:val="22"/>
        </w:rPr>
        <w:t>.</w:t>
      </w:r>
    </w:p>
    <w:p w14:paraId="70BC4B37" w14:textId="24CD835A" w:rsidR="00520A53" w:rsidRPr="007116BF" w:rsidRDefault="007116BF" w:rsidP="007470DF">
      <w:pPr>
        <w:numPr>
          <w:ilvl w:val="1"/>
          <w:numId w:val="281"/>
        </w:numPr>
        <w:tabs>
          <w:tab w:val="left" w:pos="376"/>
          <w:tab w:val="left" w:pos="1432"/>
        </w:tabs>
        <w:rPr>
          <w:rFonts w:ascii="Calibri" w:hAnsi="Calibri" w:cs="Arial"/>
          <w:sz w:val="22"/>
          <w:szCs w:val="22"/>
        </w:rPr>
      </w:pPr>
      <w:r w:rsidRPr="007116BF">
        <w:rPr>
          <w:rFonts w:ascii="Calibri" w:hAnsi="Calibri" w:cs="Calibri"/>
          <w:sz w:val="22"/>
          <w:szCs w:val="22"/>
        </w:rPr>
        <w:t xml:space="preserve">Resource: Integrating cardiovascular disease risk calculators into primary care (ahrq.gov) </w:t>
      </w:r>
      <w:r w:rsidR="007136A2">
        <w:rPr>
          <w:rFonts w:ascii="Calibri" w:hAnsi="Calibri" w:cs="Calibri"/>
          <w:sz w:val="22"/>
          <w:szCs w:val="22"/>
        </w:rPr>
        <w:t>(</w:t>
      </w:r>
      <w:r w:rsidR="007136A2" w:rsidRPr="007136A2">
        <w:rPr>
          <w:rFonts w:ascii="Calibri" w:hAnsi="Calibri" w:cs="Calibri"/>
          <w:sz w:val="22"/>
          <w:szCs w:val="22"/>
        </w:rPr>
        <w:t>https://www.ahrq.gov/sites/default/files/wysiwyg/evidencenow/heart-health/cvd-risk-calculator.pdf</w:t>
      </w:r>
      <w:r w:rsidR="007136A2">
        <w:rPr>
          <w:rFonts w:ascii="Calibri" w:hAnsi="Calibri" w:cs="Calibri"/>
          <w:sz w:val="22"/>
          <w:szCs w:val="22"/>
        </w:rPr>
        <w:t>)</w:t>
      </w:r>
    </w:p>
    <w:p w14:paraId="60B8ADFE" w14:textId="0307725A" w:rsidR="007116B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Practice has a systematic process used at point of care</w:t>
      </w:r>
      <w:r w:rsidR="0026327B">
        <w:rPr>
          <w:rFonts w:ascii="Calibri" w:hAnsi="Calibri" w:cs="Arial"/>
          <w:sz w:val="22"/>
          <w:szCs w:val="22"/>
        </w:rPr>
        <w:t>.</w:t>
      </w:r>
    </w:p>
    <w:p w14:paraId="1E19655F" w14:textId="4FBAA94E" w:rsidR="007116B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Systematic process is in place for conducting follow up on high-risk screening results</w:t>
      </w:r>
      <w:r w:rsidR="0026327B">
        <w:rPr>
          <w:rFonts w:ascii="Calibri" w:hAnsi="Calibri" w:cs="Arial"/>
          <w:sz w:val="22"/>
          <w:szCs w:val="22"/>
        </w:rPr>
        <w:t>.</w:t>
      </w:r>
    </w:p>
    <w:p w14:paraId="349B64FC" w14:textId="46FE0189" w:rsidR="007116BF" w:rsidRPr="0056747F" w:rsidRDefault="007116BF" w:rsidP="007470DF">
      <w:pPr>
        <w:numPr>
          <w:ilvl w:val="0"/>
          <w:numId w:val="281"/>
        </w:numPr>
        <w:tabs>
          <w:tab w:val="left" w:pos="376"/>
          <w:tab w:val="left" w:pos="1432"/>
        </w:tabs>
        <w:ind w:left="1080"/>
        <w:rPr>
          <w:rFonts w:ascii="Calibri" w:hAnsi="Calibri" w:cs="Arial"/>
          <w:sz w:val="22"/>
          <w:szCs w:val="22"/>
        </w:rPr>
      </w:pPr>
      <w:r w:rsidRPr="007116BF">
        <w:rPr>
          <w:rFonts w:ascii="Calibri" w:hAnsi="Calibri" w:cs="Arial"/>
          <w:sz w:val="22"/>
          <w:szCs w:val="22"/>
        </w:rPr>
        <w:t>Process is in place for conducting future screenings</w:t>
      </w:r>
      <w:r w:rsidR="0026327B">
        <w:rPr>
          <w:rFonts w:ascii="Calibri" w:hAnsi="Calibri" w:cs="Arial"/>
          <w:sz w:val="22"/>
          <w:szCs w:val="22"/>
        </w:rPr>
        <w:t>.</w:t>
      </w:r>
    </w:p>
    <w:p w14:paraId="0A96E3C2" w14:textId="77777777" w:rsidR="00520A53" w:rsidRPr="00CD196D" w:rsidRDefault="00520A53" w:rsidP="007116BF">
      <w:pPr>
        <w:tabs>
          <w:tab w:val="left" w:pos="376"/>
          <w:tab w:val="left" w:pos="1432"/>
        </w:tabs>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20A53" w14:paraId="460D4312" w14:textId="77777777" w:rsidTr="00D21C34">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AC5275"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2E42932"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20A53" w14:paraId="0949B0CE" w14:textId="77777777" w:rsidTr="00D21C3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2F690" w14:textId="77777777" w:rsidR="00520A53" w:rsidRPr="000433C5" w:rsidRDefault="00520A53" w:rsidP="00D21C34">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20A53" w14:paraId="33C499EE" w14:textId="77777777" w:rsidTr="00D21C34">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0CEE0D" w14:textId="7777777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Which evidence-based guidelines were used, i.e.: USPSTF, ACC, AHA? </w:t>
            </w:r>
          </w:p>
          <w:p w14:paraId="60154CAD" w14:textId="198DBA5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Describe the population based on the guidelines used (I.e.: age range) </w:t>
            </w:r>
          </w:p>
          <w:p w14:paraId="2C2B6E87" w14:textId="6D325FB6"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Demo the point of care process using an evidence-based screening tool </w:t>
            </w:r>
          </w:p>
          <w:p w14:paraId="193BF72E" w14:textId="408ECD9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examples from the patient record of both negative and positive results  </w:t>
            </w:r>
          </w:p>
          <w:p w14:paraId="2C8653CA" w14:textId="4171F917" w:rsidR="007116BF"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examples from the patient record of the follow-up process for positive results </w:t>
            </w:r>
          </w:p>
          <w:p w14:paraId="1073565B" w14:textId="4C6DBC06" w:rsidR="00520A53" w:rsidRPr="007116BF" w:rsidRDefault="007116BF" w:rsidP="007470DF">
            <w:pPr>
              <w:pStyle w:val="ListParagraph"/>
              <w:numPr>
                <w:ilvl w:val="0"/>
                <w:numId w:val="166"/>
              </w:numPr>
              <w:rPr>
                <w:rFonts w:asciiTheme="minorHAnsi" w:hAnsiTheme="minorHAnsi"/>
                <w:sz w:val="22"/>
                <w:szCs w:val="22"/>
              </w:rPr>
            </w:pPr>
            <w:r w:rsidRPr="007116BF">
              <w:rPr>
                <w:rFonts w:asciiTheme="minorHAnsi" w:hAnsiTheme="minorHAnsi"/>
                <w:sz w:val="22"/>
                <w:szCs w:val="22"/>
              </w:rPr>
              <w:t xml:space="preserve">Provide timeframe for future screenings </w:t>
            </w:r>
          </w:p>
        </w:tc>
      </w:tr>
    </w:tbl>
    <w:p w14:paraId="32282411" w14:textId="77777777" w:rsidR="0065785C" w:rsidRDefault="0065785C" w:rsidP="0065785C">
      <w:pPr>
        <w:pStyle w:val="paragraph"/>
        <w:spacing w:before="0" w:beforeAutospacing="0" w:after="0" w:afterAutospacing="0"/>
        <w:jc w:val="center"/>
        <w:textAlignment w:val="baseline"/>
        <w:rPr>
          <w:ins w:id="1085" w:author="Niksic, Lora" w:date="2023-09-05T12:30:00Z"/>
          <w:rStyle w:val="normaltextrun"/>
          <w:rFonts w:ascii="Calibri" w:hAnsi="Calibri" w:cs="Calibri"/>
          <w:b/>
          <w:bCs/>
          <w:i/>
          <w:iCs/>
        </w:rPr>
      </w:pPr>
    </w:p>
    <w:p w14:paraId="51B49F9A" w14:textId="4AF3A8C3" w:rsidR="0065785C" w:rsidRDefault="0065785C" w:rsidP="0065785C">
      <w:pPr>
        <w:pStyle w:val="paragraph"/>
        <w:spacing w:before="0" w:beforeAutospacing="0" w:after="0" w:afterAutospacing="0"/>
        <w:jc w:val="center"/>
        <w:textAlignment w:val="baseline"/>
        <w:rPr>
          <w:ins w:id="1086" w:author="Niksic, Lora" w:date="2023-09-05T12:30:00Z"/>
          <w:rFonts w:ascii="Segoe UI" w:hAnsi="Segoe UI" w:cs="Segoe UI"/>
          <w:sz w:val="18"/>
          <w:szCs w:val="18"/>
        </w:rPr>
      </w:pPr>
      <w:ins w:id="1087" w:author="Niksic, Lora" w:date="2023-09-05T12:30:00Z">
        <w:r>
          <w:rPr>
            <w:rStyle w:val="normaltextrun"/>
            <w:rFonts w:ascii="Calibri" w:hAnsi="Calibri" w:cs="Calibri"/>
            <w:b/>
            <w:bCs/>
            <w:i/>
            <w:iCs/>
          </w:rPr>
          <w:t>9.16</w:t>
        </w:r>
        <w:r>
          <w:rPr>
            <w:rStyle w:val="eop"/>
            <w:rFonts w:ascii="Calibri" w:hAnsi="Calibri" w:cs="Calibri"/>
          </w:rPr>
          <w:t> </w:t>
        </w:r>
      </w:ins>
    </w:p>
    <w:p w14:paraId="195BA686" w14:textId="77777777" w:rsidR="0065785C" w:rsidRDefault="0065785C" w:rsidP="0065785C">
      <w:pPr>
        <w:pStyle w:val="paragraph"/>
        <w:spacing w:before="0" w:beforeAutospacing="0" w:after="0" w:afterAutospacing="0"/>
        <w:jc w:val="center"/>
        <w:textAlignment w:val="baseline"/>
        <w:rPr>
          <w:ins w:id="1088" w:author="Niksic, Lora" w:date="2023-09-15T15:37:00Z"/>
          <w:rStyle w:val="eop"/>
          <w:rFonts w:ascii="Calibri" w:hAnsi="Calibri" w:cs="Calibri"/>
        </w:rPr>
      </w:pPr>
      <w:ins w:id="1089" w:author="Niksic, Lora" w:date="2023-09-05T12:30:00Z">
        <w:r>
          <w:rPr>
            <w:rStyle w:val="normaltextrun"/>
            <w:rFonts w:ascii="Calibri" w:hAnsi="Calibri" w:cs="Calibri"/>
            <w:b/>
            <w:bCs/>
            <w:i/>
            <w:iCs/>
          </w:rPr>
          <w:t>Secondary prevention program is in place to identify and screen symptomatic adult patients who are at risk for developing Chronic Obstructive Pulmonary Disease (COPD)</w:t>
        </w:r>
        <w:r>
          <w:rPr>
            <w:rStyle w:val="eop"/>
            <w:rFonts w:ascii="Calibri" w:hAnsi="Calibri" w:cs="Calibri"/>
          </w:rPr>
          <w:t> </w:t>
        </w:r>
      </w:ins>
    </w:p>
    <w:p w14:paraId="2A4DA966" w14:textId="77777777" w:rsidR="006F1BED" w:rsidRDefault="00DB027F" w:rsidP="0046768A">
      <w:pPr>
        <w:pStyle w:val="paragraph"/>
        <w:spacing w:before="0" w:beforeAutospacing="0" w:after="0" w:afterAutospacing="0"/>
        <w:jc w:val="center"/>
        <w:textAlignment w:val="baseline"/>
        <w:rPr>
          <w:ins w:id="1090" w:author="Niksic, Lora" w:date="2023-09-15T15:39:00Z"/>
          <w:rFonts w:ascii="Segoe UI" w:hAnsi="Segoe UI" w:cs="Segoe UI"/>
          <w:sz w:val="18"/>
          <w:szCs w:val="18"/>
        </w:rPr>
      </w:pPr>
      <w:ins w:id="1091" w:author="Niksic, Lora" w:date="2023-09-15T15:37:00Z">
        <w:r>
          <w:rPr>
            <w:rStyle w:val="normaltextrun"/>
            <w:rFonts w:ascii="Calibri" w:hAnsi="Calibri" w:cs="Calibri"/>
            <w:b/>
            <w:bCs/>
            <w:i/>
            <w:iCs/>
          </w:rPr>
          <w:t>[Applicable to Family</w:t>
        </w:r>
      </w:ins>
      <w:ins w:id="1092" w:author="Niksic, Lora" w:date="2023-09-15T15:38:00Z">
        <w:r>
          <w:rPr>
            <w:rStyle w:val="normaltextrun"/>
            <w:rFonts w:ascii="Calibri" w:hAnsi="Calibri" w:cs="Calibri"/>
            <w:b/>
            <w:bCs/>
            <w:i/>
            <w:iCs/>
          </w:rPr>
          <w:t xml:space="preserve"> Medicine</w:t>
        </w:r>
      </w:ins>
      <w:ins w:id="1093" w:author="Niksic, Lora" w:date="2023-09-15T15:37:00Z">
        <w:r>
          <w:rPr>
            <w:rStyle w:val="normaltextrun"/>
            <w:rFonts w:ascii="Calibri" w:hAnsi="Calibri" w:cs="Calibri"/>
            <w:b/>
            <w:bCs/>
            <w:i/>
            <w:iCs/>
          </w:rPr>
          <w:t xml:space="preserve"> and </w:t>
        </w:r>
      </w:ins>
      <w:ins w:id="1094" w:author="Niksic, Lora" w:date="2023-09-15T15:38:00Z">
        <w:r>
          <w:rPr>
            <w:rStyle w:val="normaltextrun"/>
            <w:rFonts w:ascii="Calibri" w:hAnsi="Calibri" w:cs="Calibri"/>
            <w:b/>
            <w:bCs/>
            <w:i/>
            <w:iCs/>
          </w:rPr>
          <w:t>Internal Medicine</w:t>
        </w:r>
      </w:ins>
      <w:ins w:id="1095" w:author="Niksic, Lora" w:date="2023-09-15T15:37:00Z">
        <w:r>
          <w:rPr>
            <w:rStyle w:val="normaltextrun"/>
            <w:rFonts w:ascii="Calibri" w:hAnsi="Calibri" w:cs="Calibri"/>
            <w:b/>
            <w:bCs/>
            <w:i/>
            <w:iCs/>
          </w:rPr>
          <w:t xml:space="preserve"> practices only]</w:t>
        </w:r>
        <w:r>
          <w:rPr>
            <w:rStyle w:val="eop"/>
            <w:rFonts w:ascii="Calibri" w:hAnsi="Calibri" w:cs="Calibri"/>
          </w:rPr>
          <w:t> </w:t>
        </w:r>
      </w:ins>
    </w:p>
    <w:p w14:paraId="60C3AB90" w14:textId="0317275C" w:rsidR="0046768A" w:rsidRDefault="00F748E2" w:rsidP="0046768A">
      <w:pPr>
        <w:pStyle w:val="paragraph"/>
        <w:spacing w:before="0" w:beforeAutospacing="0" w:after="0" w:afterAutospacing="0"/>
        <w:jc w:val="center"/>
        <w:textAlignment w:val="baseline"/>
        <w:rPr>
          <w:ins w:id="1096" w:author="Niksic, Lora" w:date="2023-09-15T15:40:00Z"/>
          <w:rStyle w:val="eop"/>
          <w:rFonts w:ascii="Segoe UI" w:hAnsi="Segoe UI" w:cs="Segoe UI"/>
          <w:sz w:val="18"/>
          <w:szCs w:val="18"/>
        </w:rPr>
      </w:pPr>
      <w:commentRangeStart w:id="1097"/>
      <w:commentRangeEnd w:id="1097"/>
      <w:del w:id="1098" w:author="Niksic, Lora" w:date="2023-09-15T15:38:00Z">
        <w:r w:rsidDel="00DB027F">
          <w:rPr>
            <w:rStyle w:val="CommentReference"/>
          </w:rPr>
          <w:commentReference w:id="1097"/>
        </w:r>
      </w:del>
    </w:p>
    <w:p w14:paraId="00339E88" w14:textId="77777777" w:rsidR="006F1BED" w:rsidRPr="0046768A" w:rsidRDefault="006F1BED" w:rsidP="0046768A">
      <w:pPr>
        <w:pStyle w:val="paragraph"/>
        <w:spacing w:before="0" w:beforeAutospacing="0" w:after="0" w:afterAutospacing="0"/>
        <w:jc w:val="center"/>
        <w:textAlignment w:val="baseline"/>
        <w:rPr>
          <w:ins w:id="1099" w:author="Niksic, Lora" w:date="2023-09-15T15:39:00Z"/>
          <w:rStyle w:val="eop"/>
          <w:rFonts w:ascii="Segoe UI" w:hAnsi="Segoe UI" w:cs="Segoe UI"/>
          <w:sz w:val="18"/>
          <w:szCs w:val="18"/>
          <w:rPrChange w:id="1100" w:author="Niksic, Lora" w:date="2023-09-15T15:39:00Z">
            <w:rPr>
              <w:ins w:id="1101" w:author="Niksic, Lora" w:date="2023-09-15T15:39:00Z"/>
              <w:rStyle w:val="eop"/>
              <w:rFonts w:ascii="Calibri" w:hAnsi="Calibri" w:cs="Calibri"/>
            </w:rPr>
          </w:rPrChange>
        </w:rPr>
      </w:pPr>
    </w:p>
    <w:p w14:paraId="31AE50A1" w14:textId="3C6B7303" w:rsidR="0046768A" w:rsidRPr="0046768A" w:rsidRDefault="0046768A">
      <w:pPr>
        <w:pStyle w:val="paragraph"/>
        <w:spacing w:before="0" w:beforeAutospacing="0" w:after="0" w:afterAutospacing="0"/>
        <w:textAlignment w:val="baseline"/>
        <w:rPr>
          <w:ins w:id="1102" w:author="Niksic, Lora" w:date="2023-09-15T15:39:00Z"/>
          <w:rStyle w:val="eop"/>
          <w:rFonts w:ascii="Segoe UI" w:hAnsi="Segoe UI" w:cs="Segoe UI"/>
          <w:sz w:val="18"/>
          <w:szCs w:val="18"/>
          <w:rPrChange w:id="1103" w:author="Niksic, Lora" w:date="2023-09-15T15:39:00Z">
            <w:rPr>
              <w:ins w:id="1104" w:author="Niksic, Lora" w:date="2023-09-15T15:39:00Z"/>
              <w:rStyle w:val="eop"/>
              <w:rFonts w:ascii="Calibri" w:hAnsi="Calibri" w:cs="Calibri"/>
            </w:rPr>
          </w:rPrChange>
        </w:rPr>
        <w:pPrChange w:id="1105" w:author="Niksic, Lora" w:date="2023-09-15T15:39:00Z">
          <w:pPr>
            <w:pStyle w:val="paragraph"/>
            <w:spacing w:before="0" w:beforeAutospacing="0" w:after="0" w:afterAutospacing="0"/>
            <w:jc w:val="center"/>
            <w:textAlignment w:val="baseline"/>
          </w:pPr>
        </w:pPrChange>
      </w:pPr>
      <w:ins w:id="1106" w:author="Niksic, Lora" w:date="2023-09-15T15:39:00Z">
        <w:r>
          <w:rPr>
            <w:rStyle w:val="normaltextrun"/>
            <w:rFonts w:ascii="Calibri" w:hAnsi="Calibri" w:cs="Calibri"/>
            <w:i/>
            <w:iCs/>
            <w:u w:val="single"/>
          </w:rPr>
          <w:t xml:space="preserve">PCP </w:t>
        </w:r>
        <w:commentRangeStart w:id="1107"/>
        <w:r>
          <w:rPr>
            <w:rStyle w:val="normaltextrun"/>
            <w:rFonts w:ascii="Calibri" w:hAnsi="Calibri" w:cs="Calibri"/>
            <w:i/>
            <w:iCs/>
            <w:u w:val="single"/>
          </w:rPr>
          <w:t>Guidelines</w:t>
        </w:r>
        <w:commentRangeEnd w:id="1107"/>
        <w:r>
          <w:rPr>
            <w:rStyle w:val="CommentReference"/>
          </w:rPr>
          <w:commentReference w:id="1107"/>
        </w:r>
        <w:r>
          <w:rPr>
            <w:rStyle w:val="normaltextrun"/>
            <w:rFonts w:ascii="Calibri" w:hAnsi="Calibri" w:cs="Calibri"/>
            <w:i/>
            <w:iCs/>
            <w:u w:val="single"/>
          </w:rPr>
          <w:t>:</w:t>
        </w:r>
        <w:r>
          <w:rPr>
            <w:rStyle w:val="eop"/>
            <w:rFonts w:ascii="Calibri" w:hAnsi="Calibri" w:cs="Calibri"/>
          </w:rPr>
          <w:t> </w:t>
        </w:r>
      </w:ins>
    </w:p>
    <w:p w14:paraId="54E8CBBF" w14:textId="64F54D96" w:rsidR="0065785C" w:rsidRPr="00DB027F" w:rsidRDefault="0065785C">
      <w:pPr>
        <w:pStyle w:val="paragraph"/>
        <w:spacing w:before="0" w:beforeAutospacing="0" w:after="0" w:afterAutospacing="0"/>
        <w:jc w:val="center"/>
        <w:textAlignment w:val="baseline"/>
        <w:rPr>
          <w:ins w:id="1108" w:author="Niksic, Lora" w:date="2023-09-05T12:30:00Z"/>
          <w:rFonts w:ascii="Segoe UI" w:hAnsi="Segoe UI" w:cs="Segoe UI"/>
          <w:sz w:val="18"/>
          <w:szCs w:val="18"/>
          <w:rPrChange w:id="1109" w:author="Niksic, Lora" w:date="2023-09-15T15:38:00Z">
            <w:rPr>
              <w:ins w:id="1110" w:author="Niksic, Lora" w:date="2023-09-05T12:30:00Z"/>
              <w:rFonts w:ascii="Calibri" w:hAnsi="Calibri" w:cs="Calibri"/>
            </w:rPr>
          </w:rPrChange>
        </w:rPr>
        <w:pPrChange w:id="1111" w:author="Niksic, Lora" w:date="2023-09-15T15:38:00Z">
          <w:pPr>
            <w:pStyle w:val="paragraph"/>
            <w:numPr>
              <w:numId w:val="287"/>
            </w:numPr>
            <w:tabs>
              <w:tab w:val="num" w:pos="720"/>
            </w:tabs>
            <w:spacing w:before="0" w:beforeAutospacing="0" w:after="0" w:afterAutospacing="0"/>
            <w:ind w:left="1080" w:hanging="360"/>
            <w:textAlignment w:val="baseline"/>
          </w:pPr>
        </w:pPrChange>
      </w:pPr>
      <w:ins w:id="1112" w:author="Niksic, Lora" w:date="2023-09-05T12:30:00Z">
        <w:r>
          <w:rPr>
            <w:rStyle w:val="normaltextrun"/>
            <w:rFonts w:ascii="Calibri" w:hAnsi="Calibri" w:cs="Calibri"/>
            <w:sz w:val="22"/>
            <w:szCs w:val="22"/>
          </w:rPr>
          <w:t xml:space="preserve">Practice has a written process for identifying and screening patients who are at risk for developing COPD using an evidence-based tool. Resource used by INHALE CQI: </w:t>
        </w:r>
        <w:r>
          <w:rPr>
            <w:rFonts w:ascii="Calibri" w:hAnsi="Calibri" w:cs="Calibri"/>
          </w:rPr>
          <w:fldChar w:fldCharType="begin"/>
        </w:r>
        <w:r>
          <w:rPr>
            <w:rFonts w:ascii="Calibri" w:hAnsi="Calibri" w:cs="Calibri"/>
          </w:rPr>
          <w:instrText>HYPERLINK "https://goldcopd.org/2023-gold-report-2/" \t "_blank"</w:instrText>
        </w:r>
        <w:r>
          <w:rPr>
            <w:rFonts w:ascii="Calibri" w:hAnsi="Calibri" w:cs="Calibri"/>
          </w:rPr>
          <w:fldChar w:fldCharType="separate"/>
        </w:r>
        <w:r>
          <w:rPr>
            <w:rStyle w:val="normaltextrun"/>
            <w:rFonts w:ascii="Calibri" w:hAnsi="Calibri" w:cs="Calibri"/>
            <w:color w:val="0000FF"/>
            <w:sz w:val="22"/>
            <w:szCs w:val="22"/>
            <w:u w:val="single"/>
          </w:rPr>
          <w:t>2023 GOLD Report - Global Initiative for Chronic Obstructive Lung Disease - GOLD (goldcopd.org)</w:t>
        </w:r>
        <w:r>
          <w:rPr>
            <w:rFonts w:ascii="Calibri" w:hAnsi="Calibri" w:cs="Calibri"/>
          </w:rPr>
          <w:fldChar w:fldCharType="end"/>
        </w:r>
        <w:r>
          <w:rPr>
            <w:rStyle w:val="normaltextrun"/>
            <w:rFonts w:ascii="Calibri" w:hAnsi="Calibri" w:cs="Calibri"/>
            <w:sz w:val="22"/>
            <w:szCs w:val="22"/>
          </w:rPr>
          <w:t>.  </w:t>
        </w:r>
        <w:r>
          <w:rPr>
            <w:rStyle w:val="eop"/>
            <w:rFonts w:ascii="Calibri" w:hAnsi="Calibri" w:cs="Calibri"/>
            <w:sz w:val="22"/>
            <w:szCs w:val="22"/>
          </w:rPr>
          <w:t> </w:t>
        </w:r>
      </w:ins>
    </w:p>
    <w:p w14:paraId="01DD403F" w14:textId="77777777" w:rsidR="0065785C" w:rsidRDefault="0065785C" w:rsidP="00F3146D">
      <w:pPr>
        <w:pStyle w:val="paragraph"/>
        <w:numPr>
          <w:ilvl w:val="0"/>
          <w:numId w:val="288"/>
        </w:numPr>
        <w:spacing w:before="0" w:beforeAutospacing="0" w:after="0" w:afterAutospacing="0"/>
        <w:ind w:left="1080"/>
        <w:textAlignment w:val="baseline"/>
        <w:rPr>
          <w:ins w:id="1113" w:author="Niksic, Lora" w:date="2023-09-05T12:30:00Z"/>
          <w:rFonts w:ascii="Calibri" w:hAnsi="Calibri" w:cs="Calibri"/>
        </w:rPr>
      </w:pPr>
      <w:ins w:id="1114" w:author="Niksic, Lora" w:date="2023-09-05T12:30:00Z">
        <w:r>
          <w:rPr>
            <w:rStyle w:val="normaltextrun"/>
            <w:rFonts w:ascii="Calibri" w:hAnsi="Calibri" w:cs="Calibri"/>
            <w:sz w:val="22"/>
            <w:szCs w:val="22"/>
          </w:rPr>
          <w:t>Screening should be performed on patients with clinical indicators, i.e.: dyspnea, chronic cough, recurrent wheezing, recurrent lower respiratory infections, etc. </w:t>
        </w:r>
        <w:r>
          <w:rPr>
            <w:rStyle w:val="eop"/>
            <w:rFonts w:ascii="Calibri" w:hAnsi="Calibri" w:cs="Calibri"/>
            <w:sz w:val="22"/>
            <w:szCs w:val="22"/>
          </w:rPr>
          <w:t> </w:t>
        </w:r>
      </w:ins>
    </w:p>
    <w:p w14:paraId="1FF66CE8" w14:textId="3ECF8E85" w:rsidR="0065785C" w:rsidRDefault="0065785C">
      <w:pPr>
        <w:pStyle w:val="paragraph"/>
        <w:numPr>
          <w:ilvl w:val="0"/>
          <w:numId w:val="289"/>
        </w:numPr>
        <w:spacing w:before="0" w:beforeAutospacing="0" w:after="0" w:afterAutospacing="0"/>
        <w:ind w:left="1080"/>
        <w:textAlignment w:val="baseline"/>
        <w:rPr>
          <w:ins w:id="1115" w:author="Niksic, Lora" w:date="2023-09-05T12:30:00Z"/>
          <w:rFonts w:ascii="Calibri" w:hAnsi="Calibri" w:cs="Calibri"/>
          <w:sz w:val="22"/>
          <w:szCs w:val="22"/>
        </w:rPr>
        <w:pPrChange w:id="1116" w:author="Sibai, Kaitlyn" w:date="2023-09-15T11:03:00Z">
          <w:pPr>
            <w:pStyle w:val="paragraph"/>
            <w:numPr>
              <w:numId w:val="289"/>
            </w:numPr>
            <w:tabs>
              <w:tab w:val="num" w:pos="720"/>
            </w:tabs>
            <w:spacing w:before="0" w:beforeAutospacing="0" w:after="0" w:afterAutospacing="0"/>
            <w:ind w:left="1440" w:hanging="360"/>
            <w:textAlignment w:val="baseline"/>
          </w:pPr>
        </w:pPrChange>
      </w:pPr>
      <w:ins w:id="1117" w:author="Niksic, Lora" w:date="2023-09-05T12:30:00Z">
        <w:r>
          <w:rPr>
            <w:rStyle w:val="normaltextrun"/>
            <w:rFonts w:ascii="Calibri" w:hAnsi="Calibri" w:cs="Calibri"/>
            <w:sz w:val="22"/>
            <w:szCs w:val="22"/>
          </w:rPr>
          <w:t xml:space="preserve">Screening should be performed on patients with a history of tobacco smoke exposure and/or work and </w:t>
        </w:r>
        <w:r w:rsidRPr="003242E4">
          <w:rPr>
            <w:rStyle w:val="normaltextrun"/>
            <w:rFonts w:ascii="Calibri" w:hAnsi="Calibri" w:cs="Calibri"/>
            <w:color w:val="FF0000"/>
            <w:sz w:val="22"/>
            <w:szCs w:val="22"/>
            <w:rPrChange w:id="1118" w:author="Brady, Barbara" w:date="2023-10-16T09:52:00Z">
              <w:rPr>
                <w:rStyle w:val="normaltextrun"/>
                <w:rFonts w:ascii="Calibri" w:hAnsi="Calibri" w:cs="Calibri"/>
                <w:sz w:val="22"/>
                <w:szCs w:val="22"/>
              </w:rPr>
            </w:rPrChange>
          </w:rPr>
          <w:t xml:space="preserve">environmental </w:t>
        </w:r>
      </w:ins>
      <w:ins w:id="1119" w:author="Brady, Barbara" w:date="2023-10-16T09:51:00Z">
        <w:r w:rsidR="003242E4" w:rsidRPr="003242E4">
          <w:rPr>
            <w:rStyle w:val="normaltextrun"/>
            <w:rFonts w:ascii="Calibri" w:hAnsi="Calibri" w:cs="Calibri"/>
            <w:color w:val="FF0000"/>
            <w:sz w:val="22"/>
            <w:szCs w:val="22"/>
            <w:rPrChange w:id="1120" w:author="Brady, Barbara" w:date="2023-10-16T09:52:00Z">
              <w:rPr>
                <w:rStyle w:val="normaltextrun"/>
                <w:rFonts w:ascii="Calibri" w:hAnsi="Calibri" w:cs="Calibri"/>
                <w:sz w:val="22"/>
                <w:szCs w:val="22"/>
              </w:rPr>
            </w:rPrChange>
          </w:rPr>
          <w:t>exposure history</w:t>
        </w:r>
      </w:ins>
      <w:ins w:id="1121" w:author="Niksic, Lora" w:date="2023-09-05T12:30:00Z">
        <w:r w:rsidRPr="003242E4">
          <w:rPr>
            <w:rStyle w:val="normaltextrun"/>
            <w:rFonts w:ascii="Calibri" w:hAnsi="Calibri" w:cs="Calibri"/>
            <w:color w:val="FF0000"/>
            <w:sz w:val="22"/>
            <w:szCs w:val="22"/>
            <w:rPrChange w:id="1122" w:author="Brady, Barbara" w:date="2023-10-16T09:52:00Z">
              <w:rPr>
                <w:rStyle w:val="normaltextrun"/>
                <w:rFonts w:ascii="Calibri" w:hAnsi="Calibri" w:cs="Calibri"/>
                <w:sz w:val="22"/>
                <w:szCs w:val="22"/>
              </w:rPr>
            </w:rPrChange>
          </w:rPr>
          <w:t>.</w:t>
        </w:r>
        <w:r w:rsidRPr="003242E4">
          <w:rPr>
            <w:rStyle w:val="eop"/>
            <w:rFonts w:ascii="Calibri" w:hAnsi="Calibri" w:cs="Calibri"/>
            <w:color w:val="FF0000"/>
            <w:sz w:val="22"/>
            <w:szCs w:val="22"/>
            <w:rPrChange w:id="1123" w:author="Brady, Barbara" w:date="2023-10-16T09:52:00Z">
              <w:rPr>
                <w:rStyle w:val="eop"/>
                <w:rFonts w:ascii="Calibri" w:hAnsi="Calibri" w:cs="Calibri"/>
                <w:sz w:val="22"/>
                <w:szCs w:val="22"/>
              </w:rPr>
            </w:rPrChange>
          </w:rPr>
          <w:t> </w:t>
        </w:r>
      </w:ins>
    </w:p>
    <w:p w14:paraId="4BBCC6B7" w14:textId="77777777" w:rsidR="0065785C" w:rsidRDefault="0065785C">
      <w:pPr>
        <w:pStyle w:val="paragraph"/>
        <w:numPr>
          <w:ilvl w:val="0"/>
          <w:numId w:val="290"/>
        </w:numPr>
        <w:spacing w:before="0" w:beforeAutospacing="0" w:after="0" w:afterAutospacing="0"/>
        <w:ind w:left="1080"/>
        <w:textAlignment w:val="baseline"/>
        <w:rPr>
          <w:ins w:id="1124" w:author="Niksic, Lora" w:date="2023-09-05T12:30:00Z"/>
          <w:rFonts w:ascii="Calibri" w:hAnsi="Calibri" w:cs="Calibri"/>
        </w:rPr>
        <w:pPrChange w:id="1125" w:author="Sibai, Kaitlyn" w:date="2023-09-15T11:03:00Z">
          <w:pPr>
            <w:pStyle w:val="paragraph"/>
            <w:numPr>
              <w:numId w:val="290"/>
            </w:numPr>
            <w:tabs>
              <w:tab w:val="num" w:pos="720"/>
            </w:tabs>
            <w:spacing w:before="0" w:beforeAutospacing="0" w:after="0" w:afterAutospacing="0"/>
            <w:ind w:left="1440" w:hanging="360"/>
            <w:textAlignment w:val="baseline"/>
          </w:pPr>
        </w:pPrChange>
      </w:pPr>
      <w:ins w:id="1126" w:author="Niksic, Lora" w:date="2023-09-05T12:30:00Z">
        <w:r>
          <w:rPr>
            <w:rStyle w:val="normaltextrun"/>
            <w:rFonts w:ascii="Calibri" w:hAnsi="Calibri" w:cs="Calibri"/>
            <w:sz w:val="22"/>
            <w:szCs w:val="22"/>
          </w:rPr>
          <w:t>Systematic process is in place for conducting follow-up on positive screening for COPD.</w:t>
        </w:r>
        <w:r>
          <w:rPr>
            <w:rStyle w:val="eop"/>
            <w:rFonts w:ascii="Calibri" w:hAnsi="Calibri" w:cs="Calibri"/>
            <w:sz w:val="22"/>
            <w:szCs w:val="22"/>
          </w:rPr>
          <w:t> </w:t>
        </w:r>
      </w:ins>
    </w:p>
    <w:p w14:paraId="2420416F" w14:textId="77777777" w:rsidR="0065785C" w:rsidRDefault="0065785C">
      <w:pPr>
        <w:pStyle w:val="paragraph"/>
        <w:numPr>
          <w:ilvl w:val="0"/>
          <w:numId w:val="291"/>
        </w:numPr>
        <w:spacing w:before="0" w:beforeAutospacing="0" w:after="0" w:afterAutospacing="0"/>
        <w:ind w:left="1080"/>
        <w:textAlignment w:val="baseline"/>
        <w:rPr>
          <w:ins w:id="1127" w:author="Niksic, Lora" w:date="2023-09-05T12:30:00Z"/>
          <w:rFonts w:ascii="Calibri" w:hAnsi="Calibri" w:cs="Calibri"/>
          <w:sz w:val="22"/>
          <w:szCs w:val="22"/>
        </w:rPr>
        <w:pPrChange w:id="1128" w:author="Sibai, Kaitlyn" w:date="2023-09-15T11:03:00Z">
          <w:pPr>
            <w:pStyle w:val="paragraph"/>
            <w:numPr>
              <w:numId w:val="291"/>
            </w:numPr>
            <w:tabs>
              <w:tab w:val="num" w:pos="720"/>
            </w:tabs>
            <w:spacing w:before="0" w:beforeAutospacing="0" w:after="0" w:afterAutospacing="0"/>
            <w:ind w:left="1440" w:hanging="360"/>
            <w:textAlignment w:val="baseline"/>
          </w:pPr>
        </w:pPrChange>
      </w:pPr>
      <w:ins w:id="1129" w:author="Niksic, Lora" w:date="2023-09-05T12:30:00Z">
        <w:r>
          <w:rPr>
            <w:rStyle w:val="normaltextrun"/>
            <w:rFonts w:ascii="Calibri" w:hAnsi="Calibri" w:cs="Calibri"/>
            <w:sz w:val="22"/>
            <w:szCs w:val="22"/>
          </w:rPr>
          <w:t>Practice establishes point of care alerts to provide additional screenings for ongoing assessments.</w:t>
        </w:r>
        <w:r>
          <w:rPr>
            <w:rStyle w:val="eop"/>
            <w:rFonts w:ascii="Calibri" w:hAnsi="Calibri" w:cs="Calibri"/>
            <w:sz w:val="22"/>
            <w:szCs w:val="22"/>
          </w:rPr>
          <w:t> </w:t>
        </w:r>
      </w:ins>
    </w:p>
    <w:p w14:paraId="047B08D5" w14:textId="77777777" w:rsidR="0065785C" w:rsidRDefault="0065785C">
      <w:pPr>
        <w:pStyle w:val="paragraph"/>
        <w:numPr>
          <w:ilvl w:val="0"/>
          <w:numId w:val="292"/>
        </w:numPr>
        <w:spacing w:before="0" w:beforeAutospacing="0" w:after="0" w:afterAutospacing="0"/>
        <w:ind w:left="1080"/>
        <w:textAlignment w:val="baseline"/>
        <w:rPr>
          <w:ins w:id="1130" w:author="Niksic, Lora" w:date="2023-09-05T12:30:00Z"/>
          <w:rFonts w:ascii="Calibri" w:hAnsi="Calibri" w:cs="Calibri"/>
          <w:sz w:val="22"/>
          <w:szCs w:val="22"/>
        </w:rPr>
        <w:pPrChange w:id="1131" w:author="Sibai, Kaitlyn" w:date="2023-09-15T11:03:00Z">
          <w:pPr>
            <w:pStyle w:val="paragraph"/>
            <w:numPr>
              <w:numId w:val="292"/>
            </w:numPr>
            <w:tabs>
              <w:tab w:val="num" w:pos="720"/>
            </w:tabs>
            <w:spacing w:before="0" w:beforeAutospacing="0" w:after="0" w:afterAutospacing="0"/>
            <w:ind w:left="1440" w:hanging="360"/>
            <w:textAlignment w:val="baseline"/>
          </w:pPr>
        </w:pPrChange>
      </w:pPr>
      <w:ins w:id="1132" w:author="Niksic, Lora" w:date="2023-09-05T12:30:00Z">
        <w:r>
          <w:rPr>
            <w:rStyle w:val="normaltextrun"/>
            <w:rFonts w:ascii="Calibri" w:hAnsi="Calibri" w:cs="Calibri"/>
            <w:sz w:val="22"/>
            <w:szCs w:val="22"/>
          </w:rPr>
          <w:t>Practice has a written procedure for administering spirometry tests or referral to have tests completed.</w:t>
        </w:r>
        <w:r>
          <w:rPr>
            <w:rStyle w:val="eop"/>
            <w:rFonts w:ascii="Calibri" w:hAnsi="Calibri" w:cs="Calibri"/>
            <w:sz w:val="22"/>
            <w:szCs w:val="22"/>
          </w:rPr>
          <w:t> </w:t>
        </w:r>
      </w:ins>
    </w:p>
    <w:p w14:paraId="7F0E8E1F" w14:textId="77777777" w:rsidR="0065785C" w:rsidRDefault="0065785C" w:rsidP="00F748E2">
      <w:pPr>
        <w:pStyle w:val="paragraph"/>
        <w:numPr>
          <w:ilvl w:val="0"/>
          <w:numId w:val="293"/>
        </w:numPr>
        <w:spacing w:before="0" w:beforeAutospacing="0" w:after="0" w:afterAutospacing="0"/>
        <w:ind w:left="1800"/>
        <w:textAlignment w:val="baseline"/>
        <w:rPr>
          <w:ins w:id="1133" w:author="Niksic, Lora" w:date="2023-09-05T12:30:00Z"/>
          <w:rFonts w:ascii="Calibri" w:hAnsi="Calibri" w:cs="Calibri"/>
          <w:sz w:val="22"/>
          <w:szCs w:val="22"/>
        </w:rPr>
      </w:pPr>
      <w:ins w:id="1134" w:author="Niksic, Lora" w:date="2023-09-05T12:30:00Z">
        <w:r>
          <w:rPr>
            <w:rStyle w:val="normaltextrun"/>
            <w:rFonts w:ascii="Calibri" w:hAnsi="Calibri" w:cs="Calibri"/>
            <w:sz w:val="22"/>
            <w:szCs w:val="22"/>
          </w:rPr>
          <w:t>If spirometry is performed in the practice, practice clinical staff has completed training on administering spirometry tests upon hire, and training is repeated annually.</w:t>
        </w:r>
        <w:r>
          <w:rPr>
            <w:rStyle w:val="eop"/>
            <w:rFonts w:ascii="Calibri" w:hAnsi="Calibri" w:cs="Calibri"/>
            <w:sz w:val="22"/>
            <w:szCs w:val="22"/>
          </w:rPr>
          <w:t> </w:t>
        </w:r>
      </w:ins>
    </w:p>
    <w:p w14:paraId="6C6F24AF" w14:textId="77777777" w:rsidR="0065785C" w:rsidRDefault="0065785C" w:rsidP="00F3146D">
      <w:pPr>
        <w:pStyle w:val="paragraph"/>
        <w:numPr>
          <w:ilvl w:val="0"/>
          <w:numId w:val="294"/>
        </w:numPr>
        <w:spacing w:before="0" w:beforeAutospacing="0" w:after="0" w:afterAutospacing="0"/>
        <w:ind w:left="1800"/>
        <w:textAlignment w:val="baseline"/>
        <w:rPr>
          <w:ins w:id="1135" w:author="Niksic, Lora" w:date="2023-09-05T12:30:00Z"/>
          <w:rFonts w:ascii="Calibri" w:hAnsi="Calibri" w:cs="Calibri"/>
          <w:sz w:val="22"/>
          <w:szCs w:val="22"/>
        </w:rPr>
      </w:pPr>
      <w:ins w:id="1136" w:author="Niksic, Lora" w:date="2023-09-05T12:30:00Z">
        <w:r>
          <w:rPr>
            <w:rStyle w:val="normaltextrun"/>
            <w:rFonts w:ascii="Calibri" w:hAnsi="Calibri" w:cs="Calibri"/>
            <w:sz w:val="22"/>
            <w:szCs w:val="22"/>
          </w:rPr>
          <w:t xml:space="preserve">Training resource example - </w:t>
        </w:r>
        <w:r>
          <w:rPr>
            <w:rFonts w:ascii="Calibri" w:hAnsi="Calibri" w:cs="Calibri"/>
            <w:sz w:val="22"/>
            <w:szCs w:val="22"/>
          </w:rPr>
          <w:fldChar w:fldCharType="begin"/>
        </w:r>
        <w:r>
          <w:rPr>
            <w:rFonts w:ascii="Calibri" w:hAnsi="Calibri" w:cs="Calibri"/>
            <w:sz w:val="22"/>
            <w:szCs w:val="22"/>
          </w:rPr>
          <w:instrText>HYPERLINK "https://www.lung.org/professional-education/training-certification/spirometry-training" \t "_blank"</w:instrText>
        </w:r>
        <w:r>
          <w:rPr>
            <w:rFonts w:ascii="Calibri" w:hAnsi="Calibri" w:cs="Calibri"/>
            <w:sz w:val="22"/>
            <w:szCs w:val="22"/>
          </w:rPr>
          <w:fldChar w:fldCharType="separate"/>
        </w:r>
        <w:r>
          <w:rPr>
            <w:rStyle w:val="normaltextrun"/>
            <w:rFonts w:ascii="Calibri" w:hAnsi="Calibri" w:cs="Calibri"/>
            <w:b/>
            <w:bCs/>
            <w:color w:val="C04F4D"/>
            <w:sz w:val="22"/>
            <w:szCs w:val="22"/>
          </w:rPr>
          <w:t>https://www.lung.org/professional-education/training-certification/spirometry-training</w:t>
        </w:r>
        <w:r>
          <w:rPr>
            <w:rFonts w:ascii="Calibri" w:hAnsi="Calibri" w:cs="Calibri"/>
            <w:sz w:val="22"/>
            <w:szCs w:val="22"/>
          </w:rPr>
          <w:fldChar w:fldCharType="end"/>
        </w:r>
        <w:r>
          <w:rPr>
            <w:rStyle w:val="eop"/>
            <w:rFonts w:ascii="Calibri" w:hAnsi="Calibri" w:cs="Calibri"/>
            <w:color w:val="C04F4D"/>
            <w:sz w:val="22"/>
            <w:szCs w:val="22"/>
          </w:rPr>
          <w:t> </w:t>
        </w:r>
      </w:ins>
    </w:p>
    <w:p w14:paraId="7EDF3D4A" w14:textId="563C83F3" w:rsidR="0065785C" w:rsidRDefault="0065785C" w:rsidP="0065785C">
      <w:pPr>
        <w:pStyle w:val="paragraph"/>
        <w:spacing w:before="0" w:beforeAutospacing="0" w:after="0" w:afterAutospacing="0"/>
        <w:textAlignment w:val="baseline"/>
        <w:rPr>
          <w:ins w:id="1137" w:author="Niksic, Lora" w:date="2023-09-05T12:30:00Z"/>
          <w:rFonts w:ascii="Segoe UI" w:hAnsi="Segoe UI" w:cs="Segoe UI"/>
          <w:sz w:val="18"/>
          <w:szCs w:val="18"/>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Change w:id="1138" w:author="Niksic, Lora" w:date="2023-09-05T12:31:00Z">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PrChange>
      </w:tblPr>
      <w:tblGrid>
        <w:gridCol w:w="4230"/>
        <w:gridCol w:w="3510"/>
        <w:tblGridChange w:id="1139">
          <w:tblGrid>
            <w:gridCol w:w="4230"/>
            <w:gridCol w:w="3510"/>
          </w:tblGrid>
        </w:tblGridChange>
      </w:tblGrid>
      <w:tr w:rsidR="0065785C" w14:paraId="4D0695A4" w14:textId="77777777" w:rsidTr="0065785C">
        <w:trPr>
          <w:trHeight w:val="300"/>
          <w:jc w:val="center"/>
          <w:ins w:id="1140" w:author="Niksic, Lora" w:date="2023-09-05T12:30:00Z"/>
          <w:trPrChange w:id="1141" w:author="Niksic, Lora" w:date="2023-09-05T12:31:00Z">
            <w:trPr>
              <w:trHeight w:val="300"/>
            </w:trPr>
          </w:trPrChange>
        </w:trPr>
        <w:tc>
          <w:tcPr>
            <w:tcW w:w="4230" w:type="dxa"/>
            <w:tcBorders>
              <w:top w:val="single" w:sz="6" w:space="0" w:color="auto"/>
              <w:left w:val="single" w:sz="6" w:space="0" w:color="auto"/>
              <w:bottom w:val="single" w:sz="6" w:space="0" w:color="auto"/>
              <w:right w:val="single" w:sz="6" w:space="0" w:color="auto"/>
            </w:tcBorders>
            <w:shd w:val="clear" w:color="auto" w:fill="auto"/>
            <w:hideMark/>
            <w:tcPrChange w:id="1142" w:author="Niksic, Lora" w:date="2023-09-05T12:31:00Z">
              <w:tcPr>
                <w:tcW w:w="423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553F397E" w14:textId="77777777" w:rsidR="0065785C" w:rsidRDefault="0065785C" w:rsidP="0065785C">
            <w:pPr>
              <w:pStyle w:val="paragraph"/>
              <w:spacing w:before="0" w:beforeAutospacing="0" w:after="0" w:afterAutospacing="0"/>
              <w:jc w:val="center"/>
              <w:textAlignment w:val="baseline"/>
              <w:rPr>
                <w:ins w:id="1143" w:author="Niksic, Lora" w:date="2023-09-05T12:30:00Z"/>
              </w:rPr>
            </w:pPr>
            <w:ins w:id="1144" w:author="Niksic, Lora" w:date="2023-09-05T12:30:00Z">
              <w:r>
                <w:rPr>
                  <w:rStyle w:val="normaltextrun"/>
                  <w:rFonts w:ascii="Calibri" w:hAnsi="Calibri" w:cs="Calibri"/>
                  <w:b/>
                  <w:bCs/>
                  <w:sz w:val="22"/>
                  <w:szCs w:val="22"/>
                </w:rPr>
                <w:t>Required for PCMH Designation: NO</w:t>
              </w:r>
              <w:r>
                <w:rPr>
                  <w:rStyle w:val="eop"/>
                  <w:rFonts w:ascii="Calibri" w:hAnsi="Calibri" w:cs="Calibri"/>
                  <w:sz w:val="22"/>
                  <w:szCs w:val="22"/>
                </w:rPr>
                <w:t> </w:t>
              </w:r>
            </w:ins>
          </w:p>
        </w:tc>
        <w:tc>
          <w:tcPr>
            <w:tcW w:w="3495" w:type="dxa"/>
            <w:tcBorders>
              <w:top w:val="single" w:sz="6" w:space="0" w:color="auto"/>
              <w:left w:val="nil"/>
              <w:bottom w:val="single" w:sz="6" w:space="0" w:color="auto"/>
              <w:right w:val="single" w:sz="6" w:space="0" w:color="auto"/>
            </w:tcBorders>
            <w:shd w:val="clear" w:color="auto" w:fill="auto"/>
            <w:hideMark/>
            <w:tcPrChange w:id="1145" w:author="Niksic, Lora" w:date="2023-09-05T12:31:00Z">
              <w:tcPr>
                <w:tcW w:w="3495" w:type="dxa"/>
                <w:tcBorders>
                  <w:top w:val="single" w:sz="6" w:space="0" w:color="auto"/>
                  <w:left w:val="nil"/>
                  <w:bottom w:val="single" w:sz="6" w:space="0" w:color="auto"/>
                  <w:right w:val="single" w:sz="6" w:space="0" w:color="auto"/>
                </w:tcBorders>
                <w:shd w:val="clear" w:color="auto" w:fill="auto"/>
                <w:hideMark/>
              </w:tcPr>
            </w:tcPrChange>
          </w:tcPr>
          <w:p w14:paraId="758D691E" w14:textId="77777777" w:rsidR="0065785C" w:rsidRDefault="0065785C" w:rsidP="0065785C">
            <w:pPr>
              <w:pStyle w:val="paragraph"/>
              <w:spacing w:before="0" w:beforeAutospacing="0" w:after="0" w:afterAutospacing="0"/>
              <w:jc w:val="center"/>
              <w:textAlignment w:val="baseline"/>
              <w:rPr>
                <w:ins w:id="1146" w:author="Niksic, Lora" w:date="2023-09-05T12:30:00Z"/>
              </w:rPr>
            </w:pPr>
            <w:ins w:id="1147" w:author="Niksic, Lora" w:date="2023-09-05T12:30:00Z">
              <w:r>
                <w:rPr>
                  <w:rStyle w:val="normaltextrun"/>
                  <w:rFonts w:ascii="Calibri" w:hAnsi="Calibri" w:cs="Calibri"/>
                  <w:b/>
                  <w:bCs/>
                  <w:sz w:val="22"/>
                  <w:szCs w:val="22"/>
                </w:rPr>
                <w:t>Predicate Logic: 9.5</w:t>
              </w:r>
              <w:r>
                <w:rPr>
                  <w:rStyle w:val="eop"/>
                  <w:rFonts w:ascii="Calibri" w:hAnsi="Calibri" w:cs="Calibri"/>
                  <w:sz w:val="22"/>
                  <w:szCs w:val="22"/>
                </w:rPr>
                <w:t> </w:t>
              </w:r>
            </w:ins>
          </w:p>
        </w:tc>
      </w:tr>
      <w:tr w:rsidR="0065785C" w14:paraId="05888223" w14:textId="77777777" w:rsidTr="0065785C">
        <w:trPr>
          <w:trHeight w:val="300"/>
          <w:jc w:val="center"/>
          <w:ins w:id="1148" w:author="Niksic, Lora" w:date="2023-09-05T12:30:00Z"/>
          <w:trPrChange w:id="1149" w:author="Niksic, Lora" w:date="2023-09-05T12:31: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1150" w:author="Niksic, Lora" w:date="2023-09-05T12:31: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10A7843B" w14:textId="77777777" w:rsidR="0065785C" w:rsidRDefault="0065785C" w:rsidP="0065785C">
            <w:pPr>
              <w:pStyle w:val="paragraph"/>
              <w:spacing w:before="0" w:beforeAutospacing="0" w:after="0" w:afterAutospacing="0"/>
              <w:jc w:val="center"/>
              <w:textAlignment w:val="baseline"/>
              <w:rPr>
                <w:ins w:id="1151" w:author="Niksic, Lora" w:date="2023-09-05T12:30:00Z"/>
              </w:rPr>
            </w:pPr>
            <w:ins w:id="1152" w:author="Niksic, Lora" w:date="2023-09-05T12:30:00Z">
              <w:r>
                <w:rPr>
                  <w:rStyle w:val="normaltextrun"/>
                  <w:rFonts w:ascii="Calibri" w:hAnsi="Calibri" w:cs="Calibri"/>
                  <w:b/>
                  <w:bCs/>
                  <w:sz w:val="22"/>
                  <w:szCs w:val="22"/>
                </w:rPr>
                <w:t>PCMH Validation Notes for Site Visits</w:t>
              </w:r>
              <w:r>
                <w:rPr>
                  <w:rStyle w:val="eop"/>
                  <w:rFonts w:ascii="Calibri" w:hAnsi="Calibri" w:cs="Calibri"/>
                  <w:sz w:val="22"/>
                  <w:szCs w:val="22"/>
                </w:rPr>
                <w:t> </w:t>
              </w:r>
            </w:ins>
          </w:p>
        </w:tc>
      </w:tr>
      <w:tr w:rsidR="0065785C" w14:paraId="64CE03A4" w14:textId="77777777" w:rsidTr="0065785C">
        <w:trPr>
          <w:trHeight w:val="300"/>
          <w:jc w:val="center"/>
          <w:ins w:id="1153" w:author="Niksic, Lora" w:date="2023-09-05T12:30:00Z"/>
          <w:trPrChange w:id="1154" w:author="Niksic, Lora" w:date="2023-09-05T12:31: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1155" w:author="Niksic, Lora" w:date="2023-09-05T12:31: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60F51CC1" w14:textId="77777777" w:rsidR="0065785C" w:rsidRDefault="0065785C">
            <w:pPr>
              <w:pStyle w:val="paragraph"/>
              <w:numPr>
                <w:ilvl w:val="0"/>
                <w:numId w:val="295"/>
              </w:numPr>
              <w:tabs>
                <w:tab w:val="clear" w:pos="720"/>
                <w:tab w:val="num" w:pos="526"/>
              </w:tabs>
              <w:spacing w:before="0" w:beforeAutospacing="0" w:after="0" w:afterAutospacing="0"/>
              <w:ind w:left="526"/>
              <w:textAlignment w:val="baseline"/>
              <w:rPr>
                <w:ins w:id="1156" w:author="Niksic, Lora" w:date="2023-09-05T12:30:00Z"/>
                <w:rFonts w:ascii="Calibri" w:hAnsi="Calibri" w:cs="Calibri"/>
                <w:sz w:val="22"/>
                <w:szCs w:val="22"/>
              </w:rPr>
              <w:pPrChange w:id="1157" w:author="Sibai, Kaitlyn" w:date="2023-09-15T11:05:00Z">
                <w:pPr>
                  <w:pStyle w:val="paragraph"/>
                  <w:numPr>
                    <w:numId w:val="295"/>
                  </w:numPr>
                  <w:tabs>
                    <w:tab w:val="num" w:pos="720"/>
                  </w:tabs>
                  <w:spacing w:before="0" w:beforeAutospacing="0" w:after="0" w:afterAutospacing="0"/>
                  <w:ind w:left="720" w:hanging="360"/>
                  <w:textAlignment w:val="baseline"/>
                </w:pPr>
              </w:pPrChange>
            </w:pPr>
            <w:ins w:id="1158" w:author="Niksic, Lora" w:date="2023-09-05T12:30:00Z">
              <w:r>
                <w:rPr>
                  <w:rStyle w:val="normaltextrun"/>
                  <w:rFonts w:ascii="Calibri" w:hAnsi="Calibri" w:cs="Calibri"/>
                  <w:sz w:val="22"/>
                  <w:szCs w:val="22"/>
                </w:rPr>
                <w:t>Provide written process and procedures.</w:t>
              </w:r>
              <w:r>
                <w:rPr>
                  <w:rStyle w:val="eop"/>
                  <w:rFonts w:ascii="Calibri" w:hAnsi="Calibri" w:cs="Calibri"/>
                  <w:sz w:val="22"/>
                  <w:szCs w:val="22"/>
                </w:rPr>
                <w:t> </w:t>
              </w:r>
            </w:ins>
          </w:p>
          <w:p w14:paraId="365D001D" w14:textId="77777777" w:rsidR="0065785C" w:rsidRDefault="0065785C">
            <w:pPr>
              <w:pStyle w:val="paragraph"/>
              <w:numPr>
                <w:ilvl w:val="0"/>
                <w:numId w:val="295"/>
              </w:numPr>
              <w:tabs>
                <w:tab w:val="clear" w:pos="720"/>
                <w:tab w:val="num" w:pos="526"/>
              </w:tabs>
              <w:spacing w:before="0" w:beforeAutospacing="0" w:after="0" w:afterAutospacing="0"/>
              <w:ind w:left="526"/>
              <w:textAlignment w:val="baseline"/>
              <w:rPr>
                <w:ins w:id="1159" w:author="Niksic, Lora" w:date="2023-09-05T12:30:00Z"/>
                <w:rFonts w:ascii="Calibri" w:hAnsi="Calibri" w:cs="Calibri"/>
                <w:sz w:val="22"/>
                <w:szCs w:val="22"/>
              </w:rPr>
              <w:pPrChange w:id="1160" w:author="Sibai, Kaitlyn" w:date="2023-09-15T11:05:00Z">
                <w:pPr>
                  <w:pStyle w:val="paragraph"/>
                  <w:numPr>
                    <w:numId w:val="295"/>
                  </w:numPr>
                  <w:tabs>
                    <w:tab w:val="num" w:pos="720"/>
                  </w:tabs>
                  <w:spacing w:before="0" w:beforeAutospacing="0" w:after="0" w:afterAutospacing="0"/>
                  <w:ind w:left="720" w:hanging="360"/>
                  <w:textAlignment w:val="baseline"/>
                </w:pPr>
              </w:pPrChange>
            </w:pPr>
            <w:ins w:id="1161" w:author="Niksic, Lora" w:date="2023-09-05T12:30:00Z">
              <w:r>
                <w:rPr>
                  <w:rStyle w:val="normaltextrun"/>
                  <w:rFonts w:ascii="Calibri" w:hAnsi="Calibri" w:cs="Calibri"/>
                  <w:sz w:val="22"/>
                  <w:szCs w:val="22"/>
                </w:rPr>
                <w:t>Provide spirometry training resources used for staff and training log with dates, if spirometry is performed in the practice.</w:t>
              </w:r>
              <w:r>
                <w:rPr>
                  <w:rStyle w:val="eop"/>
                  <w:rFonts w:ascii="Calibri" w:hAnsi="Calibri" w:cs="Calibri"/>
                  <w:sz w:val="22"/>
                  <w:szCs w:val="22"/>
                </w:rPr>
                <w:t> </w:t>
              </w:r>
            </w:ins>
          </w:p>
          <w:p w14:paraId="28DA36DF" w14:textId="77777777" w:rsidR="0065785C" w:rsidRDefault="0065785C">
            <w:pPr>
              <w:pStyle w:val="paragraph"/>
              <w:numPr>
                <w:ilvl w:val="0"/>
                <w:numId w:val="295"/>
              </w:numPr>
              <w:tabs>
                <w:tab w:val="clear" w:pos="720"/>
                <w:tab w:val="num" w:pos="526"/>
              </w:tabs>
              <w:spacing w:before="0" w:beforeAutospacing="0" w:after="0" w:afterAutospacing="0"/>
              <w:ind w:left="526"/>
              <w:textAlignment w:val="baseline"/>
              <w:rPr>
                <w:ins w:id="1162" w:author="Niksic, Lora" w:date="2023-09-05T12:30:00Z"/>
                <w:rFonts w:ascii="Calibri" w:hAnsi="Calibri" w:cs="Calibri"/>
                <w:sz w:val="22"/>
                <w:szCs w:val="22"/>
              </w:rPr>
              <w:pPrChange w:id="1163" w:author="Sibai, Kaitlyn" w:date="2023-09-15T11:05:00Z">
                <w:pPr>
                  <w:pStyle w:val="paragraph"/>
                  <w:numPr>
                    <w:numId w:val="295"/>
                  </w:numPr>
                  <w:tabs>
                    <w:tab w:val="num" w:pos="720"/>
                  </w:tabs>
                  <w:spacing w:before="0" w:beforeAutospacing="0" w:after="0" w:afterAutospacing="0"/>
                  <w:ind w:left="720" w:hanging="360"/>
                  <w:textAlignment w:val="baseline"/>
                </w:pPr>
              </w:pPrChange>
            </w:pPr>
            <w:ins w:id="1164" w:author="Niksic, Lora" w:date="2023-09-05T12:30:00Z">
              <w:r>
                <w:rPr>
                  <w:rStyle w:val="normaltextrun"/>
                  <w:rFonts w:ascii="Calibri" w:hAnsi="Calibri" w:cs="Calibri"/>
                  <w:sz w:val="22"/>
                  <w:szCs w:val="22"/>
                </w:rPr>
                <w:t>Demonstrate evidence-based screening tool.</w:t>
              </w:r>
              <w:r>
                <w:rPr>
                  <w:rStyle w:val="eop"/>
                  <w:rFonts w:ascii="Calibri" w:hAnsi="Calibri" w:cs="Calibri"/>
                  <w:sz w:val="22"/>
                  <w:szCs w:val="22"/>
                </w:rPr>
                <w:t> </w:t>
              </w:r>
            </w:ins>
          </w:p>
          <w:p w14:paraId="5677D6C9" w14:textId="77777777" w:rsidR="0065785C" w:rsidRDefault="0065785C">
            <w:pPr>
              <w:pStyle w:val="paragraph"/>
              <w:numPr>
                <w:ilvl w:val="0"/>
                <w:numId w:val="295"/>
              </w:numPr>
              <w:tabs>
                <w:tab w:val="clear" w:pos="720"/>
                <w:tab w:val="num" w:pos="526"/>
              </w:tabs>
              <w:spacing w:before="0" w:beforeAutospacing="0" w:after="0" w:afterAutospacing="0"/>
              <w:ind w:left="526"/>
              <w:textAlignment w:val="baseline"/>
              <w:rPr>
                <w:ins w:id="1165" w:author="Niksic, Lora" w:date="2023-09-05T12:30:00Z"/>
                <w:rFonts w:ascii="Calibri" w:hAnsi="Calibri" w:cs="Calibri"/>
                <w:sz w:val="22"/>
                <w:szCs w:val="22"/>
              </w:rPr>
              <w:pPrChange w:id="1166" w:author="Sibai, Kaitlyn" w:date="2023-09-15T11:05:00Z">
                <w:pPr>
                  <w:pStyle w:val="paragraph"/>
                  <w:numPr>
                    <w:numId w:val="295"/>
                  </w:numPr>
                  <w:tabs>
                    <w:tab w:val="num" w:pos="720"/>
                  </w:tabs>
                  <w:spacing w:before="0" w:beforeAutospacing="0" w:after="0" w:afterAutospacing="0"/>
                  <w:ind w:left="720" w:hanging="360"/>
                  <w:textAlignment w:val="baseline"/>
                </w:pPr>
              </w:pPrChange>
            </w:pPr>
            <w:ins w:id="1167" w:author="Niksic, Lora" w:date="2023-09-05T12:30:00Z">
              <w:r>
                <w:rPr>
                  <w:rStyle w:val="normaltextrun"/>
                  <w:rFonts w:ascii="Calibri" w:hAnsi="Calibri" w:cs="Calibri"/>
                  <w:sz w:val="22"/>
                  <w:szCs w:val="22"/>
                </w:rPr>
                <w:t>Provide patient example from documentation in EHR.</w:t>
              </w:r>
              <w:r>
                <w:rPr>
                  <w:rStyle w:val="eop"/>
                  <w:rFonts w:ascii="Calibri" w:hAnsi="Calibri" w:cs="Calibri"/>
                  <w:sz w:val="22"/>
                  <w:szCs w:val="22"/>
                </w:rPr>
                <w:t> </w:t>
              </w:r>
            </w:ins>
          </w:p>
          <w:p w14:paraId="4E77CBB0" w14:textId="77777777" w:rsidR="0065785C" w:rsidRDefault="0065785C">
            <w:pPr>
              <w:pStyle w:val="paragraph"/>
              <w:numPr>
                <w:ilvl w:val="0"/>
                <w:numId w:val="295"/>
              </w:numPr>
              <w:tabs>
                <w:tab w:val="clear" w:pos="720"/>
                <w:tab w:val="num" w:pos="526"/>
              </w:tabs>
              <w:spacing w:before="0" w:beforeAutospacing="0" w:after="0" w:afterAutospacing="0"/>
              <w:ind w:left="526"/>
              <w:textAlignment w:val="baseline"/>
              <w:rPr>
                <w:ins w:id="1168" w:author="Niksic, Lora" w:date="2023-09-05T12:30:00Z"/>
                <w:rFonts w:ascii="Calibri" w:hAnsi="Calibri" w:cs="Calibri"/>
                <w:sz w:val="22"/>
                <w:szCs w:val="22"/>
              </w:rPr>
              <w:pPrChange w:id="1169" w:author="Sibai, Kaitlyn" w:date="2023-09-15T11:05:00Z">
                <w:pPr>
                  <w:pStyle w:val="paragraph"/>
                  <w:numPr>
                    <w:numId w:val="295"/>
                  </w:numPr>
                  <w:tabs>
                    <w:tab w:val="num" w:pos="720"/>
                  </w:tabs>
                  <w:spacing w:before="0" w:beforeAutospacing="0" w:after="0" w:afterAutospacing="0"/>
                  <w:ind w:left="720" w:hanging="360"/>
                  <w:textAlignment w:val="baseline"/>
                </w:pPr>
              </w:pPrChange>
            </w:pPr>
            <w:ins w:id="1170" w:author="Niksic, Lora" w:date="2023-09-05T12:30:00Z">
              <w:r>
                <w:rPr>
                  <w:rStyle w:val="normaltextrun"/>
                  <w:rFonts w:ascii="Calibri" w:hAnsi="Calibri" w:cs="Calibri"/>
                  <w:sz w:val="22"/>
                  <w:szCs w:val="22"/>
                </w:rPr>
                <w:t>Demonstrate follow-up for positive screening results.</w:t>
              </w:r>
              <w:r>
                <w:rPr>
                  <w:rStyle w:val="eop"/>
                  <w:rFonts w:ascii="Calibri" w:hAnsi="Calibri" w:cs="Calibri"/>
                  <w:sz w:val="22"/>
                  <w:szCs w:val="22"/>
                </w:rPr>
                <w:t> </w:t>
              </w:r>
            </w:ins>
          </w:p>
        </w:tc>
      </w:tr>
    </w:tbl>
    <w:p w14:paraId="4E6E8936" w14:textId="59817B11" w:rsidR="0065785C" w:rsidRDefault="0065785C" w:rsidP="0065785C">
      <w:pPr>
        <w:pStyle w:val="paragraph"/>
        <w:spacing w:before="0" w:beforeAutospacing="0" w:after="0" w:afterAutospacing="0"/>
        <w:textAlignment w:val="baseline"/>
        <w:rPr>
          <w:ins w:id="1171" w:author="Niksic, Lora" w:date="2023-09-05T12:30:00Z"/>
          <w:rFonts w:ascii="Segoe UI" w:hAnsi="Segoe UI" w:cs="Segoe UI"/>
          <w:sz w:val="18"/>
          <w:szCs w:val="18"/>
        </w:rPr>
      </w:pPr>
    </w:p>
    <w:p w14:paraId="27E2F5CA" w14:textId="23696833" w:rsidR="0065785C" w:rsidRDefault="0065785C" w:rsidP="0065785C">
      <w:pPr>
        <w:pStyle w:val="paragraph"/>
        <w:spacing w:before="0" w:beforeAutospacing="0" w:after="0" w:afterAutospacing="0"/>
        <w:jc w:val="center"/>
        <w:textAlignment w:val="baseline"/>
        <w:rPr>
          <w:ins w:id="1172" w:author="Niksic, Lora" w:date="2023-09-05T12:32:00Z"/>
          <w:rFonts w:ascii="Segoe UI" w:hAnsi="Segoe UI" w:cs="Segoe UI"/>
          <w:sz w:val="18"/>
          <w:szCs w:val="18"/>
        </w:rPr>
      </w:pPr>
      <w:ins w:id="1173" w:author="Niksic, Lora" w:date="2023-09-05T12:32:00Z">
        <w:r>
          <w:rPr>
            <w:rStyle w:val="normaltextrun"/>
            <w:rFonts w:ascii="Calibri" w:hAnsi="Calibri" w:cs="Calibri"/>
            <w:b/>
            <w:bCs/>
            <w:i/>
            <w:iCs/>
          </w:rPr>
          <w:t>9.17</w:t>
        </w:r>
        <w:r>
          <w:rPr>
            <w:rStyle w:val="eop"/>
            <w:rFonts w:ascii="Calibri" w:hAnsi="Calibri" w:cs="Calibri"/>
          </w:rPr>
          <w:t> </w:t>
        </w:r>
      </w:ins>
    </w:p>
    <w:p w14:paraId="48FC1EF3" w14:textId="77777777" w:rsidR="0065785C" w:rsidRDefault="0065785C" w:rsidP="0065785C">
      <w:pPr>
        <w:pStyle w:val="paragraph"/>
        <w:spacing w:before="0" w:beforeAutospacing="0" w:after="0" w:afterAutospacing="0"/>
        <w:jc w:val="center"/>
        <w:textAlignment w:val="baseline"/>
        <w:rPr>
          <w:ins w:id="1174" w:author="Niksic, Lora" w:date="2023-09-05T12:32:00Z"/>
          <w:rFonts w:ascii="Segoe UI" w:hAnsi="Segoe UI" w:cs="Segoe UI"/>
          <w:sz w:val="18"/>
          <w:szCs w:val="18"/>
        </w:rPr>
      </w:pPr>
      <w:ins w:id="1175" w:author="Niksic, Lora" w:date="2023-09-05T12:32:00Z">
        <w:r>
          <w:rPr>
            <w:rStyle w:val="normaltextrun"/>
            <w:rFonts w:ascii="Calibri" w:hAnsi="Calibri" w:cs="Calibri"/>
            <w:b/>
            <w:bCs/>
            <w:i/>
            <w:iCs/>
          </w:rPr>
          <w:t>Systematic approach is in place to screen patient’s caregivers for post-partum depression at well child visits in the first month of life and at the 2 month, 4 month and 6 month visits</w:t>
        </w:r>
        <w:r>
          <w:rPr>
            <w:rStyle w:val="eop"/>
            <w:rFonts w:ascii="Calibri" w:hAnsi="Calibri" w:cs="Calibri"/>
          </w:rPr>
          <w:t> </w:t>
        </w:r>
      </w:ins>
    </w:p>
    <w:p w14:paraId="0B3C1E95" w14:textId="06C8580F" w:rsidR="0065785C" w:rsidRDefault="0065785C" w:rsidP="0065785C">
      <w:pPr>
        <w:pStyle w:val="paragraph"/>
        <w:spacing w:before="0" w:beforeAutospacing="0" w:after="0" w:afterAutospacing="0"/>
        <w:jc w:val="center"/>
        <w:textAlignment w:val="baseline"/>
        <w:rPr>
          <w:ins w:id="1176" w:author="Niksic, Lora" w:date="2023-09-05T12:32:00Z"/>
          <w:rFonts w:ascii="Segoe UI" w:hAnsi="Segoe UI" w:cs="Segoe UI"/>
          <w:sz w:val="18"/>
          <w:szCs w:val="18"/>
        </w:rPr>
      </w:pPr>
      <w:bookmarkStart w:id="1177" w:name="_Hlk145684684"/>
      <w:ins w:id="1178" w:author="Niksic, Lora" w:date="2023-09-05T12:32:00Z">
        <w:r>
          <w:rPr>
            <w:rStyle w:val="normaltextrun"/>
            <w:rFonts w:ascii="Calibri" w:hAnsi="Calibri" w:cs="Calibri"/>
            <w:b/>
            <w:bCs/>
            <w:i/>
            <w:iCs/>
          </w:rPr>
          <w:t xml:space="preserve">[Applicable to </w:t>
        </w:r>
      </w:ins>
      <w:ins w:id="1179" w:author="Niksic, Lora" w:date="2023-09-15T15:40:00Z">
        <w:r w:rsidR="000502D8">
          <w:rPr>
            <w:rStyle w:val="normaltextrun"/>
            <w:rFonts w:ascii="Calibri" w:hAnsi="Calibri" w:cs="Calibri"/>
            <w:b/>
            <w:bCs/>
            <w:i/>
            <w:iCs/>
          </w:rPr>
          <w:t>f</w:t>
        </w:r>
      </w:ins>
      <w:ins w:id="1180" w:author="Niksic, Lora" w:date="2023-09-05T12:32:00Z">
        <w:r>
          <w:rPr>
            <w:rStyle w:val="normaltextrun"/>
            <w:rFonts w:ascii="Calibri" w:hAnsi="Calibri" w:cs="Calibri"/>
            <w:b/>
            <w:bCs/>
            <w:i/>
            <w:iCs/>
          </w:rPr>
          <w:t>amily and pediatric practices only]</w:t>
        </w:r>
        <w:r>
          <w:rPr>
            <w:rStyle w:val="eop"/>
            <w:rFonts w:ascii="Calibri" w:hAnsi="Calibri" w:cs="Calibri"/>
          </w:rPr>
          <w:t> </w:t>
        </w:r>
        <w:bookmarkEnd w:id="1177"/>
      </w:ins>
    </w:p>
    <w:p w14:paraId="1C6DE67D" w14:textId="779B0FF2" w:rsidR="0065785C" w:rsidRDefault="0065785C" w:rsidP="0065785C">
      <w:pPr>
        <w:pStyle w:val="paragraph"/>
        <w:spacing w:before="0" w:beforeAutospacing="0" w:after="0" w:afterAutospacing="0"/>
        <w:jc w:val="center"/>
        <w:textAlignment w:val="baseline"/>
        <w:rPr>
          <w:ins w:id="1181" w:author="Niksic, Lora" w:date="2023-09-15T15:40:00Z"/>
          <w:rFonts w:ascii="Segoe UI" w:hAnsi="Segoe UI" w:cs="Segoe UI"/>
          <w:sz w:val="18"/>
          <w:szCs w:val="18"/>
        </w:rPr>
      </w:pPr>
    </w:p>
    <w:p w14:paraId="035DEB52" w14:textId="77777777" w:rsidR="006F1BED" w:rsidRDefault="006F1BED" w:rsidP="0065785C">
      <w:pPr>
        <w:pStyle w:val="paragraph"/>
        <w:spacing w:before="0" w:beforeAutospacing="0" w:after="0" w:afterAutospacing="0"/>
        <w:jc w:val="center"/>
        <w:textAlignment w:val="baseline"/>
        <w:rPr>
          <w:ins w:id="1182" w:author="Niksic, Lora" w:date="2023-09-05T12:32:00Z"/>
          <w:rFonts w:ascii="Segoe UI" w:hAnsi="Segoe UI" w:cs="Segoe UI"/>
          <w:sz w:val="18"/>
          <w:szCs w:val="18"/>
        </w:rPr>
      </w:pPr>
    </w:p>
    <w:p w14:paraId="3F301144" w14:textId="77777777" w:rsidR="0065785C" w:rsidRDefault="0065785C" w:rsidP="0065785C">
      <w:pPr>
        <w:pStyle w:val="paragraph"/>
        <w:spacing w:before="0" w:beforeAutospacing="0" w:after="0" w:afterAutospacing="0"/>
        <w:textAlignment w:val="baseline"/>
        <w:rPr>
          <w:ins w:id="1183" w:author="Niksic, Lora" w:date="2023-09-05T12:32:00Z"/>
          <w:rFonts w:ascii="Segoe UI" w:hAnsi="Segoe UI" w:cs="Segoe UI"/>
          <w:sz w:val="18"/>
          <w:szCs w:val="18"/>
        </w:rPr>
      </w:pPr>
      <w:bookmarkStart w:id="1184" w:name="_Hlk145684786"/>
      <w:ins w:id="1185" w:author="Niksic, Lora" w:date="2023-09-05T12:32:00Z">
        <w:r>
          <w:rPr>
            <w:rStyle w:val="normaltextrun"/>
            <w:rFonts w:ascii="Calibri" w:hAnsi="Calibri" w:cs="Calibri"/>
            <w:i/>
            <w:iCs/>
            <w:u w:val="single"/>
          </w:rPr>
          <w:t xml:space="preserve">PCP </w:t>
        </w:r>
        <w:commentRangeStart w:id="1186"/>
        <w:r>
          <w:rPr>
            <w:rStyle w:val="normaltextrun"/>
            <w:rFonts w:ascii="Calibri" w:hAnsi="Calibri" w:cs="Calibri"/>
            <w:i/>
            <w:iCs/>
            <w:u w:val="single"/>
          </w:rPr>
          <w:t>Guidelines</w:t>
        </w:r>
      </w:ins>
      <w:commentRangeEnd w:id="1186"/>
      <w:r w:rsidR="00CB78BD">
        <w:rPr>
          <w:rStyle w:val="CommentReference"/>
        </w:rPr>
        <w:commentReference w:id="1186"/>
      </w:r>
      <w:ins w:id="1187" w:author="Niksic, Lora" w:date="2023-09-05T12:32:00Z">
        <w:r>
          <w:rPr>
            <w:rStyle w:val="normaltextrun"/>
            <w:rFonts w:ascii="Calibri" w:hAnsi="Calibri" w:cs="Calibri"/>
            <w:i/>
            <w:iCs/>
            <w:u w:val="single"/>
          </w:rPr>
          <w:t>:</w:t>
        </w:r>
        <w:r>
          <w:rPr>
            <w:rStyle w:val="eop"/>
            <w:rFonts w:ascii="Calibri" w:hAnsi="Calibri" w:cs="Calibri"/>
          </w:rPr>
          <w:t> </w:t>
        </w:r>
      </w:ins>
    </w:p>
    <w:bookmarkEnd w:id="1184"/>
    <w:p w14:paraId="32133EF6" w14:textId="77777777" w:rsidR="0065785C" w:rsidRDefault="0065785C">
      <w:pPr>
        <w:pStyle w:val="paragraph"/>
        <w:numPr>
          <w:ilvl w:val="0"/>
          <w:numId w:val="296"/>
        </w:numPr>
        <w:spacing w:before="0" w:beforeAutospacing="0" w:after="0" w:afterAutospacing="0"/>
        <w:ind w:left="1080"/>
        <w:textAlignment w:val="baseline"/>
        <w:rPr>
          <w:ins w:id="1188" w:author="Niksic, Lora" w:date="2023-09-05T12:32:00Z"/>
          <w:rFonts w:ascii="Calibri" w:hAnsi="Calibri" w:cs="Calibri"/>
          <w:sz w:val="22"/>
          <w:szCs w:val="22"/>
        </w:rPr>
        <w:pPrChange w:id="1189" w:author="Sibai, Kaitlyn" w:date="2023-09-15T11:06:00Z">
          <w:pPr>
            <w:pStyle w:val="paragraph"/>
            <w:numPr>
              <w:numId w:val="296"/>
            </w:numPr>
            <w:tabs>
              <w:tab w:val="num" w:pos="720"/>
            </w:tabs>
            <w:spacing w:before="0" w:beforeAutospacing="0" w:after="0" w:afterAutospacing="0"/>
            <w:ind w:left="1440" w:hanging="360"/>
            <w:textAlignment w:val="baseline"/>
          </w:pPr>
        </w:pPrChange>
      </w:pPr>
      <w:ins w:id="1190" w:author="Niksic, Lora" w:date="2023-09-05T12:32:00Z">
        <w:r>
          <w:rPr>
            <w:rStyle w:val="normaltextrun"/>
            <w:rFonts w:ascii="Calibri" w:hAnsi="Calibri" w:cs="Calibri"/>
            <w:sz w:val="22"/>
            <w:szCs w:val="22"/>
          </w:rPr>
          <w:t>Systematic process is in place to screen caregivers of infants utilizing established behavioral health screening tools (e.g., PHQ-9 or Edinburgh Postpartum Depression Score (EPDS))</w:t>
        </w:r>
        <w:r>
          <w:rPr>
            <w:rStyle w:val="eop"/>
            <w:rFonts w:ascii="Calibri" w:hAnsi="Calibri" w:cs="Calibri"/>
            <w:sz w:val="22"/>
            <w:szCs w:val="22"/>
          </w:rPr>
          <w:t> </w:t>
        </w:r>
      </w:ins>
    </w:p>
    <w:p w14:paraId="32118CF0" w14:textId="2C811AC1" w:rsidR="000502D8" w:rsidRDefault="0065785C" w:rsidP="000130E2">
      <w:pPr>
        <w:pStyle w:val="paragraph"/>
        <w:numPr>
          <w:ilvl w:val="0"/>
          <w:numId w:val="297"/>
        </w:numPr>
        <w:spacing w:before="0" w:beforeAutospacing="0" w:after="0" w:afterAutospacing="0"/>
        <w:ind w:left="1800"/>
        <w:textAlignment w:val="baseline"/>
        <w:rPr>
          <w:ins w:id="1191" w:author="Niksic, Lora" w:date="2023-09-15T15:42:00Z"/>
          <w:rStyle w:val="eop"/>
          <w:rFonts w:ascii="Calibri" w:hAnsi="Calibri" w:cs="Calibri"/>
          <w:sz w:val="22"/>
          <w:szCs w:val="22"/>
        </w:rPr>
      </w:pPr>
      <w:ins w:id="1192" w:author="Niksic, Lora" w:date="2023-09-05T12:32:00Z">
        <w:r>
          <w:rPr>
            <w:rStyle w:val="normaltextrun"/>
            <w:rFonts w:ascii="Calibri" w:hAnsi="Calibri" w:cs="Calibri"/>
            <w:sz w:val="22"/>
            <w:szCs w:val="22"/>
          </w:rPr>
          <w:t xml:space="preserve">Systematic process is in place for following up on any positive screening results including </w:t>
        </w:r>
        <w:r>
          <w:rPr>
            <w:rStyle w:val="normaltextrun"/>
            <w:rFonts w:ascii="Calibri" w:hAnsi="Calibri" w:cs="Calibri"/>
            <w:color w:val="D13438"/>
            <w:sz w:val="22"/>
            <w:szCs w:val="22"/>
            <w:u w:val="single"/>
          </w:rPr>
          <w:t xml:space="preserve">referral </w:t>
        </w:r>
        <w:r>
          <w:rPr>
            <w:rStyle w:val="normaltextrun"/>
            <w:rFonts w:ascii="Calibri" w:hAnsi="Calibri" w:cs="Calibri"/>
            <w:sz w:val="22"/>
            <w:szCs w:val="22"/>
          </w:rPr>
          <w:t>to OBGYN provider, PCP, behavioral health provider or community resources</w:t>
        </w:r>
        <w:r>
          <w:rPr>
            <w:rStyle w:val="normaltextrun"/>
            <w:rFonts w:ascii="Calibri" w:hAnsi="Calibri" w:cs="Calibri"/>
            <w:color w:val="D13438"/>
            <w:sz w:val="22"/>
            <w:szCs w:val="22"/>
            <w:u w:val="single"/>
          </w:rPr>
          <w:t>.</w:t>
        </w:r>
        <w:r>
          <w:rPr>
            <w:rStyle w:val="eop"/>
            <w:rFonts w:ascii="Calibri" w:hAnsi="Calibri" w:cs="Calibri"/>
            <w:color w:val="D13438"/>
            <w:sz w:val="22"/>
            <w:szCs w:val="22"/>
          </w:rPr>
          <w:t> </w:t>
        </w:r>
      </w:ins>
    </w:p>
    <w:p w14:paraId="01DAC85B" w14:textId="689B2E93" w:rsidR="00352AE3" w:rsidRPr="00352AE3" w:rsidRDefault="000130E2">
      <w:pPr>
        <w:pStyle w:val="paragraph"/>
        <w:numPr>
          <w:ilvl w:val="0"/>
          <w:numId w:val="317"/>
        </w:numPr>
        <w:spacing w:before="0" w:beforeAutospacing="0" w:after="0" w:afterAutospacing="0"/>
        <w:textAlignment w:val="baseline"/>
        <w:rPr>
          <w:ins w:id="1193" w:author="Niksic, Lora" w:date="2023-09-05T12:32:00Z"/>
          <w:rFonts w:ascii="Calibri" w:hAnsi="Calibri" w:cs="Calibri"/>
          <w:sz w:val="22"/>
          <w:szCs w:val="22"/>
        </w:rPr>
        <w:pPrChange w:id="1194" w:author="Niksic, Lora" w:date="2023-09-15T15:42:00Z">
          <w:pPr>
            <w:pStyle w:val="paragraph"/>
            <w:numPr>
              <w:numId w:val="297"/>
            </w:numPr>
            <w:tabs>
              <w:tab w:val="num" w:pos="720"/>
            </w:tabs>
            <w:spacing w:before="0" w:beforeAutospacing="0" w:after="0" w:afterAutospacing="0"/>
            <w:ind w:left="2160" w:hanging="360"/>
            <w:textAlignment w:val="baseline"/>
          </w:pPr>
        </w:pPrChange>
      </w:pPr>
      <w:ins w:id="1195" w:author="Niksic, Lora" w:date="2023-09-15T15:42:00Z">
        <w:r w:rsidRPr="00A24EB1">
          <w:rPr>
            <w:rFonts w:ascii="Calibri" w:hAnsi="Calibri" w:cs="Arial"/>
            <w:bCs/>
            <w:sz w:val="22"/>
            <w:szCs w:val="22"/>
          </w:rPr>
          <w:t>Recommended site for more information</w:t>
        </w:r>
      </w:ins>
      <w:ins w:id="1196" w:author="Niksic, Lora" w:date="2023-09-15T15:44:00Z">
        <w:r w:rsidR="00C7363F">
          <w:rPr>
            <w:rFonts w:ascii="Calibri" w:hAnsi="Calibri" w:cs="Arial"/>
            <w:bCs/>
            <w:sz w:val="22"/>
            <w:szCs w:val="22"/>
          </w:rPr>
          <w:t xml:space="preserve">: </w:t>
        </w:r>
        <w:r w:rsidR="00C7363F" w:rsidRPr="00C7363F">
          <w:rPr>
            <w:rFonts w:ascii="Calibri" w:hAnsi="Calibri" w:cs="Arial"/>
            <w:bCs/>
            <w:sz w:val="22"/>
            <w:szCs w:val="22"/>
          </w:rPr>
          <w:fldChar w:fldCharType="begin"/>
        </w:r>
        <w:r w:rsidR="00C7363F" w:rsidRPr="00C7363F">
          <w:rPr>
            <w:rFonts w:ascii="Calibri" w:hAnsi="Calibri" w:cs="Arial"/>
            <w:bCs/>
            <w:sz w:val="22"/>
            <w:szCs w:val="22"/>
          </w:rPr>
          <w:instrText>HYPERLINK "https://www.postpartum.net/"</w:instrText>
        </w:r>
        <w:r w:rsidR="00C7363F" w:rsidRPr="00C7363F">
          <w:rPr>
            <w:rFonts w:ascii="Calibri" w:hAnsi="Calibri" w:cs="Arial"/>
            <w:bCs/>
            <w:sz w:val="22"/>
            <w:szCs w:val="22"/>
          </w:rPr>
          <w:fldChar w:fldCharType="separate"/>
        </w:r>
        <w:r w:rsidR="00C7363F" w:rsidRPr="00C7363F">
          <w:rPr>
            <w:rStyle w:val="Hyperlink"/>
            <w:rFonts w:ascii="Calibri" w:hAnsi="Calibri" w:cs="Arial"/>
            <w:bCs/>
            <w:sz w:val="22"/>
            <w:szCs w:val="22"/>
          </w:rPr>
          <w:t>Postpartum Support International - PSI</w:t>
        </w:r>
        <w:r w:rsidR="00C7363F" w:rsidRPr="00C7363F">
          <w:rPr>
            <w:rFonts w:ascii="Calibri" w:hAnsi="Calibri" w:cs="Arial"/>
            <w:bCs/>
            <w:sz w:val="22"/>
            <w:szCs w:val="22"/>
          </w:rPr>
          <w:fldChar w:fldCharType="end"/>
        </w:r>
      </w:ins>
    </w:p>
    <w:p w14:paraId="23DCBB30" w14:textId="77777777" w:rsidR="0065785C" w:rsidRDefault="0065785C">
      <w:pPr>
        <w:pStyle w:val="paragraph"/>
        <w:numPr>
          <w:ilvl w:val="0"/>
          <w:numId w:val="298"/>
        </w:numPr>
        <w:spacing w:before="0" w:beforeAutospacing="0" w:after="0" w:afterAutospacing="0"/>
        <w:ind w:left="1800"/>
        <w:textAlignment w:val="baseline"/>
        <w:rPr>
          <w:ins w:id="1197" w:author="Niksic, Lora" w:date="2023-09-05T12:32:00Z"/>
          <w:rFonts w:ascii="Calibri" w:hAnsi="Calibri" w:cs="Calibri"/>
          <w:sz w:val="22"/>
          <w:szCs w:val="22"/>
        </w:rPr>
        <w:pPrChange w:id="1198" w:author="Sibai, Kaitlyn" w:date="2023-09-15T11:06:00Z">
          <w:pPr>
            <w:pStyle w:val="paragraph"/>
            <w:numPr>
              <w:numId w:val="298"/>
            </w:numPr>
            <w:tabs>
              <w:tab w:val="num" w:pos="720"/>
            </w:tabs>
            <w:spacing w:before="0" w:beforeAutospacing="0" w:after="0" w:afterAutospacing="0"/>
            <w:ind w:left="2160" w:hanging="360"/>
            <w:textAlignment w:val="baseline"/>
          </w:pPr>
        </w:pPrChange>
      </w:pPr>
      <w:ins w:id="1199" w:author="Niksic, Lora" w:date="2023-09-05T12:32:00Z">
        <w:r>
          <w:rPr>
            <w:rStyle w:val="normaltextrun"/>
            <w:rFonts w:ascii="Calibri" w:hAnsi="Calibri" w:cs="Calibri"/>
            <w:color w:val="D13438"/>
            <w:sz w:val="22"/>
            <w:szCs w:val="22"/>
            <w:u w:val="single"/>
          </w:rPr>
          <w:t>Systematic process is in place to ensure caregiver completed the referral process.</w:t>
        </w:r>
        <w:r>
          <w:rPr>
            <w:rStyle w:val="eop"/>
            <w:rFonts w:ascii="Calibri" w:hAnsi="Calibri" w:cs="Calibri"/>
            <w:color w:val="D13438"/>
            <w:sz w:val="22"/>
            <w:szCs w:val="22"/>
          </w:rPr>
          <w:t> </w:t>
        </w:r>
      </w:ins>
    </w:p>
    <w:p w14:paraId="6605ED63" w14:textId="62E9F713" w:rsidR="0065785C" w:rsidRDefault="0065785C" w:rsidP="0065785C">
      <w:pPr>
        <w:pStyle w:val="paragraph"/>
        <w:spacing w:before="0" w:beforeAutospacing="0" w:after="0" w:afterAutospacing="0"/>
        <w:textAlignment w:val="baseline"/>
        <w:rPr>
          <w:ins w:id="1200" w:author="Niksic, Lora" w:date="2023-09-05T12:32:00Z"/>
          <w:rFonts w:ascii="Segoe UI" w:hAnsi="Segoe UI" w:cs="Segoe UI"/>
          <w:sz w:val="18"/>
          <w:szCs w:val="18"/>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Change w:id="1201" w:author="Niksic, Lora" w:date="2023-09-05T12:33:00Z">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PrChange>
      </w:tblPr>
      <w:tblGrid>
        <w:gridCol w:w="4230"/>
        <w:gridCol w:w="3510"/>
        <w:tblGridChange w:id="1202">
          <w:tblGrid>
            <w:gridCol w:w="4230"/>
            <w:gridCol w:w="3510"/>
          </w:tblGrid>
        </w:tblGridChange>
      </w:tblGrid>
      <w:tr w:rsidR="0065785C" w14:paraId="6511B41C" w14:textId="77777777" w:rsidTr="0065785C">
        <w:trPr>
          <w:trHeight w:val="300"/>
          <w:jc w:val="center"/>
          <w:ins w:id="1203" w:author="Niksic, Lora" w:date="2023-09-05T12:32:00Z"/>
          <w:trPrChange w:id="1204" w:author="Niksic, Lora" w:date="2023-09-05T12:33:00Z">
            <w:trPr>
              <w:trHeight w:val="300"/>
            </w:trPr>
          </w:trPrChange>
        </w:trPr>
        <w:tc>
          <w:tcPr>
            <w:tcW w:w="4230" w:type="dxa"/>
            <w:tcBorders>
              <w:top w:val="single" w:sz="6" w:space="0" w:color="auto"/>
              <w:left w:val="single" w:sz="6" w:space="0" w:color="auto"/>
              <w:bottom w:val="single" w:sz="6" w:space="0" w:color="auto"/>
              <w:right w:val="single" w:sz="6" w:space="0" w:color="auto"/>
            </w:tcBorders>
            <w:shd w:val="clear" w:color="auto" w:fill="auto"/>
            <w:hideMark/>
            <w:tcPrChange w:id="1205" w:author="Niksic, Lora" w:date="2023-09-05T12:33:00Z">
              <w:tcPr>
                <w:tcW w:w="4230"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C70DDB6" w14:textId="77777777" w:rsidR="0065785C" w:rsidRDefault="0065785C" w:rsidP="0065785C">
            <w:pPr>
              <w:pStyle w:val="paragraph"/>
              <w:spacing w:before="0" w:beforeAutospacing="0" w:after="0" w:afterAutospacing="0"/>
              <w:jc w:val="center"/>
              <w:textAlignment w:val="baseline"/>
              <w:rPr>
                <w:ins w:id="1206" w:author="Niksic, Lora" w:date="2023-09-05T12:32:00Z"/>
              </w:rPr>
            </w:pPr>
            <w:ins w:id="1207" w:author="Niksic, Lora" w:date="2023-09-05T12:32:00Z">
              <w:r>
                <w:rPr>
                  <w:rStyle w:val="normaltextrun"/>
                  <w:rFonts w:ascii="Calibri" w:hAnsi="Calibri" w:cs="Calibri"/>
                  <w:b/>
                  <w:bCs/>
                  <w:sz w:val="22"/>
                  <w:szCs w:val="22"/>
                </w:rPr>
                <w:t>Required for PCMH Designation: NO</w:t>
              </w:r>
              <w:r>
                <w:rPr>
                  <w:rStyle w:val="eop"/>
                  <w:rFonts w:ascii="Calibri" w:hAnsi="Calibri" w:cs="Calibri"/>
                  <w:sz w:val="22"/>
                  <w:szCs w:val="22"/>
                </w:rPr>
                <w:t> </w:t>
              </w:r>
            </w:ins>
          </w:p>
        </w:tc>
        <w:tc>
          <w:tcPr>
            <w:tcW w:w="3495" w:type="dxa"/>
            <w:tcBorders>
              <w:top w:val="single" w:sz="6" w:space="0" w:color="auto"/>
              <w:left w:val="nil"/>
              <w:bottom w:val="single" w:sz="6" w:space="0" w:color="auto"/>
              <w:right w:val="single" w:sz="6" w:space="0" w:color="auto"/>
            </w:tcBorders>
            <w:shd w:val="clear" w:color="auto" w:fill="auto"/>
            <w:hideMark/>
            <w:tcPrChange w:id="1208" w:author="Niksic, Lora" w:date="2023-09-05T12:33:00Z">
              <w:tcPr>
                <w:tcW w:w="3495" w:type="dxa"/>
                <w:tcBorders>
                  <w:top w:val="single" w:sz="6" w:space="0" w:color="auto"/>
                  <w:left w:val="nil"/>
                  <w:bottom w:val="single" w:sz="6" w:space="0" w:color="auto"/>
                  <w:right w:val="single" w:sz="6" w:space="0" w:color="auto"/>
                </w:tcBorders>
                <w:shd w:val="clear" w:color="auto" w:fill="auto"/>
                <w:hideMark/>
              </w:tcPr>
            </w:tcPrChange>
          </w:tcPr>
          <w:p w14:paraId="60F6546D" w14:textId="77777777" w:rsidR="0065785C" w:rsidRDefault="0065785C" w:rsidP="0065785C">
            <w:pPr>
              <w:pStyle w:val="paragraph"/>
              <w:spacing w:before="0" w:beforeAutospacing="0" w:after="0" w:afterAutospacing="0"/>
              <w:jc w:val="center"/>
              <w:textAlignment w:val="baseline"/>
              <w:rPr>
                <w:ins w:id="1209" w:author="Niksic, Lora" w:date="2023-09-05T12:32:00Z"/>
              </w:rPr>
            </w:pPr>
            <w:ins w:id="1210" w:author="Niksic, Lora" w:date="2023-09-05T12:32:00Z">
              <w:r>
                <w:rPr>
                  <w:rStyle w:val="normaltextrun"/>
                  <w:rFonts w:ascii="Calibri" w:hAnsi="Calibri" w:cs="Calibri"/>
                  <w:b/>
                  <w:bCs/>
                  <w:sz w:val="22"/>
                  <w:szCs w:val="22"/>
                </w:rPr>
                <w:t>Predicate Logic: n/a</w:t>
              </w:r>
              <w:r>
                <w:rPr>
                  <w:rStyle w:val="eop"/>
                  <w:rFonts w:ascii="Calibri" w:hAnsi="Calibri" w:cs="Calibri"/>
                  <w:sz w:val="22"/>
                  <w:szCs w:val="22"/>
                </w:rPr>
                <w:t> </w:t>
              </w:r>
            </w:ins>
          </w:p>
        </w:tc>
      </w:tr>
      <w:tr w:rsidR="0065785C" w14:paraId="333DD8D4" w14:textId="77777777" w:rsidTr="0065785C">
        <w:trPr>
          <w:trHeight w:val="300"/>
          <w:jc w:val="center"/>
          <w:ins w:id="1211" w:author="Niksic, Lora" w:date="2023-09-05T12:32:00Z"/>
          <w:trPrChange w:id="1212" w:author="Niksic, Lora" w:date="2023-09-05T12:33: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1213" w:author="Niksic, Lora" w:date="2023-09-05T12:33: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73378031" w14:textId="77777777" w:rsidR="0065785C" w:rsidRDefault="0065785C" w:rsidP="0065785C">
            <w:pPr>
              <w:pStyle w:val="paragraph"/>
              <w:spacing w:before="0" w:beforeAutospacing="0" w:after="0" w:afterAutospacing="0"/>
              <w:jc w:val="center"/>
              <w:textAlignment w:val="baseline"/>
              <w:rPr>
                <w:ins w:id="1214" w:author="Niksic, Lora" w:date="2023-09-05T12:32:00Z"/>
              </w:rPr>
            </w:pPr>
            <w:ins w:id="1215" w:author="Niksic, Lora" w:date="2023-09-05T12:32:00Z">
              <w:r>
                <w:rPr>
                  <w:rStyle w:val="normaltextrun"/>
                  <w:rFonts w:ascii="Calibri" w:hAnsi="Calibri" w:cs="Calibri"/>
                  <w:b/>
                  <w:bCs/>
                  <w:sz w:val="22"/>
                  <w:szCs w:val="22"/>
                </w:rPr>
                <w:t>PCMH Validation Notes for Site Visits</w:t>
              </w:r>
              <w:r>
                <w:rPr>
                  <w:rStyle w:val="eop"/>
                  <w:rFonts w:ascii="Calibri" w:hAnsi="Calibri" w:cs="Calibri"/>
                  <w:sz w:val="22"/>
                  <w:szCs w:val="22"/>
                </w:rPr>
                <w:t> </w:t>
              </w:r>
            </w:ins>
          </w:p>
        </w:tc>
      </w:tr>
      <w:tr w:rsidR="0065785C" w14:paraId="3FDBEFFB" w14:textId="77777777" w:rsidTr="0065785C">
        <w:trPr>
          <w:trHeight w:val="300"/>
          <w:jc w:val="center"/>
          <w:ins w:id="1216" w:author="Niksic, Lora" w:date="2023-09-05T12:32:00Z"/>
          <w:trPrChange w:id="1217" w:author="Niksic, Lora" w:date="2023-09-05T12:33:00Z">
            <w:trPr>
              <w:trHeight w:val="300"/>
            </w:trPr>
          </w:trPrChange>
        </w:trPr>
        <w:tc>
          <w:tcPr>
            <w:tcW w:w="7740" w:type="dxa"/>
            <w:gridSpan w:val="2"/>
            <w:tcBorders>
              <w:top w:val="nil"/>
              <w:left w:val="single" w:sz="6" w:space="0" w:color="auto"/>
              <w:bottom w:val="single" w:sz="6" w:space="0" w:color="auto"/>
              <w:right w:val="single" w:sz="6" w:space="0" w:color="auto"/>
            </w:tcBorders>
            <w:shd w:val="clear" w:color="auto" w:fill="auto"/>
            <w:hideMark/>
            <w:tcPrChange w:id="1218" w:author="Niksic, Lora" w:date="2023-09-05T12:33:00Z">
              <w:tcPr>
                <w:tcW w:w="7740" w:type="dxa"/>
                <w:gridSpan w:val="2"/>
                <w:tcBorders>
                  <w:top w:val="nil"/>
                  <w:left w:val="single" w:sz="6" w:space="0" w:color="auto"/>
                  <w:bottom w:val="single" w:sz="6" w:space="0" w:color="auto"/>
                  <w:right w:val="single" w:sz="6" w:space="0" w:color="auto"/>
                </w:tcBorders>
                <w:shd w:val="clear" w:color="auto" w:fill="auto"/>
                <w:hideMark/>
              </w:tcPr>
            </w:tcPrChange>
          </w:tcPr>
          <w:p w14:paraId="66B40EC3" w14:textId="77777777" w:rsidR="0065785C" w:rsidRDefault="0065785C">
            <w:pPr>
              <w:pStyle w:val="paragraph"/>
              <w:numPr>
                <w:ilvl w:val="0"/>
                <w:numId w:val="299"/>
              </w:numPr>
              <w:tabs>
                <w:tab w:val="clear" w:pos="720"/>
                <w:tab w:val="num" w:pos="526"/>
              </w:tabs>
              <w:spacing w:before="0" w:beforeAutospacing="0" w:after="0" w:afterAutospacing="0"/>
              <w:ind w:left="526"/>
              <w:textAlignment w:val="baseline"/>
              <w:rPr>
                <w:ins w:id="1219" w:author="Niksic, Lora" w:date="2023-09-05T12:32:00Z"/>
                <w:rFonts w:ascii="Calibri" w:hAnsi="Calibri" w:cs="Calibri"/>
                <w:sz w:val="22"/>
                <w:szCs w:val="22"/>
              </w:rPr>
              <w:pPrChange w:id="1220" w:author="Sibai, Kaitlyn" w:date="2023-09-15T11:07:00Z">
                <w:pPr>
                  <w:pStyle w:val="paragraph"/>
                  <w:numPr>
                    <w:numId w:val="299"/>
                  </w:numPr>
                  <w:tabs>
                    <w:tab w:val="num" w:pos="720"/>
                  </w:tabs>
                  <w:spacing w:before="0" w:beforeAutospacing="0" w:after="0" w:afterAutospacing="0"/>
                  <w:ind w:left="720" w:hanging="360"/>
                  <w:textAlignment w:val="baseline"/>
                </w:pPr>
              </w:pPrChange>
            </w:pPr>
            <w:ins w:id="1221" w:author="Niksic, Lora" w:date="2023-09-05T12:32:00Z">
              <w:r>
                <w:rPr>
                  <w:rStyle w:val="normaltextrun"/>
                  <w:rFonts w:ascii="Calibri" w:hAnsi="Calibri" w:cs="Calibri"/>
                  <w:sz w:val="22"/>
                  <w:szCs w:val="22"/>
                </w:rPr>
                <w:t>Demo which evidence-based screening tools are routinely utilized, and how they are utilized.</w:t>
              </w:r>
              <w:r>
                <w:rPr>
                  <w:rStyle w:val="eop"/>
                  <w:rFonts w:ascii="Calibri" w:hAnsi="Calibri" w:cs="Calibri"/>
                  <w:sz w:val="22"/>
                  <w:szCs w:val="22"/>
                </w:rPr>
                <w:t> </w:t>
              </w:r>
            </w:ins>
          </w:p>
          <w:p w14:paraId="24A72F33" w14:textId="6BA8DA66" w:rsidR="0065785C" w:rsidRPr="00D45482" w:rsidRDefault="0065785C">
            <w:pPr>
              <w:pStyle w:val="paragraph"/>
              <w:numPr>
                <w:ilvl w:val="0"/>
                <w:numId w:val="299"/>
              </w:numPr>
              <w:tabs>
                <w:tab w:val="clear" w:pos="720"/>
                <w:tab w:val="num" w:pos="526"/>
              </w:tabs>
              <w:spacing w:before="0" w:beforeAutospacing="0" w:after="0" w:afterAutospacing="0"/>
              <w:ind w:left="526"/>
              <w:textAlignment w:val="baseline"/>
              <w:rPr>
                <w:ins w:id="1222" w:author="Niksic, Lora" w:date="2023-09-05T12:32:00Z"/>
                <w:rStyle w:val="eop"/>
                <w:rFonts w:ascii="Calibri" w:hAnsi="Calibri" w:cs="Calibri"/>
                <w:color w:val="0078D4"/>
                <w:sz w:val="22"/>
                <w:szCs w:val="22"/>
              </w:rPr>
              <w:pPrChange w:id="1223" w:author="Sibai, Kaitlyn" w:date="2023-09-15T11:07:00Z">
                <w:pPr>
                  <w:pStyle w:val="paragraph"/>
                  <w:numPr>
                    <w:numId w:val="299"/>
                  </w:numPr>
                  <w:tabs>
                    <w:tab w:val="num" w:pos="720"/>
                  </w:tabs>
                  <w:spacing w:before="0" w:beforeAutospacing="0" w:after="0" w:afterAutospacing="0"/>
                  <w:ind w:left="720" w:hanging="360"/>
                  <w:textAlignment w:val="baseline"/>
                </w:pPr>
              </w:pPrChange>
            </w:pPr>
            <w:ins w:id="1224" w:author="Niksic, Lora" w:date="2023-09-05T12:32:00Z">
              <w:r w:rsidRPr="066D5313">
                <w:rPr>
                  <w:rStyle w:val="normaltextrun"/>
                  <w:rFonts w:ascii="Calibri" w:hAnsi="Calibri" w:cs="Calibri"/>
                  <w:sz w:val="22"/>
                  <w:szCs w:val="22"/>
                </w:rPr>
                <w:t>Demo workflow</w:t>
              </w:r>
            </w:ins>
            <w:ins w:id="1225" w:author="Niksic, Lora" w:date="2023-09-15T17:19:00Z">
              <w:r w:rsidR="1F67C037" w:rsidRPr="3F462992">
                <w:rPr>
                  <w:rStyle w:val="normaltextrun"/>
                  <w:rFonts w:ascii="Calibri" w:hAnsi="Calibri" w:cs="Calibri"/>
                  <w:sz w:val="22"/>
                  <w:szCs w:val="22"/>
                </w:rPr>
                <w:t>.</w:t>
              </w:r>
            </w:ins>
          </w:p>
          <w:p w14:paraId="3CCA81A2" w14:textId="766C8738" w:rsidR="0065785C" w:rsidRDefault="0065785C">
            <w:pPr>
              <w:pStyle w:val="paragraph"/>
              <w:numPr>
                <w:ilvl w:val="0"/>
                <w:numId w:val="299"/>
              </w:numPr>
              <w:tabs>
                <w:tab w:val="clear" w:pos="720"/>
                <w:tab w:val="num" w:pos="526"/>
              </w:tabs>
              <w:spacing w:before="0" w:beforeAutospacing="0" w:after="0" w:afterAutospacing="0"/>
              <w:ind w:left="526"/>
              <w:textAlignment w:val="baseline"/>
              <w:rPr>
                <w:ins w:id="1226" w:author="Niksic, Lora" w:date="2023-09-05T12:32:00Z"/>
                <w:rStyle w:val="eop"/>
                <w:rFonts w:ascii="Calibri" w:hAnsi="Calibri" w:cs="Calibri"/>
                <w:sz w:val="22"/>
                <w:szCs w:val="22"/>
              </w:rPr>
              <w:pPrChange w:id="1227" w:author="Sibai, Kaitlyn" w:date="2023-09-15T11:07:00Z">
                <w:pPr>
                  <w:pStyle w:val="paragraph"/>
                  <w:numPr>
                    <w:numId w:val="299"/>
                  </w:numPr>
                  <w:tabs>
                    <w:tab w:val="num" w:pos="720"/>
                  </w:tabs>
                  <w:spacing w:before="0" w:beforeAutospacing="0" w:after="0" w:afterAutospacing="0"/>
                  <w:ind w:left="720" w:hanging="360"/>
                  <w:textAlignment w:val="baseline"/>
                </w:pPr>
              </w:pPrChange>
            </w:pPr>
            <w:ins w:id="1228" w:author="Niksic, Lora" w:date="2023-09-05T12:32:00Z">
              <w:r>
                <w:rPr>
                  <w:rStyle w:val="normaltextrun"/>
                  <w:rFonts w:ascii="Calibri" w:hAnsi="Calibri" w:cs="Calibri"/>
                  <w:color w:val="0078D4"/>
                  <w:sz w:val="22"/>
                  <w:szCs w:val="22"/>
                  <w:u w:val="single"/>
                </w:rPr>
                <w:t>Provide examples of community resources</w:t>
              </w:r>
            </w:ins>
            <w:ins w:id="1229" w:author="Niksic, Lora" w:date="2023-09-15T17:19:00Z">
              <w:r w:rsidR="11AC8FAD" w:rsidRPr="089080A1">
                <w:rPr>
                  <w:rStyle w:val="normaltextrun"/>
                  <w:rFonts w:ascii="Calibri" w:hAnsi="Calibri" w:cs="Calibri"/>
                  <w:color w:val="0078D4"/>
                  <w:sz w:val="22"/>
                  <w:szCs w:val="22"/>
                  <w:u w:val="single"/>
                </w:rPr>
                <w:t>.</w:t>
              </w:r>
            </w:ins>
          </w:p>
        </w:tc>
      </w:tr>
    </w:tbl>
    <w:p w14:paraId="18521422" w14:textId="77777777" w:rsidR="00520A53" w:rsidRDefault="00520A53" w:rsidP="00520A53">
      <w:pPr>
        <w:jc w:val="center"/>
        <w:rPr>
          <w:rFonts w:ascii="Calibri" w:hAnsi="Calibri" w:cs="Arial"/>
          <w:b/>
          <w:bCs/>
          <w:i/>
        </w:rPr>
      </w:pPr>
    </w:p>
    <w:p w14:paraId="7479703D" w14:textId="77777777" w:rsidR="00E02226" w:rsidRPr="00C15A7D" w:rsidRDefault="00E02226" w:rsidP="00347331">
      <w:pPr>
        <w:jc w:val="center"/>
        <w:rPr>
          <w:rFonts w:ascii="Calibri" w:hAnsi="Calibri" w:cs="Arial"/>
          <w:b/>
          <w:bCs/>
          <w:i/>
        </w:rPr>
      </w:pPr>
    </w:p>
    <w:bookmarkEnd w:id="1083"/>
    <w:p w14:paraId="6AFE3ADE" w14:textId="77777777" w:rsidR="00FF2F7B" w:rsidRPr="00C10BA4" w:rsidRDefault="00FF2F7B" w:rsidP="00347331">
      <w:pPr>
        <w:jc w:val="center"/>
        <w:rPr>
          <w:rFonts w:ascii="Calibri" w:hAnsi="Calibri" w:cs="Arial"/>
          <w:b/>
          <w:bCs/>
          <w:sz w:val="22"/>
          <w:szCs w:val="22"/>
          <w:u w:val="single"/>
        </w:rPr>
      </w:pPr>
    </w:p>
    <w:p w14:paraId="54AB10F9" w14:textId="77777777" w:rsidR="00D9134B" w:rsidRPr="00C10BA4" w:rsidRDefault="00A24EB1" w:rsidP="00D9134B">
      <w:pPr>
        <w:pStyle w:val="Heading1"/>
        <w:spacing w:before="0" w:after="0"/>
        <w:jc w:val="center"/>
        <w:rPr>
          <w:rFonts w:ascii="Calibri" w:hAnsi="Calibri"/>
          <w:sz w:val="28"/>
          <w:szCs w:val="28"/>
          <w:u w:val="single"/>
        </w:rPr>
      </w:pPr>
      <w:bookmarkStart w:id="1230" w:name="_Toc243438101"/>
      <w:bookmarkStart w:id="1231" w:name="_Toc243438201"/>
      <w:bookmarkStart w:id="1232" w:name="_Toc243438301"/>
      <w:bookmarkStart w:id="1233" w:name="_Toc243438401"/>
      <w:bookmarkStart w:id="1234" w:name="_Toc458507927"/>
      <w:bookmarkStart w:id="1235" w:name="_Toc118897885"/>
      <w:r w:rsidRPr="00D15F7B">
        <w:rPr>
          <w:rFonts w:ascii="Calibri" w:hAnsi="Calibri"/>
          <w:sz w:val="28"/>
          <w:szCs w:val="28"/>
          <w:u w:val="single"/>
        </w:rPr>
        <w:t>10.0 Linkage to Community Services</w:t>
      </w:r>
      <w:bookmarkEnd w:id="1230"/>
      <w:bookmarkEnd w:id="1231"/>
      <w:bookmarkEnd w:id="1232"/>
      <w:bookmarkEnd w:id="1233"/>
      <w:bookmarkEnd w:id="1234"/>
      <w:bookmarkEnd w:id="1235"/>
    </w:p>
    <w:p w14:paraId="41B6F893" w14:textId="77777777" w:rsidR="00430722" w:rsidRPr="00C10BA4" w:rsidRDefault="00430722" w:rsidP="00430722">
      <w:pPr>
        <w:rPr>
          <w:rFonts w:ascii="Calibri" w:hAnsi="Calibri"/>
        </w:rPr>
      </w:pPr>
    </w:p>
    <w:p w14:paraId="236AEA42" w14:textId="77777777" w:rsidR="007368B2" w:rsidRPr="00C10BA4" w:rsidRDefault="00A24EB1" w:rsidP="009E0E35">
      <w:pPr>
        <w:jc w:val="center"/>
        <w:rPr>
          <w:rFonts w:ascii="Calibri" w:hAnsi="Calibri" w:cs="Arial"/>
          <w:sz w:val="22"/>
          <w:szCs w:val="22"/>
        </w:rPr>
      </w:pPr>
      <w:r w:rsidRPr="00A24EB1">
        <w:rPr>
          <w:rFonts w:ascii="Calibri" w:hAnsi="Calibri" w:cs="Arial"/>
          <w:sz w:val="22"/>
          <w:szCs w:val="22"/>
        </w:rPr>
        <w:t xml:space="preserve">Goal: Expand the PCMH-Neighborhood to include community resources. </w:t>
      </w:r>
      <w:r w:rsidR="00DD3E21">
        <w:rPr>
          <w:rFonts w:ascii="Calibri" w:hAnsi="Calibri" w:cs="Arial"/>
          <w:sz w:val="22"/>
          <w:szCs w:val="22"/>
        </w:rPr>
        <w:t>I</w:t>
      </w:r>
      <w:r w:rsidRPr="00A24EB1">
        <w:rPr>
          <w:rFonts w:ascii="Calibri" w:hAnsi="Calibri" w:cs="Arial"/>
          <w:sz w:val="22"/>
          <w:szCs w:val="22"/>
        </w:rPr>
        <w:t>ncorporate use of community resources into patients’ care plans and assist patients in accessing community services</w:t>
      </w:r>
      <w:r w:rsidR="00DD3E21">
        <w:rPr>
          <w:rFonts w:ascii="Calibri" w:hAnsi="Calibri" w:cs="Arial"/>
          <w:sz w:val="22"/>
          <w:szCs w:val="22"/>
        </w:rPr>
        <w:t>.</w:t>
      </w:r>
    </w:p>
    <w:p w14:paraId="57A9AB0F" w14:textId="77777777" w:rsidR="007368B2" w:rsidRDefault="007368B2" w:rsidP="0018775A">
      <w:pPr>
        <w:ind w:left="720"/>
        <w:jc w:val="center"/>
        <w:rPr>
          <w:rFonts w:ascii="Calibri" w:hAnsi="Calibri" w:cs="Arial"/>
          <w:i/>
          <w:sz w:val="22"/>
          <w:szCs w:val="22"/>
        </w:rPr>
      </w:pPr>
    </w:p>
    <w:p w14:paraId="23144A6C" w14:textId="4591B80D" w:rsidR="00DE0F00" w:rsidRPr="001B1D1C" w:rsidRDefault="00DE0F00" w:rsidP="00DE0F00">
      <w:pPr>
        <w:jc w:val="center"/>
        <w:rPr>
          <w:rFonts w:ascii="Calibri" w:hAnsi="Calibri" w:cs="Arial"/>
          <w:sz w:val="22"/>
        </w:rPr>
      </w:pPr>
      <w:r w:rsidRPr="001B1D1C">
        <w:rPr>
          <w:rFonts w:ascii="Calibri" w:hAnsi="Calibri" w:cs="Arial"/>
          <w:sz w:val="22"/>
        </w:rPr>
        <w:t>8 total capabilities</w:t>
      </w:r>
      <w:r w:rsidR="001B1D1C" w:rsidRPr="001B1D1C">
        <w:rPr>
          <w:rFonts w:ascii="Calibri" w:hAnsi="Calibri" w:cs="Arial"/>
          <w:sz w:val="22"/>
        </w:rPr>
        <w:t xml:space="preserve">; </w:t>
      </w:r>
      <w:r w:rsidR="00FD7891">
        <w:rPr>
          <w:rFonts w:ascii="Calibri" w:hAnsi="Calibri" w:cs="Arial"/>
          <w:sz w:val="22"/>
        </w:rPr>
        <w:t>2</w:t>
      </w:r>
      <w:r w:rsidR="001B1D1C" w:rsidRPr="001B1D1C">
        <w:rPr>
          <w:rFonts w:ascii="Calibri" w:hAnsi="Calibri" w:cs="Arial"/>
          <w:sz w:val="22"/>
        </w:rPr>
        <w:t xml:space="preserve"> required</w:t>
      </w:r>
      <w:r w:rsidRPr="001B1D1C">
        <w:rPr>
          <w:rFonts w:ascii="Calibri" w:hAnsi="Calibri" w:cs="Arial"/>
          <w:sz w:val="22"/>
        </w:rPr>
        <w:t xml:space="preserve"> </w:t>
      </w:r>
    </w:p>
    <w:p w14:paraId="5C77E142" w14:textId="77777777" w:rsidR="00DE0F00" w:rsidRPr="00DD41DA" w:rsidRDefault="00DE0F00" w:rsidP="00DE0F00">
      <w:pPr>
        <w:jc w:val="center"/>
        <w:rPr>
          <w:rFonts w:ascii="Calibri" w:hAnsi="Calibri" w:cs="Arial"/>
          <w:sz w:val="22"/>
        </w:rPr>
      </w:pPr>
      <w:r w:rsidRPr="005B2B73">
        <w:rPr>
          <w:rFonts w:ascii="Calibri" w:hAnsi="Calibri" w:cs="Arial"/>
          <w:sz w:val="22"/>
        </w:rPr>
        <w:t>All capabil</w:t>
      </w:r>
      <w:r w:rsidRPr="001C3BAE">
        <w:rPr>
          <w:rFonts w:ascii="Calibri" w:hAnsi="Calibri" w:cs="Arial"/>
          <w:sz w:val="22"/>
        </w:rPr>
        <w:t>ities applicable to: Adult and Peds</w:t>
      </w:r>
      <w:r>
        <w:rPr>
          <w:rFonts w:ascii="Calibri" w:hAnsi="Calibri" w:cs="Arial"/>
          <w:sz w:val="22"/>
        </w:rPr>
        <w:t xml:space="preserve"> patients</w:t>
      </w:r>
    </w:p>
    <w:p w14:paraId="7E097A83" w14:textId="77777777" w:rsidR="00DE0F00" w:rsidRPr="00C10BA4" w:rsidRDefault="00DE0F00" w:rsidP="0018775A">
      <w:pPr>
        <w:ind w:left="720"/>
        <w:jc w:val="center"/>
        <w:rPr>
          <w:rFonts w:ascii="Calibri" w:hAnsi="Calibri" w:cs="Arial"/>
          <w:i/>
          <w:sz w:val="22"/>
          <w:szCs w:val="22"/>
        </w:rPr>
      </w:pPr>
    </w:p>
    <w:p w14:paraId="4CADF61D" w14:textId="406C3CBA" w:rsidR="00DE1C29" w:rsidRPr="00C10BA4" w:rsidRDefault="00A24EB1" w:rsidP="009E0E35">
      <w:pPr>
        <w:jc w:val="center"/>
        <w:rPr>
          <w:rFonts w:ascii="Calibri" w:hAnsi="Calibri" w:cs="Arial"/>
          <w:i/>
          <w:sz w:val="22"/>
          <w:szCs w:val="22"/>
        </w:rPr>
      </w:pPr>
      <w:r w:rsidRPr="00A24EB1">
        <w:rPr>
          <w:rFonts w:ascii="Calibri" w:hAnsi="Calibri" w:cs="Arial"/>
          <w:i/>
          <w:sz w:val="22"/>
          <w:szCs w:val="22"/>
        </w:rPr>
        <w:t>Applicable to PCPs and specialists</w:t>
      </w:r>
      <w:r w:rsidR="00001D89">
        <w:rPr>
          <w:rFonts w:ascii="Calibri" w:hAnsi="Calibri" w:cs="Arial"/>
          <w:i/>
          <w:sz w:val="22"/>
          <w:szCs w:val="22"/>
        </w:rPr>
        <w:t>.</w:t>
      </w:r>
      <w:r w:rsidRPr="00A24EB1">
        <w:rPr>
          <w:rFonts w:ascii="Calibri" w:hAnsi="Calibri" w:cs="Arial"/>
          <w:i/>
          <w:sz w:val="22"/>
          <w:szCs w:val="22"/>
        </w:rPr>
        <w:t xml:space="preserve"> </w:t>
      </w:r>
    </w:p>
    <w:p w14:paraId="48C7A08F" w14:textId="77777777" w:rsidR="00430722" w:rsidRPr="00C10BA4" w:rsidRDefault="00A24EB1" w:rsidP="009E0E35">
      <w:pPr>
        <w:jc w:val="center"/>
        <w:rPr>
          <w:rFonts w:ascii="Calibri" w:hAnsi="Calibri" w:cs="Arial"/>
          <w:i/>
          <w:sz w:val="22"/>
          <w:szCs w:val="22"/>
        </w:rPr>
      </w:pPr>
      <w:r w:rsidRPr="00A24EB1">
        <w:rPr>
          <w:rFonts w:ascii="Calibri" w:hAnsi="Calibri" w:cs="Arial"/>
          <w:i/>
          <w:sz w:val="22"/>
          <w:szCs w:val="22"/>
        </w:rPr>
        <w:t>When patient is co-managed by PCP and specialist, roles must be clearly defined regarding who is responsible for ensuring patients receive needed community services.</w:t>
      </w:r>
    </w:p>
    <w:p w14:paraId="2D67689D" w14:textId="77777777" w:rsidR="00D9134B" w:rsidRPr="00C10BA4" w:rsidRDefault="00D9134B" w:rsidP="00D9134B">
      <w:pPr>
        <w:jc w:val="center"/>
        <w:rPr>
          <w:rFonts w:ascii="Calibri" w:hAnsi="Calibri" w:cs="Arial"/>
          <w:b/>
          <w:bCs/>
          <w:sz w:val="22"/>
          <w:szCs w:val="22"/>
          <w:u w:val="single"/>
        </w:rPr>
      </w:pPr>
    </w:p>
    <w:p w14:paraId="732520A1"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10.1</w:t>
      </w:r>
    </w:p>
    <w:p w14:paraId="7261B94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PO has conducted a comprehensive review of community resources for the geographic population that they serve, in conjunction with Practice Units</w:t>
      </w:r>
    </w:p>
    <w:p w14:paraId="2A0D84C7" w14:textId="77777777" w:rsidR="00D9134B" w:rsidRPr="00C10BA4" w:rsidRDefault="00D9134B" w:rsidP="00D9134B">
      <w:pPr>
        <w:rPr>
          <w:rFonts w:ascii="Calibri" w:hAnsi="Calibri" w:cs="Arial"/>
          <w:bCs/>
          <w:i/>
          <w:sz w:val="22"/>
          <w:szCs w:val="22"/>
          <w:u w:val="single"/>
        </w:rPr>
      </w:pPr>
    </w:p>
    <w:p w14:paraId="63AB91BE" w14:textId="77777777" w:rsidR="00D9134B" w:rsidRPr="00C10BA4" w:rsidRDefault="008F79CA" w:rsidP="00756D9F">
      <w:pPr>
        <w:tabs>
          <w:tab w:val="left" w:pos="376"/>
          <w:tab w:val="left" w:pos="1432"/>
        </w:tabs>
        <w:rPr>
          <w:rFonts w:ascii="Calibri" w:hAnsi="Calibri" w:cs="Arial"/>
          <w:bCs/>
          <w:i/>
          <w:u w:val="single"/>
        </w:rPr>
      </w:pPr>
      <w:r w:rsidRPr="008F79CA">
        <w:rPr>
          <w:rFonts w:ascii="Calibri" w:hAnsi="Calibri" w:cs="Arial"/>
          <w:bCs/>
          <w:i/>
          <w:u w:val="single"/>
        </w:rPr>
        <w:t xml:space="preserve">PCP and Specialist </w:t>
      </w:r>
      <w:r w:rsidR="00A24EB1" w:rsidRPr="002C3793">
        <w:rPr>
          <w:rFonts w:ascii="Calibri" w:hAnsi="Calibri" w:cs="Arial"/>
          <w:bCs/>
          <w:i/>
          <w:u w:val="single"/>
        </w:rPr>
        <w:t>Guidelines</w:t>
      </w:r>
      <w:r w:rsidR="00A24EB1" w:rsidRPr="00A24EB1">
        <w:rPr>
          <w:rFonts w:ascii="Calibri" w:hAnsi="Calibri" w:cs="Arial"/>
          <w:bCs/>
          <w:i/>
          <w:u w:val="single"/>
        </w:rPr>
        <w:t xml:space="preserve">: </w:t>
      </w:r>
    </w:p>
    <w:p w14:paraId="480322DB" w14:textId="28D315C3" w:rsidR="00D9134B" w:rsidRPr="00C10BA4" w:rsidRDefault="00A24EB1" w:rsidP="007470DF">
      <w:pPr>
        <w:numPr>
          <w:ilvl w:val="0"/>
          <w:numId w:val="76"/>
        </w:numPr>
        <w:tabs>
          <w:tab w:val="clear" w:pos="1260"/>
        </w:tabs>
        <w:ind w:left="1080"/>
        <w:rPr>
          <w:rFonts w:ascii="Calibri" w:hAnsi="Calibri" w:cs="Arial"/>
          <w:bCs/>
          <w:sz w:val="22"/>
          <w:szCs w:val="22"/>
        </w:rPr>
      </w:pPr>
      <w:r w:rsidRPr="00A24EB1">
        <w:rPr>
          <w:rFonts w:ascii="Calibri" w:hAnsi="Calibri" w:cs="Arial"/>
          <w:bCs/>
          <w:sz w:val="22"/>
          <w:szCs w:val="22"/>
        </w:rPr>
        <w:t>The review may take place within the context of a multi-PO effort</w:t>
      </w:r>
      <w:r w:rsidR="0026327B">
        <w:rPr>
          <w:rFonts w:ascii="Calibri" w:hAnsi="Calibri" w:cs="Arial"/>
          <w:bCs/>
          <w:sz w:val="22"/>
          <w:szCs w:val="22"/>
        </w:rPr>
        <w:t>.</w:t>
      </w:r>
    </w:p>
    <w:p w14:paraId="3B5CF690" w14:textId="44F69CAD" w:rsidR="00D9134B" w:rsidRPr="00C10BA4" w:rsidRDefault="00A24EB1" w:rsidP="007470DF">
      <w:pPr>
        <w:numPr>
          <w:ilvl w:val="0"/>
          <w:numId w:val="76"/>
        </w:numPr>
        <w:tabs>
          <w:tab w:val="clear" w:pos="1260"/>
        </w:tabs>
        <w:ind w:left="1080"/>
        <w:rPr>
          <w:rFonts w:ascii="Calibri" w:hAnsi="Calibri" w:cs="Arial"/>
          <w:bCs/>
          <w:sz w:val="22"/>
          <w:szCs w:val="22"/>
        </w:rPr>
      </w:pPr>
      <w:r w:rsidRPr="00A24EB1">
        <w:rPr>
          <w:rFonts w:ascii="Calibri" w:hAnsi="Calibri" w:cs="Arial"/>
          <w:bCs/>
          <w:sz w:val="22"/>
          <w:szCs w:val="22"/>
        </w:rPr>
        <w:t>Review should include health care, social, pharmaceutical, mental health, and rare disease support associations</w:t>
      </w:r>
      <w:r w:rsidR="0026327B">
        <w:rPr>
          <w:rFonts w:ascii="Calibri" w:hAnsi="Calibri" w:cs="Arial"/>
          <w:bCs/>
          <w:sz w:val="22"/>
          <w:szCs w:val="22"/>
        </w:rPr>
        <w:t>.</w:t>
      </w:r>
    </w:p>
    <w:p w14:paraId="786BC554" w14:textId="202578D8" w:rsidR="00D9134B" w:rsidRPr="00C10BA4" w:rsidRDefault="00A24EB1" w:rsidP="007470DF">
      <w:pPr>
        <w:numPr>
          <w:ilvl w:val="1"/>
          <w:numId w:val="218"/>
        </w:numPr>
        <w:rPr>
          <w:rFonts w:ascii="Calibri" w:hAnsi="Calibri" w:cs="Arial"/>
          <w:bCs/>
          <w:sz w:val="22"/>
          <w:szCs w:val="22"/>
        </w:rPr>
      </w:pPr>
      <w:r w:rsidRPr="00A24EB1">
        <w:rPr>
          <w:rFonts w:ascii="Calibri" w:hAnsi="Calibri" w:cs="Arial"/>
          <w:bCs/>
          <w:sz w:val="22"/>
          <w:szCs w:val="22"/>
        </w:rPr>
        <w:t>If comprehensive community resource database has already been developed (e.g., by hospital, United Way) then further review by PO is not necessary</w:t>
      </w:r>
      <w:r w:rsidR="00903E4C">
        <w:rPr>
          <w:rFonts w:ascii="Calibri" w:hAnsi="Calibri" w:cs="Arial"/>
          <w:bCs/>
          <w:sz w:val="22"/>
          <w:szCs w:val="22"/>
        </w:rPr>
        <w:t>.</w:t>
      </w:r>
    </w:p>
    <w:p w14:paraId="597E319B" w14:textId="5899B808" w:rsidR="00D9134B" w:rsidRDefault="00A24EB1" w:rsidP="007470DF">
      <w:pPr>
        <w:numPr>
          <w:ilvl w:val="1"/>
          <w:numId w:val="218"/>
        </w:numPr>
        <w:rPr>
          <w:rFonts w:ascii="Calibri" w:hAnsi="Calibri" w:cs="Arial"/>
          <w:bCs/>
          <w:sz w:val="22"/>
          <w:szCs w:val="22"/>
        </w:rPr>
      </w:pPr>
      <w:r w:rsidRPr="004D5799">
        <w:rPr>
          <w:rFonts w:ascii="Calibri" w:hAnsi="Calibri" w:cs="Arial"/>
          <w:bCs/>
          <w:sz w:val="22"/>
          <w:szCs w:val="22"/>
        </w:rPr>
        <w:t>Review may include survey of practice units to assist in identifying local community resources</w:t>
      </w:r>
      <w:r w:rsidR="00903E4C">
        <w:rPr>
          <w:rFonts w:ascii="Calibri" w:hAnsi="Calibri" w:cs="Arial"/>
          <w:bCs/>
          <w:sz w:val="22"/>
          <w:szCs w:val="22"/>
        </w:rPr>
        <w:t>.</w:t>
      </w:r>
    </w:p>
    <w:p w14:paraId="5941FE85" w14:textId="77777777" w:rsidR="004D5799" w:rsidRDefault="004D5799" w:rsidP="004D5799">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D5799" w14:paraId="738920D3"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CE0DC8"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2F386DA"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D5799" w14:paraId="6B1BC09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BD315D" w14:textId="77777777" w:rsidR="004D5799" w:rsidRPr="000433C5" w:rsidRDefault="004D579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D5799" w14:paraId="467CE809"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B80174" w14:textId="43E57396" w:rsidR="004D5799" w:rsidRPr="004D5799" w:rsidRDefault="004D5799" w:rsidP="007470DF">
            <w:pPr>
              <w:pStyle w:val="ListParagraph"/>
              <w:numPr>
                <w:ilvl w:val="0"/>
                <w:numId w:val="166"/>
              </w:numPr>
              <w:rPr>
                <w:rFonts w:asciiTheme="minorHAnsi" w:hAnsiTheme="minorHAnsi"/>
                <w:sz w:val="22"/>
                <w:szCs w:val="22"/>
              </w:rPr>
            </w:pPr>
            <w:r w:rsidRPr="004D5799">
              <w:rPr>
                <w:rFonts w:asciiTheme="minorHAnsi" w:hAnsiTheme="minorHAnsi"/>
                <w:sz w:val="22"/>
                <w:szCs w:val="22"/>
              </w:rPr>
              <w:t xml:space="preserve">Discuss </w:t>
            </w:r>
            <w:r>
              <w:rPr>
                <w:rFonts w:asciiTheme="minorHAnsi" w:hAnsiTheme="minorHAnsi"/>
                <w:sz w:val="22"/>
                <w:szCs w:val="22"/>
              </w:rPr>
              <w:t xml:space="preserve">review process </w:t>
            </w:r>
            <w:r w:rsidRPr="004D5799">
              <w:rPr>
                <w:rFonts w:asciiTheme="minorHAnsi" w:hAnsiTheme="minorHAnsi"/>
                <w:sz w:val="22"/>
                <w:szCs w:val="22"/>
              </w:rPr>
              <w:t>with PO representation at the visit</w:t>
            </w:r>
          </w:p>
          <w:p w14:paraId="081C7338" w14:textId="73FFAD85" w:rsidR="004D5799" w:rsidRPr="008669FC" w:rsidRDefault="004D5799" w:rsidP="007470DF">
            <w:pPr>
              <w:pStyle w:val="ListParagraph"/>
              <w:numPr>
                <w:ilvl w:val="0"/>
                <w:numId w:val="166"/>
              </w:numPr>
              <w:rPr>
                <w:rFonts w:asciiTheme="minorHAnsi" w:hAnsiTheme="minorHAnsi"/>
                <w:sz w:val="22"/>
                <w:szCs w:val="22"/>
              </w:rPr>
            </w:pPr>
            <w:r w:rsidRPr="004D5799">
              <w:rPr>
                <w:rFonts w:asciiTheme="minorHAnsi" w:hAnsiTheme="minorHAnsi"/>
                <w:sz w:val="22"/>
                <w:szCs w:val="22"/>
              </w:rPr>
              <w:t xml:space="preserve">United </w:t>
            </w:r>
            <w:r w:rsidR="00C518E5">
              <w:rPr>
                <w:rFonts w:asciiTheme="minorHAnsi" w:hAnsiTheme="minorHAnsi"/>
                <w:sz w:val="22"/>
                <w:szCs w:val="22"/>
              </w:rPr>
              <w:t>W</w:t>
            </w:r>
            <w:r w:rsidRPr="004D5799">
              <w:rPr>
                <w:rFonts w:asciiTheme="minorHAnsi" w:hAnsiTheme="minorHAnsi"/>
                <w:sz w:val="22"/>
                <w:szCs w:val="22"/>
              </w:rPr>
              <w:t>ay or other formal databases will count</w:t>
            </w:r>
          </w:p>
        </w:tc>
      </w:tr>
    </w:tbl>
    <w:p w14:paraId="40DE800E" w14:textId="77777777" w:rsidR="004D5799" w:rsidRPr="004D5799" w:rsidRDefault="004D5799" w:rsidP="004D5799">
      <w:pPr>
        <w:ind w:left="1080"/>
        <w:rPr>
          <w:rFonts w:ascii="Calibri" w:hAnsi="Calibri" w:cs="Arial"/>
          <w:bCs/>
          <w:sz w:val="22"/>
          <w:szCs w:val="22"/>
        </w:rPr>
      </w:pPr>
    </w:p>
    <w:p w14:paraId="32E36A4F" w14:textId="225B13C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10.2</w:t>
      </w:r>
      <w:r w:rsidR="00B260CA">
        <w:rPr>
          <w:rFonts w:ascii="Calibri" w:hAnsi="Calibri"/>
          <w:sz w:val="24"/>
          <w:szCs w:val="24"/>
        </w:rPr>
        <w:t xml:space="preserve"> </w:t>
      </w:r>
      <w:r w:rsidR="002D06B1">
        <w:rPr>
          <w:rFonts w:ascii="Calibri" w:hAnsi="Calibri"/>
          <w:sz w:val="24"/>
          <w:szCs w:val="24"/>
        </w:rPr>
        <w:t>–</w:t>
      </w:r>
      <w:r w:rsidR="00B260CA">
        <w:rPr>
          <w:rFonts w:ascii="Calibri" w:hAnsi="Calibri"/>
          <w:sz w:val="24"/>
          <w:szCs w:val="24"/>
        </w:rPr>
        <w:t xml:space="preserve"> </w:t>
      </w:r>
      <w:r w:rsidR="00B260CA" w:rsidRPr="00B260CA">
        <w:rPr>
          <w:rFonts w:ascii="Calibri" w:hAnsi="Calibri"/>
          <w:color w:val="FF0000"/>
          <w:sz w:val="24"/>
          <w:szCs w:val="24"/>
        </w:rPr>
        <w:t>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2019)</w:t>
      </w:r>
    </w:p>
    <w:p w14:paraId="59722EA4" w14:textId="54901A0E" w:rsidR="00D9134B" w:rsidRPr="00C10BA4" w:rsidRDefault="00A24EB1" w:rsidP="00D9134B">
      <w:pPr>
        <w:pStyle w:val="Heading2"/>
        <w:spacing w:before="0" w:after="0"/>
        <w:jc w:val="center"/>
        <w:rPr>
          <w:rFonts w:ascii="Calibri" w:hAnsi="Calibri"/>
          <w:sz w:val="24"/>
          <w:szCs w:val="24"/>
        </w:rPr>
      </w:pPr>
      <w:smartTag w:uri="urn:schemas-microsoft-com:office:smarttags" w:element="place">
        <w:r w:rsidRPr="00A24EB1">
          <w:rPr>
            <w:rFonts w:ascii="Calibri" w:hAnsi="Calibri"/>
            <w:sz w:val="24"/>
            <w:szCs w:val="24"/>
          </w:rPr>
          <w:t>PO</w:t>
        </w:r>
      </w:smartTag>
      <w:r w:rsidRPr="00A24EB1">
        <w:rPr>
          <w:rFonts w:ascii="Calibri" w:hAnsi="Calibri"/>
          <w:sz w:val="24"/>
          <w:szCs w:val="24"/>
        </w:rPr>
        <w:t xml:space="preserve"> maintains a community resource database based on input from Practice Units that serves as a central repository of information for all Practice Units  </w:t>
      </w:r>
    </w:p>
    <w:p w14:paraId="0C743088" w14:textId="77777777" w:rsidR="00D9134B" w:rsidRPr="00C10BA4" w:rsidRDefault="00D9134B" w:rsidP="00D9134B">
      <w:pPr>
        <w:rPr>
          <w:rFonts w:ascii="Calibri" w:hAnsi="Calibri" w:cs="Arial"/>
          <w:bCs/>
          <w:sz w:val="22"/>
          <w:szCs w:val="22"/>
        </w:rPr>
      </w:pPr>
    </w:p>
    <w:p w14:paraId="60769AE9"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4121BDC0" w14:textId="2DA112D3"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The database may include resources such as the United Way’s 2-1-1 hotline, and links to online resources</w:t>
      </w:r>
      <w:r w:rsidR="00533482">
        <w:rPr>
          <w:rFonts w:ascii="Calibri" w:hAnsi="Calibri" w:cs="Arial"/>
          <w:bCs/>
          <w:sz w:val="22"/>
          <w:szCs w:val="22"/>
        </w:rPr>
        <w:t xml:space="preserve"> such as www.auntbertha.com</w:t>
      </w:r>
      <w:r w:rsidRPr="00A24EB1">
        <w:rPr>
          <w:rFonts w:ascii="Calibri" w:hAnsi="Calibri" w:cs="Arial"/>
          <w:bCs/>
          <w:sz w:val="22"/>
          <w:szCs w:val="22"/>
        </w:rPr>
        <w:t>.</w:t>
      </w:r>
    </w:p>
    <w:p w14:paraId="4679582D" w14:textId="37447FC0"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At least one staff person in the PO is responsible for conducting a</w:t>
      </w:r>
      <w:r w:rsidR="008F2595">
        <w:rPr>
          <w:rFonts w:ascii="Calibri" w:hAnsi="Calibri" w:cs="Arial"/>
          <w:bCs/>
          <w:sz w:val="22"/>
          <w:szCs w:val="22"/>
        </w:rPr>
        <w:t xml:space="preserve">n </w:t>
      </w:r>
      <w:r w:rsidRPr="00A24EB1">
        <w:rPr>
          <w:rFonts w:ascii="Calibri" w:hAnsi="Calibri" w:cs="Arial"/>
          <w:bCs/>
          <w:sz w:val="22"/>
          <w:szCs w:val="22"/>
        </w:rPr>
        <w:t>annual update of the database and verifying local resource listings (PO may coordinate with Practice Unit staff to ensure resource reliability)</w:t>
      </w:r>
      <w:r w:rsidR="0026327B">
        <w:rPr>
          <w:rFonts w:ascii="Calibri" w:hAnsi="Calibri" w:cs="Arial"/>
          <w:bCs/>
          <w:sz w:val="22"/>
          <w:szCs w:val="22"/>
        </w:rPr>
        <w:t>.</w:t>
      </w:r>
      <w:r w:rsidRPr="00A24EB1">
        <w:rPr>
          <w:rFonts w:ascii="Calibri" w:hAnsi="Calibri" w:cs="Arial"/>
          <w:bCs/>
          <w:sz w:val="22"/>
          <w:szCs w:val="22"/>
        </w:rPr>
        <w:t xml:space="preserve"> </w:t>
      </w:r>
    </w:p>
    <w:p w14:paraId="38387FA1" w14:textId="1C35E246" w:rsidR="000470CD" w:rsidRPr="00C10BA4" w:rsidRDefault="00A24EB1" w:rsidP="007470DF">
      <w:pPr>
        <w:pStyle w:val="ListParagraph"/>
        <w:numPr>
          <w:ilvl w:val="1"/>
          <w:numId w:val="77"/>
        </w:numPr>
        <w:contextualSpacing w:val="0"/>
        <w:rPr>
          <w:rFonts w:ascii="Calibri" w:hAnsi="Calibri" w:cs="Arial"/>
          <w:sz w:val="22"/>
          <w:szCs w:val="22"/>
        </w:rPr>
      </w:pPr>
      <w:r w:rsidRPr="00A24EB1">
        <w:rPr>
          <w:rFonts w:ascii="Calibri" w:hAnsi="Calibri" w:cs="Arial"/>
          <w:sz w:val="22"/>
          <w:szCs w:val="22"/>
        </w:rPr>
        <w:t>During the update process, consideration may be given to including new, innovative community resources such as Southeast Michigan Beacon Community’s Text4Health program</w:t>
      </w:r>
      <w:r w:rsidR="00903E4C">
        <w:rPr>
          <w:rFonts w:ascii="Calibri" w:hAnsi="Calibri" w:cs="Arial"/>
          <w:sz w:val="22"/>
          <w:szCs w:val="22"/>
        </w:rPr>
        <w:t>.</w:t>
      </w:r>
    </w:p>
    <w:p w14:paraId="6A850FB0" w14:textId="5A366953" w:rsidR="00D9134B" w:rsidRPr="00C10BA4" w:rsidRDefault="00A24EB1" w:rsidP="007470DF">
      <w:pPr>
        <w:numPr>
          <w:ilvl w:val="1"/>
          <w:numId w:val="77"/>
        </w:numPr>
        <w:rPr>
          <w:rFonts w:ascii="Calibri" w:hAnsi="Calibri" w:cs="Arial"/>
          <w:bCs/>
          <w:sz w:val="22"/>
          <w:szCs w:val="22"/>
        </w:rPr>
      </w:pPr>
      <w:r w:rsidRPr="00A24EB1">
        <w:rPr>
          <w:rFonts w:ascii="Calibri" w:hAnsi="Calibri" w:cs="Arial"/>
          <w:bCs/>
          <w:sz w:val="22"/>
          <w:szCs w:val="22"/>
        </w:rPr>
        <w:t>It is acceptable for staff to not verify aggregate listings (such as 2-1-1) if they are able to document how often the listings are updated by the resource administrator</w:t>
      </w:r>
      <w:r w:rsidR="00903E4C">
        <w:rPr>
          <w:rFonts w:ascii="Calibri" w:hAnsi="Calibri" w:cs="Arial"/>
          <w:bCs/>
          <w:sz w:val="22"/>
          <w:szCs w:val="22"/>
        </w:rPr>
        <w:t>.</w:t>
      </w:r>
    </w:p>
    <w:p w14:paraId="0DB7C8BA" w14:textId="59E5BB78" w:rsidR="00D9134B" w:rsidRPr="00C10BA4"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Resource databases are shared with other POs, particularly in overlapping geographic regions</w:t>
      </w:r>
      <w:r w:rsidR="0026327B">
        <w:rPr>
          <w:rFonts w:ascii="Calibri" w:hAnsi="Calibri" w:cs="Arial"/>
          <w:bCs/>
          <w:sz w:val="22"/>
          <w:szCs w:val="22"/>
        </w:rPr>
        <w:t>.</w:t>
      </w:r>
    </w:p>
    <w:p w14:paraId="5E9C4FBA" w14:textId="5D55D8D0" w:rsidR="00D9134B" w:rsidRDefault="00A24EB1" w:rsidP="007470DF">
      <w:pPr>
        <w:numPr>
          <w:ilvl w:val="0"/>
          <w:numId w:val="77"/>
        </w:numPr>
        <w:tabs>
          <w:tab w:val="clear" w:pos="1260"/>
          <w:tab w:val="num" w:pos="1080"/>
        </w:tabs>
        <w:ind w:left="1080"/>
        <w:rPr>
          <w:rFonts w:ascii="Calibri" w:hAnsi="Calibri" w:cs="Arial"/>
          <w:bCs/>
          <w:sz w:val="22"/>
          <w:szCs w:val="22"/>
        </w:rPr>
      </w:pPr>
      <w:r w:rsidRPr="00A24EB1">
        <w:rPr>
          <w:rFonts w:ascii="Calibri" w:hAnsi="Calibri" w:cs="Arial"/>
          <w:bCs/>
          <w:sz w:val="22"/>
          <w:szCs w:val="22"/>
        </w:rPr>
        <w:t>Portion of database includes self-management training programs available in the community</w:t>
      </w:r>
      <w:r w:rsidR="0026327B">
        <w:rPr>
          <w:rFonts w:ascii="Calibri" w:hAnsi="Calibri" w:cs="Arial"/>
          <w:bCs/>
          <w:sz w:val="22"/>
          <w:szCs w:val="22"/>
        </w:rPr>
        <w:t>.</w:t>
      </w:r>
    </w:p>
    <w:p w14:paraId="2DAB6957" w14:textId="77777777" w:rsidR="00550A79" w:rsidRDefault="00550A79" w:rsidP="00550A79">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550A79" w14:paraId="668A895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F4EF1F"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6863ACD"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550A79" w14:paraId="48A9B70C"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C3914A" w14:textId="77777777" w:rsidR="00550A79" w:rsidRPr="000433C5" w:rsidRDefault="00550A79"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550A79" w14:paraId="7F74A70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4BBA6E" w14:textId="77777777" w:rsidR="00550A79"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8C20BC" w:rsidRPr="008C20BC">
              <w:rPr>
                <w:rFonts w:asciiTheme="minorHAnsi" w:hAnsiTheme="minorHAnsi"/>
                <w:sz w:val="22"/>
                <w:szCs w:val="22"/>
              </w:rPr>
              <w:t xml:space="preserve"> examples in the database</w:t>
            </w:r>
          </w:p>
          <w:p w14:paraId="31E0283E" w14:textId="7F51AE9B" w:rsidR="00550A79" w:rsidRPr="008C20BC" w:rsidRDefault="00AA1E76" w:rsidP="007470DF">
            <w:pPr>
              <w:pStyle w:val="ListParagraph"/>
              <w:numPr>
                <w:ilvl w:val="0"/>
                <w:numId w:val="166"/>
              </w:numPr>
              <w:rPr>
                <w:rFonts w:asciiTheme="minorHAnsi" w:hAnsiTheme="minorHAnsi"/>
                <w:sz w:val="22"/>
                <w:szCs w:val="22"/>
              </w:rPr>
            </w:pPr>
            <w:r>
              <w:rPr>
                <w:rFonts w:asciiTheme="minorHAnsi" w:hAnsiTheme="minorHAnsi"/>
                <w:sz w:val="22"/>
                <w:szCs w:val="22"/>
              </w:rPr>
              <w:t>Discussion of process for collecting information from the PUs</w:t>
            </w:r>
          </w:p>
        </w:tc>
      </w:tr>
    </w:tbl>
    <w:p w14:paraId="608C2CBB" w14:textId="77777777" w:rsidR="00D9134B" w:rsidRPr="00C10BA4" w:rsidRDefault="00D9134B" w:rsidP="00D9134B">
      <w:pPr>
        <w:rPr>
          <w:rFonts w:ascii="Calibri" w:hAnsi="Calibri" w:cs="Arial"/>
          <w:bCs/>
          <w:sz w:val="22"/>
          <w:szCs w:val="22"/>
        </w:rPr>
      </w:pPr>
    </w:p>
    <w:p w14:paraId="7C9CE2E3"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10.3</w:t>
      </w:r>
    </w:p>
    <w:p w14:paraId="29B92051" w14:textId="77777777" w:rsidR="00D9134B" w:rsidRPr="00C10BA4" w:rsidRDefault="00A24EB1" w:rsidP="00D9134B">
      <w:pPr>
        <w:pStyle w:val="Heading2"/>
        <w:spacing w:before="0" w:after="0"/>
        <w:jc w:val="center"/>
        <w:rPr>
          <w:rFonts w:ascii="Calibri" w:hAnsi="Calibri"/>
          <w:sz w:val="24"/>
          <w:szCs w:val="24"/>
        </w:rPr>
      </w:pPr>
      <w:smartTag w:uri="urn:schemas-microsoft-com:office:smarttags" w:element="place">
        <w:r w:rsidRPr="00A24EB1">
          <w:rPr>
            <w:rFonts w:ascii="Calibri" w:hAnsi="Calibri"/>
            <w:sz w:val="24"/>
            <w:szCs w:val="24"/>
          </w:rPr>
          <w:t>PO</w:t>
        </w:r>
      </w:smartTag>
      <w:r w:rsidRPr="00A24EB1">
        <w:rPr>
          <w:rFonts w:ascii="Calibri" w:hAnsi="Calibri"/>
          <w:sz w:val="24"/>
          <w:szCs w:val="24"/>
        </w:rPr>
        <w:t xml:space="preserve"> in conjunction with Practice Units has established collaborative relationships with appropriate community-based agencies and organizations</w:t>
      </w:r>
    </w:p>
    <w:p w14:paraId="3E199506" w14:textId="77777777" w:rsidR="00D9134B" w:rsidRPr="00C10BA4" w:rsidRDefault="00D9134B" w:rsidP="00D9134B">
      <w:pPr>
        <w:rPr>
          <w:rFonts w:ascii="Calibri" w:hAnsi="Calibri" w:cs="Arial"/>
          <w:bCs/>
          <w:sz w:val="22"/>
          <w:szCs w:val="22"/>
        </w:rPr>
      </w:pPr>
    </w:p>
    <w:p w14:paraId="7676D999"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4886BB4B" w14:textId="416B84D2" w:rsidR="00D9134B" w:rsidRDefault="00491BFD" w:rsidP="007470DF">
      <w:pPr>
        <w:numPr>
          <w:ilvl w:val="0"/>
          <w:numId w:val="78"/>
        </w:numPr>
        <w:rPr>
          <w:rFonts w:ascii="Calibri" w:hAnsi="Calibri" w:cs="Arial"/>
          <w:bCs/>
          <w:sz w:val="22"/>
          <w:szCs w:val="22"/>
        </w:rPr>
      </w:pPr>
      <w:r>
        <w:rPr>
          <w:rFonts w:ascii="Calibri" w:hAnsi="Calibri" w:cs="Arial"/>
          <w:bCs/>
          <w:sz w:val="22"/>
          <w:szCs w:val="22"/>
        </w:rPr>
        <w:t xml:space="preserve">Practice or </w:t>
      </w:r>
      <w:r w:rsidR="00A24EB1" w:rsidRPr="00A24EB1">
        <w:rPr>
          <w:rFonts w:ascii="Calibri" w:hAnsi="Calibri" w:cs="Arial"/>
          <w:bCs/>
          <w:sz w:val="22"/>
          <w:szCs w:val="22"/>
        </w:rPr>
        <w:t xml:space="preserve">PO </w:t>
      </w:r>
      <w:r w:rsidR="00296647">
        <w:rPr>
          <w:rFonts w:ascii="Calibri" w:hAnsi="Calibri" w:cs="Arial"/>
          <w:bCs/>
          <w:sz w:val="22"/>
          <w:szCs w:val="22"/>
        </w:rPr>
        <w:t xml:space="preserve">in collaboration </w:t>
      </w:r>
      <w:r>
        <w:rPr>
          <w:rFonts w:ascii="Calibri" w:hAnsi="Calibri" w:cs="Arial"/>
          <w:bCs/>
          <w:sz w:val="22"/>
          <w:szCs w:val="22"/>
        </w:rPr>
        <w:t>with</w:t>
      </w:r>
      <w:r w:rsidR="001804D2">
        <w:rPr>
          <w:rFonts w:ascii="Calibri" w:hAnsi="Calibri" w:cs="Arial"/>
          <w:bCs/>
          <w:sz w:val="22"/>
          <w:szCs w:val="22"/>
        </w:rPr>
        <w:t xml:space="preserve"> practice </w:t>
      </w:r>
      <w:r w:rsidR="00A24EB1" w:rsidRPr="00A24EB1">
        <w:rPr>
          <w:rFonts w:ascii="Calibri" w:hAnsi="Calibri" w:cs="Arial"/>
          <w:bCs/>
          <w:sz w:val="22"/>
          <w:szCs w:val="22"/>
        </w:rPr>
        <w:t>is able to provide a list of organizations</w:t>
      </w:r>
      <w:r w:rsidR="00B002FA">
        <w:rPr>
          <w:rFonts w:ascii="Calibri" w:hAnsi="Calibri" w:cs="Arial"/>
          <w:bCs/>
          <w:sz w:val="22"/>
          <w:szCs w:val="22"/>
        </w:rPr>
        <w:t xml:space="preserve"> providing services relevant to their patient population</w:t>
      </w:r>
      <w:r w:rsidR="00A24EB1" w:rsidRPr="00A24EB1">
        <w:rPr>
          <w:rFonts w:ascii="Calibri" w:hAnsi="Calibri" w:cs="Arial"/>
          <w:bCs/>
          <w:sz w:val="22"/>
          <w:szCs w:val="22"/>
        </w:rPr>
        <w:t xml:space="preserve"> in which collaborative</w:t>
      </w:r>
      <w:r w:rsidR="004563FF">
        <w:rPr>
          <w:rFonts w:ascii="Calibri" w:hAnsi="Calibri" w:cs="Arial"/>
          <w:bCs/>
          <w:sz w:val="22"/>
          <w:szCs w:val="22"/>
        </w:rPr>
        <w:t>, ongoing</w:t>
      </w:r>
      <w:r w:rsidR="00A24EB1" w:rsidRPr="00A24EB1">
        <w:rPr>
          <w:rFonts w:ascii="Calibri" w:hAnsi="Calibri" w:cs="Arial"/>
          <w:bCs/>
          <w:sz w:val="22"/>
          <w:szCs w:val="22"/>
        </w:rPr>
        <w:t xml:space="preserve"> relationships are directly established</w:t>
      </w:r>
      <w:r w:rsidR="0026327B">
        <w:rPr>
          <w:rFonts w:ascii="Calibri" w:hAnsi="Calibri" w:cs="Arial"/>
          <w:bCs/>
          <w:sz w:val="22"/>
          <w:szCs w:val="22"/>
        </w:rPr>
        <w:t>.</w:t>
      </w:r>
    </w:p>
    <w:p w14:paraId="73CBF7B2" w14:textId="74738372" w:rsidR="00851960" w:rsidRDefault="001804D2" w:rsidP="007470DF">
      <w:pPr>
        <w:numPr>
          <w:ilvl w:val="1"/>
          <w:numId w:val="78"/>
        </w:numPr>
        <w:rPr>
          <w:rFonts w:ascii="Calibri" w:hAnsi="Calibri" w:cs="Arial"/>
          <w:bCs/>
          <w:sz w:val="22"/>
          <w:szCs w:val="22"/>
        </w:rPr>
      </w:pPr>
      <w:r>
        <w:rPr>
          <w:rFonts w:ascii="Calibri" w:hAnsi="Calibri" w:cs="Arial"/>
          <w:bCs/>
          <w:sz w:val="22"/>
          <w:szCs w:val="22"/>
        </w:rPr>
        <w:t>P</w:t>
      </w:r>
      <w:r w:rsidR="00B002FA">
        <w:rPr>
          <w:rFonts w:ascii="Calibri" w:hAnsi="Calibri" w:cs="Arial"/>
          <w:bCs/>
          <w:sz w:val="22"/>
          <w:szCs w:val="22"/>
        </w:rPr>
        <w:t>O in conjunction with</w:t>
      </w:r>
      <w:r>
        <w:rPr>
          <w:rFonts w:ascii="Calibri" w:hAnsi="Calibri" w:cs="Arial"/>
          <w:bCs/>
          <w:sz w:val="22"/>
          <w:szCs w:val="22"/>
        </w:rPr>
        <w:t xml:space="preserve"> practice has conducted outreach to organizations and held in-person meetings </w:t>
      </w:r>
      <w:r w:rsidR="00B002FA">
        <w:rPr>
          <w:rFonts w:ascii="Calibri" w:hAnsi="Calibri" w:cs="Arial"/>
          <w:bCs/>
          <w:sz w:val="22"/>
          <w:szCs w:val="22"/>
        </w:rPr>
        <w:t xml:space="preserve">or </w:t>
      </w:r>
      <w:r w:rsidR="008F79CA" w:rsidRPr="008F79CA">
        <w:rPr>
          <w:rFonts w:ascii="Calibri" w:hAnsi="Calibri" w:cs="Arial"/>
          <w:bCs/>
          <w:sz w:val="22"/>
          <w:szCs w:val="22"/>
        </w:rPr>
        <w:t>face-to-face events, at least annually, that facilitate interaction between practices and agencies</w:t>
      </w:r>
      <w:r w:rsidR="00B002FA">
        <w:rPr>
          <w:rFonts w:ascii="Calibri" w:hAnsi="Calibri" w:cs="Arial"/>
          <w:bCs/>
          <w:sz w:val="22"/>
          <w:szCs w:val="22"/>
        </w:rPr>
        <w:t xml:space="preserve"> where they</w:t>
      </w:r>
      <w:r w:rsidR="007C12BE">
        <w:rPr>
          <w:rFonts w:ascii="Calibri" w:hAnsi="Calibri" w:cs="Arial"/>
          <w:bCs/>
          <w:sz w:val="22"/>
          <w:szCs w:val="22"/>
        </w:rPr>
        <w:t xml:space="preserve"> discuss </w:t>
      </w:r>
      <w:r w:rsidR="00B002FA">
        <w:rPr>
          <w:rFonts w:ascii="Calibri" w:hAnsi="Calibri" w:cs="Arial"/>
          <w:bCs/>
          <w:sz w:val="22"/>
          <w:szCs w:val="22"/>
        </w:rPr>
        <w:t>the</w:t>
      </w:r>
      <w:r w:rsidR="004563FF">
        <w:rPr>
          <w:rFonts w:ascii="Calibri" w:hAnsi="Calibri" w:cs="Arial"/>
          <w:bCs/>
          <w:sz w:val="22"/>
          <w:szCs w:val="22"/>
        </w:rPr>
        <w:t xml:space="preserve"> needs of their patient population</w:t>
      </w:r>
      <w:r w:rsidR="00903E4C">
        <w:rPr>
          <w:rFonts w:ascii="Calibri" w:hAnsi="Calibri" w:cs="Arial"/>
          <w:bCs/>
          <w:sz w:val="22"/>
          <w:szCs w:val="22"/>
        </w:rPr>
        <w:t>.</w:t>
      </w:r>
    </w:p>
    <w:p w14:paraId="72EA647E" w14:textId="54D33D49" w:rsidR="00D9134B" w:rsidRPr="00C10BA4" w:rsidRDefault="00A24EB1" w:rsidP="007470DF">
      <w:pPr>
        <w:numPr>
          <w:ilvl w:val="0"/>
          <w:numId w:val="78"/>
        </w:numPr>
        <w:rPr>
          <w:rFonts w:ascii="Calibri" w:hAnsi="Calibri" w:cs="Arial"/>
          <w:bCs/>
          <w:sz w:val="22"/>
          <w:szCs w:val="22"/>
        </w:rPr>
      </w:pPr>
      <w:r w:rsidRPr="00A24EB1">
        <w:rPr>
          <w:rFonts w:ascii="Calibri" w:hAnsi="Calibri" w:cs="Arial"/>
          <w:bCs/>
          <w:sz w:val="22"/>
          <w:szCs w:val="22"/>
        </w:rPr>
        <w:t>Collaborative relationships must be established with selected agencies with relevance to patients’ needs</w:t>
      </w:r>
      <w:r w:rsidR="0026327B">
        <w:rPr>
          <w:rFonts w:ascii="Calibri" w:hAnsi="Calibri" w:cs="Arial"/>
          <w:bCs/>
          <w:sz w:val="22"/>
          <w:szCs w:val="22"/>
        </w:rPr>
        <w:t>.</w:t>
      </w:r>
    </w:p>
    <w:p w14:paraId="251E274B" w14:textId="46E300EC" w:rsidR="00D9134B" w:rsidRPr="004E4860" w:rsidRDefault="00A24EB1" w:rsidP="007470DF">
      <w:pPr>
        <w:numPr>
          <w:ilvl w:val="0"/>
          <w:numId w:val="78"/>
        </w:numPr>
        <w:rPr>
          <w:rFonts w:ascii="Calibri" w:hAnsi="Calibri" w:cs="Arial"/>
          <w:bCs/>
          <w:color w:val="FF0000"/>
          <w:sz w:val="22"/>
          <w:szCs w:val="22"/>
        </w:rPr>
      </w:pPr>
      <w:r w:rsidRPr="00A24EB1">
        <w:rPr>
          <w:rFonts w:ascii="Calibri" w:hAnsi="Calibri" w:cs="Arial"/>
          <w:bCs/>
          <w:sz w:val="22"/>
          <w:szCs w:val="22"/>
        </w:rPr>
        <w:t>Collaborative relationships need to be established directly with the individual agencies (not via 2-1-1) and involve ongoing substantive dialogue</w:t>
      </w:r>
      <w:r w:rsidR="0026327B">
        <w:rPr>
          <w:rFonts w:ascii="Calibri" w:hAnsi="Calibri" w:cs="Arial"/>
          <w:bCs/>
          <w:sz w:val="22"/>
          <w:szCs w:val="22"/>
        </w:rPr>
        <w:t>.</w:t>
      </w:r>
    </w:p>
    <w:p w14:paraId="10D622EB" w14:textId="77777777" w:rsidR="004E4860" w:rsidRPr="004E4860" w:rsidRDefault="004E4860" w:rsidP="004E4860">
      <w:pPr>
        <w:ind w:left="1080"/>
        <w:rPr>
          <w:rFonts w:ascii="Calibri" w:hAnsi="Calibri" w:cs="Arial"/>
          <w:bCs/>
          <w:color w:val="FF0000"/>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321D61AF"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064D7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6D69BA2"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2A790A97"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393A29"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4C1FBEA5"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81894" w14:textId="1006C32C"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Example of relationship</w:t>
            </w:r>
            <w:r w:rsidR="00AB0BE4">
              <w:rPr>
                <w:rFonts w:asciiTheme="minorHAnsi" w:hAnsiTheme="minorHAnsi"/>
                <w:sz w:val="22"/>
                <w:szCs w:val="22"/>
              </w:rPr>
              <w:t xml:space="preserve"> (could be an agenda, routine phone call or email between the community resource and the practice)</w:t>
            </w:r>
          </w:p>
          <w:p w14:paraId="65F39172" w14:textId="77777777" w:rsidR="004E4860" w:rsidRPr="008C20BC"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PO in conjunction w/ P</w:t>
            </w:r>
            <w:r>
              <w:rPr>
                <w:rFonts w:asciiTheme="minorHAnsi" w:hAnsiTheme="minorHAnsi"/>
                <w:sz w:val="22"/>
                <w:szCs w:val="22"/>
              </w:rPr>
              <w:t>U has conducted outreach to organizations</w:t>
            </w:r>
          </w:p>
        </w:tc>
      </w:tr>
    </w:tbl>
    <w:p w14:paraId="0478E0F1" w14:textId="77777777" w:rsidR="00851960" w:rsidRDefault="00851960" w:rsidP="0079555D">
      <w:pPr>
        <w:rPr>
          <w:rFonts w:ascii="Calibri" w:hAnsi="Calibri" w:cs="Arial"/>
          <w:bCs/>
          <w:color w:val="FF0000"/>
          <w:sz w:val="22"/>
          <w:szCs w:val="22"/>
        </w:rPr>
      </w:pPr>
    </w:p>
    <w:p w14:paraId="2C5A274A" w14:textId="1B123792" w:rsidR="00D9134B" w:rsidRPr="00E554E3" w:rsidRDefault="00A24EB1" w:rsidP="004B7C91">
      <w:pPr>
        <w:pStyle w:val="Heading2"/>
        <w:spacing w:before="0" w:after="0"/>
        <w:jc w:val="center"/>
        <w:rPr>
          <w:rFonts w:ascii="Calibri" w:hAnsi="Calibri"/>
          <w:color w:val="FF0000"/>
          <w:sz w:val="24"/>
          <w:szCs w:val="24"/>
        </w:rPr>
      </w:pPr>
      <w:r w:rsidRPr="00A24EB1">
        <w:rPr>
          <w:rFonts w:ascii="Calibri" w:hAnsi="Calibri"/>
          <w:sz w:val="24"/>
          <w:szCs w:val="24"/>
        </w:rPr>
        <w:t>10.4</w:t>
      </w:r>
      <w:r w:rsidR="00E554E3">
        <w:rPr>
          <w:rFonts w:ascii="Calibri" w:hAnsi="Calibri"/>
          <w:sz w:val="24"/>
          <w:szCs w:val="24"/>
        </w:rPr>
        <w:t xml:space="preserve"> </w:t>
      </w:r>
      <w:r w:rsidR="002D06B1" w:rsidRPr="008B2DC3">
        <w:rPr>
          <w:rFonts w:ascii="Calibri" w:hAnsi="Calibri"/>
          <w:sz w:val="24"/>
          <w:szCs w:val="24"/>
        </w:rPr>
        <w:t>–</w:t>
      </w:r>
      <w:r w:rsidR="00E554E3">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19A1FC0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All members of practice unit care team involved in establishing care treatment plans have received training on community resources </w:t>
      </w:r>
      <w:r w:rsidR="0078467E">
        <w:rPr>
          <w:rFonts w:ascii="Calibri" w:hAnsi="Calibri"/>
          <w:sz w:val="24"/>
          <w:szCs w:val="24"/>
        </w:rPr>
        <w:t>and on how to</w:t>
      </w:r>
      <w:r w:rsidRPr="00A24EB1">
        <w:rPr>
          <w:rFonts w:ascii="Calibri" w:hAnsi="Calibri"/>
          <w:sz w:val="24"/>
          <w:szCs w:val="24"/>
        </w:rPr>
        <w:t xml:space="preserve"> identify and refer patients appropriately</w:t>
      </w:r>
    </w:p>
    <w:p w14:paraId="764E7095" w14:textId="77777777" w:rsidR="00D9134B" w:rsidRPr="00C10BA4" w:rsidRDefault="00D9134B" w:rsidP="00D9134B">
      <w:pPr>
        <w:rPr>
          <w:rFonts w:ascii="Calibri" w:hAnsi="Calibri" w:cs="Arial"/>
          <w:bCs/>
          <w:sz w:val="22"/>
          <w:szCs w:val="22"/>
        </w:rPr>
      </w:pPr>
    </w:p>
    <w:p w14:paraId="3A41EE61"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0E62C899" w14:textId="2FBCCB09" w:rsidR="00D9134B" w:rsidRDefault="00A24EB1" w:rsidP="007470DF">
      <w:pPr>
        <w:numPr>
          <w:ilvl w:val="0"/>
          <w:numId w:val="79"/>
        </w:numPr>
        <w:tabs>
          <w:tab w:val="clear" w:pos="1260"/>
          <w:tab w:val="num" w:pos="1080"/>
        </w:tabs>
        <w:ind w:left="1080"/>
        <w:rPr>
          <w:rFonts w:ascii="Calibri" w:hAnsi="Calibri" w:cs="Arial"/>
          <w:bCs/>
          <w:sz w:val="22"/>
          <w:szCs w:val="22"/>
        </w:rPr>
      </w:pPr>
      <w:r w:rsidRPr="00A24EB1">
        <w:rPr>
          <w:rFonts w:ascii="Calibri" w:hAnsi="Calibri" w:cs="Arial"/>
          <w:bCs/>
          <w:sz w:val="22"/>
          <w:szCs w:val="22"/>
        </w:rPr>
        <w:t>Training may occur in collaboration with community agencies that serve as subject-matter experts on local resources</w:t>
      </w:r>
      <w:r w:rsidR="0003422E">
        <w:rPr>
          <w:rFonts w:ascii="Calibri" w:hAnsi="Calibri" w:cs="Arial"/>
          <w:bCs/>
          <w:sz w:val="22"/>
          <w:szCs w:val="22"/>
        </w:rPr>
        <w:t>.</w:t>
      </w:r>
    </w:p>
    <w:p w14:paraId="7EB64263" w14:textId="78C5EAB0" w:rsidR="0003311E" w:rsidRPr="0003311E" w:rsidRDefault="0003311E" w:rsidP="007470DF">
      <w:pPr>
        <w:numPr>
          <w:ilvl w:val="0"/>
          <w:numId w:val="79"/>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03422E">
        <w:rPr>
          <w:rFonts w:ascii="Calibri" w:hAnsi="Calibri" w:cs="Arial"/>
          <w:bCs/>
          <w:sz w:val="22"/>
          <w:szCs w:val="22"/>
        </w:rPr>
        <w:t>.</w:t>
      </w:r>
    </w:p>
    <w:p w14:paraId="311DC1A2" w14:textId="5BC95AA5" w:rsidR="000D05FC" w:rsidRPr="00C10BA4" w:rsidRDefault="0096220F" w:rsidP="007470DF">
      <w:pPr>
        <w:numPr>
          <w:ilvl w:val="0"/>
          <w:numId w:val="79"/>
        </w:numPr>
        <w:tabs>
          <w:tab w:val="clear" w:pos="1260"/>
          <w:tab w:val="num" w:pos="1080"/>
        </w:tabs>
        <w:ind w:left="1080"/>
        <w:rPr>
          <w:rFonts w:ascii="Calibri" w:hAnsi="Calibri" w:cs="Arial"/>
          <w:bCs/>
          <w:sz w:val="22"/>
          <w:szCs w:val="22"/>
        </w:rPr>
      </w:pPr>
      <w:r>
        <w:rPr>
          <w:rFonts w:ascii="Calibri" w:hAnsi="Calibri" w:cs="Arial"/>
          <w:bCs/>
          <w:sz w:val="22"/>
          <w:szCs w:val="22"/>
        </w:rPr>
        <w:t>Practice unit</w:t>
      </w:r>
      <w:r w:rsidR="000D05FC">
        <w:rPr>
          <w:rFonts w:ascii="Calibri" w:hAnsi="Calibri" w:cs="Arial"/>
          <w:bCs/>
          <w:sz w:val="22"/>
          <w:szCs w:val="22"/>
        </w:rPr>
        <w:t xml:space="preserve"> care team </w:t>
      </w:r>
      <w:r w:rsidR="00731DC2">
        <w:rPr>
          <w:rFonts w:ascii="Calibri" w:hAnsi="Calibri" w:cs="Arial"/>
          <w:bCs/>
          <w:sz w:val="22"/>
          <w:szCs w:val="22"/>
        </w:rPr>
        <w:t>is trained to empower</w:t>
      </w:r>
      <w:r w:rsidR="0078467E">
        <w:rPr>
          <w:rFonts w:ascii="Calibri" w:hAnsi="Calibri" w:cs="Arial"/>
          <w:bCs/>
          <w:sz w:val="22"/>
          <w:szCs w:val="22"/>
        </w:rPr>
        <w:t xml:space="preserve"> and </w:t>
      </w:r>
      <w:r w:rsidR="00731DC2">
        <w:rPr>
          <w:rFonts w:ascii="Calibri" w:hAnsi="Calibri" w:cs="Arial"/>
          <w:bCs/>
          <w:sz w:val="22"/>
          <w:szCs w:val="22"/>
        </w:rPr>
        <w:t>encourage</w:t>
      </w:r>
      <w:r w:rsidR="000D05FC">
        <w:rPr>
          <w:rFonts w:ascii="Calibri" w:hAnsi="Calibri" w:cs="Arial"/>
          <w:bCs/>
          <w:sz w:val="22"/>
          <w:szCs w:val="22"/>
        </w:rPr>
        <w:t xml:space="preserve"> support staff to alert them to patient’s</w:t>
      </w:r>
      <w:r w:rsidR="0078467E">
        <w:rPr>
          <w:rFonts w:ascii="Calibri" w:hAnsi="Calibri" w:cs="Arial"/>
          <w:bCs/>
          <w:sz w:val="22"/>
          <w:szCs w:val="22"/>
        </w:rPr>
        <w:t xml:space="preserve"> possible</w:t>
      </w:r>
      <w:r w:rsidR="000D05FC">
        <w:rPr>
          <w:rFonts w:ascii="Calibri" w:hAnsi="Calibri" w:cs="Arial"/>
          <w:bCs/>
          <w:sz w:val="22"/>
          <w:szCs w:val="22"/>
        </w:rPr>
        <w:t xml:space="preserve"> psychosocial or other needs</w:t>
      </w:r>
      <w:r w:rsidR="0003422E">
        <w:rPr>
          <w:rFonts w:ascii="Calibri" w:hAnsi="Calibri" w:cs="Arial"/>
          <w:bCs/>
          <w:sz w:val="22"/>
          <w:szCs w:val="22"/>
        </w:rPr>
        <w:t>.</w:t>
      </w:r>
    </w:p>
    <w:p w14:paraId="5D9A2C75" w14:textId="77777777" w:rsidR="00D9134B" w:rsidRPr="00C10BA4" w:rsidRDefault="00A24EB1" w:rsidP="007470DF">
      <w:pPr>
        <w:numPr>
          <w:ilvl w:val="0"/>
          <w:numId w:val="79"/>
        </w:numPr>
        <w:tabs>
          <w:tab w:val="clear" w:pos="1260"/>
          <w:tab w:val="num" w:pos="1080"/>
        </w:tabs>
        <w:ind w:left="1080"/>
        <w:rPr>
          <w:rFonts w:ascii="Calibri" w:hAnsi="Calibri" w:cs="Arial"/>
          <w:bCs/>
          <w:sz w:val="22"/>
          <w:szCs w:val="22"/>
        </w:rPr>
      </w:pPr>
      <w:r w:rsidRPr="00A24EB1">
        <w:rPr>
          <w:rFonts w:ascii="Calibri" w:hAnsi="Calibri" w:cs="Arial"/>
          <w:bCs/>
          <w:sz w:val="22"/>
          <w:szCs w:val="22"/>
        </w:rPr>
        <w:t>PO or Practice Unit administrator assesses the competency of Practice Unit staff involved in the resource referral process at least annually. This may occur in conjunction with community agencies.</w:t>
      </w:r>
    </w:p>
    <w:p w14:paraId="7EA85EB7" w14:textId="0E8694A5" w:rsidR="00D9134B" w:rsidRPr="00C10BA4" w:rsidRDefault="00A24EB1" w:rsidP="007470DF">
      <w:pPr>
        <w:numPr>
          <w:ilvl w:val="1"/>
          <w:numId w:val="79"/>
        </w:numPr>
        <w:rPr>
          <w:rFonts w:ascii="Calibri" w:hAnsi="Calibri" w:cs="Arial"/>
          <w:bCs/>
          <w:sz w:val="22"/>
          <w:szCs w:val="22"/>
        </w:rPr>
      </w:pPr>
      <w:r w:rsidRPr="00A24EB1">
        <w:rPr>
          <w:rFonts w:ascii="Calibri" w:hAnsi="Calibri" w:cs="Arial"/>
          <w:bCs/>
          <w:sz w:val="22"/>
          <w:szCs w:val="22"/>
        </w:rPr>
        <w:t>For example, practice unit staff are able to explain process for identifying and referring</w:t>
      </w:r>
      <w:r w:rsidR="00A50D44">
        <w:rPr>
          <w:rFonts w:ascii="Calibri" w:hAnsi="Calibri" w:cs="Arial"/>
          <w:bCs/>
          <w:sz w:val="22"/>
          <w:szCs w:val="22"/>
        </w:rPr>
        <w:t xml:space="preserve"> (or flagging for the clinical decision-maker)</w:t>
      </w:r>
      <w:r w:rsidRPr="00A24EB1">
        <w:rPr>
          <w:rFonts w:ascii="Calibri" w:hAnsi="Calibri" w:cs="Arial"/>
          <w:bCs/>
          <w:sz w:val="22"/>
          <w:szCs w:val="22"/>
        </w:rPr>
        <w:t xml:space="preserve"> patients to relevant community resources</w:t>
      </w:r>
      <w:r w:rsidR="00903E4C">
        <w:rPr>
          <w:rFonts w:ascii="Calibri" w:hAnsi="Calibri" w:cs="Arial"/>
          <w:bCs/>
          <w:sz w:val="22"/>
          <w:szCs w:val="22"/>
        </w:rPr>
        <w:t>.</w:t>
      </w:r>
      <w:r w:rsidR="00A50D44">
        <w:rPr>
          <w:rFonts w:ascii="Calibri" w:hAnsi="Calibri" w:cs="Arial"/>
          <w:bCs/>
          <w:sz w:val="22"/>
          <w:szCs w:val="22"/>
        </w:rPr>
        <w:t xml:space="preserve"> </w:t>
      </w:r>
    </w:p>
    <w:p w14:paraId="1C4686FF" w14:textId="5C012487" w:rsidR="00D9134B" w:rsidRDefault="00A24EB1" w:rsidP="007470DF">
      <w:pPr>
        <w:numPr>
          <w:ilvl w:val="1"/>
          <w:numId w:val="79"/>
        </w:numPr>
        <w:rPr>
          <w:rFonts w:ascii="Calibri" w:hAnsi="Calibri" w:cs="Arial"/>
          <w:bCs/>
          <w:sz w:val="22"/>
          <w:szCs w:val="22"/>
        </w:rPr>
      </w:pPr>
      <w:r w:rsidRPr="00A24EB1">
        <w:rPr>
          <w:rFonts w:ascii="Calibri" w:hAnsi="Calibri" w:cs="Arial"/>
          <w:bCs/>
          <w:sz w:val="22"/>
          <w:szCs w:val="22"/>
        </w:rPr>
        <w:t>Practice Unit is able to demonstrate that training occurs as part of new staff orientation</w:t>
      </w:r>
      <w:r w:rsidR="00903E4C">
        <w:rPr>
          <w:rFonts w:ascii="Calibri" w:hAnsi="Calibri" w:cs="Arial"/>
          <w:bCs/>
          <w:sz w:val="22"/>
          <w:szCs w:val="22"/>
        </w:rPr>
        <w:t>.</w:t>
      </w:r>
    </w:p>
    <w:p w14:paraId="58B5A97F"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299F8B3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344434" w14:textId="1FCC65D0"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0C295B4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3691B62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C56FA"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69DD27C2"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0596EA" w14:textId="77777777"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What training did you receive in developing a process for partnering in community resources for patients?</w:t>
            </w:r>
          </w:p>
          <w:p w14:paraId="0FB41D81" w14:textId="77777777" w:rsid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How did this training improve your process for connecting patients with community resources?</w:t>
            </w:r>
          </w:p>
          <w:p w14:paraId="647B50F1" w14:textId="2544F600" w:rsidR="004E4860" w:rsidRPr="004E4860" w:rsidRDefault="00243CE8" w:rsidP="007470DF">
            <w:pPr>
              <w:pStyle w:val="ListParagraph"/>
              <w:numPr>
                <w:ilvl w:val="0"/>
                <w:numId w:val="166"/>
              </w:numPr>
              <w:rPr>
                <w:rFonts w:asciiTheme="minorHAnsi" w:hAnsiTheme="minorHAnsi"/>
                <w:sz w:val="22"/>
                <w:szCs w:val="22"/>
              </w:rPr>
            </w:pPr>
            <w:r>
              <w:rPr>
                <w:rFonts w:asciiTheme="minorHAnsi" w:hAnsiTheme="minorHAnsi"/>
                <w:sz w:val="22"/>
                <w:szCs w:val="22"/>
              </w:rPr>
              <w:t>What is the process for identifying and referring patients to community resources? What resources are referred to regularly or most often?</w:t>
            </w:r>
          </w:p>
        </w:tc>
      </w:tr>
    </w:tbl>
    <w:p w14:paraId="3142DF28" w14:textId="77777777" w:rsidR="00D9134B" w:rsidRPr="00C10BA4" w:rsidRDefault="00D9134B" w:rsidP="0079555D">
      <w:pPr>
        <w:rPr>
          <w:rFonts w:ascii="Calibri" w:hAnsi="Calibri" w:cs="Arial"/>
          <w:b/>
          <w:bCs/>
          <w:sz w:val="22"/>
          <w:szCs w:val="22"/>
        </w:rPr>
      </w:pPr>
    </w:p>
    <w:p w14:paraId="6D77D825" w14:textId="77777777" w:rsidR="00D9134B" w:rsidRPr="00C10BA4" w:rsidRDefault="00A24EB1" w:rsidP="00D9134B">
      <w:pPr>
        <w:pStyle w:val="Heading2"/>
        <w:spacing w:before="0" w:after="0"/>
        <w:jc w:val="center"/>
        <w:rPr>
          <w:rFonts w:ascii="Calibri" w:hAnsi="Calibri"/>
          <w:sz w:val="24"/>
          <w:szCs w:val="24"/>
        </w:rPr>
      </w:pPr>
      <w:bookmarkStart w:id="1236" w:name="_Hlk23342125"/>
      <w:r w:rsidRPr="00A24EB1">
        <w:rPr>
          <w:rFonts w:ascii="Calibri" w:hAnsi="Calibri"/>
          <w:sz w:val="24"/>
          <w:szCs w:val="24"/>
        </w:rPr>
        <w:t>10.5</w:t>
      </w:r>
    </w:p>
    <w:p w14:paraId="29AC02B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Systematic </w:t>
      </w:r>
      <w:r w:rsidR="00BD185A">
        <w:rPr>
          <w:rFonts w:ascii="Calibri" w:hAnsi="Calibri"/>
          <w:sz w:val="24"/>
          <w:szCs w:val="24"/>
        </w:rPr>
        <w:t xml:space="preserve">team </w:t>
      </w:r>
      <w:r w:rsidRPr="00A24EB1">
        <w:rPr>
          <w:rFonts w:ascii="Calibri" w:hAnsi="Calibri"/>
          <w:sz w:val="24"/>
          <w:szCs w:val="24"/>
        </w:rPr>
        <w:t xml:space="preserve">approach is in place for </w:t>
      </w:r>
      <w:r w:rsidR="00B04308">
        <w:rPr>
          <w:rFonts w:ascii="Calibri" w:hAnsi="Calibri"/>
          <w:sz w:val="24"/>
          <w:szCs w:val="24"/>
        </w:rPr>
        <w:t xml:space="preserve">assessing and </w:t>
      </w:r>
      <w:r w:rsidRPr="00A24EB1">
        <w:rPr>
          <w:rFonts w:ascii="Calibri" w:hAnsi="Calibri"/>
          <w:sz w:val="24"/>
          <w:szCs w:val="24"/>
        </w:rPr>
        <w:t xml:space="preserve">educating all patients about </w:t>
      </w:r>
      <w:r w:rsidR="00630510">
        <w:rPr>
          <w:rFonts w:ascii="Calibri" w:hAnsi="Calibri"/>
          <w:sz w:val="24"/>
          <w:szCs w:val="24"/>
        </w:rPr>
        <w:t xml:space="preserve">availability of </w:t>
      </w:r>
      <w:r w:rsidRPr="00A24EB1">
        <w:rPr>
          <w:rFonts w:ascii="Calibri" w:hAnsi="Calibri"/>
          <w:sz w:val="24"/>
          <w:szCs w:val="24"/>
        </w:rPr>
        <w:t>community resources and assessing</w:t>
      </w:r>
      <w:r w:rsidR="008A22C4">
        <w:rPr>
          <w:rFonts w:ascii="Calibri" w:hAnsi="Calibri"/>
          <w:sz w:val="24"/>
          <w:szCs w:val="24"/>
        </w:rPr>
        <w:t xml:space="preserve"> and</w:t>
      </w:r>
      <w:r w:rsidR="00DD3E21">
        <w:rPr>
          <w:rFonts w:ascii="Calibri" w:hAnsi="Calibri"/>
          <w:sz w:val="24"/>
          <w:szCs w:val="24"/>
        </w:rPr>
        <w:t xml:space="preserve"> </w:t>
      </w:r>
      <w:r w:rsidRPr="00A24EB1">
        <w:rPr>
          <w:rFonts w:ascii="Calibri" w:hAnsi="Calibri"/>
          <w:sz w:val="24"/>
          <w:szCs w:val="24"/>
        </w:rPr>
        <w:t xml:space="preserve">discussing </w:t>
      </w:r>
      <w:r w:rsidR="008A22C4">
        <w:rPr>
          <w:rFonts w:ascii="Calibri" w:hAnsi="Calibri"/>
          <w:sz w:val="24"/>
          <w:szCs w:val="24"/>
        </w:rPr>
        <w:t xml:space="preserve">the </w:t>
      </w:r>
      <w:r w:rsidRPr="00A24EB1">
        <w:rPr>
          <w:rFonts w:ascii="Calibri" w:hAnsi="Calibri"/>
          <w:sz w:val="24"/>
          <w:szCs w:val="24"/>
        </w:rPr>
        <w:t>need for referral</w:t>
      </w:r>
    </w:p>
    <w:bookmarkEnd w:id="1236"/>
    <w:p w14:paraId="46F2243D" w14:textId="77777777" w:rsidR="00D9134B" w:rsidRPr="00C10BA4" w:rsidRDefault="00D9134B" w:rsidP="00D9134B">
      <w:pPr>
        <w:rPr>
          <w:rFonts w:ascii="Calibri" w:hAnsi="Calibri" w:cs="Arial"/>
          <w:bCs/>
          <w:sz w:val="22"/>
          <w:szCs w:val="22"/>
        </w:rPr>
      </w:pPr>
    </w:p>
    <w:p w14:paraId="5265239B"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0D13DD49" w14:textId="56A75DC2" w:rsidR="00D9134B" w:rsidRDefault="00A24EB1" w:rsidP="007470DF">
      <w:pPr>
        <w:numPr>
          <w:ilvl w:val="0"/>
          <w:numId w:val="80"/>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Systematic process is in place for </w:t>
      </w:r>
      <w:r w:rsidR="00BD185A">
        <w:rPr>
          <w:rFonts w:ascii="Calibri" w:hAnsi="Calibri" w:cs="Arial"/>
          <w:bCs/>
          <w:sz w:val="22"/>
          <w:szCs w:val="22"/>
        </w:rPr>
        <w:t xml:space="preserve">the practice unit team to </w:t>
      </w:r>
      <w:r w:rsidRPr="00A24EB1">
        <w:rPr>
          <w:rFonts w:ascii="Calibri" w:hAnsi="Calibri" w:cs="Arial"/>
          <w:bCs/>
          <w:sz w:val="22"/>
          <w:szCs w:val="22"/>
        </w:rPr>
        <w:t>educat</w:t>
      </w:r>
      <w:r w:rsidR="00BD185A">
        <w:rPr>
          <w:rFonts w:ascii="Calibri" w:hAnsi="Calibri" w:cs="Arial"/>
          <w:bCs/>
          <w:sz w:val="22"/>
          <w:szCs w:val="22"/>
        </w:rPr>
        <w:t>e</w:t>
      </w:r>
      <w:r w:rsidRPr="00A24EB1">
        <w:rPr>
          <w:rFonts w:ascii="Calibri" w:hAnsi="Calibri" w:cs="Arial"/>
          <w:bCs/>
          <w:sz w:val="22"/>
          <w:szCs w:val="22"/>
        </w:rPr>
        <w:t xml:space="preserve"> new patients and all patients during annual exam (or other visits, as appropriate) about </w:t>
      </w:r>
      <w:r w:rsidR="002C2BDA">
        <w:rPr>
          <w:rFonts w:ascii="Calibri" w:hAnsi="Calibri" w:cs="Arial"/>
          <w:bCs/>
          <w:sz w:val="22"/>
          <w:szCs w:val="22"/>
        </w:rPr>
        <w:t xml:space="preserve">availability of </w:t>
      </w:r>
      <w:r w:rsidRPr="00A24EB1">
        <w:rPr>
          <w:rFonts w:ascii="Calibri" w:hAnsi="Calibri" w:cs="Arial"/>
          <w:bCs/>
          <w:sz w:val="22"/>
          <w:szCs w:val="22"/>
        </w:rPr>
        <w:t>community resources</w:t>
      </w:r>
      <w:r w:rsidR="00BD185A">
        <w:rPr>
          <w:rFonts w:ascii="Calibri" w:hAnsi="Calibri" w:cs="Arial"/>
          <w:bCs/>
          <w:sz w:val="22"/>
          <w:szCs w:val="22"/>
        </w:rPr>
        <w:t>,</w:t>
      </w:r>
      <w:r w:rsidRPr="00A24EB1">
        <w:rPr>
          <w:rFonts w:ascii="Calibri" w:hAnsi="Calibri" w:cs="Arial"/>
          <w:bCs/>
          <w:sz w:val="22"/>
          <w:szCs w:val="22"/>
        </w:rPr>
        <w:t xml:space="preserve"> and assessing</w:t>
      </w:r>
      <w:r w:rsidR="008A22C4">
        <w:rPr>
          <w:rFonts w:ascii="Calibri" w:hAnsi="Calibri" w:cs="Arial"/>
          <w:bCs/>
          <w:sz w:val="22"/>
          <w:szCs w:val="22"/>
        </w:rPr>
        <w:t xml:space="preserve"> and </w:t>
      </w:r>
      <w:r w:rsidRPr="00A24EB1">
        <w:rPr>
          <w:rFonts w:ascii="Calibri" w:hAnsi="Calibri" w:cs="Arial"/>
          <w:bCs/>
          <w:sz w:val="22"/>
          <w:szCs w:val="22"/>
        </w:rPr>
        <w:t xml:space="preserve">discussing </w:t>
      </w:r>
      <w:r w:rsidR="008A22C4">
        <w:rPr>
          <w:rFonts w:ascii="Calibri" w:hAnsi="Calibri" w:cs="Arial"/>
          <w:bCs/>
          <w:sz w:val="22"/>
          <w:szCs w:val="22"/>
        </w:rPr>
        <w:t xml:space="preserve">the </w:t>
      </w:r>
      <w:r w:rsidRPr="00A24EB1">
        <w:rPr>
          <w:rFonts w:ascii="Calibri" w:hAnsi="Calibri" w:cs="Arial"/>
          <w:bCs/>
          <w:sz w:val="22"/>
          <w:szCs w:val="22"/>
        </w:rPr>
        <w:t>need for referral</w:t>
      </w:r>
      <w:r w:rsidR="0003422E">
        <w:rPr>
          <w:rFonts w:ascii="Calibri" w:hAnsi="Calibri" w:cs="Arial"/>
          <w:bCs/>
          <w:sz w:val="22"/>
          <w:szCs w:val="22"/>
        </w:rPr>
        <w:t>.</w:t>
      </w:r>
    </w:p>
    <w:p w14:paraId="4E1CE32E" w14:textId="32E33DCA" w:rsidR="00851960" w:rsidRDefault="00B04308" w:rsidP="007470DF">
      <w:pPr>
        <w:numPr>
          <w:ilvl w:val="1"/>
          <w:numId w:val="80"/>
        </w:numPr>
        <w:rPr>
          <w:rFonts w:ascii="Calibri" w:hAnsi="Calibri" w:cs="Arial"/>
          <w:bCs/>
          <w:sz w:val="22"/>
          <w:szCs w:val="22"/>
        </w:rPr>
      </w:pPr>
      <w:r>
        <w:rPr>
          <w:rFonts w:ascii="Calibri" w:hAnsi="Calibri" w:cs="Arial"/>
          <w:bCs/>
          <w:sz w:val="22"/>
          <w:szCs w:val="22"/>
        </w:rPr>
        <w:t>Assessment and e</w:t>
      </w:r>
      <w:r w:rsidR="00630510" w:rsidRPr="00630510">
        <w:rPr>
          <w:rFonts w:ascii="Calibri" w:hAnsi="Calibri" w:cs="Arial"/>
          <w:bCs/>
          <w:sz w:val="22"/>
          <w:szCs w:val="22"/>
        </w:rPr>
        <w:t xml:space="preserve">ducation process must include </w:t>
      </w:r>
      <w:r w:rsidR="002C2BDA">
        <w:rPr>
          <w:rFonts w:ascii="Calibri" w:hAnsi="Calibri" w:cs="Arial"/>
          <w:bCs/>
          <w:sz w:val="22"/>
          <w:szCs w:val="22"/>
        </w:rPr>
        <w:t xml:space="preserve">intake form </w:t>
      </w:r>
      <w:r w:rsidR="00F42DA3">
        <w:rPr>
          <w:rFonts w:ascii="Calibri" w:hAnsi="Calibri" w:cs="Arial"/>
          <w:bCs/>
          <w:sz w:val="22"/>
          <w:szCs w:val="22"/>
        </w:rPr>
        <w:t>or screening tool related to social determinants of health, followed up with</w:t>
      </w:r>
      <w:r w:rsidR="002C2BDA">
        <w:rPr>
          <w:rFonts w:ascii="Calibri" w:hAnsi="Calibri" w:cs="Arial"/>
          <w:bCs/>
          <w:sz w:val="22"/>
          <w:szCs w:val="22"/>
        </w:rPr>
        <w:t xml:space="preserve"> </w:t>
      </w:r>
      <w:r w:rsidR="00630510" w:rsidRPr="00630510">
        <w:rPr>
          <w:rFonts w:ascii="Calibri" w:hAnsi="Calibri" w:cs="Arial"/>
          <w:bCs/>
          <w:sz w:val="22"/>
          <w:szCs w:val="22"/>
        </w:rPr>
        <w:t xml:space="preserve">conversation </w:t>
      </w:r>
      <w:r w:rsidR="00630510">
        <w:rPr>
          <w:rFonts w:ascii="Calibri" w:hAnsi="Calibri" w:cs="Arial"/>
          <w:bCs/>
          <w:sz w:val="22"/>
          <w:szCs w:val="22"/>
        </w:rPr>
        <w:t>in which</w:t>
      </w:r>
      <w:r w:rsidR="00630510" w:rsidRPr="00630510">
        <w:rPr>
          <w:rFonts w:ascii="Calibri" w:hAnsi="Calibri" w:cs="Arial"/>
          <w:bCs/>
          <w:sz w:val="22"/>
          <w:szCs w:val="22"/>
        </w:rPr>
        <w:t xml:space="preserve"> patients </w:t>
      </w:r>
      <w:r w:rsidR="00630510">
        <w:rPr>
          <w:rFonts w:ascii="Calibri" w:hAnsi="Calibri" w:cs="Arial"/>
          <w:bCs/>
          <w:sz w:val="22"/>
          <w:szCs w:val="22"/>
        </w:rPr>
        <w:t>are asked whether they</w:t>
      </w:r>
      <w:r w:rsidR="00F42DA3">
        <w:rPr>
          <w:rFonts w:ascii="Calibri" w:hAnsi="Calibri" w:cs="Arial"/>
          <w:bCs/>
          <w:sz w:val="22"/>
          <w:szCs w:val="22"/>
        </w:rPr>
        <w:t xml:space="preserve"> or their family members</w:t>
      </w:r>
      <w:r w:rsidR="00630510">
        <w:rPr>
          <w:rFonts w:ascii="Calibri" w:hAnsi="Calibri" w:cs="Arial"/>
          <w:bCs/>
          <w:sz w:val="22"/>
          <w:szCs w:val="22"/>
        </w:rPr>
        <w:t xml:space="preserve"> are aware of or in need of community services</w:t>
      </w:r>
      <w:r w:rsidR="00903E4C">
        <w:rPr>
          <w:rFonts w:ascii="Calibri" w:hAnsi="Calibri" w:cs="Arial"/>
          <w:bCs/>
          <w:sz w:val="22"/>
          <w:szCs w:val="22"/>
        </w:rPr>
        <w:t>.</w:t>
      </w:r>
    </w:p>
    <w:p w14:paraId="45443540" w14:textId="52C633B1" w:rsidR="008A22C4" w:rsidRDefault="008A22C4" w:rsidP="007470DF">
      <w:pPr>
        <w:numPr>
          <w:ilvl w:val="1"/>
          <w:numId w:val="80"/>
        </w:numPr>
        <w:rPr>
          <w:rFonts w:ascii="Calibri" w:hAnsi="Calibri" w:cs="Arial"/>
          <w:bCs/>
          <w:sz w:val="22"/>
          <w:szCs w:val="22"/>
        </w:rPr>
      </w:pPr>
      <w:r w:rsidRPr="00630510">
        <w:rPr>
          <w:rFonts w:ascii="Calibri" w:hAnsi="Calibri" w:cs="Arial"/>
          <w:bCs/>
          <w:sz w:val="22"/>
          <w:szCs w:val="22"/>
        </w:rPr>
        <w:t>Practice support staff are empowered to alert practice unit staff to possible psychosocial and other needs</w:t>
      </w:r>
      <w:r w:rsidR="00903E4C">
        <w:rPr>
          <w:rFonts w:ascii="Calibri" w:hAnsi="Calibri" w:cs="Arial"/>
          <w:bCs/>
          <w:sz w:val="22"/>
          <w:szCs w:val="22"/>
        </w:rPr>
        <w:t>.</w:t>
      </w:r>
    </w:p>
    <w:p w14:paraId="64BBB469" w14:textId="18B9E7D1" w:rsidR="00D9134B" w:rsidRDefault="00A24EB1" w:rsidP="007470DF">
      <w:pPr>
        <w:numPr>
          <w:ilvl w:val="1"/>
          <w:numId w:val="80"/>
        </w:numPr>
        <w:rPr>
          <w:rFonts w:ascii="Calibri" w:hAnsi="Calibri" w:cs="Arial"/>
          <w:bCs/>
          <w:sz w:val="22"/>
          <w:szCs w:val="22"/>
        </w:rPr>
      </w:pPr>
      <w:r w:rsidRPr="00A24EB1">
        <w:rPr>
          <w:rFonts w:ascii="Calibri" w:hAnsi="Calibri" w:cs="Arial"/>
          <w:bCs/>
          <w:sz w:val="22"/>
          <w:szCs w:val="22"/>
        </w:rPr>
        <w:t xml:space="preserve">For example, Practice Units may develop an algorithm (or series of algorithms) to guide the </w:t>
      </w:r>
      <w:r w:rsidR="008A22C4">
        <w:rPr>
          <w:rFonts w:ascii="Calibri" w:hAnsi="Calibri" w:cs="Arial"/>
          <w:bCs/>
          <w:sz w:val="22"/>
          <w:szCs w:val="22"/>
        </w:rPr>
        <w:t xml:space="preserve">assessment and </w:t>
      </w:r>
      <w:r w:rsidRPr="00A24EB1">
        <w:rPr>
          <w:rFonts w:ascii="Calibri" w:hAnsi="Calibri" w:cs="Arial"/>
          <w:bCs/>
          <w:sz w:val="22"/>
          <w:szCs w:val="22"/>
        </w:rPr>
        <w:t>referral process</w:t>
      </w:r>
      <w:r w:rsidR="00903E4C">
        <w:rPr>
          <w:rFonts w:ascii="Calibri" w:hAnsi="Calibri" w:cs="Arial"/>
          <w:bCs/>
          <w:sz w:val="22"/>
          <w:szCs w:val="22"/>
        </w:rPr>
        <w:t>.</w:t>
      </w:r>
    </w:p>
    <w:p w14:paraId="10050A05" w14:textId="2EFF0096" w:rsidR="00D9134B" w:rsidRDefault="008F2595" w:rsidP="007470DF">
      <w:pPr>
        <w:numPr>
          <w:ilvl w:val="1"/>
          <w:numId w:val="80"/>
        </w:numPr>
        <w:rPr>
          <w:rFonts w:ascii="Calibri" w:hAnsi="Calibri" w:cs="Arial"/>
          <w:bCs/>
          <w:sz w:val="22"/>
          <w:szCs w:val="22"/>
        </w:rPr>
      </w:pPr>
      <w:r>
        <w:rPr>
          <w:rFonts w:ascii="Calibri" w:hAnsi="Calibri" w:cs="Arial"/>
          <w:bCs/>
          <w:sz w:val="22"/>
          <w:szCs w:val="22"/>
        </w:rPr>
        <w:t xml:space="preserve">In addition to screening tool and scripted conversation, supplemental </w:t>
      </w:r>
      <w:r w:rsidR="00BD185A">
        <w:rPr>
          <w:rFonts w:ascii="Calibri" w:hAnsi="Calibri" w:cs="Arial"/>
          <w:bCs/>
          <w:sz w:val="22"/>
          <w:szCs w:val="22"/>
        </w:rPr>
        <w:t xml:space="preserve"> i</w:t>
      </w:r>
      <w:r w:rsidR="00A24EB1" w:rsidRPr="00A24EB1">
        <w:rPr>
          <w:rFonts w:ascii="Calibri" w:hAnsi="Calibri" w:cs="Arial"/>
          <w:bCs/>
          <w:sz w:val="22"/>
          <w:szCs w:val="22"/>
        </w:rPr>
        <w:t xml:space="preserve">nformation about available community resources </w:t>
      </w:r>
      <w:r w:rsidR="00BD185A">
        <w:rPr>
          <w:rFonts w:ascii="Calibri" w:hAnsi="Calibri" w:cs="Arial"/>
          <w:bCs/>
          <w:sz w:val="22"/>
          <w:szCs w:val="22"/>
        </w:rPr>
        <w:t>should</w:t>
      </w:r>
      <w:r w:rsidR="00BD185A" w:rsidRPr="00A24EB1">
        <w:rPr>
          <w:rFonts w:ascii="Calibri" w:hAnsi="Calibri" w:cs="Arial"/>
          <w:bCs/>
          <w:sz w:val="22"/>
          <w:szCs w:val="22"/>
        </w:rPr>
        <w:t xml:space="preserve"> </w:t>
      </w:r>
      <w:r w:rsidR="00A24EB1" w:rsidRPr="00A24EB1">
        <w:rPr>
          <w:rFonts w:ascii="Calibri" w:hAnsi="Calibri" w:cs="Arial"/>
          <w:bCs/>
          <w:sz w:val="22"/>
          <w:szCs w:val="22"/>
        </w:rPr>
        <w:t>be disseminated via language added to patient-provider partnership documents, PO or Practice Unit website, brochures</w:t>
      </w:r>
      <w:r w:rsidR="00BD185A">
        <w:rPr>
          <w:rFonts w:ascii="Calibri" w:hAnsi="Calibri" w:cs="Arial"/>
          <w:bCs/>
          <w:sz w:val="22"/>
          <w:szCs w:val="22"/>
        </w:rPr>
        <w:t>, waiting room signage,</w:t>
      </w:r>
      <w:r w:rsidR="00A24EB1" w:rsidRPr="00A24EB1">
        <w:rPr>
          <w:rFonts w:ascii="Calibri" w:hAnsi="Calibri" w:cs="Arial"/>
          <w:bCs/>
          <w:sz w:val="22"/>
          <w:szCs w:val="22"/>
        </w:rPr>
        <w:t xml:space="preserve"> county </w:t>
      </w:r>
      <w:r w:rsidR="00BD185A">
        <w:rPr>
          <w:rFonts w:ascii="Calibri" w:hAnsi="Calibri" w:cs="Arial"/>
          <w:bCs/>
          <w:sz w:val="22"/>
          <w:szCs w:val="22"/>
        </w:rPr>
        <w:t xml:space="preserve">resource </w:t>
      </w:r>
      <w:r w:rsidR="00A24EB1" w:rsidRPr="00A24EB1">
        <w:rPr>
          <w:rFonts w:ascii="Calibri" w:hAnsi="Calibri" w:cs="Arial"/>
          <w:bCs/>
          <w:sz w:val="22"/>
          <w:szCs w:val="22"/>
        </w:rPr>
        <w:t>booklets at check-out desk</w:t>
      </w:r>
      <w:r w:rsidR="00BD185A">
        <w:rPr>
          <w:rFonts w:ascii="Calibri" w:hAnsi="Calibri" w:cs="Arial"/>
          <w:bCs/>
          <w:sz w:val="22"/>
          <w:szCs w:val="22"/>
        </w:rPr>
        <w:t>, or other similar mechanisms</w:t>
      </w:r>
      <w:r w:rsidR="00903E4C">
        <w:rPr>
          <w:rFonts w:ascii="Calibri" w:hAnsi="Calibri" w:cs="Arial"/>
          <w:bCs/>
          <w:sz w:val="22"/>
          <w:szCs w:val="22"/>
        </w:rPr>
        <w:t>.</w:t>
      </w:r>
    </w:p>
    <w:p w14:paraId="2C5E2E8B"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1CECD266"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2C645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1208EA"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5AB0D2E8"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506148"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458AF276"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98009F" w14:textId="7B2D6342" w:rsidR="004E4860" w:rsidRPr="004E4860" w:rsidRDefault="00774926"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Practice to </w:t>
            </w:r>
            <w:r w:rsidR="0096220F">
              <w:rPr>
                <w:rFonts w:asciiTheme="minorHAnsi" w:hAnsiTheme="minorHAnsi"/>
                <w:sz w:val="22"/>
                <w:szCs w:val="22"/>
              </w:rPr>
              <w:t>show tools</w:t>
            </w:r>
            <w:r w:rsidR="004E4860">
              <w:rPr>
                <w:rFonts w:asciiTheme="minorHAnsi" w:hAnsiTheme="minorHAnsi"/>
                <w:sz w:val="22"/>
                <w:szCs w:val="22"/>
              </w:rPr>
              <w:t xml:space="preserve"> </w:t>
            </w:r>
            <w:r>
              <w:rPr>
                <w:rFonts w:asciiTheme="minorHAnsi" w:hAnsiTheme="minorHAnsi"/>
                <w:sz w:val="22"/>
                <w:szCs w:val="22"/>
              </w:rPr>
              <w:t>used</w:t>
            </w:r>
            <w:r w:rsidR="004E4860">
              <w:rPr>
                <w:rFonts w:asciiTheme="minorHAnsi" w:hAnsiTheme="minorHAnsi"/>
                <w:sz w:val="22"/>
                <w:szCs w:val="22"/>
              </w:rPr>
              <w:t xml:space="preserve"> for educating</w:t>
            </w:r>
            <w:r w:rsidR="004E4860" w:rsidRPr="004E4860">
              <w:rPr>
                <w:rFonts w:asciiTheme="minorHAnsi" w:hAnsiTheme="minorHAnsi"/>
                <w:sz w:val="22"/>
                <w:szCs w:val="22"/>
              </w:rPr>
              <w:t xml:space="preserve"> patients on community resources</w:t>
            </w:r>
          </w:p>
          <w:p w14:paraId="7E5CB4A4" w14:textId="1448DF19" w:rsidR="004E4860" w:rsidRPr="004E4860" w:rsidRDefault="008F2595" w:rsidP="007470DF">
            <w:pPr>
              <w:pStyle w:val="ListParagraph"/>
              <w:numPr>
                <w:ilvl w:val="0"/>
                <w:numId w:val="166"/>
              </w:numPr>
              <w:rPr>
                <w:rFonts w:asciiTheme="minorHAnsi" w:hAnsiTheme="minorHAnsi"/>
                <w:sz w:val="22"/>
                <w:szCs w:val="22"/>
              </w:rPr>
            </w:pPr>
            <w:r>
              <w:rPr>
                <w:rFonts w:asciiTheme="minorHAnsi" w:hAnsiTheme="minorHAnsi"/>
                <w:sz w:val="22"/>
                <w:szCs w:val="22"/>
              </w:rPr>
              <w:t>Both screening tool and scripted conversation must be demonstrated, with indication of who is responsible for the conversation and related follow-up</w:t>
            </w:r>
          </w:p>
        </w:tc>
      </w:tr>
    </w:tbl>
    <w:p w14:paraId="399062AB" w14:textId="77777777" w:rsidR="00D9134B" w:rsidRPr="00C10BA4" w:rsidRDefault="00D9134B" w:rsidP="00D9134B">
      <w:pPr>
        <w:rPr>
          <w:rFonts w:ascii="Calibri" w:hAnsi="Calibri" w:cs="Arial"/>
          <w:bCs/>
          <w:sz w:val="22"/>
          <w:szCs w:val="22"/>
        </w:rPr>
      </w:pPr>
    </w:p>
    <w:p w14:paraId="73261442" w14:textId="77777777" w:rsidR="00D9134B" w:rsidRPr="00C10BA4" w:rsidRDefault="00A24EB1" w:rsidP="00D9134B">
      <w:pPr>
        <w:pStyle w:val="Heading2"/>
        <w:spacing w:before="0" w:after="0"/>
        <w:jc w:val="center"/>
        <w:rPr>
          <w:rFonts w:ascii="Calibri" w:hAnsi="Calibri"/>
          <w:sz w:val="24"/>
          <w:szCs w:val="24"/>
        </w:rPr>
      </w:pPr>
      <w:bookmarkStart w:id="1237" w:name="_Hlk23342155"/>
      <w:r w:rsidRPr="00A24EB1">
        <w:rPr>
          <w:rFonts w:ascii="Calibri" w:hAnsi="Calibri"/>
          <w:sz w:val="24"/>
          <w:szCs w:val="24"/>
        </w:rPr>
        <w:t>10.6</w:t>
      </w:r>
    </w:p>
    <w:p w14:paraId="16E4158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referring patients to community resources</w:t>
      </w:r>
    </w:p>
    <w:bookmarkEnd w:id="1237"/>
    <w:p w14:paraId="471A7EBC" w14:textId="77777777" w:rsidR="00D9134B" w:rsidRPr="00C10BA4" w:rsidRDefault="00D9134B" w:rsidP="00D9134B">
      <w:pPr>
        <w:rPr>
          <w:rFonts w:ascii="Calibri" w:hAnsi="Calibri" w:cs="Arial"/>
          <w:bCs/>
          <w:sz w:val="22"/>
          <w:szCs w:val="22"/>
        </w:rPr>
      </w:pPr>
    </w:p>
    <w:p w14:paraId="5E7CCFF5" w14:textId="77777777" w:rsidR="00D9134B" w:rsidRPr="002C3793" w:rsidRDefault="008F79CA" w:rsidP="00D9134B">
      <w:pPr>
        <w:rPr>
          <w:rFonts w:ascii="Calibri" w:hAnsi="Calibri" w:cs="Arial"/>
          <w:bCs/>
          <w:i/>
          <w:u w:val="single"/>
        </w:rPr>
      </w:pPr>
      <w:r w:rsidRPr="008F79CA">
        <w:rPr>
          <w:rFonts w:ascii="Calibri" w:hAnsi="Calibri" w:cs="Arial"/>
          <w:bCs/>
          <w:i/>
          <w:u w:val="single"/>
        </w:rPr>
        <w:t xml:space="preserve">PCP and Specialist Guidelines: </w:t>
      </w:r>
    </w:p>
    <w:p w14:paraId="7542C5CA" w14:textId="77777777" w:rsidR="00D9134B" w:rsidRPr="00C10BA4" w:rsidRDefault="00A24EB1" w:rsidP="007470DF">
      <w:pPr>
        <w:numPr>
          <w:ilvl w:val="0"/>
          <w:numId w:val="81"/>
        </w:numPr>
        <w:tabs>
          <w:tab w:val="clear" w:pos="1260"/>
        </w:tabs>
        <w:ind w:left="1080"/>
        <w:rPr>
          <w:rFonts w:ascii="Calibri" w:hAnsi="Calibri" w:cs="Arial"/>
          <w:bCs/>
          <w:sz w:val="22"/>
          <w:szCs w:val="22"/>
        </w:rPr>
      </w:pPr>
      <w:r w:rsidRPr="00A24EB1">
        <w:rPr>
          <w:rFonts w:ascii="Calibri" w:hAnsi="Calibri" w:cs="Arial"/>
          <w:bCs/>
          <w:sz w:val="22"/>
          <w:szCs w:val="22"/>
        </w:rPr>
        <w:t>Practice Unit must be able to verbally describe or provide written evidence of systematic process for referring patients to community resources.</w:t>
      </w:r>
    </w:p>
    <w:p w14:paraId="1DAAC3C8" w14:textId="07C65529" w:rsidR="00D9134B" w:rsidRPr="00C10BA4" w:rsidRDefault="00A24EB1" w:rsidP="007470DF">
      <w:pPr>
        <w:numPr>
          <w:ilvl w:val="1"/>
          <w:numId w:val="81"/>
        </w:numPr>
        <w:rPr>
          <w:rFonts w:ascii="Calibri" w:hAnsi="Calibri" w:cs="Arial"/>
          <w:bCs/>
          <w:sz w:val="22"/>
          <w:szCs w:val="22"/>
        </w:rPr>
      </w:pPr>
      <w:r w:rsidRPr="00A24EB1">
        <w:rPr>
          <w:rFonts w:ascii="Calibri" w:hAnsi="Calibri" w:cs="Arial"/>
          <w:bCs/>
          <w:sz w:val="22"/>
          <w:szCs w:val="22"/>
        </w:rPr>
        <w:t>For example, systematic process may consist of standardized patient referral materials such as a “prescription form”, computer-generated printout that details appropriate sources of community-based care, or other documented process or tools</w:t>
      </w:r>
      <w:r w:rsidR="00903E4C">
        <w:rPr>
          <w:rFonts w:ascii="Calibri" w:hAnsi="Calibri" w:cs="Arial"/>
          <w:bCs/>
          <w:sz w:val="22"/>
          <w:szCs w:val="22"/>
        </w:rPr>
        <w:t>.</w:t>
      </w:r>
    </w:p>
    <w:p w14:paraId="3B258AA0" w14:textId="5EBDB120" w:rsidR="0070417B" w:rsidRPr="00C10BA4" w:rsidRDefault="0070417B" w:rsidP="007470DF">
      <w:pPr>
        <w:numPr>
          <w:ilvl w:val="1"/>
          <w:numId w:val="81"/>
        </w:numPr>
        <w:rPr>
          <w:rFonts w:ascii="Calibri" w:hAnsi="Calibri" w:cs="Arial"/>
          <w:bCs/>
          <w:sz w:val="22"/>
          <w:szCs w:val="22"/>
        </w:rPr>
      </w:pPr>
      <w:r>
        <w:rPr>
          <w:rFonts w:ascii="Calibri" w:hAnsi="Calibri" w:cs="Arial"/>
          <w:bCs/>
          <w:sz w:val="22"/>
          <w:szCs w:val="22"/>
        </w:rPr>
        <w:t>Assessments that identify a patient with need for referral are documented in the medical record to enable providers to follow-up during subsequent visits</w:t>
      </w:r>
      <w:r w:rsidR="00903E4C">
        <w:rPr>
          <w:rFonts w:ascii="Calibri" w:hAnsi="Calibri" w:cs="Arial"/>
          <w:bCs/>
          <w:sz w:val="22"/>
          <w:szCs w:val="22"/>
        </w:rPr>
        <w:t>.</w:t>
      </w:r>
    </w:p>
    <w:p w14:paraId="2A43F418" w14:textId="2E411169" w:rsidR="00D9134B" w:rsidRPr="00C10BA4" w:rsidRDefault="00A24EB1" w:rsidP="007470DF">
      <w:pPr>
        <w:numPr>
          <w:ilvl w:val="1"/>
          <w:numId w:val="81"/>
        </w:numPr>
        <w:rPr>
          <w:rFonts w:ascii="Calibri" w:hAnsi="Calibri" w:cs="Arial"/>
          <w:bCs/>
          <w:sz w:val="22"/>
          <w:szCs w:val="22"/>
        </w:rPr>
      </w:pPr>
      <w:r w:rsidRPr="00A24EB1">
        <w:rPr>
          <w:rFonts w:ascii="Calibri" w:hAnsi="Calibri" w:cs="Arial"/>
          <w:bCs/>
          <w:sz w:val="22"/>
          <w:szCs w:val="22"/>
        </w:rPr>
        <w:t xml:space="preserve">Patients should have access to </w:t>
      </w:r>
      <w:r w:rsidR="00FA1667">
        <w:rPr>
          <w:rFonts w:ascii="Calibri" w:hAnsi="Calibri" w:cs="Arial"/>
          <w:bCs/>
          <w:sz w:val="22"/>
          <w:szCs w:val="22"/>
        </w:rPr>
        <w:t xml:space="preserve">national and local </w:t>
      </w:r>
      <w:r w:rsidRPr="00A24EB1">
        <w:rPr>
          <w:rFonts w:ascii="Calibri" w:hAnsi="Calibri" w:cs="Arial"/>
          <w:bCs/>
          <w:sz w:val="22"/>
          <w:szCs w:val="22"/>
        </w:rPr>
        <w:t>resources that are appropriate for their ethnicity, gender orientation, ability status, age, and religious preference, including resources that are available in other languages such as Spanish, Arabic, and American Sign Language</w:t>
      </w:r>
      <w:r w:rsidR="00903E4C">
        <w:rPr>
          <w:rFonts w:ascii="Calibri" w:hAnsi="Calibri" w:cs="Arial"/>
          <w:bCs/>
          <w:sz w:val="22"/>
          <w:szCs w:val="22"/>
        </w:rPr>
        <w:t>.</w:t>
      </w:r>
    </w:p>
    <w:p w14:paraId="0BF7F9A4" w14:textId="1145BB7E" w:rsidR="00D9134B" w:rsidRDefault="00A24EB1" w:rsidP="007470DF">
      <w:pPr>
        <w:numPr>
          <w:ilvl w:val="1"/>
          <w:numId w:val="81"/>
        </w:numPr>
        <w:rPr>
          <w:rFonts w:ascii="Calibri" w:hAnsi="Calibri" w:cs="Arial"/>
          <w:bCs/>
          <w:sz w:val="22"/>
          <w:szCs w:val="22"/>
        </w:rPr>
      </w:pPr>
      <w:r w:rsidRPr="00A24EB1">
        <w:rPr>
          <w:rFonts w:ascii="Calibri" w:hAnsi="Calibri" w:cs="Arial"/>
          <w:bCs/>
          <w:sz w:val="22"/>
          <w:szCs w:val="22"/>
        </w:rPr>
        <w:t>For example, if Practice Units within a PO have a great deal of diversity within their patient population, the PO may amass specific information about services for those diverse patient groups. Practice Units may also share information about resources for diverse groups</w:t>
      </w:r>
      <w:r w:rsidR="00903E4C">
        <w:rPr>
          <w:rFonts w:ascii="Calibri" w:hAnsi="Calibri" w:cs="Arial"/>
          <w:bCs/>
          <w:sz w:val="22"/>
          <w:szCs w:val="22"/>
        </w:rPr>
        <w:t>.</w:t>
      </w:r>
    </w:p>
    <w:p w14:paraId="4330AF8A" w14:textId="77777777" w:rsidR="004E4860" w:rsidRDefault="004E4860" w:rsidP="004E4860">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39CD8603" w14:textId="77777777" w:rsidTr="00C27C6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DCB2C5B"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6717620"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0062B098" w14:textId="77777777" w:rsidTr="00C27C6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9AF982"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7CA0FF60" w14:textId="77777777" w:rsidTr="00C27C6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1D6BD1" w14:textId="77777777" w:rsidR="004E4860" w:rsidRPr="004E4860" w:rsidRDefault="004E4860" w:rsidP="007470DF">
            <w:pPr>
              <w:pStyle w:val="ListParagraph"/>
              <w:numPr>
                <w:ilvl w:val="0"/>
                <w:numId w:val="166"/>
              </w:numPr>
              <w:rPr>
                <w:rFonts w:asciiTheme="minorHAnsi" w:hAnsiTheme="minorHAnsi"/>
                <w:sz w:val="22"/>
                <w:szCs w:val="22"/>
              </w:rPr>
            </w:pPr>
            <w:r w:rsidRPr="004E4860">
              <w:rPr>
                <w:rFonts w:asciiTheme="minorHAnsi" w:hAnsiTheme="minorHAnsi"/>
                <w:sz w:val="22"/>
                <w:szCs w:val="22"/>
              </w:rPr>
              <w:t>What does the referral process look like and who is involved?</w:t>
            </w:r>
          </w:p>
          <w:p w14:paraId="394CE03C" w14:textId="77777777" w:rsidR="004E4860" w:rsidRDefault="004E4860" w:rsidP="007470DF">
            <w:pPr>
              <w:pStyle w:val="ListParagraph"/>
              <w:numPr>
                <w:ilvl w:val="0"/>
                <w:numId w:val="166"/>
              </w:numPr>
              <w:rPr>
                <w:rFonts w:asciiTheme="minorHAnsi" w:hAnsiTheme="minorHAnsi"/>
                <w:sz w:val="22"/>
                <w:szCs w:val="22"/>
              </w:rPr>
            </w:pPr>
            <w:r>
              <w:rPr>
                <w:rFonts w:asciiTheme="minorHAnsi" w:hAnsiTheme="minorHAnsi"/>
                <w:sz w:val="22"/>
                <w:szCs w:val="22"/>
              </w:rPr>
              <w:t>Are appointments made for patients? (D</w:t>
            </w:r>
            <w:r w:rsidRPr="004E4860">
              <w:rPr>
                <w:rFonts w:asciiTheme="minorHAnsi" w:hAnsiTheme="minorHAnsi"/>
                <w:sz w:val="22"/>
                <w:szCs w:val="22"/>
              </w:rPr>
              <w:t>edicated staff member)</w:t>
            </w:r>
          </w:p>
          <w:p w14:paraId="34BE1E66" w14:textId="5207D4ED" w:rsidR="00D15F7B" w:rsidRPr="004E4860" w:rsidRDefault="00D15F7B" w:rsidP="007470DF">
            <w:pPr>
              <w:pStyle w:val="ListParagraph"/>
              <w:numPr>
                <w:ilvl w:val="0"/>
                <w:numId w:val="166"/>
              </w:numPr>
              <w:rPr>
                <w:rFonts w:asciiTheme="minorHAnsi" w:hAnsiTheme="minorHAnsi"/>
                <w:sz w:val="22"/>
                <w:szCs w:val="22"/>
              </w:rPr>
            </w:pPr>
            <w:r>
              <w:rPr>
                <w:rFonts w:asciiTheme="minorHAnsi" w:hAnsiTheme="minorHAnsi"/>
                <w:sz w:val="22"/>
                <w:szCs w:val="22"/>
              </w:rPr>
              <w:t>Practice should be prepared to provide an example of a patient they referred to a community resource</w:t>
            </w:r>
          </w:p>
        </w:tc>
      </w:tr>
    </w:tbl>
    <w:p w14:paraId="7AC211A2" w14:textId="77777777" w:rsidR="00D9134B" w:rsidRPr="00C10BA4" w:rsidRDefault="00D9134B" w:rsidP="00D9134B">
      <w:pPr>
        <w:rPr>
          <w:rFonts w:ascii="Calibri" w:hAnsi="Calibri" w:cs="Arial"/>
          <w:bCs/>
          <w:sz w:val="22"/>
          <w:szCs w:val="22"/>
        </w:rPr>
      </w:pPr>
    </w:p>
    <w:p w14:paraId="022B6632" w14:textId="77777777" w:rsidR="00D9134B" w:rsidRPr="00C10BA4" w:rsidRDefault="00A24EB1" w:rsidP="00D9134B">
      <w:pPr>
        <w:pStyle w:val="Heading2"/>
        <w:spacing w:before="0" w:after="0"/>
        <w:jc w:val="center"/>
        <w:rPr>
          <w:rFonts w:ascii="Calibri" w:hAnsi="Calibri"/>
          <w:sz w:val="24"/>
          <w:szCs w:val="24"/>
        </w:rPr>
      </w:pPr>
      <w:bookmarkStart w:id="1238" w:name="_Hlk23342177"/>
      <w:r w:rsidRPr="00A24EB1">
        <w:rPr>
          <w:rFonts w:ascii="Calibri" w:hAnsi="Calibri"/>
          <w:sz w:val="24"/>
          <w:szCs w:val="24"/>
        </w:rPr>
        <w:t>10.7</w:t>
      </w:r>
    </w:p>
    <w:p w14:paraId="55FC46D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tracking referrals of high-risk patients to community resources made by the care team, and making every effort to ensure that patients complete the referral activity</w:t>
      </w:r>
    </w:p>
    <w:bookmarkEnd w:id="1238"/>
    <w:p w14:paraId="4A363BD6" w14:textId="77777777" w:rsidR="00D9134B" w:rsidRPr="00C10BA4" w:rsidRDefault="00D9134B" w:rsidP="00D9134B">
      <w:pPr>
        <w:rPr>
          <w:rFonts w:ascii="Calibri" w:hAnsi="Calibri" w:cs="Arial"/>
          <w:bCs/>
          <w:sz w:val="22"/>
          <w:szCs w:val="22"/>
        </w:rPr>
      </w:pPr>
    </w:p>
    <w:p w14:paraId="1DA26526" w14:textId="77777777" w:rsidR="00D9134B" w:rsidRPr="002C3793" w:rsidRDefault="008F79CA" w:rsidP="00D9134B">
      <w:pPr>
        <w:rPr>
          <w:rFonts w:ascii="Calibri" w:hAnsi="Calibri" w:cs="Arial"/>
          <w:bCs/>
          <w:i/>
          <w:u w:val="single"/>
        </w:rPr>
      </w:pPr>
      <w:r w:rsidRPr="008F79CA">
        <w:rPr>
          <w:rFonts w:ascii="Calibri" w:hAnsi="Calibri" w:cs="Arial"/>
          <w:bCs/>
          <w:i/>
          <w:u w:val="single"/>
        </w:rPr>
        <w:t>PCP Guidelines:</w:t>
      </w:r>
    </w:p>
    <w:p w14:paraId="7A0F2590" w14:textId="77777777" w:rsidR="00D9134B" w:rsidRPr="00C10BA4"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sz w:val="22"/>
          <w:szCs w:val="22"/>
        </w:rPr>
        <w:t xml:space="preserve">Practice units have the responsibility to identify those patients who are at high risk of complications/decompensation for whom referral to a particular agency is critical to reaching established health and treatment goals. </w:t>
      </w:r>
    </w:p>
    <w:p w14:paraId="3220FF72" w14:textId="77777777" w:rsidR="00234ECB"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Referrals to community resources should be tracked for high-risk patients. Practice Units are encouraged to create a hierarchy to ensure that vital services (such as referrals to mental health providers) are being tracked appropriately. </w:t>
      </w:r>
    </w:p>
    <w:p w14:paraId="36F49540" w14:textId="77777777" w:rsidR="000E53D4" w:rsidRDefault="00A24EB1" w:rsidP="007470DF">
      <w:pPr>
        <w:numPr>
          <w:ilvl w:val="0"/>
          <w:numId w:val="82"/>
        </w:numPr>
        <w:tabs>
          <w:tab w:val="clear" w:pos="1260"/>
          <w:tab w:val="num" w:pos="1080"/>
        </w:tabs>
        <w:ind w:left="1080"/>
        <w:rPr>
          <w:rFonts w:ascii="Calibri" w:hAnsi="Calibri" w:cs="Arial"/>
          <w:bCs/>
          <w:sz w:val="22"/>
          <w:szCs w:val="22"/>
        </w:rPr>
      </w:pPr>
      <w:r w:rsidRPr="00A24EB1">
        <w:rPr>
          <w:rFonts w:ascii="Calibri" w:hAnsi="Calibri" w:cs="Arial"/>
          <w:bCs/>
          <w:sz w:val="22"/>
          <w:szCs w:val="22"/>
        </w:rPr>
        <w:t>The purpose of tracking the referrals is to ensure that these high-risk patients receive the services they need.</w:t>
      </w:r>
    </w:p>
    <w:p w14:paraId="600E941C" w14:textId="77777777" w:rsidR="00935FAF" w:rsidRPr="00C10BA4" w:rsidRDefault="00935FAF" w:rsidP="00935FAF">
      <w:pPr>
        <w:ind w:left="1080"/>
        <w:rPr>
          <w:rFonts w:ascii="Calibri" w:hAnsi="Calibri" w:cs="Arial"/>
          <w:bCs/>
          <w:sz w:val="22"/>
          <w:szCs w:val="22"/>
        </w:rPr>
      </w:pPr>
    </w:p>
    <w:p w14:paraId="2A54EA8A" w14:textId="77777777" w:rsidR="00441B35" w:rsidRPr="002C3793" w:rsidRDefault="00441B35" w:rsidP="00441B35">
      <w:pPr>
        <w:rPr>
          <w:rFonts w:ascii="Calibri" w:hAnsi="Calibri" w:cs="Arial"/>
          <w:bCs/>
          <w:i/>
          <w:u w:val="single"/>
        </w:rPr>
      </w:pPr>
      <w:r w:rsidRPr="008F79CA">
        <w:rPr>
          <w:rFonts w:ascii="Calibri" w:hAnsi="Calibri" w:cs="Arial"/>
          <w:bCs/>
          <w:i/>
          <w:u w:val="single"/>
        </w:rPr>
        <w:t>Specialist Guidelines:</w:t>
      </w:r>
    </w:p>
    <w:p w14:paraId="16B666FC" w14:textId="77777777" w:rsidR="00441B35" w:rsidRPr="00C10BA4" w:rsidRDefault="00441B35" w:rsidP="007470DF">
      <w:pPr>
        <w:numPr>
          <w:ilvl w:val="0"/>
          <w:numId w:val="180"/>
        </w:numPr>
        <w:rPr>
          <w:rFonts w:ascii="Calibri" w:hAnsi="Calibri" w:cs="Arial"/>
          <w:bCs/>
          <w:sz w:val="22"/>
          <w:szCs w:val="22"/>
        </w:rPr>
      </w:pPr>
      <w:r w:rsidRPr="00A24EB1">
        <w:rPr>
          <w:rFonts w:ascii="Calibri" w:hAnsi="Calibri" w:cs="Arial"/>
          <w:sz w:val="22"/>
          <w:szCs w:val="22"/>
        </w:rPr>
        <w:t xml:space="preserve">Practice units have the responsibility to identify those patients who are at high risk of complications/decompensation for whom referral to a particular agency is critical to reaching established health and treatment goals. </w:t>
      </w:r>
    </w:p>
    <w:p w14:paraId="6E998386" w14:textId="77777777" w:rsidR="00441B35" w:rsidRDefault="00441B35" w:rsidP="007470DF">
      <w:pPr>
        <w:numPr>
          <w:ilvl w:val="0"/>
          <w:numId w:val="180"/>
        </w:numPr>
        <w:rPr>
          <w:rFonts w:ascii="Calibri" w:hAnsi="Calibri" w:cs="Arial"/>
          <w:bCs/>
          <w:sz w:val="22"/>
          <w:szCs w:val="22"/>
        </w:rPr>
      </w:pPr>
      <w:r w:rsidRPr="00A24EB1">
        <w:rPr>
          <w:rFonts w:ascii="Calibri" w:hAnsi="Calibri" w:cs="Arial"/>
          <w:bCs/>
          <w:sz w:val="22"/>
          <w:szCs w:val="22"/>
        </w:rPr>
        <w:t xml:space="preserve">Referrals to community resources should be tracked for high-risk patients. Practice Units are encouraged to create a hierarchy to ensure that vital services (such as referrals to mental health providers) are being tracked appropriately. </w:t>
      </w:r>
    </w:p>
    <w:p w14:paraId="12578B71" w14:textId="77777777" w:rsidR="00441B35" w:rsidRPr="00C10BA4" w:rsidRDefault="00441B35" w:rsidP="007470DF">
      <w:pPr>
        <w:numPr>
          <w:ilvl w:val="0"/>
          <w:numId w:val="180"/>
        </w:numPr>
        <w:rPr>
          <w:rFonts w:ascii="Calibri" w:hAnsi="Calibri" w:cs="Arial"/>
          <w:bCs/>
          <w:sz w:val="22"/>
          <w:szCs w:val="22"/>
        </w:rPr>
      </w:pPr>
      <w:r w:rsidRPr="00A24EB1">
        <w:rPr>
          <w:rFonts w:ascii="Calibri" w:hAnsi="Calibri" w:cs="Arial"/>
          <w:bCs/>
          <w:sz w:val="22"/>
          <w:szCs w:val="22"/>
        </w:rPr>
        <w:t>Specialists must ensure that PCPs are notified about referrals to community resources for high-risk patients.</w:t>
      </w:r>
    </w:p>
    <w:p w14:paraId="438D26EC" w14:textId="77777777" w:rsidR="00441B35" w:rsidRDefault="00441B35" w:rsidP="007470DF">
      <w:pPr>
        <w:numPr>
          <w:ilvl w:val="0"/>
          <w:numId w:val="180"/>
        </w:numPr>
        <w:rPr>
          <w:rFonts w:ascii="Calibri" w:hAnsi="Calibri" w:cs="Arial"/>
          <w:bCs/>
          <w:sz w:val="22"/>
          <w:szCs w:val="22"/>
        </w:rPr>
      </w:pPr>
      <w:r w:rsidRPr="00A24EB1">
        <w:rPr>
          <w:rFonts w:ascii="Calibri" w:hAnsi="Calibri" w:cs="Arial"/>
          <w:bCs/>
          <w:sz w:val="22"/>
          <w:szCs w:val="22"/>
        </w:rPr>
        <w:t>The purpose of tracking the referrals is to ensure that these high-risk patients receive the services they need.</w:t>
      </w:r>
    </w:p>
    <w:p w14:paraId="191B0068" w14:textId="77777777" w:rsidR="004E4860" w:rsidRDefault="004E4860" w:rsidP="004E4860">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08A6917C"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EB5300"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DDBE9D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4E4860" w14:paraId="0CD2098E"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7F43F"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592943A4"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C53904" w14:textId="65FB251D" w:rsidR="004E4860" w:rsidRPr="004E4860"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4857EF">
              <w:rPr>
                <w:rFonts w:asciiTheme="minorHAnsi" w:hAnsiTheme="minorHAnsi"/>
                <w:sz w:val="22"/>
                <w:szCs w:val="22"/>
              </w:rPr>
              <w:t xml:space="preserve"> how</w:t>
            </w:r>
            <w:r w:rsidR="004E4860">
              <w:rPr>
                <w:rFonts w:asciiTheme="minorHAnsi" w:hAnsiTheme="minorHAnsi"/>
                <w:sz w:val="22"/>
                <w:szCs w:val="22"/>
              </w:rPr>
              <w:t xml:space="preserve"> follow-up </w:t>
            </w:r>
            <w:r w:rsidR="004857EF">
              <w:rPr>
                <w:rFonts w:asciiTheme="minorHAnsi" w:hAnsiTheme="minorHAnsi"/>
                <w:sz w:val="22"/>
                <w:szCs w:val="22"/>
              </w:rPr>
              <w:t>occurs with</w:t>
            </w:r>
            <w:r w:rsidR="004E4860">
              <w:rPr>
                <w:rFonts w:asciiTheme="minorHAnsi" w:hAnsiTheme="minorHAnsi"/>
                <w:sz w:val="22"/>
                <w:szCs w:val="22"/>
              </w:rPr>
              <w:t xml:space="preserve"> high-risk</w:t>
            </w:r>
            <w:r w:rsidR="004857EF">
              <w:rPr>
                <w:rFonts w:asciiTheme="minorHAnsi" w:hAnsiTheme="minorHAnsi"/>
                <w:sz w:val="22"/>
                <w:szCs w:val="22"/>
              </w:rPr>
              <w:t xml:space="preserve"> patients</w:t>
            </w:r>
            <w:r w:rsidR="007D4D0A">
              <w:rPr>
                <w:rFonts w:asciiTheme="minorHAnsi" w:hAnsiTheme="minorHAnsi"/>
                <w:sz w:val="22"/>
                <w:szCs w:val="22"/>
              </w:rPr>
              <w:t>. What are examples of “high-risk” regarding community resources for the practice?</w:t>
            </w:r>
          </w:p>
        </w:tc>
      </w:tr>
    </w:tbl>
    <w:p w14:paraId="7B3E88D9" w14:textId="77777777" w:rsidR="000470CD" w:rsidRPr="00C10BA4" w:rsidRDefault="000470CD" w:rsidP="000470CD">
      <w:pPr>
        <w:rPr>
          <w:rFonts w:ascii="Calibri" w:hAnsi="Calibri" w:cs="Arial"/>
          <w:bCs/>
          <w:sz w:val="22"/>
          <w:szCs w:val="22"/>
        </w:rPr>
      </w:pPr>
    </w:p>
    <w:p w14:paraId="2914F71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10.8</w:t>
      </w:r>
    </w:p>
    <w:p w14:paraId="245772B0" w14:textId="11807B1E"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approach is in place for conducting follow-up with high-risk patients regarding any indicated next steps as an outcome of their referral to a community-based program or agency</w:t>
      </w:r>
    </w:p>
    <w:p w14:paraId="49D79B29" w14:textId="77777777" w:rsidR="00D9134B" w:rsidRPr="00C10BA4" w:rsidRDefault="00D9134B" w:rsidP="00D9134B">
      <w:pPr>
        <w:rPr>
          <w:rFonts w:ascii="Calibri" w:hAnsi="Calibri" w:cs="Arial"/>
          <w:bCs/>
          <w:sz w:val="22"/>
          <w:szCs w:val="22"/>
        </w:rPr>
      </w:pPr>
    </w:p>
    <w:p w14:paraId="6F6849D6"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0EE57DB2" w14:textId="24EAAF10" w:rsidR="00D9134B" w:rsidRPr="00C10BA4" w:rsidRDefault="00A24EB1" w:rsidP="007470DF">
      <w:pPr>
        <w:numPr>
          <w:ilvl w:val="0"/>
          <w:numId w:val="83"/>
        </w:numPr>
        <w:tabs>
          <w:tab w:val="clear" w:pos="1260"/>
          <w:tab w:val="num" w:pos="1080"/>
        </w:tabs>
        <w:ind w:left="1080"/>
        <w:rPr>
          <w:rFonts w:ascii="Calibri" w:hAnsi="Calibri" w:cs="Arial"/>
          <w:bCs/>
          <w:sz w:val="22"/>
          <w:szCs w:val="22"/>
        </w:rPr>
      </w:pPr>
      <w:r w:rsidRPr="00A24EB1">
        <w:rPr>
          <w:rFonts w:ascii="Calibri" w:hAnsi="Calibri" w:cs="Arial"/>
          <w:bCs/>
          <w:sz w:val="22"/>
          <w:szCs w:val="22"/>
        </w:rPr>
        <w:t>Patients may be held partially responsible for the tracking process. For example, Practice Units may use technology such as Interactive Voice Response (IVR) for patients to report initial contact and completion, develop a “passport” that patients can have stamped when they complete trainings or attend a support group, or use existing disease registries to track community-based referral activities.</w:t>
      </w:r>
    </w:p>
    <w:p w14:paraId="1513DF52" w14:textId="77777777" w:rsidR="00D9134B" w:rsidRDefault="00A24EB1" w:rsidP="007470DF">
      <w:pPr>
        <w:numPr>
          <w:ilvl w:val="0"/>
          <w:numId w:val="83"/>
        </w:numPr>
        <w:tabs>
          <w:tab w:val="clear" w:pos="1260"/>
          <w:tab w:val="num" w:pos="1080"/>
        </w:tabs>
        <w:ind w:left="1080"/>
        <w:rPr>
          <w:rFonts w:ascii="Calibri" w:hAnsi="Calibri" w:cs="Arial"/>
          <w:bCs/>
          <w:sz w:val="22"/>
          <w:szCs w:val="22"/>
        </w:rPr>
      </w:pPr>
      <w:r w:rsidRPr="00A24EB1">
        <w:rPr>
          <w:rFonts w:ascii="Calibri" w:hAnsi="Calibri" w:cs="Arial"/>
          <w:bCs/>
          <w:sz w:val="22"/>
          <w:szCs w:val="22"/>
        </w:rPr>
        <w:t>Process includes mechanism to track patients who decline care and obtain information about reasons care was not sought.</w:t>
      </w:r>
    </w:p>
    <w:p w14:paraId="366B1578" w14:textId="77777777" w:rsidR="004E4860" w:rsidRDefault="004E4860" w:rsidP="004E4860">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E4860" w14:paraId="0BE20651" w14:textId="77777777" w:rsidTr="004E4860">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237DC7"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9D0552" w14:textId="6DECEE6C" w:rsidR="004E4860" w:rsidRPr="000433C5" w:rsidRDefault="00CD4541" w:rsidP="004E4860">
            <w:pPr>
              <w:jc w:val="center"/>
              <w:rPr>
                <w:rFonts w:asciiTheme="minorHAnsi" w:hAnsiTheme="minorHAnsi"/>
                <w:b/>
                <w:bCs/>
                <w:sz w:val="22"/>
                <w:szCs w:val="22"/>
              </w:rPr>
            </w:pPr>
            <w:r>
              <w:rPr>
                <w:rFonts w:asciiTheme="minorHAnsi" w:hAnsiTheme="minorHAnsi"/>
                <w:b/>
                <w:bCs/>
                <w:sz w:val="22"/>
                <w:szCs w:val="22"/>
              </w:rPr>
              <w:t>Predicate Logic: 10.7</w:t>
            </w:r>
          </w:p>
        </w:tc>
      </w:tr>
      <w:tr w:rsidR="004E4860" w14:paraId="4DE3FA5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8F7B6" w14:textId="77777777" w:rsidR="004E4860" w:rsidRPr="000433C5" w:rsidRDefault="004E4860" w:rsidP="004E4860">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E4860" w14:paraId="5972682A" w14:textId="77777777" w:rsidTr="004E4860">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5B97A4" w14:textId="77777777" w:rsidR="004E4860"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Systematic process for follow up w/high risk patients regarding next steps</w:t>
            </w:r>
          </w:p>
          <w:p w14:paraId="3E0824A3" w14:textId="713662AF" w:rsidR="004E4860" w:rsidRPr="006F5667" w:rsidRDefault="00C55EA7" w:rsidP="007470DF">
            <w:pPr>
              <w:pStyle w:val="ListParagraph"/>
              <w:numPr>
                <w:ilvl w:val="0"/>
                <w:numId w:val="166"/>
              </w:numPr>
              <w:rPr>
                <w:rFonts w:asciiTheme="minorHAnsi" w:hAnsiTheme="minorHAnsi"/>
                <w:sz w:val="22"/>
                <w:szCs w:val="22"/>
              </w:rPr>
            </w:pPr>
            <w:r>
              <w:rPr>
                <w:rFonts w:asciiTheme="minorHAnsi" w:hAnsiTheme="minorHAnsi"/>
                <w:sz w:val="22"/>
                <w:szCs w:val="22"/>
              </w:rPr>
              <w:t xml:space="preserve">Demonstration of how </w:t>
            </w:r>
            <w:r w:rsidR="008044C7">
              <w:rPr>
                <w:rFonts w:asciiTheme="minorHAnsi" w:hAnsiTheme="minorHAnsi"/>
                <w:sz w:val="22"/>
                <w:szCs w:val="22"/>
              </w:rPr>
              <w:t>follow-up is tracked and documented</w:t>
            </w:r>
          </w:p>
        </w:tc>
      </w:tr>
    </w:tbl>
    <w:p w14:paraId="15130321" w14:textId="77777777" w:rsidR="00D9134B" w:rsidRPr="00C10BA4" w:rsidRDefault="00D9134B" w:rsidP="00D9134B">
      <w:pPr>
        <w:rPr>
          <w:rFonts w:ascii="Calibri" w:hAnsi="Calibri" w:cs="Arial"/>
          <w:bCs/>
          <w:sz w:val="22"/>
          <w:szCs w:val="22"/>
        </w:rPr>
      </w:pPr>
    </w:p>
    <w:p w14:paraId="156BC3BC" w14:textId="77777777" w:rsidR="00D9134B" w:rsidRPr="00C10BA4" w:rsidRDefault="00D9134B" w:rsidP="00D9134B">
      <w:pPr>
        <w:rPr>
          <w:rFonts w:ascii="Calibri" w:hAnsi="Calibri" w:cs="Arial"/>
          <w:bCs/>
          <w:sz w:val="22"/>
          <w:szCs w:val="22"/>
        </w:rPr>
      </w:pPr>
    </w:p>
    <w:p w14:paraId="6240C65B" w14:textId="77777777" w:rsidR="00D9134B" w:rsidRPr="00C10BA4" w:rsidRDefault="00A24EB1" w:rsidP="00D9134B">
      <w:pPr>
        <w:pStyle w:val="Heading1"/>
        <w:spacing w:before="0" w:after="0"/>
        <w:jc w:val="center"/>
        <w:rPr>
          <w:rFonts w:ascii="Calibri" w:hAnsi="Calibri"/>
          <w:sz w:val="28"/>
          <w:szCs w:val="28"/>
          <w:u w:val="single"/>
        </w:rPr>
      </w:pPr>
      <w:bookmarkStart w:id="1239" w:name="_Toc243438102"/>
      <w:bookmarkStart w:id="1240" w:name="_Toc243438202"/>
      <w:bookmarkStart w:id="1241" w:name="_Toc243438302"/>
      <w:bookmarkStart w:id="1242" w:name="_Toc243438402"/>
      <w:bookmarkStart w:id="1243" w:name="_Toc458507928"/>
      <w:bookmarkStart w:id="1244" w:name="_Toc118897886"/>
      <w:r w:rsidRPr="00A24EB1">
        <w:rPr>
          <w:rFonts w:ascii="Calibri" w:hAnsi="Calibri"/>
          <w:sz w:val="28"/>
          <w:szCs w:val="28"/>
          <w:u w:val="single"/>
        </w:rPr>
        <w:t>11.0 Self-Management Support</w:t>
      </w:r>
      <w:bookmarkEnd w:id="1239"/>
      <w:bookmarkEnd w:id="1240"/>
      <w:bookmarkEnd w:id="1241"/>
      <w:bookmarkEnd w:id="1242"/>
      <w:bookmarkEnd w:id="1243"/>
      <w:bookmarkEnd w:id="1244"/>
    </w:p>
    <w:p w14:paraId="6A0680B3" w14:textId="77777777" w:rsidR="006337C2" w:rsidRPr="00C10BA4" w:rsidRDefault="006337C2" w:rsidP="006337C2">
      <w:pPr>
        <w:rPr>
          <w:rFonts w:ascii="Calibri" w:hAnsi="Calibri"/>
        </w:rPr>
      </w:pPr>
    </w:p>
    <w:p w14:paraId="16844598" w14:textId="77777777" w:rsidR="00FF65D8" w:rsidRDefault="00A24EB1" w:rsidP="00D365E4">
      <w:pPr>
        <w:jc w:val="center"/>
        <w:rPr>
          <w:rFonts w:ascii="Calibri" w:hAnsi="Calibri" w:cs="Arial"/>
          <w:sz w:val="22"/>
          <w:szCs w:val="22"/>
        </w:rPr>
      </w:pPr>
      <w:r w:rsidRPr="00A24EB1">
        <w:rPr>
          <w:rFonts w:ascii="Calibri" w:hAnsi="Calibri" w:cs="Arial"/>
          <w:sz w:val="22"/>
          <w:szCs w:val="22"/>
        </w:rPr>
        <w:t>Goal:  Systematic approach to empowering patients to understand their central role in effectively managing their illness, making informed decisions about care, and engaging in healthy behaviors.</w:t>
      </w:r>
    </w:p>
    <w:p w14:paraId="6B6EA7A4" w14:textId="77777777" w:rsidR="00DE0F00" w:rsidRDefault="00DE0F00" w:rsidP="0018775A">
      <w:pPr>
        <w:ind w:left="720"/>
        <w:jc w:val="center"/>
        <w:rPr>
          <w:rFonts w:ascii="Calibri" w:hAnsi="Calibri" w:cs="Arial"/>
          <w:sz w:val="22"/>
          <w:szCs w:val="22"/>
        </w:rPr>
      </w:pPr>
    </w:p>
    <w:p w14:paraId="0F222D1A" w14:textId="77777777" w:rsidR="00DE0F00" w:rsidRDefault="00DE0F00" w:rsidP="00DE0F00">
      <w:pPr>
        <w:jc w:val="center"/>
        <w:rPr>
          <w:rFonts w:ascii="Calibri" w:hAnsi="Calibri" w:cs="Arial"/>
          <w:sz w:val="22"/>
        </w:rPr>
      </w:pPr>
      <w:r w:rsidRPr="00CB146A">
        <w:rPr>
          <w:rFonts w:ascii="Calibri" w:hAnsi="Calibri" w:cs="Arial"/>
          <w:sz w:val="22"/>
        </w:rPr>
        <w:t>8 total capabilities</w:t>
      </w:r>
      <w:r>
        <w:rPr>
          <w:rFonts w:ascii="Calibri" w:hAnsi="Calibri" w:cs="Arial"/>
          <w:sz w:val="22"/>
        </w:rPr>
        <w:t xml:space="preserve"> </w:t>
      </w:r>
    </w:p>
    <w:p w14:paraId="2D28EEED" w14:textId="77777777" w:rsidR="00A04D59" w:rsidRDefault="00DE0F00" w:rsidP="0029544D">
      <w:pPr>
        <w:jc w:val="center"/>
        <w:rPr>
          <w:rFonts w:ascii="Calibri" w:hAnsi="Calibri" w:cs="Arial"/>
          <w:sz w:val="22"/>
        </w:rPr>
      </w:pPr>
      <w:r>
        <w:rPr>
          <w:rFonts w:ascii="Calibri" w:hAnsi="Calibri" w:cs="Arial"/>
          <w:sz w:val="22"/>
        </w:rPr>
        <w:t>All capabilities applicable to: Adult and Peds patients</w:t>
      </w:r>
    </w:p>
    <w:p w14:paraId="1662C195" w14:textId="77777777" w:rsidR="00FF65D8" w:rsidRPr="00C10BA4" w:rsidRDefault="00FF65D8" w:rsidP="00D365E4">
      <w:pPr>
        <w:jc w:val="center"/>
        <w:rPr>
          <w:rFonts w:ascii="Calibri" w:hAnsi="Calibri" w:cs="Arial"/>
          <w:i/>
          <w:sz w:val="22"/>
          <w:szCs w:val="22"/>
        </w:rPr>
      </w:pPr>
    </w:p>
    <w:p w14:paraId="65A92F8B" w14:textId="77777777" w:rsidR="006337C2" w:rsidRPr="00C10BA4" w:rsidRDefault="00A24EB1" w:rsidP="00D365E4">
      <w:pPr>
        <w:jc w:val="center"/>
        <w:rPr>
          <w:rFonts w:ascii="Calibri" w:hAnsi="Calibri" w:cs="Arial"/>
          <w:i/>
          <w:sz w:val="22"/>
          <w:szCs w:val="22"/>
        </w:rPr>
      </w:pPr>
      <w:r w:rsidRPr="00A24EB1">
        <w:rPr>
          <w:rFonts w:ascii="Calibri" w:hAnsi="Calibri" w:cs="Arial"/>
          <w:i/>
          <w:sz w:val="22"/>
          <w:szCs w:val="22"/>
        </w:rPr>
        <w:t>Applicable to PCPs and specialists. When patient is co-managed by PCP and specialist, roles must be clearly defined regarding which provider is responsible for leading self-management support activities and which provider is responsible for reinforcing self-management support activities.</w:t>
      </w:r>
    </w:p>
    <w:p w14:paraId="2691CD1A" w14:textId="77777777" w:rsidR="0018775A" w:rsidRPr="00C10BA4" w:rsidRDefault="0018775A" w:rsidP="00D365E4">
      <w:pPr>
        <w:jc w:val="center"/>
        <w:rPr>
          <w:rFonts w:ascii="Calibri" w:hAnsi="Calibri" w:cs="Arial"/>
          <w:i/>
          <w:sz w:val="22"/>
          <w:szCs w:val="22"/>
        </w:rPr>
      </w:pPr>
    </w:p>
    <w:p w14:paraId="42761D9C" w14:textId="1AE0B422" w:rsidR="0018775A" w:rsidRPr="00C10BA4" w:rsidRDefault="00A24EB1" w:rsidP="00D365E4">
      <w:pPr>
        <w:jc w:val="center"/>
        <w:rPr>
          <w:rFonts w:ascii="Calibri" w:hAnsi="Calibri" w:cs="Arial"/>
          <w:i/>
          <w:sz w:val="22"/>
          <w:szCs w:val="22"/>
        </w:rPr>
      </w:pPr>
      <w:r w:rsidRPr="00A24EB1">
        <w:rPr>
          <w:rFonts w:ascii="Calibri" w:hAnsi="Calibri" w:cs="Arial"/>
          <w:i/>
          <w:sz w:val="22"/>
          <w:szCs w:val="22"/>
        </w:rPr>
        <w:t>To receive credit for a self-management support capability, basic self-management support delivered in the context of office visits must be available to all patients. Advanced self-management support, delivered by trained care managers in the context of provider-delivered care management services, is expected to be available only to those members who have the provider-delivered care management benefit</w:t>
      </w:r>
      <w:r w:rsidRPr="5190DE3A">
        <w:rPr>
          <w:rFonts w:ascii="Calibri" w:hAnsi="Calibri" w:cs="Arial"/>
          <w:i/>
          <w:iCs/>
          <w:sz w:val="22"/>
          <w:szCs w:val="22"/>
        </w:rPr>
        <w:t>.</w:t>
      </w:r>
      <w:r w:rsidR="327DA216" w:rsidRPr="5190DE3A">
        <w:rPr>
          <w:rFonts w:ascii="Calibri" w:hAnsi="Calibri" w:cs="Arial"/>
          <w:i/>
          <w:iCs/>
          <w:sz w:val="22"/>
          <w:szCs w:val="22"/>
        </w:rPr>
        <w:t xml:space="preserve"> Action Plans are one component of self-management and </w:t>
      </w:r>
      <w:r w:rsidR="327DA216" w:rsidRPr="74AA2EEB">
        <w:rPr>
          <w:rFonts w:ascii="Calibri" w:hAnsi="Calibri" w:cs="Arial"/>
          <w:i/>
          <w:iCs/>
          <w:sz w:val="22"/>
          <w:szCs w:val="22"/>
        </w:rPr>
        <w:t xml:space="preserve">on its own does not meet </w:t>
      </w:r>
      <w:r w:rsidR="55D09387" w:rsidRPr="66C5A504">
        <w:rPr>
          <w:rFonts w:ascii="Calibri" w:hAnsi="Calibri" w:cs="Arial"/>
          <w:i/>
          <w:iCs/>
          <w:sz w:val="22"/>
          <w:szCs w:val="22"/>
        </w:rPr>
        <w:t xml:space="preserve">the intent of </w:t>
      </w:r>
      <w:r w:rsidR="327DA216" w:rsidRPr="66C5A504">
        <w:rPr>
          <w:rFonts w:ascii="Calibri" w:hAnsi="Calibri" w:cs="Arial"/>
          <w:i/>
          <w:iCs/>
          <w:sz w:val="22"/>
          <w:szCs w:val="22"/>
        </w:rPr>
        <w:t>self-management support</w:t>
      </w:r>
      <w:r w:rsidR="36AE4580" w:rsidRPr="66C5A504">
        <w:rPr>
          <w:rFonts w:ascii="Calibri" w:hAnsi="Calibri" w:cs="Arial"/>
          <w:i/>
          <w:iCs/>
          <w:sz w:val="22"/>
          <w:szCs w:val="22"/>
        </w:rPr>
        <w:t xml:space="preserve"> capabilities. </w:t>
      </w:r>
    </w:p>
    <w:p w14:paraId="485AC83B" w14:textId="77777777" w:rsidR="00D9134B" w:rsidRPr="00C10BA4" w:rsidRDefault="00D9134B" w:rsidP="00D9134B">
      <w:pPr>
        <w:jc w:val="center"/>
        <w:rPr>
          <w:rFonts w:ascii="Calibri" w:hAnsi="Calibri" w:cs="Arial"/>
          <w:b/>
          <w:bCs/>
          <w:sz w:val="22"/>
          <w:szCs w:val="22"/>
        </w:rPr>
      </w:pPr>
    </w:p>
    <w:p w14:paraId="5DC0621D" w14:textId="5B5920A8" w:rsidR="00D9134B" w:rsidRPr="00C10BA4" w:rsidRDefault="00A24EB1" w:rsidP="00D9134B">
      <w:pPr>
        <w:pStyle w:val="Heading2"/>
        <w:spacing w:before="0" w:after="0"/>
        <w:jc w:val="center"/>
        <w:rPr>
          <w:rFonts w:ascii="Calibri" w:hAnsi="Calibri"/>
          <w:sz w:val="24"/>
          <w:szCs w:val="24"/>
        </w:rPr>
      </w:pPr>
      <w:bookmarkStart w:id="1245" w:name="_Hlk23342202"/>
      <w:r w:rsidRPr="00A24EB1">
        <w:rPr>
          <w:rFonts w:ascii="Calibri" w:hAnsi="Calibri"/>
          <w:sz w:val="24"/>
          <w:szCs w:val="24"/>
        </w:rPr>
        <w:t>11.1</w:t>
      </w:r>
    </w:p>
    <w:p w14:paraId="3880D4D8" w14:textId="08FFDA69" w:rsidR="00D9134B" w:rsidRPr="00C10BA4" w:rsidRDefault="00A24EB1" w:rsidP="00496849">
      <w:pPr>
        <w:pStyle w:val="Heading2"/>
        <w:spacing w:before="0" w:after="0"/>
        <w:jc w:val="center"/>
        <w:rPr>
          <w:rFonts w:ascii="Calibri" w:hAnsi="Calibri"/>
          <w:sz w:val="22"/>
          <w:szCs w:val="22"/>
        </w:rPr>
      </w:pPr>
      <w:r w:rsidRPr="00A24EB1">
        <w:rPr>
          <w:rFonts w:ascii="Calibri" w:hAnsi="Calibri"/>
          <w:sz w:val="24"/>
          <w:szCs w:val="24"/>
        </w:rPr>
        <w:t>Clinician</w:t>
      </w:r>
      <w:r w:rsidR="00BC227F">
        <w:rPr>
          <w:rFonts w:ascii="Calibri" w:hAnsi="Calibri"/>
          <w:sz w:val="24"/>
          <w:szCs w:val="24"/>
        </w:rPr>
        <w:t>,</w:t>
      </w:r>
      <w:r w:rsidRPr="00A24EB1">
        <w:rPr>
          <w:rFonts w:ascii="Calibri" w:hAnsi="Calibri"/>
          <w:sz w:val="24"/>
          <w:szCs w:val="24"/>
        </w:rPr>
        <w:t xml:space="preserve"> who is member of care team or PO staff</w:t>
      </w:r>
      <w:r w:rsidR="007D4D0A">
        <w:rPr>
          <w:rFonts w:ascii="Calibri" w:hAnsi="Calibri"/>
          <w:sz w:val="24"/>
          <w:szCs w:val="24"/>
        </w:rPr>
        <w:t xml:space="preserve"> </w:t>
      </w:r>
      <w:r w:rsidRPr="00A24EB1">
        <w:rPr>
          <w:rFonts w:ascii="Calibri" w:hAnsi="Calibri"/>
          <w:sz w:val="24"/>
          <w:szCs w:val="24"/>
        </w:rPr>
        <w:t>person</w:t>
      </w:r>
      <w:r w:rsidR="00BC227F">
        <w:rPr>
          <w:rFonts w:ascii="Calibri" w:hAnsi="Calibri"/>
          <w:sz w:val="24"/>
          <w:szCs w:val="24"/>
        </w:rPr>
        <w:t>,</w:t>
      </w:r>
      <w:r w:rsidRPr="00A24EB1">
        <w:rPr>
          <w:rFonts w:ascii="Calibri" w:hAnsi="Calibri"/>
          <w:sz w:val="24"/>
          <w:szCs w:val="24"/>
        </w:rPr>
        <w:t xml:space="preserve"> is educated about and familiar with self-management support concepts and techniques and works with appropriate staff members at the practice unit at regular intervals to ensure they are educated in and able to actively use self-management support concepts and techniques </w:t>
      </w:r>
    </w:p>
    <w:bookmarkEnd w:id="1245"/>
    <w:p w14:paraId="417221EF" w14:textId="77777777" w:rsidR="00496849" w:rsidRDefault="00496849" w:rsidP="00D9134B">
      <w:pPr>
        <w:rPr>
          <w:rFonts w:ascii="Calibri" w:hAnsi="Calibri" w:cs="Arial"/>
          <w:bCs/>
          <w:i/>
          <w:sz w:val="22"/>
          <w:szCs w:val="22"/>
          <w:u w:val="single"/>
        </w:rPr>
      </w:pPr>
    </w:p>
    <w:p w14:paraId="528CA1E5"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782BA062" w14:textId="464E17A5" w:rsidR="00713BF9" w:rsidRDefault="00713BF9" w:rsidP="007470DF">
      <w:pPr>
        <w:numPr>
          <w:ilvl w:val="0"/>
          <w:numId w:val="84"/>
        </w:numPr>
        <w:ind w:hanging="540"/>
        <w:rPr>
          <w:rFonts w:ascii="Calibri" w:hAnsi="Calibri" w:cs="Arial"/>
          <w:bCs/>
          <w:sz w:val="22"/>
          <w:szCs w:val="22"/>
        </w:rPr>
      </w:pPr>
      <w:r w:rsidRPr="00713BF9">
        <w:rPr>
          <w:rFonts w:ascii="Calibri" w:hAnsi="Calibri" w:cs="Arial"/>
          <w:bCs/>
          <w:sz w:val="22"/>
          <w:szCs w:val="22"/>
        </w:rPr>
        <w:t xml:space="preserve">The </w:t>
      </w:r>
      <w:r w:rsidR="00122195">
        <w:rPr>
          <w:rFonts w:ascii="Calibri" w:hAnsi="Calibri" w:cs="Arial"/>
          <w:bCs/>
          <w:sz w:val="22"/>
          <w:szCs w:val="22"/>
        </w:rPr>
        <w:t>expectation</w:t>
      </w:r>
      <w:r w:rsidRPr="00713BF9">
        <w:rPr>
          <w:rFonts w:ascii="Calibri" w:hAnsi="Calibri" w:cs="Arial"/>
          <w:bCs/>
          <w:sz w:val="22"/>
          <w:szCs w:val="22"/>
        </w:rPr>
        <w:t xml:space="preserve"> of this capability is t</w:t>
      </w:r>
      <w:r w:rsidR="00122195">
        <w:rPr>
          <w:rFonts w:ascii="Calibri" w:hAnsi="Calibri" w:cs="Arial"/>
          <w:bCs/>
          <w:sz w:val="22"/>
          <w:szCs w:val="22"/>
        </w:rPr>
        <w:t>hat POs are</w:t>
      </w:r>
      <w:r w:rsidRPr="00713BF9">
        <w:rPr>
          <w:rFonts w:ascii="Calibri" w:hAnsi="Calibri" w:cs="Arial"/>
          <w:bCs/>
          <w:sz w:val="22"/>
          <w:szCs w:val="22"/>
        </w:rPr>
        <w:t xml:space="preserve"> actively empower</w:t>
      </w:r>
      <w:r w:rsidR="00122195">
        <w:rPr>
          <w:rFonts w:ascii="Calibri" w:hAnsi="Calibri" w:cs="Arial"/>
          <w:bCs/>
          <w:sz w:val="22"/>
          <w:szCs w:val="22"/>
        </w:rPr>
        <w:t>ing</w:t>
      </w:r>
      <w:r w:rsidRPr="00713BF9">
        <w:rPr>
          <w:rFonts w:ascii="Calibri" w:hAnsi="Calibri" w:cs="Arial"/>
          <w:bCs/>
          <w:sz w:val="22"/>
          <w:szCs w:val="22"/>
        </w:rPr>
        <w:t xml:space="preserve"> the staff within the practice unit to incorporate self-management support efforts into routine clinic process.</w:t>
      </w:r>
      <w:r w:rsidR="00122195">
        <w:rPr>
          <w:rFonts w:ascii="Calibri" w:hAnsi="Calibri" w:cs="Arial"/>
          <w:bCs/>
          <w:sz w:val="22"/>
          <w:szCs w:val="22"/>
        </w:rPr>
        <w:t xml:space="preserve"> </w:t>
      </w:r>
    </w:p>
    <w:p w14:paraId="3CB4D9C5" w14:textId="5A6A9D93" w:rsidR="00962914"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Regular intervals are defined as a minimum of once per year</w:t>
      </w:r>
      <w:r w:rsidR="0003422E">
        <w:rPr>
          <w:rFonts w:ascii="Calibri" w:hAnsi="Calibri" w:cs="Arial"/>
          <w:bCs/>
          <w:sz w:val="22"/>
          <w:szCs w:val="22"/>
        </w:rPr>
        <w:t>.</w:t>
      </w:r>
    </w:p>
    <w:p w14:paraId="01133250" w14:textId="3B369C27" w:rsidR="00E57BE4" w:rsidRDefault="00A24EB1" w:rsidP="007470DF">
      <w:pPr>
        <w:numPr>
          <w:ilvl w:val="1"/>
          <w:numId w:val="84"/>
        </w:numPr>
        <w:rPr>
          <w:rFonts w:ascii="Calibri" w:hAnsi="Calibri" w:cs="Arial"/>
          <w:bCs/>
          <w:sz w:val="22"/>
          <w:szCs w:val="22"/>
        </w:rPr>
      </w:pPr>
      <w:r w:rsidRPr="00A24EB1">
        <w:rPr>
          <w:rFonts w:ascii="Calibri" w:hAnsi="Calibri" w:cs="Arial"/>
          <w:bCs/>
          <w:sz w:val="22"/>
          <w:szCs w:val="22"/>
        </w:rPr>
        <w:t>New staff must be trained at time of entry to practice</w:t>
      </w:r>
      <w:r w:rsidR="00903E4C">
        <w:rPr>
          <w:rFonts w:ascii="Calibri" w:hAnsi="Calibri" w:cs="Arial"/>
          <w:bCs/>
          <w:sz w:val="22"/>
          <w:szCs w:val="22"/>
        </w:rPr>
        <w:t>.</w:t>
      </w:r>
    </w:p>
    <w:p w14:paraId="587DCF13" w14:textId="472BE96B" w:rsidR="00D9134B"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Self-management support uses a team-based, systematic, model-driven (including behavioral and clinical dimensions) approach to actively motivating and engaging the patient in effective self-care for identified chronic conditions; must extend beyond usual care such as encouragement to follow instructions</w:t>
      </w:r>
      <w:r w:rsidR="0003422E">
        <w:rPr>
          <w:rFonts w:ascii="Calibri" w:hAnsi="Calibri" w:cs="Arial"/>
          <w:bCs/>
          <w:sz w:val="22"/>
          <w:szCs w:val="22"/>
        </w:rPr>
        <w:t>.</w:t>
      </w:r>
    </w:p>
    <w:p w14:paraId="6D7DE597" w14:textId="2459A702" w:rsidR="00D9134B" w:rsidRPr="00C10BA4" w:rsidRDefault="00A24EB1" w:rsidP="007470DF">
      <w:pPr>
        <w:numPr>
          <w:ilvl w:val="0"/>
          <w:numId w:val="84"/>
        </w:numPr>
        <w:ind w:hanging="540"/>
        <w:rPr>
          <w:rFonts w:ascii="Calibri" w:hAnsi="Calibri" w:cs="Arial"/>
          <w:bCs/>
          <w:sz w:val="22"/>
          <w:szCs w:val="22"/>
        </w:rPr>
      </w:pPr>
      <w:r w:rsidRPr="00A24EB1">
        <w:rPr>
          <w:rFonts w:ascii="Calibri" w:hAnsi="Calibri" w:cs="Arial"/>
          <w:bCs/>
          <w:sz w:val="22"/>
          <w:szCs w:val="22"/>
        </w:rPr>
        <w:t>Level, type, and intensity of training, education, and expertise may vary, depending upon team members’ roles and responsibilities in the Practice Unit</w:t>
      </w:r>
      <w:r w:rsidR="0003422E">
        <w:rPr>
          <w:rFonts w:ascii="Calibri" w:hAnsi="Calibri" w:cs="Arial"/>
          <w:bCs/>
          <w:sz w:val="22"/>
          <w:szCs w:val="22"/>
        </w:rPr>
        <w:t>.</w:t>
      </w:r>
    </w:p>
    <w:p w14:paraId="11DDC76C" w14:textId="77777777"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Education must be substantive and in-depth and focus on a particular model of self-management support and not consist of only a brief introduction to the concept. Recommended sites for more information include:</w:t>
      </w:r>
    </w:p>
    <w:p w14:paraId="04382D90" w14:textId="61D41CCB" w:rsidR="0085004E"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IHI Partnering in Self-Management Support:  A Toolkit for Clinicians</w:t>
      </w:r>
      <w:r w:rsidR="004A6917">
        <w:rPr>
          <w:rFonts w:ascii="Calibri" w:hAnsi="Calibri" w:cs="Arial"/>
          <w:sz w:val="22"/>
          <w:szCs w:val="22"/>
        </w:rPr>
        <w:t>:</w:t>
      </w:r>
    </w:p>
    <w:p w14:paraId="7A38B10B" w14:textId="77777777" w:rsidR="009B0886" w:rsidRPr="00C10BA4" w:rsidRDefault="00A24C17" w:rsidP="007470DF">
      <w:pPr>
        <w:pStyle w:val="ListParagraph"/>
        <w:numPr>
          <w:ilvl w:val="3"/>
          <w:numId w:val="84"/>
        </w:numPr>
        <w:rPr>
          <w:rFonts w:ascii="Calibri" w:hAnsi="Calibri" w:cs="Arial"/>
          <w:sz w:val="22"/>
          <w:szCs w:val="22"/>
        </w:rPr>
      </w:pPr>
      <w:hyperlink r:id="rId41" w:history="1">
        <w:r w:rsidR="00A24EB1" w:rsidRPr="00A24EB1">
          <w:rPr>
            <w:rStyle w:val="Hyperlink"/>
            <w:rFonts w:ascii="Calibri" w:hAnsi="Calibri" w:cs="Arial"/>
            <w:sz w:val="22"/>
            <w:szCs w:val="22"/>
          </w:rPr>
          <w:t>http://www.ihi.org/knowledge/Pages/Tools/SelfManagementToolkitforClinicians.aspx</w:t>
        </w:r>
      </w:hyperlink>
    </w:p>
    <w:p w14:paraId="6BECFAFD" w14:textId="77777777" w:rsidR="00DF1DF2"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Self-Management Support Information for Patients and Families</w:t>
      </w:r>
      <w:r w:rsidR="00DF1DF2">
        <w:rPr>
          <w:rFonts w:ascii="Calibri" w:hAnsi="Calibri" w:cs="Arial"/>
          <w:sz w:val="22"/>
          <w:szCs w:val="22"/>
        </w:rPr>
        <w:t xml:space="preserve">: </w:t>
      </w:r>
    </w:p>
    <w:p w14:paraId="2C90D019" w14:textId="457F404F" w:rsidR="003672E5" w:rsidRPr="004D4642" w:rsidRDefault="00A24C17" w:rsidP="007470DF">
      <w:pPr>
        <w:pStyle w:val="ListParagraph"/>
        <w:numPr>
          <w:ilvl w:val="3"/>
          <w:numId w:val="84"/>
        </w:numPr>
        <w:rPr>
          <w:rStyle w:val="Hyperlink"/>
          <w:rFonts w:ascii="Calibri" w:hAnsi="Calibri" w:cs="Arial"/>
        </w:rPr>
      </w:pPr>
      <w:hyperlink r:id="rId42" w:history="1">
        <w:r w:rsidR="004D4642" w:rsidRPr="004D4642">
          <w:rPr>
            <w:rStyle w:val="Hyperlink"/>
            <w:rFonts w:ascii="Calibri" w:hAnsi="Calibri" w:cs="Arial"/>
            <w:sz w:val="22"/>
            <w:szCs w:val="22"/>
          </w:rPr>
          <w:t>http://www.ihi.org/resources/Pages/Tools/SelfManagementToolkitforPatientsFamilies.aspx</w:t>
        </w:r>
      </w:hyperlink>
    </w:p>
    <w:p w14:paraId="7D6D78AC" w14:textId="76EC4B61" w:rsidR="0085004E" w:rsidRDefault="0085004E" w:rsidP="007470DF">
      <w:pPr>
        <w:pStyle w:val="ListParagraph"/>
        <w:numPr>
          <w:ilvl w:val="2"/>
          <w:numId w:val="84"/>
        </w:numPr>
        <w:rPr>
          <w:rFonts w:ascii="Calibri" w:hAnsi="Calibri" w:cs="Arial"/>
          <w:sz w:val="22"/>
          <w:szCs w:val="22"/>
        </w:rPr>
      </w:pPr>
    </w:p>
    <w:p w14:paraId="1A75FD07" w14:textId="77777777" w:rsidR="004A6917" w:rsidRDefault="003672E5" w:rsidP="007470DF">
      <w:pPr>
        <w:pStyle w:val="ListParagraph"/>
        <w:numPr>
          <w:ilvl w:val="2"/>
          <w:numId w:val="84"/>
        </w:numPr>
        <w:rPr>
          <w:rFonts w:ascii="Calibri" w:hAnsi="Calibri" w:cs="Arial"/>
          <w:sz w:val="22"/>
          <w:szCs w:val="22"/>
        </w:rPr>
      </w:pPr>
      <w:r w:rsidRPr="003672E5">
        <w:rPr>
          <w:rFonts w:ascii="Calibri" w:hAnsi="Calibri" w:cs="Arial"/>
          <w:sz w:val="22"/>
          <w:szCs w:val="22"/>
        </w:rPr>
        <w:t>South West Self-Management Program:</w:t>
      </w:r>
    </w:p>
    <w:p w14:paraId="79A9FE8D" w14:textId="37823D49" w:rsidR="003672E5" w:rsidRPr="00C10BA4" w:rsidRDefault="003672E5" w:rsidP="007470DF">
      <w:pPr>
        <w:pStyle w:val="ListParagraph"/>
        <w:numPr>
          <w:ilvl w:val="3"/>
          <w:numId w:val="84"/>
        </w:numPr>
        <w:rPr>
          <w:rFonts w:ascii="Calibri" w:hAnsi="Calibri" w:cs="Arial"/>
          <w:sz w:val="22"/>
          <w:szCs w:val="22"/>
        </w:rPr>
      </w:pPr>
      <w:r w:rsidRPr="003672E5">
        <w:rPr>
          <w:rFonts w:ascii="Calibri" w:hAnsi="Calibri" w:cs="Arial"/>
          <w:sz w:val="22"/>
          <w:szCs w:val="22"/>
        </w:rPr>
        <w:t xml:space="preserve"> </w:t>
      </w:r>
      <w:hyperlink r:id="rId43" w:history="1">
        <w:r w:rsidR="004A6917" w:rsidRPr="00076E3C">
          <w:rPr>
            <w:rStyle w:val="Hyperlink"/>
            <w:rFonts w:ascii="Calibri" w:hAnsi="Calibri" w:cs="Arial"/>
            <w:sz w:val="22"/>
            <w:szCs w:val="22"/>
          </w:rPr>
          <w:t>http://www.swselfmanagement.ca/smtoolkit/</w:t>
        </w:r>
      </w:hyperlink>
      <w:r>
        <w:rPr>
          <w:rFonts w:ascii="Calibri" w:hAnsi="Calibri" w:cs="Arial"/>
          <w:sz w:val="22"/>
          <w:szCs w:val="22"/>
        </w:rPr>
        <w:t xml:space="preserve"> </w:t>
      </w:r>
    </w:p>
    <w:p w14:paraId="6BBB4EF3" w14:textId="21619447" w:rsidR="0085004E" w:rsidRPr="00C10BA4" w:rsidRDefault="00A24EB1" w:rsidP="007470DF">
      <w:pPr>
        <w:pStyle w:val="ListParagraph"/>
        <w:numPr>
          <w:ilvl w:val="2"/>
          <w:numId w:val="84"/>
        </w:numPr>
        <w:rPr>
          <w:rFonts w:ascii="Calibri" w:hAnsi="Calibri" w:cs="Arial"/>
          <w:sz w:val="22"/>
          <w:szCs w:val="22"/>
        </w:rPr>
      </w:pPr>
      <w:r w:rsidRPr="00A24EB1">
        <w:rPr>
          <w:rFonts w:ascii="Calibri" w:hAnsi="Calibri" w:cs="Arial"/>
          <w:sz w:val="22"/>
          <w:szCs w:val="22"/>
        </w:rPr>
        <w:t>Motivational Interviewing</w:t>
      </w:r>
      <w:r w:rsidR="004A6917">
        <w:rPr>
          <w:rFonts w:ascii="Calibri" w:hAnsi="Calibri" w:cs="Arial"/>
          <w:sz w:val="22"/>
          <w:szCs w:val="22"/>
        </w:rPr>
        <w:t>:</w:t>
      </w:r>
    </w:p>
    <w:p w14:paraId="0BD0B2D9" w14:textId="25866E40" w:rsidR="00621DD8" w:rsidRPr="00621DD8" w:rsidRDefault="00A24C17" w:rsidP="007470DF">
      <w:pPr>
        <w:pStyle w:val="ListParagraph"/>
        <w:numPr>
          <w:ilvl w:val="3"/>
          <w:numId w:val="84"/>
        </w:numPr>
        <w:rPr>
          <w:rFonts w:ascii="Calibri" w:hAnsi="Calibri" w:cs="Arial"/>
          <w:sz w:val="22"/>
          <w:szCs w:val="22"/>
        </w:rPr>
      </w:pPr>
      <w:hyperlink r:id="rId44" w:history="1">
        <w:r w:rsidR="00402EBA" w:rsidRPr="00402EBA">
          <w:rPr>
            <w:rStyle w:val="Hyperlink"/>
            <w:rFonts w:ascii="Calibri" w:hAnsi="Calibri" w:cs="Arial"/>
            <w:sz w:val="22"/>
            <w:szCs w:val="22"/>
          </w:rPr>
          <w:t>http://www.motivationalinterviewing.org/</w:t>
        </w:r>
      </w:hyperlink>
    </w:p>
    <w:p w14:paraId="6069D7F7" w14:textId="1E68C714" w:rsidR="00D9134B" w:rsidRPr="00C10BA4" w:rsidRDefault="00A24EB1" w:rsidP="007470DF">
      <w:pPr>
        <w:numPr>
          <w:ilvl w:val="0"/>
          <w:numId w:val="84"/>
        </w:numPr>
        <w:tabs>
          <w:tab w:val="clear" w:pos="1260"/>
          <w:tab w:val="num" w:pos="1080"/>
        </w:tabs>
        <w:ind w:left="1080"/>
        <w:rPr>
          <w:rFonts w:ascii="Calibri" w:hAnsi="Calibri" w:cs="Arial"/>
          <w:bCs/>
          <w:sz w:val="22"/>
          <w:szCs w:val="22"/>
        </w:rPr>
      </w:pPr>
      <w:r w:rsidRPr="00A24EB1">
        <w:rPr>
          <w:rFonts w:ascii="Calibri" w:hAnsi="Calibri" w:cs="Arial"/>
          <w:bCs/>
          <w:sz w:val="22"/>
          <w:szCs w:val="22"/>
        </w:rPr>
        <w:t>Education of practice unit staff members may be provided by PO staff person if the PO staff person has adequate time to provide comprehensive, meaningful education; otherwise, practice unit is responsible for identifying a member of the practice’s clinical care team to receive education in self-management support concepts and techniques</w:t>
      </w:r>
      <w:r w:rsidR="0003422E">
        <w:rPr>
          <w:rFonts w:ascii="Calibri" w:hAnsi="Calibri" w:cs="Arial"/>
          <w:bCs/>
          <w:sz w:val="22"/>
          <w:szCs w:val="22"/>
        </w:rPr>
        <w:t>.</w:t>
      </w:r>
    </w:p>
    <w:p w14:paraId="578F1438" w14:textId="77777777" w:rsidR="00D9134B" w:rsidRPr="00C10BA4" w:rsidRDefault="00A24EB1" w:rsidP="007470DF">
      <w:pPr>
        <w:numPr>
          <w:ilvl w:val="0"/>
          <w:numId w:val="84"/>
        </w:numPr>
        <w:tabs>
          <w:tab w:val="clear" w:pos="1260"/>
          <w:tab w:val="num" w:pos="1080"/>
        </w:tabs>
        <w:ind w:left="1080"/>
        <w:rPr>
          <w:rFonts w:ascii="Calibri" w:hAnsi="Calibri" w:cs="Arial"/>
          <w:bCs/>
          <w:sz w:val="22"/>
          <w:szCs w:val="22"/>
        </w:rPr>
      </w:pPr>
      <w:r w:rsidRPr="00A24EB1">
        <w:rPr>
          <w:rFonts w:ascii="Calibri" w:hAnsi="Calibri" w:cs="Arial"/>
          <w:bCs/>
          <w:sz w:val="22"/>
          <w:szCs w:val="22"/>
        </w:rPr>
        <w:t>Appropriate team members should have awareness of self-management concepts and techniques, including:</w:t>
      </w:r>
    </w:p>
    <w:p w14:paraId="27077AFE" w14:textId="391153AB"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Motivational interviewing</w:t>
      </w:r>
      <w:r w:rsidR="00903E4C">
        <w:rPr>
          <w:rFonts w:ascii="Calibri" w:hAnsi="Calibri" w:cs="Arial"/>
          <w:bCs/>
          <w:sz w:val="22"/>
          <w:szCs w:val="22"/>
        </w:rPr>
        <w:t>.</w:t>
      </w:r>
    </w:p>
    <w:p w14:paraId="65062329" w14:textId="68C3963E"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Health literacy/identification of health literacy barriers</w:t>
      </w:r>
      <w:r w:rsidR="00903E4C">
        <w:rPr>
          <w:rFonts w:ascii="Calibri" w:hAnsi="Calibri" w:cs="Arial"/>
          <w:bCs/>
          <w:sz w:val="22"/>
          <w:szCs w:val="22"/>
        </w:rPr>
        <w:t>.</w:t>
      </w:r>
    </w:p>
    <w:p w14:paraId="377FC146" w14:textId="3267C189"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Use of teach-back techniques</w:t>
      </w:r>
      <w:r w:rsidR="00903E4C">
        <w:rPr>
          <w:rFonts w:ascii="Calibri" w:hAnsi="Calibri" w:cs="Arial"/>
          <w:bCs/>
          <w:sz w:val="22"/>
          <w:szCs w:val="22"/>
        </w:rPr>
        <w:t>.</w:t>
      </w:r>
    </w:p>
    <w:p w14:paraId="3B266B0E" w14:textId="517865A8"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Identification of medical obstacles to self-management</w:t>
      </w:r>
      <w:r w:rsidR="00903E4C">
        <w:rPr>
          <w:rFonts w:ascii="Calibri" w:hAnsi="Calibri" w:cs="Arial"/>
          <w:bCs/>
          <w:sz w:val="22"/>
          <w:szCs w:val="22"/>
        </w:rPr>
        <w:t>.</w:t>
      </w:r>
    </w:p>
    <w:p w14:paraId="4BE5BCA5" w14:textId="12E0C36A" w:rsidR="00D9134B" w:rsidRPr="00C10BA4" w:rsidRDefault="00A24EB1" w:rsidP="007470DF">
      <w:pPr>
        <w:numPr>
          <w:ilvl w:val="1"/>
          <w:numId w:val="84"/>
        </w:numPr>
        <w:rPr>
          <w:rFonts w:ascii="Calibri" w:hAnsi="Calibri" w:cs="Arial"/>
          <w:bCs/>
          <w:sz w:val="22"/>
          <w:szCs w:val="22"/>
        </w:rPr>
      </w:pPr>
      <w:r w:rsidRPr="00A24EB1">
        <w:rPr>
          <w:rFonts w:ascii="Calibri" w:hAnsi="Calibri" w:cs="Arial"/>
          <w:bCs/>
          <w:sz w:val="22"/>
          <w:szCs w:val="22"/>
        </w:rPr>
        <w:t>Establ</w:t>
      </w:r>
      <w:r w:rsidR="00DF1DF2">
        <w:rPr>
          <w:rFonts w:ascii="Calibri" w:hAnsi="Calibri" w:cs="Arial"/>
          <w:bCs/>
          <w:sz w:val="22"/>
          <w:szCs w:val="22"/>
        </w:rPr>
        <w:t>ishing</w:t>
      </w:r>
      <w:r w:rsidRPr="00A24EB1">
        <w:rPr>
          <w:rFonts w:ascii="Calibri" w:hAnsi="Calibri" w:cs="Arial"/>
          <w:bCs/>
          <w:sz w:val="22"/>
          <w:szCs w:val="22"/>
        </w:rPr>
        <w:t xml:space="preserve"> problem-solving strategies to overcome barriers of immediate concern to patients</w:t>
      </w:r>
      <w:r w:rsidR="00903E4C">
        <w:rPr>
          <w:rFonts w:ascii="Calibri" w:hAnsi="Calibri" w:cs="Arial"/>
          <w:bCs/>
          <w:sz w:val="22"/>
          <w:szCs w:val="22"/>
        </w:rPr>
        <w:t>.</w:t>
      </w:r>
    </w:p>
    <w:p w14:paraId="4782E77F" w14:textId="53B563C4" w:rsidR="00D9134B" w:rsidRDefault="00A24EB1" w:rsidP="007470DF">
      <w:pPr>
        <w:numPr>
          <w:ilvl w:val="1"/>
          <w:numId w:val="84"/>
        </w:numPr>
        <w:rPr>
          <w:rFonts w:ascii="Calibri" w:hAnsi="Calibri" w:cs="Arial"/>
          <w:bCs/>
          <w:sz w:val="22"/>
          <w:szCs w:val="22"/>
        </w:rPr>
      </w:pPr>
      <w:r w:rsidRPr="00A24EB1">
        <w:rPr>
          <w:rFonts w:ascii="Calibri" w:hAnsi="Calibri" w:cs="Arial"/>
          <w:bCs/>
          <w:sz w:val="22"/>
          <w:szCs w:val="22"/>
        </w:rPr>
        <w:t>Systematic follow-up with patients</w:t>
      </w:r>
      <w:r w:rsidR="00903E4C">
        <w:rPr>
          <w:rFonts w:ascii="Calibri" w:hAnsi="Calibri" w:cs="Arial"/>
          <w:bCs/>
          <w:sz w:val="22"/>
          <w:szCs w:val="22"/>
        </w:rPr>
        <w:t>.</w:t>
      </w:r>
    </w:p>
    <w:p w14:paraId="03F7E003" w14:textId="77777777" w:rsidR="006F5667" w:rsidRDefault="006F5667" w:rsidP="006F5667">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71ED1FFC"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5983A4"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01C1F65"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6F5667" w14:paraId="25AEB2C3"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0EC87"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4CA03DD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0CB3C3" w14:textId="791D12CC"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Must be in place before 11.2-11.</w:t>
            </w:r>
            <w:r w:rsidR="001426E0">
              <w:rPr>
                <w:rFonts w:asciiTheme="minorHAnsi" w:hAnsiTheme="minorHAnsi"/>
                <w:sz w:val="22"/>
                <w:szCs w:val="22"/>
              </w:rPr>
              <w:t>6</w:t>
            </w:r>
          </w:p>
          <w:p w14:paraId="14592047" w14:textId="34AA0B74"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No formal training needed (train the trainer okay),</w:t>
            </w:r>
            <w:r>
              <w:rPr>
                <w:rFonts w:asciiTheme="minorHAnsi" w:hAnsiTheme="minorHAnsi"/>
                <w:sz w:val="22"/>
                <w:szCs w:val="22"/>
              </w:rPr>
              <w:t xml:space="preserve"> i.e. PTI training, self-management</w:t>
            </w:r>
            <w:r w:rsidRPr="006F5667">
              <w:rPr>
                <w:rFonts w:asciiTheme="minorHAnsi" w:hAnsiTheme="minorHAnsi"/>
                <w:sz w:val="22"/>
                <w:szCs w:val="22"/>
              </w:rPr>
              <w:t xml:space="preserve"> toolkit</w:t>
            </w:r>
          </w:p>
          <w:p w14:paraId="0EC592DF" w14:textId="2029637A" w:rsidR="006F5667" w:rsidRPr="00055C72"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Regular, ongoing sta</w:t>
            </w:r>
            <w:r>
              <w:rPr>
                <w:rFonts w:asciiTheme="minorHAnsi" w:hAnsiTheme="minorHAnsi"/>
                <w:sz w:val="22"/>
                <w:szCs w:val="22"/>
              </w:rPr>
              <w:t>ff education regarding self-management</w:t>
            </w:r>
            <w:r w:rsidRPr="006F5667">
              <w:rPr>
                <w:rFonts w:asciiTheme="minorHAnsi" w:hAnsiTheme="minorHAnsi"/>
                <w:sz w:val="22"/>
                <w:szCs w:val="22"/>
              </w:rPr>
              <w:t xml:space="preserve"> techniques. Motivational interviewing, health literacy, teach backs, identification of obstacles</w:t>
            </w:r>
          </w:p>
        </w:tc>
      </w:tr>
    </w:tbl>
    <w:p w14:paraId="281F82DC" w14:textId="77777777" w:rsidR="00D9134B" w:rsidRPr="00C10BA4" w:rsidRDefault="00D9134B" w:rsidP="00D9134B">
      <w:pPr>
        <w:rPr>
          <w:rFonts w:ascii="Calibri" w:hAnsi="Calibri" w:cs="Arial"/>
          <w:bCs/>
          <w:sz w:val="22"/>
          <w:szCs w:val="22"/>
        </w:rPr>
      </w:pPr>
    </w:p>
    <w:p w14:paraId="5BEBF7D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11.2</w:t>
      </w:r>
    </w:p>
    <w:p w14:paraId="068F6BEB" w14:textId="77777777" w:rsidR="00D9134B" w:rsidRPr="00C10BA4" w:rsidRDefault="00D6189C" w:rsidP="00D9134B">
      <w:pPr>
        <w:pStyle w:val="Heading2"/>
        <w:spacing w:before="0" w:after="0"/>
        <w:jc w:val="center"/>
        <w:rPr>
          <w:rFonts w:ascii="Calibri" w:hAnsi="Calibri"/>
          <w:sz w:val="24"/>
          <w:szCs w:val="24"/>
        </w:rPr>
      </w:pPr>
      <w:r>
        <w:rPr>
          <w:rFonts w:ascii="Calibri" w:hAnsi="Calibri"/>
          <w:sz w:val="24"/>
          <w:szCs w:val="24"/>
        </w:rPr>
        <w:t>Structured s</w:t>
      </w:r>
      <w:r w:rsidR="00A24EB1" w:rsidRPr="00A24EB1">
        <w:rPr>
          <w:rFonts w:ascii="Calibri" w:hAnsi="Calibri"/>
          <w:sz w:val="24"/>
          <w:szCs w:val="24"/>
        </w:rPr>
        <w:t xml:space="preserve">elf-management support is </w:t>
      </w:r>
      <w:r>
        <w:rPr>
          <w:rFonts w:ascii="Calibri" w:hAnsi="Calibri"/>
          <w:sz w:val="24"/>
          <w:szCs w:val="24"/>
        </w:rPr>
        <w:t xml:space="preserve">systematically </w:t>
      </w:r>
      <w:r w:rsidR="00A24EB1" w:rsidRPr="00A24EB1">
        <w:rPr>
          <w:rFonts w:ascii="Calibri" w:hAnsi="Calibri"/>
          <w:sz w:val="24"/>
          <w:szCs w:val="24"/>
        </w:rPr>
        <w:t>offered to all patients in the patient population selected for initial focus (based on need, suitability, and patient interest)</w:t>
      </w:r>
    </w:p>
    <w:p w14:paraId="472BB910" w14:textId="77777777" w:rsidR="00D9134B" w:rsidRPr="00C10BA4" w:rsidRDefault="00A24EB1" w:rsidP="00D9134B">
      <w:pPr>
        <w:rPr>
          <w:rFonts w:ascii="Calibri" w:hAnsi="Calibri" w:cs="Arial"/>
          <w:bCs/>
          <w:sz w:val="22"/>
          <w:szCs w:val="22"/>
        </w:rPr>
      </w:pPr>
      <w:r w:rsidRPr="00A24EB1">
        <w:rPr>
          <w:rFonts w:ascii="Calibri" w:hAnsi="Calibri" w:cs="Arial"/>
          <w:bCs/>
          <w:sz w:val="22"/>
          <w:szCs w:val="22"/>
        </w:rPr>
        <w:tab/>
      </w:r>
    </w:p>
    <w:p w14:paraId="73677878"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638595BE" w14:textId="7777777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 xml:space="preserve">Self-management support is assisting patients in implementing their action plan through face-to-face interactions and/or phone outreach in between visits.  </w:t>
      </w:r>
    </w:p>
    <w:p w14:paraId="16CE877F" w14:textId="7A863C0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Self-management support services may be provided in the context of a planned visit</w:t>
      </w:r>
      <w:r w:rsidR="0003422E">
        <w:rPr>
          <w:rFonts w:ascii="Calibri" w:hAnsi="Calibri" w:cs="Arial"/>
          <w:bCs/>
          <w:sz w:val="22"/>
          <w:szCs w:val="22"/>
        </w:rPr>
        <w:t>.</w:t>
      </w:r>
    </w:p>
    <w:p w14:paraId="0C30D514" w14:textId="77777777" w:rsidR="00D9134B" w:rsidRPr="005973EB" w:rsidRDefault="00A24EB1" w:rsidP="007470DF">
      <w:pPr>
        <w:numPr>
          <w:ilvl w:val="0"/>
          <w:numId w:val="85"/>
        </w:numPr>
        <w:tabs>
          <w:tab w:val="clear" w:pos="1260"/>
          <w:tab w:val="num" w:pos="1080"/>
        </w:tabs>
        <w:ind w:left="1080"/>
        <w:rPr>
          <w:rFonts w:ascii="Calibri" w:hAnsi="Calibri" w:cs="Arial"/>
          <w:bCs/>
          <w:sz w:val="22"/>
          <w:szCs w:val="22"/>
        </w:rPr>
      </w:pPr>
      <w:r w:rsidRPr="005973EB">
        <w:rPr>
          <w:rFonts w:ascii="Calibri" w:hAnsi="Calibri" w:cs="Arial"/>
          <w:bCs/>
          <w:sz w:val="22"/>
          <w:szCs w:val="22"/>
        </w:rPr>
        <w:t xml:space="preserve">An action plan is a patient-specific goal statement that incorporates treatment goals including aspects of treatment that involve self-management.  It is not an action step; it is a goal statement.  </w:t>
      </w:r>
    </w:p>
    <w:p w14:paraId="486B0DBF" w14:textId="0AB9BF0C" w:rsidR="00E57BE4" w:rsidRPr="0029544D" w:rsidRDefault="00A24EB1" w:rsidP="007470DF">
      <w:pPr>
        <w:numPr>
          <w:ilvl w:val="0"/>
          <w:numId w:val="85"/>
        </w:numPr>
        <w:tabs>
          <w:tab w:val="clear" w:pos="1260"/>
          <w:tab w:val="num" w:pos="1080"/>
        </w:tabs>
        <w:ind w:left="1080"/>
        <w:rPr>
          <w:rFonts w:ascii="Calibri" w:hAnsi="Calibri" w:cs="Arial"/>
          <w:bCs/>
          <w:sz w:val="22"/>
          <w:szCs w:val="22"/>
          <w:u w:val="single"/>
        </w:rPr>
      </w:pPr>
      <w:r w:rsidRPr="005973EB">
        <w:rPr>
          <w:rFonts w:ascii="Calibri" w:hAnsi="Calibri" w:cs="Arial"/>
          <w:bCs/>
          <w:sz w:val="22"/>
          <w:szCs w:val="22"/>
        </w:rPr>
        <w:t>Physicians may provide self-management support within the context of E&amp;M services</w:t>
      </w:r>
      <w:r w:rsidR="0003422E">
        <w:rPr>
          <w:rFonts w:ascii="Calibri" w:hAnsi="Calibri" w:cs="Arial"/>
          <w:bCs/>
          <w:sz w:val="22"/>
          <w:szCs w:val="22"/>
        </w:rPr>
        <w:t>.</w:t>
      </w:r>
      <w:r w:rsidRPr="005973EB">
        <w:rPr>
          <w:rFonts w:ascii="Calibri" w:hAnsi="Calibri" w:cs="Arial"/>
          <w:bCs/>
          <w:sz w:val="22"/>
          <w:szCs w:val="22"/>
        </w:rPr>
        <w:t xml:space="preserve"> </w:t>
      </w:r>
    </w:p>
    <w:p w14:paraId="4DFB3C0A" w14:textId="70C14120" w:rsidR="00621DD8" w:rsidRPr="005973EB" w:rsidRDefault="00D96F60" w:rsidP="007470DF">
      <w:pPr>
        <w:numPr>
          <w:ilvl w:val="1"/>
          <w:numId w:val="85"/>
        </w:numPr>
        <w:rPr>
          <w:rFonts w:ascii="Calibri" w:hAnsi="Calibri" w:cs="Arial"/>
          <w:bCs/>
          <w:sz w:val="22"/>
          <w:szCs w:val="22"/>
          <w:u w:val="single"/>
        </w:rPr>
      </w:pPr>
      <w:r w:rsidRPr="005973EB">
        <w:rPr>
          <w:rFonts w:ascii="Calibri" w:hAnsi="Calibri" w:cs="Arial"/>
          <w:bCs/>
          <w:sz w:val="22"/>
          <w:szCs w:val="22"/>
        </w:rPr>
        <w:t xml:space="preserve">At least one other </w:t>
      </w:r>
      <w:r w:rsidR="00FB7B2F" w:rsidRPr="005973EB">
        <w:rPr>
          <w:rFonts w:ascii="Calibri" w:hAnsi="Calibri" w:cs="Arial"/>
          <w:bCs/>
          <w:sz w:val="22"/>
          <w:szCs w:val="22"/>
        </w:rPr>
        <w:t xml:space="preserve">trained </w:t>
      </w:r>
      <w:r w:rsidRPr="005973EB">
        <w:rPr>
          <w:rFonts w:ascii="Calibri" w:hAnsi="Calibri" w:cs="Arial"/>
          <w:bCs/>
          <w:sz w:val="22"/>
          <w:szCs w:val="22"/>
        </w:rPr>
        <w:t>member of the care team must be designated as a self-management support resource, with time allocated to work with patients</w:t>
      </w:r>
      <w:r w:rsidR="00903E4C">
        <w:rPr>
          <w:rFonts w:ascii="Calibri" w:hAnsi="Calibri" w:cs="Arial"/>
          <w:bCs/>
          <w:sz w:val="22"/>
          <w:szCs w:val="22"/>
        </w:rPr>
        <w:t>.</w:t>
      </w:r>
    </w:p>
    <w:p w14:paraId="3A3B3BCD" w14:textId="77777777" w:rsidR="006F5667" w:rsidRPr="006F5667" w:rsidRDefault="006F5667" w:rsidP="006F5667">
      <w:pPr>
        <w:ind w:left="1800"/>
        <w:rPr>
          <w:rFonts w:ascii="Calibri" w:hAnsi="Calibri" w:cs="Arial"/>
          <w:bCs/>
          <w:sz w:val="22"/>
          <w:szCs w:val="22"/>
          <w:u w:val="single"/>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42BDB64"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71FE18"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2D914B" w14:textId="7777777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985563">
              <w:rPr>
                <w:rFonts w:asciiTheme="minorHAnsi" w:hAnsiTheme="minorHAnsi"/>
                <w:b/>
                <w:bCs/>
                <w:sz w:val="22"/>
                <w:szCs w:val="22"/>
              </w:rPr>
              <w:t>11.1</w:t>
            </w:r>
          </w:p>
        </w:tc>
      </w:tr>
      <w:tr w:rsidR="006F5667" w14:paraId="2DEA6425"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8C4971"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210E7E6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0AF18" w14:textId="0169517B"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Which chronic condition ha</w:t>
            </w:r>
            <w:r w:rsidR="005973EB">
              <w:rPr>
                <w:rFonts w:asciiTheme="minorHAnsi" w:hAnsiTheme="minorHAnsi"/>
                <w:sz w:val="22"/>
                <w:szCs w:val="22"/>
              </w:rPr>
              <w:t>s been</w:t>
            </w:r>
            <w:r w:rsidRPr="006F5667">
              <w:rPr>
                <w:rFonts w:asciiTheme="minorHAnsi" w:hAnsiTheme="minorHAnsi"/>
                <w:sz w:val="22"/>
                <w:szCs w:val="22"/>
              </w:rPr>
              <w:t xml:space="preserve"> chosen as a focus for self-management?</w:t>
            </w:r>
          </w:p>
          <w:p w14:paraId="67AC2DA9" w14:textId="0B13746F" w:rsidR="00FD3D8B" w:rsidRPr="006F5667" w:rsidRDefault="00FD3D8B" w:rsidP="007470DF">
            <w:pPr>
              <w:pStyle w:val="ListParagraph"/>
              <w:numPr>
                <w:ilvl w:val="0"/>
                <w:numId w:val="166"/>
              </w:numPr>
              <w:rPr>
                <w:rFonts w:asciiTheme="minorHAnsi" w:hAnsiTheme="minorHAnsi"/>
                <w:sz w:val="22"/>
                <w:szCs w:val="22"/>
              </w:rPr>
            </w:pPr>
            <w:r>
              <w:rPr>
                <w:rFonts w:asciiTheme="minorHAnsi" w:hAnsiTheme="minorHAnsi"/>
                <w:sz w:val="22"/>
                <w:szCs w:val="22"/>
              </w:rPr>
              <w:t>How are patients identified for self-management?</w:t>
            </w:r>
          </w:p>
          <w:p w14:paraId="5F19E26A" w14:textId="6172D7FA"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w:t>
            </w:r>
            <w:r w:rsidR="005973EB">
              <w:rPr>
                <w:rFonts w:asciiTheme="minorHAnsi" w:hAnsiTheme="minorHAnsi"/>
                <w:sz w:val="22"/>
                <w:szCs w:val="22"/>
              </w:rPr>
              <w:t xml:space="preserve"> are patients</w:t>
            </w:r>
            <w:r w:rsidRPr="006F5667">
              <w:rPr>
                <w:rFonts w:asciiTheme="minorHAnsi" w:hAnsiTheme="minorHAnsi"/>
                <w:sz w:val="22"/>
                <w:szCs w:val="22"/>
              </w:rPr>
              <w:t xml:space="preserve"> engage</w:t>
            </w:r>
            <w:r w:rsidR="005973EB">
              <w:rPr>
                <w:rFonts w:asciiTheme="minorHAnsi" w:hAnsiTheme="minorHAnsi"/>
                <w:sz w:val="22"/>
                <w:szCs w:val="22"/>
              </w:rPr>
              <w:t>d</w:t>
            </w:r>
            <w:r w:rsidRPr="006F5667">
              <w:rPr>
                <w:rFonts w:asciiTheme="minorHAnsi" w:hAnsiTheme="minorHAnsi"/>
                <w:sz w:val="22"/>
                <w:szCs w:val="22"/>
              </w:rPr>
              <w:t xml:space="preserve"> in self-management?</w:t>
            </w:r>
          </w:p>
          <w:p w14:paraId="7F0FED45" w14:textId="0DD485AA"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 xml:space="preserve">What tools are </w:t>
            </w:r>
            <w:r w:rsidR="005973EB">
              <w:rPr>
                <w:rFonts w:asciiTheme="minorHAnsi" w:hAnsiTheme="minorHAnsi"/>
                <w:sz w:val="22"/>
                <w:szCs w:val="22"/>
              </w:rPr>
              <w:t>used</w:t>
            </w:r>
            <w:r w:rsidRPr="006F5667">
              <w:rPr>
                <w:rFonts w:asciiTheme="minorHAnsi" w:hAnsiTheme="minorHAnsi"/>
                <w:sz w:val="22"/>
                <w:szCs w:val="22"/>
              </w:rPr>
              <w:t>?</w:t>
            </w:r>
          </w:p>
        </w:tc>
      </w:tr>
    </w:tbl>
    <w:p w14:paraId="7984D162" w14:textId="77777777" w:rsidR="00D9134B" w:rsidRPr="00C10BA4" w:rsidRDefault="00D9134B" w:rsidP="00D9134B">
      <w:pPr>
        <w:rPr>
          <w:rFonts w:ascii="Calibri" w:hAnsi="Calibri" w:cs="Arial"/>
          <w:bCs/>
          <w:sz w:val="22"/>
          <w:szCs w:val="22"/>
        </w:rPr>
      </w:pPr>
    </w:p>
    <w:p w14:paraId="77618B45"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11.3</w:t>
      </w:r>
    </w:p>
    <w:p w14:paraId="7428BAD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follow-up occurs for all patients in the patient population selected for initial focus who are engaged in self-management support to discuss action plans and goals, and provide supportive reminders</w:t>
      </w:r>
    </w:p>
    <w:p w14:paraId="5994D625" w14:textId="77777777" w:rsidR="00D9134B" w:rsidRPr="00C10BA4" w:rsidRDefault="00D9134B" w:rsidP="00D9134B">
      <w:pPr>
        <w:rPr>
          <w:rFonts w:ascii="Calibri" w:hAnsi="Calibri" w:cs="Arial"/>
          <w:bCs/>
          <w:sz w:val="22"/>
          <w:szCs w:val="22"/>
        </w:rPr>
      </w:pPr>
    </w:p>
    <w:p w14:paraId="3DE83603"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106CF280" w14:textId="77777777" w:rsidR="00D9134B" w:rsidRDefault="00A24EB1" w:rsidP="007470DF">
      <w:pPr>
        <w:numPr>
          <w:ilvl w:val="0"/>
          <w:numId w:val="86"/>
        </w:numPr>
        <w:tabs>
          <w:tab w:val="clear" w:pos="1260"/>
          <w:tab w:val="num" w:pos="1080"/>
        </w:tabs>
        <w:ind w:left="1080"/>
        <w:rPr>
          <w:rFonts w:ascii="Calibri" w:hAnsi="Calibri" w:cs="Arial"/>
          <w:bCs/>
          <w:sz w:val="22"/>
          <w:szCs w:val="22"/>
        </w:rPr>
      </w:pPr>
      <w:r w:rsidRPr="00A24EB1">
        <w:rPr>
          <w:rFonts w:ascii="Calibri" w:hAnsi="Calibri" w:cs="Arial"/>
          <w:bCs/>
          <w:sz w:val="22"/>
          <w:szCs w:val="22"/>
        </w:rPr>
        <w:t>Follow-up may occur via phone, email, patient portal, or in person, and must occur a</w:t>
      </w:r>
      <w:r w:rsidR="00FB7B2F">
        <w:rPr>
          <w:rFonts w:ascii="Calibri" w:hAnsi="Calibri" w:cs="Arial"/>
          <w:bCs/>
          <w:sz w:val="22"/>
          <w:szCs w:val="22"/>
        </w:rPr>
        <w:t>t least monthly</w:t>
      </w:r>
      <w:r w:rsidR="00B16F54">
        <w:rPr>
          <w:rFonts w:ascii="Calibri" w:hAnsi="Calibri" w:cs="Arial"/>
          <w:bCs/>
          <w:sz w:val="22"/>
          <w:szCs w:val="22"/>
        </w:rPr>
        <w:t>.</w:t>
      </w:r>
      <w:r w:rsidRPr="00A24EB1">
        <w:rPr>
          <w:rFonts w:ascii="Calibri" w:hAnsi="Calibri" w:cs="Arial"/>
          <w:bCs/>
          <w:sz w:val="22"/>
          <w:szCs w:val="22"/>
        </w:rPr>
        <w:t xml:space="preserve"> </w:t>
      </w:r>
    </w:p>
    <w:p w14:paraId="3E9FD112"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DFAD54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247EB3"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71D66BA" w14:textId="7777777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p>
        </w:tc>
      </w:tr>
      <w:tr w:rsidR="006F5667" w14:paraId="0A2D291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D4A0E4"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4D3C06E7"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E1E2B"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follow up with those patients engaged in self-manag</w:t>
            </w:r>
            <w:r>
              <w:rPr>
                <w:rFonts w:asciiTheme="minorHAnsi" w:hAnsiTheme="minorHAnsi"/>
                <w:sz w:val="22"/>
                <w:szCs w:val="22"/>
              </w:rPr>
              <w:t>ement and how do you track those</w:t>
            </w:r>
            <w:r w:rsidRPr="006F5667">
              <w:rPr>
                <w:rFonts w:asciiTheme="minorHAnsi" w:hAnsiTheme="minorHAnsi"/>
                <w:sz w:val="22"/>
                <w:szCs w:val="22"/>
              </w:rPr>
              <w:t xml:space="preserve"> patients?</w:t>
            </w:r>
          </w:p>
          <w:p w14:paraId="4427FDAF" w14:textId="5A4AB62D"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Provide examples of phone outreach between visits?</w:t>
            </w:r>
            <w:r>
              <w:rPr>
                <w:rFonts w:asciiTheme="minorHAnsi" w:hAnsiTheme="minorHAnsi"/>
                <w:sz w:val="22"/>
                <w:szCs w:val="22"/>
              </w:rPr>
              <w:t xml:space="preserve"> </w:t>
            </w:r>
            <w:r w:rsidRPr="006F5667">
              <w:rPr>
                <w:rFonts w:asciiTheme="minorHAnsi" w:hAnsiTheme="minorHAnsi"/>
                <w:sz w:val="22"/>
                <w:szCs w:val="22"/>
              </w:rPr>
              <w:t xml:space="preserve">Documentation in the </w:t>
            </w:r>
            <w:r w:rsidR="00C50299">
              <w:rPr>
                <w:rFonts w:asciiTheme="minorHAnsi" w:hAnsiTheme="minorHAnsi"/>
                <w:sz w:val="22"/>
                <w:szCs w:val="22"/>
              </w:rPr>
              <w:t>EHR</w:t>
            </w:r>
            <w:r w:rsidRPr="006F5667">
              <w:rPr>
                <w:rFonts w:asciiTheme="minorHAnsi" w:hAnsiTheme="minorHAnsi"/>
                <w:sz w:val="22"/>
                <w:szCs w:val="22"/>
              </w:rPr>
              <w:t>?</w:t>
            </w:r>
          </w:p>
        </w:tc>
      </w:tr>
    </w:tbl>
    <w:p w14:paraId="7897B301" w14:textId="77777777" w:rsidR="00D9134B" w:rsidRPr="00C10BA4" w:rsidRDefault="00D9134B" w:rsidP="00D9134B">
      <w:pPr>
        <w:rPr>
          <w:rFonts w:ascii="Calibri" w:hAnsi="Calibri" w:cs="Arial"/>
          <w:bCs/>
          <w:sz w:val="22"/>
          <w:szCs w:val="22"/>
        </w:rPr>
      </w:pPr>
    </w:p>
    <w:p w14:paraId="6EBB1F5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11.4</w:t>
      </w:r>
    </w:p>
    <w:p w14:paraId="1BADBDFF"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Regular patient experience/satisfaction surveys are conducted for patients engaged in self-management support, to identify areas for improvement in the self-management support efforts</w:t>
      </w:r>
    </w:p>
    <w:p w14:paraId="735EA970" w14:textId="77777777" w:rsidR="00D9134B" w:rsidRPr="00C10BA4" w:rsidRDefault="00D9134B" w:rsidP="00D9134B">
      <w:pPr>
        <w:rPr>
          <w:rFonts w:ascii="Calibri" w:hAnsi="Calibri" w:cs="Arial"/>
          <w:bCs/>
          <w:i/>
          <w:sz w:val="22"/>
          <w:szCs w:val="22"/>
          <w:u w:val="single"/>
        </w:rPr>
      </w:pPr>
    </w:p>
    <w:p w14:paraId="11972AAC" w14:textId="77777777" w:rsidR="00D9134B" w:rsidRPr="002C3793" w:rsidRDefault="008F79CA" w:rsidP="00D9134B">
      <w:pPr>
        <w:rPr>
          <w:rFonts w:ascii="Calibri" w:hAnsi="Calibri" w:cs="Arial"/>
          <w:bCs/>
          <w:i/>
          <w:u w:val="single"/>
        </w:rPr>
      </w:pPr>
      <w:r w:rsidRPr="008F79CA">
        <w:rPr>
          <w:rFonts w:ascii="Calibri" w:hAnsi="Calibri" w:cs="Arial"/>
          <w:bCs/>
          <w:i/>
          <w:u w:val="single"/>
        </w:rPr>
        <w:t>PCP and Specialist Guidelines:</w:t>
      </w:r>
    </w:p>
    <w:p w14:paraId="6F4CBB0F" w14:textId="12E2F56C" w:rsidR="00D9134B"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Surveys may be administered electronically, via phone, mail, or in person</w:t>
      </w:r>
      <w:r w:rsidR="0003422E">
        <w:rPr>
          <w:rFonts w:ascii="Calibri" w:hAnsi="Calibri" w:cs="Arial"/>
          <w:bCs/>
          <w:sz w:val="22"/>
          <w:szCs w:val="22"/>
        </w:rPr>
        <w:t>.</w:t>
      </w:r>
    </w:p>
    <w:p w14:paraId="6DB11F97" w14:textId="27EDDD58" w:rsidR="00230F2E"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Results must be quantified, aggregated, and tracked over time</w:t>
      </w:r>
      <w:r w:rsidR="0003422E">
        <w:rPr>
          <w:rFonts w:ascii="Calibri" w:hAnsi="Calibri" w:cs="Arial"/>
          <w:bCs/>
          <w:sz w:val="22"/>
          <w:szCs w:val="22"/>
        </w:rPr>
        <w:t>.</w:t>
      </w:r>
    </w:p>
    <w:p w14:paraId="3F15C87C" w14:textId="6B5139C8" w:rsidR="00D9134B" w:rsidRPr="00C10BA4"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Self-management support survey questions may be added to regular patient satisfaction surveys providing sampling is structured to ensure adequate responses from those who actually received self-management support services</w:t>
      </w:r>
      <w:r w:rsidR="0003422E">
        <w:rPr>
          <w:rFonts w:ascii="Calibri" w:hAnsi="Calibri" w:cs="Arial"/>
          <w:bCs/>
          <w:sz w:val="22"/>
          <w:szCs w:val="22"/>
        </w:rPr>
        <w:t>.</w:t>
      </w:r>
    </w:p>
    <w:p w14:paraId="41B914CA" w14:textId="26228C11" w:rsidR="00D9134B" w:rsidRDefault="00A24EB1" w:rsidP="007470DF">
      <w:pPr>
        <w:numPr>
          <w:ilvl w:val="0"/>
          <w:numId w:val="87"/>
        </w:numPr>
        <w:tabs>
          <w:tab w:val="clear" w:pos="1260"/>
          <w:tab w:val="num" w:pos="1080"/>
        </w:tabs>
        <w:ind w:left="1080"/>
        <w:rPr>
          <w:rFonts w:ascii="Calibri" w:hAnsi="Calibri" w:cs="Arial"/>
          <w:bCs/>
          <w:sz w:val="22"/>
          <w:szCs w:val="22"/>
        </w:rPr>
      </w:pPr>
      <w:r w:rsidRPr="00A24EB1">
        <w:rPr>
          <w:rFonts w:ascii="Calibri" w:hAnsi="Calibri" w:cs="Arial"/>
          <w:bCs/>
          <w:sz w:val="22"/>
          <w:szCs w:val="22"/>
        </w:rPr>
        <w:t>If survey results identify areas for improvement, timely follow-up occurs (e.g., self-management support efforts are systematized to assure they are available on a timely basis to all patients for whom they are appropriate)</w:t>
      </w:r>
      <w:r w:rsidR="0003422E">
        <w:rPr>
          <w:rFonts w:ascii="Calibri" w:hAnsi="Calibri" w:cs="Arial"/>
          <w:bCs/>
          <w:sz w:val="22"/>
          <w:szCs w:val="22"/>
        </w:rPr>
        <w:t>.</w:t>
      </w:r>
    </w:p>
    <w:p w14:paraId="745F57C1"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1CF0A490"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B6872B"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D6C406E" w14:textId="764025DB"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11.2</w:t>
            </w:r>
          </w:p>
        </w:tc>
      </w:tr>
      <w:tr w:rsidR="006F5667" w14:paraId="4E75004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E5F1AB"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7EE9D1C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C357C" w14:textId="77777777" w:rsidR="007D4D0A"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survey results</w:t>
            </w:r>
          </w:p>
          <w:p w14:paraId="69908581" w14:textId="77777777" w:rsidR="007D4D0A"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Demonstrate examples of areas of improvement and action taken based on survey results</w:t>
            </w:r>
          </w:p>
          <w:p w14:paraId="7999088C" w14:textId="302B1443" w:rsidR="006F5667" w:rsidRPr="006F5667"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Have results improved based on actions taken?</w:t>
            </w:r>
          </w:p>
        </w:tc>
      </w:tr>
    </w:tbl>
    <w:p w14:paraId="4F29ADBE" w14:textId="77777777" w:rsidR="00F94E7B" w:rsidRPr="00C10BA4" w:rsidRDefault="00F94E7B" w:rsidP="00D9134B">
      <w:pPr>
        <w:rPr>
          <w:rFonts w:ascii="Calibri" w:hAnsi="Calibri" w:cs="Arial"/>
          <w:bCs/>
          <w:sz w:val="22"/>
          <w:szCs w:val="22"/>
        </w:rPr>
      </w:pPr>
    </w:p>
    <w:p w14:paraId="7679AC04" w14:textId="77777777" w:rsidR="00D9134B" w:rsidRPr="00C10BA4" w:rsidRDefault="00A24EB1" w:rsidP="00D9134B">
      <w:pPr>
        <w:pStyle w:val="Heading2"/>
        <w:spacing w:before="0" w:after="0"/>
        <w:jc w:val="center"/>
        <w:rPr>
          <w:rFonts w:ascii="Calibri" w:hAnsi="Calibri"/>
          <w:sz w:val="24"/>
          <w:szCs w:val="24"/>
        </w:rPr>
      </w:pPr>
      <w:bookmarkStart w:id="1246" w:name="_Hlk23342291"/>
      <w:r w:rsidRPr="00A24EB1">
        <w:rPr>
          <w:rFonts w:ascii="Calibri" w:hAnsi="Calibri"/>
          <w:sz w:val="24"/>
          <w:szCs w:val="24"/>
        </w:rPr>
        <w:t>11.5</w:t>
      </w:r>
    </w:p>
    <w:p w14:paraId="34C91249" w14:textId="77777777" w:rsidR="00D9134B" w:rsidRDefault="00A24EB1" w:rsidP="00D9134B">
      <w:pPr>
        <w:pStyle w:val="Heading2"/>
        <w:spacing w:before="0" w:after="0"/>
        <w:jc w:val="center"/>
        <w:rPr>
          <w:rFonts w:ascii="Calibri" w:hAnsi="Calibri"/>
          <w:sz w:val="24"/>
          <w:szCs w:val="24"/>
        </w:rPr>
      </w:pPr>
      <w:r w:rsidRPr="00A24EB1">
        <w:rPr>
          <w:rFonts w:ascii="Calibri" w:hAnsi="Calibri"/>
          <w:sz w:val="24"/>
          <w:szCs w:val="24"/>
        </w:rPr>
        <w:t>Self-management support is offered to multiple populations of patients within the practice’s patient population (based on need, suitability and patient interest)</w:t>
      </w:r>
    </w:p>
    <w:bookmarkEnd w:id="1246"/>
    <w:p w14:paraId="0BF9323F" w14:textId="77777777" w:rsidR="00FC4189" w:rsidRDefault="00FC4189" w:rsidP="006F5667">
      <w:pPr>
        <w:rPr>
          <w:i/>
          <w:iCs/>
        </w:rPr>
      </w:pPr>
    </w:p>
    <w:p w14:paraId="20CF45AD" w14:textId="4F3A55C4" w:rsidR="006F5667" w:rsidRPr="005F51FE" w:rsidRDefault="00FC4189" w:rsidP="006F5667">
      <w:pPr>
        <w:rPr>
          <w:rFonts w:asciiTheme="minorHAnsi" w:hAnsiTheme="minorHAnsi" w:cstheme="minorHAnsi"/>
          <w:u w:val="single"/>
        </w:rPr>
      </w:pPr>
      <w:r w:rsidRPr="005F51FE">
        <w:rPr>
          <w:rFonts w:asciiTheme="minorHAnsi" w:hAnsiTheme="minorHAnsi" w:cstheme="minorHAnsi"/>
          <w:i/>
          <w:iCs/>
          <w:u w:val="single"/>
        </w:rPr>
        <w:t>PCP and Specialist Guidelines:</w:t>
      </w:r>
    </w:p>
    <w:p w14:paraId="6CB0B931" w14:textId="16643CEC" w:rsidR="00FC4189" w:rsidRPr="005F51FE" w:rsidRDefault="00FC4189" w:rsidP="007470DF">
      <w:pPr>
        <w:pStyle w:val="ListParagraph"/>
        <w:numPr>
          <w:ilvl w:val="1"/>
          <w:numId w:val="191"/>
        </w:numPr>
        <w:ind w:left="1080"/>
        <w:rPr>
          <w:rFonts w:asciiTheme="minorHAnsi" w:hAnsiTheme="minorHAnsi" w:cstheme="minorHAnsi"/>
          <w:sz w:val="22"/>
          <w:szCs w:val="22"/>
        </w:rPr>
      </w:pPr>
      <w:r w:rsidRPr="005F51FE">
        <w:rPr>
          <w:rFonts w:asciiTheme="minorHAnsi" w:hAnsiTheme="minorHAnsi" w:cstheme="minorHAnsi"/>
          <w:sz w:val="22"/>
          <w:szCs w:val="22"/>
        </w:rPr>
        <w:t>Refer to capability 11.2</w:t>
      </w:r>
      <w:r w:rsidR="0003422E">
        <w:rPr>
          <w:rFonts w:asciiTheme="minorHAnsi" w:hAnsiTheme="minorHAnsi" w:cstheme="minorHAnsi"/>
          <w:sz w:val="22"/>
          <w:szCs w:val="22"/>
        </w:rPr>
        <w:t>.</w:t>
      </w:r>
    </w:p>
    <w:p w14:paraId="0EB31615" w14:textId="77777777" w:rsidR="00D72763" w:rsidRDefault="00D72763" w:rsidP="006F5667"/>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458859A8"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B0B871"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8A0A289" w14:textId="7C794167"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11.2</w:t>
            </w:r>
          </w:p>
        </w:tc>
      </w:tr>
      <w:tr w:rsidR="006F5667" w14:paraId="437D6484"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44D7D"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3A1C987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5E6F5" w14:textId="4CDEB53C" w:rsid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engage patients in self-m</w:t>
            </w:r>
            <w:r w:rsidR="00B12206">
              <w:rPr>
                <w:rFonts w:asciiTheme="minorHAnsi" w:hAnsiTheme="minorHAnsi"/>
                <w:sz w:val="22"/>
                <w:szCs w:val="22"/>
              </w:rPr>
              <w:t>ana</w:t>
            </w:r>
            <w:r w:rsidRPr="006F5667">
              <w:rPr>
                <w:rFonts w:asciiTheme="minorHAnsi" w:hAnsiTheme="minorHAnsi"/>
                <w:sz w:val="22"/>
                <w:szCs w:val="22"/>
              </w:rPr>
              <w:t>g</w:t>
            </w:r>
            <w:r w:rsidR="00B12206">
              <w:rPr>
                <w:rFonts w:asciiTheme="minorHAnsi" w:hAnsiTheme="minorHAnsi"/>
                <w:sz w:val="22"/>
                <w:szCs w:val="22"/>
              </w:rPr>
              <w:t>e</w:t>
            </w:r>
            <w:r w:rsidRPr="006F5667">
              <w:rPr>
                <w:rFonts w:asciiTheme="minorHAnsi" w:hAnsiTheme="minorHAnsi"/>
                <w:sz w:val="22"/>
                <w:szCs w:val="22"/>
              </w:rPr>
              <w:t>m</w:t>
            </w:r>
            <w:r w:rsidR="00B12206">
              <w:rPr>
                <w:rFonts w:asciiTheme="minorHAnsi" w:hAnsiTheme="minorHAnsi"/>
                <w:sz w:val="22"/>
                <w:szCs w:val="22"/>
              </w:rPr>
              <w:t>en</w:t>
            </w:r>
            <w:r w:rsidRPr="006F5667">
              <w:rPr>
                <w:rFonts w:asciiTheme="minorHAnsi" w:hAnsiTheme="minorHAnsi"/>
                <w:sz w:val="22"/>
                <w:szCs w:val="22"/>
              </w:rPr>
              <w:t>t?</w:t>
            </w:r>
          </w:p>
          <w:p w14:paraId="0BDDB3AD" w14:textId="2939401F" w:rsidR="00382A87" w:rsidRDefault="00382A87" w:rsidP="007470DF">
            <w:pPr>
              <w:pStyle w:val="ListParagraph"/>
              <w:numPr>
                <w:ilvl w:val="0"/>
                <w:numId w:val="166"/>
              </w:numPr>
              <w:rPr>
                <w:rFonts w:asciiTheme="minorHAnsi" w:hAnsiTheme="minorHAnsi"/>
                <w:sz w:val="22"/>
                <w:szCs w:val="22"/>
              </w:rPr>
            </w:pPr>
            <w:r>
              <w:rPr>
                <w:rFonts w:asciiTheme="minorHAnsi" w:hAnsiTheme="minorHAnsi"/>
                <w:sz w:val="22"/>
                <w:szCs w:val="22"/>
              </w:rPr>
              <w:t>How do you identify patients for self-management?</w:t>
            </w:r>
          </w:p>
          <w:p w14:paraId="77FA1805" w14:textId="77777777" w:rsid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tools are you using?</w:t>
            </w:r>
          </w:p>
          <w:p w14:paraId="507881E9"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chronic co</w:t>
            </w:r>
            <w:r>
              <w:rPr>
                <w:rFonts w:asciiTheme="minorHAnsi" w:hAnsiTheme="minorHAnsi"/>
                <w:sz w:val="22"/>
                <w:szCs w:val="22"/>
              </w:rPr>
              <w:t>ndition/s have you chosen for self-management?</w:t>
            </w:r>
          </w:p>
        </w:tc>
      </w:tr>
    </w:tbl>
    <w:p w14:paraId="500A405A" w14:textId="77777777" w:rsidR="00D9134B" w:rsidRPr="00C10BA4" w:rsidRDefault="00D9134B" w:rsidP="00D9134B">
      <w:pPr>
        <w:rPr>
          <w:rFonts w:ascii="Calibri" w:hAnsi="Calibri" w:cs="Arial"/>
          <w:bCs/>
          <w:sz w:val="22"/>
          <w:szCs w:val="22"/>
        </w:rPr>
      </w:pPr>
    </w:p>
    <w:p w14:paraId="3453AAC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11.6</w:t>
      </w:r>
    </w:p>
    <w:p w14:paraId="08CAF487"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Systematic follow-up occurs for multiple populations of patients within the practice’s patient population who are engaged in self-management support to discuss action plans and goals, and provide supportive reminders</w:t>
      </w:r>
    </w:p>
    <w:p w14:paraId="6D1391EB" w14:textId="77777777" w:rsidR="00D9134B" w:rsidRPr="00C10BA4" w:rsidRDefault="00D9134B" w:rsidP="00D9134B">
      <w:pPr>
        <w:rPr>
          <w:rFonts w:ascii="Calibri" w:hAnsi="Calibri" w:cs="Arial"/>
          <w:bCs/>
          <w:sz w:val="22"/>
          <w:szCs w:val="22"/>
        </w:rPr>
      </w:pPr>
    </w:p>
    <w:p w14:paraId="22D1CB06" w14:textId="77777777" w:rsidR="00607336" w:rsidRPr="002C3793" w:rsidRDefault="008F79CA" w:rsidP="00607336">
      <w:pPr>
        <w:rPr>
          <w:rFonts w:ascii="Calibri" w:hAnsi="Calibri" w:cs="Arial"/>
          <w:bCs/>
          <w:i/>
          <w:u w:val="single"/>
        </w:rPr>
      </w:pPr>
      <w:r w:rsidRPr="008F79CA">
        <w:rPr>
          <w:rFonts w:ascii="Calibri" w:hAnsi="Calibri" w:cs="Arial"/>
          <w:bCs/>
          <w:i/>
          <w:u w:val="single"/>
        </w:rPr>
        <w:t>PCP and Specialist Guidelines:</w:t>
      </w:r>
    </w:p>
    <w:p w14:paraId="65667952" w14:textId="77777777" w:rsidR="00D9134B" w:rsidRDefault="00A24EB1" w:rsidP="007470DF">
      <w:pPr>
        <w:numPr>
          <w:ilvl w:val="0"/>
          <w:numId w:val="88"/>
        </w:numPr>
        <w:tabs>
          <w:tab w:val="clear" w:pos="1260"/>
          <w:tab w:val="num" w:pos="1080"/>
        </w:tabs>
        <w:ind w:left="1080"/>
        <w:rPr>
          <w:rFonts w:ascii="Calibri" w:hAnsi="Calibri" w:cs="Arial"/>
          <w:bCs/>
          <w:sz w:val="22"/>
          <w:szCs w:val="22"/>
        </w:rPr>
      </w:pPr>
      <w:r w:rsidRPr="00A24EB1">
        <w:rPr>
          <w:rFonts w:ascii="Calibri" w:hAnsi="Calibri" w:cs="Arial"/>
          <w:bCs/>
          <w:sz w:val="22"/>
          <w:szCs w:val="22"/>
        </w:rPr>
        <w:t xml:space="preserve">Follow-up may occur via phone, email, patient portal, or in person, and must occur </w:t>
      </w:r>
      <w:r w:rsidR="002D3ED1">
        <w:rPr>
          <w:rFonts w:ascii="Calibri" w:hAnsi="Calibri" w:cs="Arial"/>
          <w:bCs/>
          <w:sz w:val="22"/>
          <w:szCs w:val="22"/>
        </w:rPr>
        <w:t>at least monthly.</w:t>
      </w:r>
    </w:p>
    <w:p w14:paraId="27493E52"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097D14BD"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E8891C"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6E0CF49" w14:textId="38F72073"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Pr="006275DD">
              <w:rPr>
                <w:rFonts w:asciiTheme="minorHAnsi" w:hAnsiTheme="minorHAnsi"/>
                <w:b/>
                <w:bCs/>
                <w:sz w:val="22"/>
                <w:szCs w:val="22"/>
              </w:rPr>
              <w:t>11.1</w:t>
            </w:r>
            <w:r w:rsidR="006275DD" w:rsidRPr="006275DD">
              <w:rPr>
                <w:rFonts w:asciiTheme="minorHAnsi" w:hAnsiTheme="minorHAnsi"/>
                <w:b/>
                <w:bCs/>
                <w:sz w:val="22"/>
                <w:szCs w:val="22"/>
              </w:rPr>
              <w:t>, 11.3</w:t>
            </w:r>
          </w:p>
        </w:tc>
      </w:tr>
      <w:tr w:rsidR="006F5667" w14:paraId="497973F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15BBF"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18F8B66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63CDA9"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you follow up with those patients engaged in</w:t>
            </w:r>
            <w:r>
              <w:rPr>
                <w:rFonts w:asciiTheme="minorHAnsi" w:hAnsiTheme="minorHAnsi"/>
                <w:sz w:val="22"/>
                <w:szCs w:val="22"/>
              </w:rPr>
              <w:t xml:space="preserve"> </w:t>
            </w:r>
            <w:r w:rsidRPr="006F5667">
              <w:rPr>
                <w:rFonts w:asciiTheme="minorHAnsi" w:hAnsiTheme="minorHAnsi"/>
                <w:sz w:val="22"/>
                <w:szCs w:val="22"/>
              </w:rPr>
              <w:t>self-manag</w:t>
            </w:r>
            <w:r>
              <w:rPr>
                <w:rFonts w:asciiTheme="minorHAnsi" w:hAnsiTheme="minorHAnsi"/>
                <w:sz w:val="22"/>
                <w:szCs w:val="22"/>
              </w:rPr>
              <w:t>ement and how do you track those</w:t>
            </w:r>
            <w:r w:rsidRPr="006F5667">
              <w:rPr>
                <w:rFonts w:asciiTheme="minorHAnsi" w:hAnsiTheme="minorHAnsi"/>
                <w:sz w:val="22"/>
                <w:szCs w:val="22"/>
              </w:rPr>
              <w:t xml:space="preserve"> patients?</w:t>
            </w:r>
          </w:p>
          <w:p w14:paraId="36D5A5EF"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 xml:space="preserve">Provide examples of phone </w:t>
            </w:r>
            <w:r w:rsidR="004857EF">
              <w:rPr>
                <w:rFonts w:asciiTheme="minorHAnsi" w:hAnsiTheme="minorHAnsi"/>
                <w:sz w:val="22"/>
                <w:szCs w:val="22"/>
              </w:rPr>
              <w:t>outreach between visits</w:t>
            </w:r>
          </w:p>
          <w:p w14:paraId="3D4B9DFD" w14:textId="7FB51FB5"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Documentation in the E</w:t>
            </w:r>
            <w:r w:rsidR="005973EB">
              <w:rPr>
                <w:rFonts w:asciiTheme="minorHAnsi" w:hAnsiTheme="minorHAnsi"/>
                <w:sz w:val="22"/>
                <w:szCs w:val="22"/>
              </w:rPr>
              <w:t>H</w:t>
            </w:r>
            <w:r w:rsidRPr="006F5667">
              <w:rPr>
                <w:rFonts w:asciiTheme="minorHAnsi" w:hAnsiTheme="minorHAnsi"/>
                <w:sz w:val="22"/>
                <w:szCs w:val="22"/>
              </w:rPr>
              <w:t>R?</w:t>
            </w:r>
          </w:p>
        </w:tc>
      </w:tr>
    </w:tbl>
    <w:p w14:paraId="459FCC35" w14:textId="77777777" w:rsidR="00D9134B" w:rsidRPr="00C10BA4" w:rsidRDefault="00D9134B" w:rsidP="00D9134B">
      <w:pPr>
        <w:rPr>
          <w:rFonts w:ascii="Calibri" w:hAnsi="Calibri" w:cs="Arial"/>
          <w:bCs/>
          <w:sz w:val="22"/>
          <w:szCs w:val="22"/>
        </w:rPr>
      </w:pPr>
    </w:p>
    <w:p w14:paraId="1E69DEE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11.7</w:t>
      </w:r>
    </w:p>
    <w:p w14:paraId="5E9A037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Support and guidance in establishing and working towards a self-management goal is offered to every patient, including well patients</w:t>
      </w:r>
      <w:r w:rsidR="00234ECB">
        <w:rPr>
          <w:rFonts w:ascii="Calibri" w:hAnsi="Calibri"/>
          <w:sz w:val="24"/>
          <w:szCs w:val="24"/>
        </w:rPr>
        <w:t xml:space="preserve"> (e.g., asking well patients about health goals)</w:t>
      </w:r>
    </w:p>
    <w:p w14:paraId="5584A0A2" w14:textId="77777777" w:rsidR="004F1DF4" w:rsidRPr="00C10BA4" w:rsidRDefault="004F1DF4" w:rsidP="00D9134B">
      <w:pPr>
        <w:rPr>
          <w:rFonts w:ascii="Calibri" w:hAnsi="Calibri" w:cs="Arial"/>
          <w:bCs/>
          <w:sz w:val="22"/>
          <w:szCs w:val="22"/>
        </w:rPr>
      </w:pPr>
    </w:p>
    <w:p w14:paraId="5C1358F7" w14:textId="77777777" w:rsidR="009F5F38" w:rsidRPr="002C3793" w:rsidRDefault="008F79CA" w:rsidP="009F5F38">
      <w:pPr>
        <w:rPr>
          <w:rFonts w:ascii="Calibri" w:hAnsi="Calibri" w:cs="Arial"/>
          <w:bCs/>
          <w:i/>
          <w:u w:val="single"/>
        </w:rPr>
      </w:pPr>
      <w:r w:rsidRPr="008F79CA">
        <w:rPr>
          <w:rFonts w:ascii="Calibri" w:hAnsi="Calibri" w:cs="Arial"/>
          <w:bCs/>
          <w:i/>
          <w:u w:val="single"/>
        </w:rPr>
        <w:t>PCP and Specialist Guidelines:</w:t>
      </w:r>
    </w:p>
    <w:p w14:paraId="6D48EE12" w14:textId="1E81EDEC" w:rsidR="009F5F38" w:rsidRDefault="00A24EB1" w:rsidP="007470DF">
      <w:pPr>
        <w:numPr>
          <w:ilvl w:val="0"/>
          <w:numId w:val="143"/>
        </w:numPr>
        <w:rPr>
          <w:rFonts w:ascii="Calibri" w:hAnsi="Calibri" w:cs="Arial"/>
          <w:bCs/>
          <w:sz w:val="22"/>
          <w:szCs w:val="22"/>
        </w:rPr>
      </w:pPr>
      <w:r w:rsidRPr="00A24EB1">
        <w:rPr>
          <w:rFonts w:ascii="Calibri" w:hAnsi="Calibri" w:cs="Arial"/>
          <w:bCs/>
          <w:sz w:val="22"/>
          <w:szCs w:val="22"/>
        </w:rPr>
        <w:t>Self-management goal is developed collaboratively with the patient and is specific and reflective of the patient’s interests and motivation</w:t>
      </w:r>
      <w:r w:rsidR="0003422E">
        <w:rPr>
          <w:rFonts w:ascii="Calibri" w:hAnsi="Calibri" w:cs="Arial"/>
          <w:bCs/>
          <w:sz w:val="22"/>
          <w:szCs w:val="22"/>
        </w:rPr>
        <w:t>.</w:t>
      </w:r>
    </w:p>
    <w:p w14:paraId="21E2096C" w14:textId="77777777" w:rsidR="006F5667" w:rsidRDefault="006F5667" w:rsidP="006F566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F5667" w14:paraId="37B1EC72"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79048D3"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546C9A0" w14:textId="45FC036D" w:rsidR="006F5667" w:rsidRPr="000433C5" w:rsidRDefault="006F5667" w:rsidP="0032792E">
            <w:pPr>
              <w:jc w:val="center"/>
              <w:rPr>
                <w:rFonts w:asciiTheme="minorHAnsi" w:hAnsiTheme="minorHAnsi"/>
                <w:b/>
                <w:bCs/>
                <w:sz w:val="22"/>
                <w:szCs w:val="22"/>
              </w:rPr>
            </w:pPr>
            <w:r>
              <w:rPr>
                <w:rFonts w:asciiTheme="minorHAnsi" w:hAnsiTheme="minorHAnsi"/>
                <w:b/>
                <w:bCs/>
                <w:sz w:val="22"/>
                <w:szCs w:val="22"/>
              </w:rPr>
              <w:t xml:space="preserve">Predicate Logic: </w:t>
            </w:r>
            <w:r w:rsidR="006275DD">
              <w:rPr>
                <w:rFonts w:asciiTheme="minorHAnsi" w:hAnsiTheme="minorHAnsi"/>
                <w:b/>
                <w:bCs/>
                <w:sz w:val="22"/>
                <w:szCs w:val="22"/>
              </w:rPr>
              <w:t>n/a</w:t>
            </w:r>
          </w:p>
        </w:tc>
      </w:tr>
      <w:tr w:rsidR="006F5667" w14:paraId="1075AD4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8ABDA" w14:textId="77777777" w:rsidR="006F5667" w:rsidRPr="000433C5" w:rsidRDefault="006F566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F5667" w14:paraId="643CB032"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844F0A"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How do y</w:t>
            </w:r>
            <w:r>
              <w:rPr>
                <w:rFonts w:asciiTheme="minorHAnsi" w:hAnsiTheme="minorHAnsi"/>
                <w:sz w:val="22"/>
                <w:szCs w:val="22"/>
              </w:rPr>
              <w:t>ou engage patients in self-management?</w:t>
            </w:r>
          </w:p>
          <w:p w14:paraId="27D8DD7E"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What tools are you using?</w:t>
            </w:r>
          </w:p>
          <w:p w14:paraId="45B600B7" w14:textId="77777777" w:rsidR="006F5667" w:rsidRPr="006F5667" w:rsidRDefault="006F5667" w:rsidP="007470DF">
            <w:pPr>
              <w:pStyle w:val="ListParagraph"/>
              <w:numPr>
                <w:ilvl w:val="0"/>
                <w:numId w:val="166"/>
              </w:numPr>
              <w:rPr>
                <w:rFonts w:asciiTheme="minorHAnsi" w:hAnsiTheme="minorHAnsi"/>
                <w:sz w:val="22"/>
                <w:szCs w:val="22"/>
              </w:rPr>
            </w:pPr>
            <w:r>
              <w:rPr>
                <w:rFonts w:asciiTheme="minorHAnsi" w:hAnsiTheme="minorHAnsi"/>
                <w:sz w:val="22"/>
                <w:szCs w:val="22"/>
              </w:rPr>
              <w:t>How do you follow up with</w:t>
            </w:r>
            <w:r w:rsidRPr="006F5667">
              <w:rPr>
                <w:rFonts w:asciiTheme="minorHAnsi" w:hAnsiTheme="minorHAnsi"/>
                <w:sz w:val="22"/>
                <w:szCs w:val="22"/>
              </w:rPr>
              <w:t xml:space="preserve"> patients engaged in self-management and how do you track thos</w:t>
            </w:r>
            <w:r>
              <w:rPr>
                <w:rFonts w:asciiTheme="minorHAnsi" w:hAnsiTheme="minorHAnsi"/>
                <w:sz w:val="22"/>
                <w:szCs w:val="22"/>
              </w:rPr>
              <w:t>e</w:t>
            </w:r>
            <w:r w:rsidRPr="006F5667">
              <w:rPr>
                <w:rFonts w:asciiTheme="minorHAnsi" w:hAnsiTheme="minorHAnsi"/>
                <w:sz w:val="22"/>
                <w:szCs w:val="22"/>
              </w:rPr>
              <w:t xml:space="preserve"> patients?</w:t>
            </w:r>
          </w:p>
          <w:p w14:paraId="7246536E" w14:textId="77777777"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Provide examples o</w:t>
            </w:r>
            <w:r w:rsidR="004857EF">
              <w:rPr>
                <w:rFonts w:asciiTheme="minorHAnsi" w:hAnsiTheme="minorHAnsi"/>
                <w:sz w:val="22"/>
                <w:szCs w:val="22"/>
              </w:rPr>
              <w:t>f phone outreach between visits</w:t>
            </w:r>
          </w:p>
          <w:p w14:paraId="0EFB92D5" w14:textId="628E6CFF" w:rsidR="006F5667" w:rsidRPr="006F5667" w:rsidRDefault="006F5667" w:rsidP="007470DF">
            <w:pPr>
              <w:pStyle w:val="ListParagraph"/>
              <w:numPr>
                <w:ilvl w:val="0"/>
                <w:numId w:val="166"/>
              </w:numPr>
              <w:rPr>
                <w:rFonts w:asciiTheme="minorHAnsi" w:hAnsiTheme="minorHAnsi"/>
                <w:sz w:val="22"/>
                <w:szCs w:val="22"/>
              </w:rPr>
            </w:pPr>
            <w:r w:rsidRPr="006F5667">
              <w:rPr>
                <w:rFonts w:asciiTheme="minorHAnsi" w:hAnsiTheme="minorHAnsi"/>
                <w:sz w:val="22"/>
                <w:szCs w:val="22"/>
              </w:rPr>
              <w:t>Documentation in the E</w:t>
            </w:r>
            <w:r w:rsidR="005973EB">
              <w:rPr>
                <w:rFonts w:asciiTheme="minorHAnsi" w:hAnsiTheme="minorHAnsi"/>
                <w:sz w:val="22"/>
                <w:szCs w:val="22"/>
              </w:rPr>
              <w:t>H</w:t>
            </w:r>
            <w:r w:rsidRPr="006F5667">
              <w:rPr>
                <w:rFonts w:asciiTheme="minorHAnsi" w:hAnsiTheme="minorHAnsi"/>
                <w:sz w:val="22"/>
                <w:szCs w:val="22"/>
              </w:rPr>
              <w:t>R?</w:t>
            </w:r>
          </w:p>
        </w:tc>
      </w:tr>
    </w:tbl>
    <w:p w14:paraId="028312C1" w14:textId="77777777" w:rsidR="00F94E7B" w:rsidRPr="00C10BA4" w:rsidRDefault="00F94E7B" w:rsidP="00D9134B">
      <w:pPr>
        <w:rPr>
          <w:rFonts w:ascii="Calibri" w:hAnsi="Calibri" w:cs="Arial"/>
          <w:bCs/>
          <w:sz w:val="22"/>
          <w:szCs w:val="22"/>
        </w:rPr>
      </w:pPr>
    </w:p>
    <w:p w14:paraId="62FF53BF" w14:textId="77777777" w:rsidR="00D9134B" w:rsidRPr="00C10BA4" w:rsidRDefault="00A24EB1" w:rsidP="00D9134B">
      <w:pPr>
        <w:pStyle w:val="Heading2"/>
        <w:spacing w:before="0" w:after="0"/>
        <w:jc w:val="center"/>
        <w:rPr>
          <w:rFonts w:ascii="Calibri" w:hAnsi="Calibri"/>
          <w:sz w:val="24"/>
          <w:szCs w:val="24"/>
        </w:rPr>
      </w:pPr>
      <w:bookmarkStart w:id="1247" w:name="_Hlk23342313"/>
      <w:r w:rsidRPr="00A24EB1">
        <w:rPr>
          <w:rFonts w:ascii="Calibri" w:hAnsi="Calibri"/>
          <w:sz w:val="24"/>
          <w:szCs w:val="24"/>
        </w:rPr>
        <w:t>11.8</w:t>
      </w:r>
    </w:p>
    <w:p w14:paraId="783CB8A6" w14:textId="11829EB1" w:rsidR="00D9134B" w:rsidRPr="00CB146A"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At least one member of PO or practice unit is formally trained through completion of a nationally or internationally-</w:t>
      </w:r>
      <w:bookmarkStart w:id="1248" w:name="_Hlk52535923"/>
      <w:r w:rsidRPr="00A24EB1">
        <w:rPr>
          <w:rFonts w:ascii="Calibri" w:hAnsi="Calibri"/>
          <w:sz w:val="24"/>
          <w:szCs w:val="24"/>
        </w:rPr>
        <w:t>accredited program in self-management support concepts and techniques</w:t>
      </w:r>
      <w:bookmarkEnd w:id="1248"/>
      <w:r w:rsidRPr="00A24EB1">
        <w:rPr>
          <w:rFonts w:ascii="Calibri" w:hAnsi="Calibri"/>
          <w:sz w:val="24"/>
          <w:szCs w:val="24"/>
        </w:rPr>
        <w:t>, and regularly works with appropriate staff members at the practice unit to educate them so they are able to actively use self-management support concepts and techniques</w:t>
      </w:r>
      <w:r w:rsidR="002F68F6">
        <w:rPr>
          <w:rFonts w:ascii="Calibri" w:hAnsi="Calibri"/>
          <w:sz w:val="24"/>
          <w:szCs w:val="24"/>
        </w:rPr>
        <w:t xml:space="preserve"> </w:t>
      </w:r>
    </w:p>
    <w:bookmarkEnd w:id="1247"/>
    <w:p w14:paraId="4C84B895" w14:textId="77777777" w:rsidR="00D9134B" w:rsidRPr="00C10BA4" w:rsidRDefault="00A24EB1" w:rsidP="00D9134B">
      <w:pPr>
        <w:rPr>
          <w:rFonts w:ascii="Calibri" w:hAnsi="Calibri" w:cs="Arial"/>
          <w:bCs/>
          <w:sz w:val="22"/>
          <w:szCs w:val="22"/>
        </w:rPr>
      </w:pPr>
      <w:r w:rsidRPr="00A24EB1">
        <w:rPr>
          <w:rFonts w:ascii="Calibri" w:hAnsi="Calibri" w:cs="Arial"/>
          <w:bCs/>
          <w:sz w:val="22"/>
          <w:szCs w:val="22"/>
        </w:rPr>
        <w:t xml:space="preserve"> </w:t>
      </w:r>
    </w:p>
    <w:p w14:paraId="1AAA04C6" w14:textId="77777777" w:rsidR="00607336" w:rsidRPr="002C3793" w:rsidRDefault="008F79CA" w:rsidP="00607336">
      <w:pPr>
        <w:rPr>
          <w:rFonts w:ascii="Calibri" w:hAnsi="Calibri" w:cs="Arial"/>
          <w:bCs/>
          <w:i/>
          <w:u w:val="single"/>
        </w:rPr>
      </w:pPr>
      <w:r w:rsidRPr="008F79CA">
        <w:rPr>
          <w:rFonts w:ascii="Calibri" w:hAnsi="Calibri" w:cs="Arial"/>
          <w:bCs/>
          <w:i/>
          <w:u w:val="single"/>
        </w:rPr>
        <w:t>PCP and Specialist Guidelines:</w:t>
      </w:r>
    </w:p>
    <w:p w14:paraId="0785CED7" w14:textId="77777777" w:rsidR="00532FDE" w:rsidRPr="00C10BA4" w:rsidRDefault="00A24EB1" w:rsidP="007470DF">
      <w:pPr>
        <w:numPr>
          <w:ilvl w:val="0"/>
          <w:numId w:val="89"/>
        </w:numPr>
        <w:tabs>
          <w:tab w:val="clear" w:pos="1260"/>
          <w:tab w:val="num" w:pos="1080"/>
        </w:tabs>
        <w:ind w:left="1080"/>
        <w:rPr>
          <w:rFonts w:ascii="Calibri" w:hAnsi="Calibri" w:cs="Arial"/>
          <w:sz w:val="22"/>
          <w:szCs w:val="22"/>
        </w:rPr>
      </w:pPr>
      <w:r w:rsidRPr="00A24EB1">
        <w:rPr>
          <w:rFonts w:ascii="Calibri" w:hAnsi="Calibri" w:cs="Arial"/>
          <w:sz w:val="22"/>
          <w:szCs w:val="22"/>
        </w:rPr>
        <w:t>Training for self-management techniques should include:</w:t>
      </w:r>
    </w:p>
    <w:p w14:paraId="335CB658" w14:textId="40EC4A2F"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Motivational interviewing</w:t>
      </w:r>
      <w:r w:rsidR="00903E4C">
        <w:rPr>
          <w:rFonts w:ascii="Calibri" w:hAnsi="Calibri" w:cs="Arial"/>
          <w:sz w:val="22"/>
          <w:szCs w:val="22"/>
        </w:rPr>
        <w:t>.</w:t>
      </w:r>
    </w:p>
    <w:p w14:paraId="06CC1634" w14:textId="43E6B3BB"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Health literacy/identification of health literacy barriers</w:t>
      </w:r>
      <w:r w:rsidR="00903E4C">
        <w:rPr>
          <w:rFonts w:ascii="Calibri" w:hAnsi="Calibri" w:cs="Arial"/>
          <w:sz w:val="22"/>
          <w:szCs w:val="22"/>
        </w:rPr>
        <w:t>.</w:t>
      </w:r>
    </w:p>
    <w:p w14:paraId="5E7C8043" w14:textId="0489F1CB"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Use of teach-back techniques</w:t>
      </w:r>
      <w:r w:rsidR="00903E4C">
        <w:rPr>
          <w:rFonts w:ascii="Calibri" w:hAnsi="Calibri" w:cs="Arial"/>
          <w:sz w:val="22"/>
          <w:szCs w:val="22"/>
        </w:rPr>
        <w:t>.</w:t>
      </w:r>
    </w:p>
    <w:p w14:paraId="69516D18" w14:textId="3B0D9897"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Identification of medical obstacles to self-management</w:t>
      </w:r>
      <w:r w:rsidR="00903E4C">
        <w:rPr>
          <w:rFonts w:ascii="Calibri" w:hAnsi="Calibri" w:cs="Arial"/>
          <w:sz w:val="22"/>
          <w:szCs w:val="22"/>
        </w:rPr>
        <w:t>.</w:t>
      </w:r>
    </w:p>
    <w:p w14:paraId="73D31AFD" w14:textId="13A3BA44"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Establishment of problem-solving strategies to overcome barriers of immediate concern to patients</w:t>
      </w:r>
      <w:r w:rsidR="00903E4C">
        <w:rPr>
          <w:rFonts w:ascii="Calibri" w:hAnsi="Calibri" w:cs="Arial"/>
          <w:sz w:val="22"/>
          <w:szCs w:val="22"/>
        </w:rPr>
        <w:t>.</w:t>
      </w:r>
    </w:p>
    <w:p w14:paraId="04BF63FC" w14:textId="0B2D7B47" w:rsidR="00532FDE" w:rsidRPr="00C10BA4" w:rsidRDefault="00A24EB1" w:rsidP="007470DF">
      <w:pPr>
        <w:numPr>
          <w:ilvl w:val="1"/>
          <w:numId w:val="89"/>
        </w:numPr>
        <w:rPr>
          <w:rFonts w:ascii="Calibri" w:hAnsi="Calibri" w:cs="Arial"/>
          <w:sz w:val="22"/>
          <w:szCs w:val="22"/>
        </w:rPr>
      </w:pPr>
      <w:r w:rsidRPr="00A24EB1">
        <w:rPr>
          <w:rFonts w:ascii="Calibri" w:hAnsi="Calibri" w:cs="Arial"/>
          <w:sz w:val="22"/>
          <w:szCs w:val="22"/>
        </w:rPr>
        <w:t>Systematic follow-up with patients</w:t>
      </w:r>
      <w:r w:rsidR="00903E4C">
        <w:rPr>
          <w:rFonts w:ascii="Calibri" w:hAnsi="Calibri" w:cs="Arial"/>
          <w:sz w:val="22"/>
          <w:szCs w:val="22"/>
        </w:rPr>
        <w:t>.</w:t>
      </w:r>
    </w:p>
    <w:p w14:paraId="2D06E2A2" w14:textId="5B0EA04D" w:rsidR="00C224F6" w:rsidRDefault="00197DA6" w:rsidP="007470DF">
      <w:pPr>
        <w:numPr>
          <w:ilvl w:val="0"/>
          <w:numId w:val="89"/>
        </w:numPr>
        <w:tabs>
          <w:tab w:val="clear" w:pos="1260"/>
          <w:tab w:val="num" w:pos="1080"/>
        </w:tabs>
        <w:ind w:left="1080"/>
        <w:rPr>
          <w:rFonts w:ascii="Calibri" w:hAnsi="Calibri" w:cs="Arial"/>
          <w:sz w:val="22"/>
          <w:szCs w:val="22"/>
        </w:rPr>
      </w:pPr>
      <w:r>
        <w:rPr>
          <w:rFonts w:ascii="Calibri" w:hAnsi="Calibri" w:cs="Arial"/>
          <w:sz w:val="22"/>
          <w:szCs w:val="22"/>
        </w:rPr>
        <w:t>Self-management</w:t>
      </w:r>
      <w:r w:rsidR="00C224F6">
        <w:rPr>
          <w:rFonts w:ascii="Calibri" w:hAnsi="Calibri" w:cs="Arial"/>
          <w:sz w:val="22"/>
          <w:szCs w:val="22"/>
        </w:rPr>
        <w:t xml:space="preserve"> training from MICMT meets this requirement</w:t>
      </w:r>
      <w:r w:rsidR="00D1565E">
        <w:rPr>
          <w:rFonts w:ascii="Calibri" w:hAnsi="Calibri" w:cs="Arial"/>
          <w:sz w:val="22"/>
          <w:szCs w:val="22"/>
        </w:rPr>
        <w:t>.</w:t>
      </w:r>
    </w:p>
    <w:p w14:paraId="3D6B68A1" w14:textId="5B28860F" w:rsidR="00532FDE" w:rsidRDefault="00A24EB1" w:rsidP="007470DF">
      <w:pPr>
        <w:numPr>
          <w:ilvl w:val="0"/>
          <w:numId w:val="89"/>
        </w:numPr>
        <w:tabs>
          <w:tab w:val="clear" w:pos="1260"/>
          <w:tab w:val="num" w:pos="1080"/>
        </w:tabs>
        <w:ind w:left="1080"/>
        <w:rPr>
          <w:rFonts w:ascii="Calibri" w:hAnsi="Calibri" w:cs="Arial"/>
          <w:sz w:val="22"/>
          <w:szCs w:val="22"/>
        </w:rPr>
      </w:pPr>
      <w:r w:rsidRPr="00A24EB1">
        <w:rPr>
          <w:rFonts w:ascii="Calibri" w:hAnsi="Calibri" w:cs="Arial"/>
          <w:sz w:val="22"/>
          <w:szCs w:val="22"/>
        </w:rPr>
        <w:t>Practices should seek structured information/approaches/processes, which can be from any legitimate source</w:t>
      </w:r>
      <w:r w:rsidR="00D1565E">
        <w:rPr>
          <w:rFonts w:ascii="Calibri" w:hAnsi="Calibri" w:cs="Arial"/>
          <w:sz w:val="22"/>
          <w:szCs w:val="22"/>
        </w:rPr>
        <w:t>.</w:t>
      </w:r>
    </w:p>
    <w:p w14:paraId="5C99B729" w14:textId="3CABD05B" w:rsidR="003B2C14" w:rsidRDefault="003B2C14" w:rsidP="007470DF">
      <w:pPr>
        <w:numPr>
          <w:ilvl w:val="0"/>
          <w:numId w:val="89"/>
        </w:numPr>
        <w:tabs>
          <w:tab w:val="clear" w:pos="1260"/>
          <w:tab w:val="num" w:pos="1080"/>
        </w:tabs>
        <w:ind w:left="1080"/>
        <w:rPr>
          <w:rFonts w:ascii="Calibri" w:hAnsi="Calibri" w:cs="Arial"/>
          <w:sz w:val="22"/>
          <w:szCs w:val="22"/>
        </w:rPr>
      </w:pPr>
      <w:r>
        <w:rPr>
          <w:rFonts w:ascii="Calibri" w:hAnsi="Calibri" w:cs="Arial"/>
          <w:sz w:val="22"/>
          <w:szCs w:val="22"/>
        </w:rPr>
        <w:t>Self-management training of the practice unit staff must be provided directly by the individual(s) certified as completing the formal self-management training</w:t>
      </w:r>
      <w:r w:rsidR="00D1565E">
        <w:rPr>
          <w:rFonts w:ascii="Calibri" w:hAnsi="Calibri" w:cs="Arial"/>
          <w:sz w:val="22"/>
          <w:szCs w:val="22"/>
        </w:rPr>
        <w:t>.</w:t>
      </w:r>
    </w:p>
    <w:p w14:paraId="10149576" w14:textId="6ADF0B96" w:rsidR="00A05485" w:rsidRDefault="00A479AE" w:rsidP="007470DF">
      <w:pPr>
        <w:numPr>
          <w:ilvl w:val="1"/>
          <w:numId w:val="89"/>
        </w:numPr>
        <w:rPr>
          <w:rFonts w:ascii="Calibri" w:hAnsi="Calibri" w:cs="Arial"/>
          <w:sz w:val="22"/>
          <w:szCs w:val="22"/>
        </w:rPr>
      </w:pPr>
      <w:r>
        <w:rPr>
          <w:rFonts w:ascii="Calibri" w:hAnsi="Calibri" w:cs="Arial"/>
          <w:sz w:val="22"/>
          <w:szCs w:val="22"/>
        </w:rPr>
        <w:t xml:space="preserve">Note: Not meeting this requirement is a </w:t>
      </w:r>
      <w:r w:rsidR="00C7228E">
        <w:rPr>
          <w:rFonts w:ascii="Calibri" w:hAnsi="Calibri" w:cs="Arial"/>
          <w:sz w:val="22"/>
          <w:szCs w:val="22"/>
        </w:rPr>
        <w:t xml:space="preserve"> “train the trainer” model, where, for example, a PO staff</w:t>
      </w:r>
      <w:r w:rsidR="005973EB">
        <w:rPr>
          <w:rFonts w:ascii="Calibri" w:hAnsi="Calibri" w:cs="Arial"/>
          <w:sz w:val="22"/>
          <w:szCs w:val="22"/>
        </w:rPr>
        <w:t xml:space="preserve"> </w:t>
      </w:r>
      <w:r w:rsidR="00C7228E">
        <w:rPr>
          <w:rFonts w:ascii="Calibri" w:hAnsi="Calibri" w:cs="Arial"/>
          <w:sz w:val="22"/>
          <w:szCs w:val="22"/>
        </w:rPr>
        <w:t xml:space="preserve">person who has completed a formal self-management training program </w:t>
      </w:r>
      <w:r w:rsidR="0078069D">
        <w:rPr>
          <w:rFonts w:ascii="Calibri" w:hAnsi="Calibri" w:cs="Arial"/>
          <w:sz w:val="22"/>
          <w:szCs w:val="22"/>
        </w:rPr>
        <w:t xml:space="preserve">subsequently </w:t>
      </w:r>
      <w:r w:rsidR="00C7228E">
        <w:rPr>
          <w:rFonts w:ascii="Calibri" w:hAnsi="Calibri" w:cs="Arial"/>
          <w:sz w:val="22"/>
          <w:szCs w:val="22"/>
        </w:rPr>
        <w:t xml:space="preserve">trains practice </w:t>
      </w:r>
      <w:r w:rsidR="0096220F">
        <w:rPr>
          <w:rFonts w:ascii="Calibri" w:hAnsi="Calibri" w:cs="Arial"/>
          <w:sz w:val="22"/>
          <w:szCs w:val="22"/>
        </w:rPr>
        <w:t>consultants,</w:t>
      </w:r>
      <w:r w:rsidR="00C7228E">
        <w:rPr>
          <w:rFonts w:ascii="Calibri" w:hAnsi="Calibri" w:cs="Arial"/>
          <w:sz w:val="22"/>
          <w:szCs w:val="22"/>
        </w:rPr>
        <w:t xml:space="preserve"> who in turn train practice unit staff</w:t>
      </w:r>
      <w:r w:rsidR="00903E4C">
        <w:rPr>
          <w:rFonts w:ascii="Calibri" w:hAnsi="Calibri" w:cs="Arial"/>
          <w:sz w:val="22"/>
          <w:szCs w:val="22"/>
        </w:rPr>
        <w:t>.</w:t>
      </w:r>
    </w:p>
    <w:p w14:paraId="12BF3F88" w14:textId="1BD4DDB7" w:rsidR="005E5CF8" w:rsidRDefault="00A24EB1" w:rsidP="007470DF">
      <w:pPr>
        <w:numPr>
          <w:ilvl w:val="1"/>
          <w:numId w:val="89"/>
        </w:numPr>
        <w:rPr>
          <w:rFonts w:ascii="Calibri" w:hAnsi="Calibri" w:cs="Arial"/>
          <w:sz w:val="22"/>
          <w:szCs w:val="22"/>
        </w:rPr>
      </w:pPr>
      <w:r w:rsidRPr="00F227B2">
        <w:rPr>
          <w:rFonts w:ascii="Calibri" w:hAnsi="Calibri" w:cs="Arial"/>
          <w:sz w:val="22"/>
          <w:szCs w:val="22"/>
        </w:rPr>
        <w:t>Examples of training programs</w:t>
      </w:r>
      <w:r w:rsidR="005E5CF8">
        <w:rPr>
          <w:rFonts w:ascii="Calibri" w:hAnsi="Calibri" w:cs="Arial"/>
          <w:sz w:val="22"/>
          <w:szCs w:val="22"/>
        </w:rPr>
        <w:t xml:space="preserve"> include</w:t>
      </w:r>
      <w:r w:rsidR="00EB314E">
        <w:rPr>
          <w:rFonts w:ascii="Calibri" w:hAnsi="Calibri" w:cs="Arial"/>
          <w:sz w:val="22"/>
          <w:szCs w:val="22"/>
        </w:rPr>
        <w:t>:</w:t>
      </w:r>
      <w:r w:rsidR="00006085">
        <w:rPr>
          <w:rFonts w:ascii="Calibri" w:hAnsi="Calibri" w:cs="Arial"/>
          <w:sz w:val="22"/>
          <w:szCs w:val="22"/>
        </w:rPr>
        <w:t xml:space="preserve"> </w:t>
      </w:r>
    </w:p>
    <w:p w14:paraId="02E6BCF3" w14:textId="6214CA50" w:rsidR="00006085" w:rsidRDefault="00A24C17" w:rsidP="007470DF">
      <w:pPr>
        <w:numPr>
          <w:ilvl w:val="2"/>
          <w:numId w:val="89"/>
        </w:numPr>
        <w:rPr>
          <w:rFonts w:ascii="Calibri" w:hAnsi="Calibri" w:cs="Arial"/>
          <w:sz w:val="22"/>
          <w:szCs w:val="22"/>
        </w:rPr>
      </w:pPr>
      <w:hyperlink r:id="rId45" w:history="1">
        <w:r w:rsidR="005E5CF8" w:rsidRPr="005E5CF8">
          <w:rPr>
            <w:rStyle w:val="Hyperlink"/>
            <w:rFonts w:ascii="Calibri" w:hAnsi="Calibri" w:cs="Arial"/>
            <w:sz w:val="22"/>
            <w:szCs w:val="22"/>
          </w:rPr>
          <w:t>https://micmt-cares.org/training/patient-engagement</w:t>
        </w:r>
      </w:hyperlink>
    </w:p>
    <w:p w14:paraId="5D7915B2" w14:textId="7F707560" w:rsidR="00DE7E8E" w:rsidRPr="00DE7E8E" w:rsidRDefault="00A24C17" w:rsidP="007470DF">
      <w:pPr>
        <w:numPr>
          <w:ilvl w:val="2"/>
          <w:numId w:val="89"/>
        </w:numPr>
        <w:rPr>
          <w:rFonts w:ascii="Calibri" w:hAnsi="Calibri" w:cs="Arial"/>
          <w:sz w:val="22"/>
          <w:szCs w:val="22"/>
        </w:rPr>
      </w:pPr>
      <w:hyperlink r:id="rId46" w:history="1">
        <w:r w:rsidR="00DE7E8E" w:rsidRPr="00DE7E8E">
          <w:rPr>
            <w:rStyle w:val="Hyperlink"/>
            <w:rFonts w:ascii="Calibri" w:hAnsi="Calibri" w:cs="Arial"/>
            <w:sz w:val="22"/>
            <w:szCs w:val="22"/>
          </w:rPr>
          <w:t>https://www.miccsi.org/training_event/engagement-training/</w:t>
        </w:r>
      </w:hyperlink>
    </w:p>
    <w:p w14:paraId="602EDA37" w14:textId="52A2457D" w:rsidR="005E5CF8" w:rsidRDefault="005E5CF8" w:rsidP="00DE7E8E">
      <w:pPr>
        <w:ind w:left="2520"/>
        <w:rPr>
          <w:rFonts w:ascii="Calibri" w:hAnsi="Calibri" w:cs="Arial"/>
          <w:sz w:val="22"/>
          <w:szCs w:val="22"/>
        </w:rPr>
      </w:pPr>
    </w:p>
    <w:p w14:paraId="271860B8" w14:textId="28645644" w:rsidR="005E5CF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https://www.selfmanagementresource.com/programs/online.programs/chronic-disease/</w:t>
      </w:r>
    </w:p>
    <w:p w14:paraId="6D434111" w14:textId="2C4E44CC" w:rsidR="005E5CF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https://www.ncoa.org/healthy-aging/chronic-disease/chronic-disease-self-management-programs/</w:t>
      </w:r>
    </w:p>
    <w:p w14:paraId="445BC09A" w14:textId="51B214A2" w:rsidR="00095008" w:rsidRPr="00DE7E8E" w:rsidRDefault="005E5CF8" w:rsidP="007470DF">
      <w:pPr>
        <w:numPr>
          <w:ilvl w:val="2"/>
          <w:numId w:val="89"/>
        </w:numPr>
        <w:rPr>
          <w:rFonts w:ascii="Calibri" w:hAnsi="Calibri" w:cs="Calibri"/>
          <w:sz w:val="22"/>
          <w:szCs w:val="22"/>
        </w:rPr>
      </w:pPr>
      <w:r w:rsidRPr="00DE7E8E">
        <w:rPr>
          <w:rStyle w:val="Hyperlink"/>
          <w:rFonts w:ascii="Calibri" w:hAnsi="Calibri" w:cs="Calibri"/>
          <w:sz w:val="22"/>
          <w:szCs w:val="22"/>
        </w:rPr>
        <w:t>https://www.cdc.gov/arthritis/interventions/self_manage.htm</w:t>
      </w:r>
    </w:p>
    <w:p w14:paraId="74D0F907" w14:textId="09CC6D8F" w:rsidR="00532FDE" w:rsidRDefault="00A24EB1" w:rsidP="007470DF">
      <w:pPr>
        <w:numPr>
          <w:ilvl w:val="1"/>
          <w:numId w:val="89"/>
        </w:numPr>
        <w:rPr>
          <w:rFonts w:ascii="Calibri" w:hAnsi="Calibri" w:cs="Arial"/>
          <w:sz w:val="22"/>
          <w:szCs w:val="22"/>
        </w:rPr>
      </w:pPr>
      <w:r w:rsidRPr="39CB47BB">
        <w:rPr>
          <w:rFonts w:ascii="Calibri" w:hAnsi="Calibri" w:cs="Arial"/>
          <w:sz w:val="22"/>
          <w:szCs w:val="22"/>
        </w:rPr>
        <w:t>Such programs must be sufficiently robust that they provide ample opportunities for learners to practice new s</w:t>
      </w:r>
      <w:r w:rsidR="004A186F" w:rsidRPr="39CB47BB">
        <w:rPr>
          <w:rFonts w:ascii="Calibri" w:hAnsi="Calibri" w:cs="Arial"/>
          <w:sz w:val="22"/>
          <w:szCs w:val="22"/>
        </w:rPr>
        <w:t>elf-</w:t>
      </w:r>
      <w:r w:rsidRPr="39CB47BB">
        <w:rPr>
          <w:rFonts w:ascii="Calibri" w:hAnsi="Calibri" w:cs="Arial"/>
          <w:sz w:val="22"/>
          <w:szCs w:val="22"/>
        </w:rPr>
        <w:t>management support skills with individualized feedback as part of the practice experience</w:t>
      </w:r>
      <w:r w:rsidR="00903E4C">
        <w:rPr>
          <w:rFonts w:ascii="Calibri" w:hAnsi="Calibri" w:cs="Arial"/>
          <w:sz w:val="22"/>
          <w:szCs w:val="22"/>
        </w:rPr>
        <w:t>.</w:t>
      </w:r>
    </w:p>
    <w:p w14:paraId="0FEE674D" w14:textId="77777777" w:rsidR="00241C87" w:rsidRDefault="00241C87" w:rsidP="00241C87">
      <w:pPr>
        <w:ind w:left="180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41C87" w14:paraId="29C117EB"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FDA740" w14:textId="77777777" w:rsidR="00241C87" w:rsidRPr="000433C5" w:rsidRDefault="00241C87"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9061784" w14:textId="77777777" w:rsidR="00241C87" w:rsidRPr="000433C5" w:rsidRDefault="00241C87"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241C87" w14:paraId="1B03A3A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F5A99" w14:textId="77777777" w:rsidR="00241C87" w:rsidRPr="000433C5" w:rsidRDefault="00241C87"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241C87" w14:paraId="6A86171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B2D0A" w14:textId="2D586D75"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Describe how the training has supported interactions with patients in coaching them toward self</w:t>
            </w:r>
            <w:r w:rsidR="007D4D0A">
              <w:rPr>
                <w:rFonts w:asciiTheme="minorHAnsi" w:hAnsiTheme="minorHAnsi"/>
                <w:sz w:val="22"/>
                <w:szCs w:val="22"/>
              </w:rPr>
              <w:t>-</w:t>
            </w:r>
            <w:r w:rsidRPr="004A186F">
              <w:rPr>
                <w:rFonts w:asciiTheme="minorHAnsi" w:hAnsiTheme="minorHAnsi"/>
                <w:sz w:val="22"/>
                <w:szCs w:val="22"/>
              </w:rPr>
              <w:t>efficacy?</w:t>
            </w:r>
          </w:p>
          <w:p w14:paraId="42EBC8E0" w14:textId="77777777" w:rsidR="00241C87" w:rsidRPr="004A186F"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Example</w:t>
            </w:r>
            <w:r w:rsidR="004A186F">
              <w:rPr>
                <w:rFonts w:asciiTheme="minorHAnsi" w:hAnsiTheme="minorHAnsi"/>
                <w:sz w:val="22"/>
                <w:szCs w:val="22"/>
              </w:rPr>
              <w:t>: Stanford Certified Self-</w:t>
            </w:r>
            <w:r w:rsidR="004A186F" w:rsidRPr="004A186F">
              <w:rPr>
                <w:rFonts w:asciiTheme="minorHAnsi" w:hAnsiTheme="minorHAnsi"/>
                <w:sz w:val="22"/>
                <w:szCs w:val="22"/>
              </w:rPr>
              <w:t>Management Team</w:t>
            </w:r>
            <w:r w:rsidR="004A186F">
              <w:rPr>
                <w:rFonts w:asciiTheme="minorHAnsi" w:hAnsiTheme="minorHAnsi"/>
                <w:sz w:val="22"/>
                <w:szCs w:val="22"/>
              </w:rPr>
              <w:t xml:space="preserve"> </w:t>
            </w:r>
            <w:r w:rsidR="004A186F" w:rsidRPr="004A186F">
              <w:rPr>
                <w:rFonts w:asciiTheme="minorHAnsi" w:hAnsiTheme="minorHAnsi"/>
                <w:sz w:val="22"/>
                <w:szCs w:val="22"/>
              </w:rPr>
              <w:t>member</w:t>
            </w:r>
          </w:p>
        </w:tc>
      </w:tr>
    </w:tbl>
    <w:p w14:paraId="35316FEE" w14:textId="787AA1BB" w:rsidR="00241C87" w:rsidRDefault="00241C87" w:rsidP="00241C87">
      <w:pPr>
        <w:ind w:left="1080"/>
        <w:rPr>
          <w:rFonts w:ascii="Calibri" w:hAnsi="Calibri" w:cs="Arial"/>
          <w:sz w:val="22"/>
          <w:szCs w:val="22"/>
        </w:rPr>
      </w:pPr>
    </w:p>
    <w:p w14:paraId="139B76DA" w14:textId="362FCB09" w:rsidR="00E65A50" w:rsidRDefault="00E65A50" w:rsidP="00241C87">
      <w:pPr>
        <w:ind w:left="1080"/>
        <w:rPr>
          <w:rFonts w:ascii="Calibri" w:hAnsi="Calibri" w:cs="Arial"/>
          <w:sz w:val="22"/>
          <w:szCs w:val="22"/>
        </w:rPr>
      </w:pPr>
    </w:p>
    <w:p w14:paraId="628CEAFD" w14:textId="03D612E3" w:rsidR="00E65A50" w:rsidRDefault="00E65A50" w:rsidP="00241C87">
      <w:pPr>
        <w:ind w:left="1080"/>
        <w:rPr>
          <w:rFonts w:ascii="Calibri" w:hAnsi="Calibri" w:cs="Arial"/>
          <w:sz w:val="22"/>
          <w:szCs w:val="22"/>
        </w:rPr>
      </w:pPr>
    </w:p>
    <w:p w14:paraId="469F4F81" w14:textId="77777777" w:rsidR="00E65A50" w:rsidRPr="00C10BA4" w:rsidRDefault="00E65A50" w:rsidP="00241C87">
      <w:pPr>
        <w:ind w:left="1080"/>
        <w:rPr>
          <w:rFonts w:ascii="Calibri" w:hAnsi="Calibri" w:cs="Arial"/>
          <w:sz w:val="22"/>
          <w:szCs w:val="22"/>
        </w:rPr>
      </w:pPr>
    </w:p>
    <w:p w14:paraId="449FC05F" w14:textId="77777777" w:rsidR="00E57BE4" w:rsidRDefault="00E57BE4">
      <w:pPr>
        <w:rPr>
          <w:rFonts w:ascii="Calibri" w:hAnsi="Calibri"/>
        </w:rPr>
      </w:pPr>
      <w:bookmarkStart w:id="1249" w:name="_Toc243438103"/>
      <w:bookmarkStart w:id="1250" w:name="_Toc243438203"/>
      <w:bookmarkStart w:id="1251" w:name="_Toc243438303"/>
      <w:bookmarkStart w:id="1252" w:name="_Toc243438403"/>
    </w:p>
    <w:p w14:paraId="3FA3DE38" w14:textId="77777777" w:rsidR="00D9134B" w:rsidRPr="00C10BA4" w:rsidRDefault="00A24EB1" w:rsidP="00D9134B">
      <w:pPr>
        <w:pStyle w:val="Heading1"/>
        <w:spacing w:before="0" w:after="0"/>
        <w:jc w:val="center"/>
        <w:rPr>
          <w:rFonts w:ascii="Calibri" w:hAnsi="Calibri"/>
          <w:sz w:val="28"/>
          <w:szCs w:val="28"/>
          <w:u w:val="single"/>
        </w:rPr>
      </w:pPr>
      <w:bookmarkStart w:id="1253" w:name="_Toc458507929"/>
      <w:bookmarkStart w:id="1254" w:name="_Toc118897887"/>
      <w:r w:rsidRPr="00A24EB1">
        <w:rPr>
          <w:rFonts w:ascii="Calibri" w:hAnsi="Calibri"/>
          <w:sz w:val="28"/>
          <w:szCs w:val="28"/>
          <w:u w:val="single"/>
        </w:rPr>
        <w:t>12.0 Patient Web Portal</w:t>
      </w:r>
      <w:bookmarkEnd w:id="1249"/>
      <w:bookmarkEnd w:id="1250"/>
      <w:bookmarkEnd w:id="1251"/>
      <w:bookmarkEnd w:id="1252"/>
      <w:bookmarkEnd w:id="1253"/>
      <w:bookmarkEnd w:id="1254"/>
    </w:p>
    <w:p w14:paraId="0C90DECB" w14:textId="77777777" w:rsidR="00607336" w:rsidRPr="00C10BA4" w:rsidRDefault="00607336" w:rsidP="00EA4D49">
      <w:pPr>
        <w:rPr>
          <w:rFonts w:ascii="Calibri" w:hAnsi="Calibri" w:cs="Arial"/>
          <w:bCs/>
          <w:i/>
          <w:sz w:val="22"/>
          <w:szCs w:val="22"/>
          <w:u w:val="single"/>
        </w:rPr>
      </w:pPr>
    </w:p>
    <w:p w14:paraId="2CBFBA0F" w14:textId="255F6C32" w:rsidR="00FF65D8" w:rsidRPr="00C10BA4" w:rsidRDefault="00A24EB1" w:rsidP="00EA4D49">
      <w:pPr>
        <w:jc w:val="center"/>
        <w:rPr>
          <w:rFonts w:ascii="Calibri" w:hAnsi="Calibri" w:cs="Arial"/>
          <w:sz w:val="22"/>
          <w:szCs w:val="22"/>
        </w:rPr>
      </w:pPr>
      <w:r w:rsidRPr="00A24EB1">
        <w:rPr>
          <w:rFonts w:ascii="Calibri" w:hAnsi="Calibri" w:cs="Arial"/>
          <w:sz w:val="22"/>
          <w:szCs w:val="22"/>
        </w:rPr>
        <w:t>Goal: Patients have access to a web</w:t>
      </w:r>
      <w:r w:rsidR="008E717B">
        <w:rPr>
          <w:rFonts w:ascii="Calibri" w:hAnsi="Calibri" w:cs="Arial"/>
          <w:sz w:val="22"/>
          <w:szCs w:val="22"/>
        </w:rPr>
        <w:t>-based platform</w:t>
      </w:r>
      <w:r w:rsidRPr="00A24EB1">
        <w:rPr>
          <w:rFonts w:ascii="Calibri" w:hAnsi="Calibri" w:cs="Arial"/>
          <w:sz w:val="22"/>
          <w:szCs w:val="22"/>
        </w:rPr>
        <w:t xml:space="preserve"> enabling patients to access medical information and to have electronic communication with providers</w:t>
      </w:r>
      <w:r w:rsidR="00D1565E">
        <w:rPr>
          <w:rFonts w:ascii="Calibri" w:hAnsi="Calibri" w:cs="Arial"/>
          <w:sz w:val="22"/>
          <w:szCs w:val="22"/>
        </w:rPr>
        <w:t>.</w:t>
      </w:r>
    </w:p>
    <w:p w14:paraId="5251A0A6" w14:textId="77777777" w:rsidR="00FF65D8" w:rsidRDefault="00FF65D8" w:rsidP="00EA4D49">
      <w:pPr>
        <w:jc w:val="center"/>
        <w:rPr>
          <w:rFonts w:ascii="Calibri" w:hAnsi="Calibri" w:cs="Arial"/>
          <w:i/>
          <w:sz w:val="22"/>
          <w:szCs w:val="22"/>
        </w:rPr>
      </w:pPr>
    </w:p>
    <w:p w14:paraId="208CD9EC" w14:textId="7BAB5155" w:rsidR="00F74C25" w:rsidRDefault="00F74C25" w:rsidP="00EA4D49">
      <w:pPr>
        <w:jc w:val="center"/>
        <w:rPr>
          <w:rFonts w:ascii="Calibri" w:hAnsi="Calibri" w:cs="Arial"/>
          <w:sz w:val="22"/>
        </w:rPr>
      </w:pPr>
      <w:r w:rsidRPr="006408C3">
        <w:rPr>
          <w:rFonts w:ascii="Calibri" w:hAnsi="Calibri" w:cs="Arial"/>
          <w:sz w:val="22"/>
        </w:rPr>
        <w:t>1</w:t>
      </w:r>
      <w:r w:rsidR="00403B8C">
        <w:rPr>
          <w:rFonts w:ascii="Calibri" w:hAnsi="Calibri" w:cs="Arial"/>
          <w:sz w:val="22"/>
        </w:rPr>
        <w:t>4</w:t>
      </w:r>
      <w:r w:rsidRPr="006408C3">
        <w:rPr>
          <w:rFonts w:ascii="Calibri" w:hAnsi="Calibri" w:cs="Arial"/>
          <w:sz w:val="22"/>
        </w:rPr>
        <w:t xml:space="preserve"> total capabilities; </w:t>
      </w:r>
      <w:r w:rsidR="00CB146A" w:rsidRPr="0079555D">
        <w:rPr>
          <w:rFonts w:ascii="Calibri" w:hAnsi="Calibri" w:cs="Arial"/>
          <w:sz w:val="22"/>
        </w:rPr>
        <w:t>3</w:t>
      </w:r>
      <w:r w:rsidRPr="006408C3">
        <w:rPr>
          <w:rFonts w:ascii="Calibri" w:hAnsi="Calibri" w:cs="Arial"/>
          <w:sz w:val="22"/>
        </w:rPr>
        <w:t xml:space="preserve"> retired</w:t>
      </w:r>
    </w:p>
    <w:p w14:paraId="5690EF80" w14:textId="77777777" w:rsidR="00F74C25" w:rsidRPr="00DD41DA" w:rsidRDefault="00F74C25" w:rsidP="00EA4D49">
      <w:pPr>
        <w:jc w:val="center"/>
        <w:rPr>
          <w:rFonts w:ascii="Calibri" w:hAnsi="Calibri" w:cs="Arial"/>
          <w:sz w:val="22"/>
        </w:rPr>
      </w:pPr>
      <w:r>
        <w:rPr>
          <w:rFonts w:ascii="Calibri" w:hAnsi="Calibri" w:cs="Arial"/>
          <w:sz w:val="22"/>
        </w:rPr>
        <w:t>All capabilities applicable to: Adult and Peds patients</w:t>
      </w:r>
    </w:p>
    <w:p w14:paraId="1140E741" w14:textId="589C173E" w:rsidR="00F74C25" w:rsidRPr="00C10BA4" w:rsidRDefault="00F74C25" w:rsidP="00EA4D49">
      <w:pPr>
        <w:jc w:val="center"/>
        <w:rPr>
          <w:rFonts w:ascii="Calibri" w:hAnsi="Calibri" w:cs="Arial"/>
          <w:i/>
          <w:sz w:val="22"/>
          <w:szCs w:val="22"/>
        </w:rPr>
      </w:pPr>
    </w:p>
    <w:p w14:paraId="01F475B8" w14:textId="1605C4C7" w:rsidR="001874FC" w:rsidRPr="00C10BA4" w:rsidRDefault="00A24EB1" w:rsidP="00EA4D49">
      <w:pPr>
        <w:jc w:val="center"/>
        <w:rPr>
          <w:rFonts w:ascii="Calibri" w:hAnsi="Calibri" w:cs="Arial"/>
          <w:i/>
          <w:sz w:val="22"/>
          <w:szCs w:val="22"/>
        </w:rPr>
      </w:pPr>
      <w:r w:rsidRPr="00A24EB1">
        <w:rPr>
          <w:rFonts w:ascii="Calibri" w:hAnsi="Calibri" w:cs="Arial"/>
          <w:i/>
          <w:sz w:val="22"/>
          <w:szCs w:val="22"/>
        </w:rPr>
        <w:t>Applicable to PCPs and specialists.</w:t>
      </w:r>
    </w:p>
    <w:p w14:paraId="1A54C3CD" w14:textId="4724941C" w:rsidR="00D9134B" w:rsidRPr="00C10BA4" w:rsidRDefault="003F1B77" w:rsidP="00EA4D49">
      <w:pPr>
        <w:jc w:val="center"/>
        <w:rPr>
          <w:rFonts w:ascii="Calibri" w:hAnsi="Calibri" w:cs="Arial"/>
          <w:bCs/>
          <w:i/>
          <w:sz w:val="22"/>
          <w:szCs w:val="22"/>
        </w:rPr>
      </w:pPr>
      <w:r>
        <w:rPr>
          <w:rFonts w:ascii="Calibri" w:hAnsi="Calibri" w:cs="Arial"/>
          <w:bCs/>
          <w:i/>
          <w:sz w:val="22"/>
          <w:szCs w:val="22"/>
        </w:rPr>
        <w:t xml:space="preserve">Updated for 2019: </w:t>
      </w:r>
      <w:r w:rsidR="00A24EB1" w:rsidRPr="00A24EB1">
        <w:rPr>
          <w:rFonts w:ascii="Calibri" w:hAnsi="Calibri" w:cs="Arial"/>
          <w:bCs/>
          <w:i/>
          <w:sz w:val="22"/>
          <w:szCs w:val="22"/>
        </w:rPr>
        <w:t xml:space="preserve">Patient web portal </w:t>
      </w:r>
      <w:r>
        <w:rPr>
          <w:rFonts w:ascii="Calibri" w:hAnsi="Calibri" w:cs="Arial"/>
          <w:bCs/>
          <w:i/>
          <w:sz w:val="22"/>
          <w:szCs w:val="22"/>
        </w:rPr>
        <w:t>now refers to</w:t>
      </w:r>
      <w:r w:rsidR="00A24EB1" w:rsidRPr="00A24EB1">
        <w:rPr>
          <w:rFonts w:ascii="Calibri" w:hAnsi="Calibri" w:cs="Arial"/>
          <w:bCs/>
          <w:i/>
          <w:sz w:val="22"/>
          <w:szCs w:val="22"/>
        </w:rPr>
        <w:t xml:space="preserve"> a</w:t>
      </w:r>
      <w:r>
        <w:rPr>
          <w:rFonts w:ascii="Calibri" w:hAnsi="Calibri" w:cs="Arial"/>
          <w:bCs/>
          <w:i/>
          <w:sz w:val="22"/>
          <w:szCs w:val="22"/>
        </w:rPr>
        <w:t>ny</w:t>
      </w:r>
      <w:r w:rsidR="00A24EB1" w:rsidRPr="00A24EB1">
        <w:rPr>
          <w:rFonts w:ascii="Calibri" w:hAnsi="Calibri" w:cs="Arial"/>
          <w:bCs/>
          <w:i/>
          <w:sz w:val="22"/>
          <w:szCs w:val="22"/>
        </w:rPr>
        <w:t xml:space="preserve"> </w:t>
      </w:r>
      <w:r>
        <w:rPr>
          <w:rFonts w:ascii="Calibri" w:hAnsi="Calibri" w:cs="Arial"/>
          <w:bCs/>
          <w:i/>
          <w:sz w:val="22"/>
          <w:szCs w:val="22"/>
        </w:rPr>
        <w:t>HIPAA-compliant platform</w:t>
      </w:r>
      <w:r w:rsidR="00A24EB1" w:rsidRPr="00A24EB1">
        <w:rPr>
          <w:rFonts w:ascii="Calibri" w:hAnsi="Calibri" w:cs="Arial"/>
          <w:bCs/>
          <w:i/>
          <w:sz w:val="22"/>
          <w:szCs w:val="22"/>
        </w:rPr>
        <w:t xml:space="preserve"> that supports two-way, secure, compliant communication between the practice and the patient</w:t>
      </w:r>
      <w:r>
        <w:rPr>
          <w:rFonts w:ascii="Calibri" w:hAnsi="Calibri" w:cs="Arial"/>
          <w:bCs/>
          <w:i/>
          <w:sz w:val="22"/>
          <w:szCs w:val="22"/>
        </w:rPr>
        <w:t xml:space="preserve"> (for example, it may be a secure app that patients can use on their smartphones)</w:t>
      </w:r>
      <w:r w:rsidR="00A24EB1" w:rsidRPr="00A24EB1">
        <w:rPr>
          <w:rFonts w:ascii="Calibri" w:hAnsi="Calibri" w:cs="Arial"/>
          <w:bCs/>
          <w:i/>
          <w:sz w:val="22"/>
          <w:szCs w:val="22"/>
        </w:rPr>
        <w:t>. For capabilities pertaining to patient’s use of p</w:t>
      </w:r>
      <w:r w:rsidR="008E717B">
        <w:rPr>
          <w:rFonts w:ascii="Calibri" w:hAnsi="Calibri" w:cs="Arial"/>
          <w:bCs/>
          <w:i/>
          <w:sz w:val="22"/>
          <w:szCs w:val="22"/>
        </w:rPr>
        <w:t>latform</w:t>
      </w:r>
      <w:r w:rsidR="00A24EB1" w:rsidRPr="00A24EB1">
        <w:rPr>
          <w:rFonts w:ascii="Calibri" w:hAnsi="Calibri" w:cs="Arial"/>
          <w:bCs/>
          <w:i/>
          <w:sz w:val="22"/>
          <w:szCs w:val="22"/>
        </w:rPr>
        <w:t>, practice unit staff must be trained in and have implemented this capability, patients must be able to use it currently</w:t>
      </w:r>
      <w:r w:rsidR="00EE581E">
        <w:rPr>
          <w:rFonts w:ascii="Calibri" w:hAnsi="Calibri" w:cs="Arial"/>
          <w:bCs/>
          <w:i/>
          <w:sz w:val="22"/>
          <w:szCs w:val="22"/>
        </w:rPr>
        <w:t>, and patients must be actively using the p</w:t>
      </w:r>
      <w:r w:rsidR="008E717B">
        <w:rPr>
          <w:rFonts w:ascii="Calibri" w:hAnsi="Calibri" w:cs="Arial"/>
          <w:bCs/>
          <w:i/>
          <w:sz w:val="22"/>
          <w:szCs w:val="22"/>
        </w:rPr>
        <w:t>latform</w:t>
      </w:r>
      <w:r w:rsidR="00EE581E">
        <w:rPr>
          <w:rFonts w:ascii="Calibri" w:hAnsi="Calibri" w:cs="Arial"/>
          <w:bCs/>
          <w:i/>
          <w:sz w:val="22"/>
          <w:szCs w:val="22"/>
        </w:rPr>
        <w:t>.</w:t>
      </w:r>
    </w:p>
    <w:p w14:paraId="40E84C8B" w14:textId="7F3BD37B" w:rsidR="00D9134B" w:rsidRPr="00C10BA4" w:rsidRDefault="00D9134B" w:rsidP="0018775A">
      <w:pPr>
        <w:rPr>
          <w:rFonts w:ascii="Calibri" w:hAnsi="Calibri"/>
          <w:i/>
          <w:sz w:val="22"/>
          <w:szCs w:val="22"/>
        </w:rPr>
      </w:pPr>
    </w:p>
    <w:p w14:paraId="2ACD3C66" w14:textId="06F406A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w:t>
      </w:r>
      <w:r w:rsidR="00F053AA">
        <w:rPr>
          <w:rFonts w:ascii="Calibri" w:hAnsi="Calibri"/>
          <w:sz w:val="24"/>
          <w:szCs w:val="24"/>
        </w:rPr>
        <w:t xml:space="preserve"> </w:t>
      </w:r>
      <w:r w:rsidR="00F85EAB">
        <w:rPr>
          <w:rFonts w:ascii="Calibri" w:hAnsi="Calibri"/>
          <w:sz w:val="24"/>
          <w:szCs w:val="24"/>
        </w:rPr>
        <w:t>–</w:t>
      </w:r>
      <w:r w:rsidR="00F053AA">
        <w:rPr>
          <w:rFonts w:ascii="Calibri" w:hAnsi="Calibri"/>
          <w:sz w:val="24"/>
          <w:szCs w:val="24"/>
        </w:rPr>
        <w:t xml:space="preserve"> Retired</w:t>
      </w:r>
      <w:r w:rsidR="00F85EAB">
        <w:rPr>
          <w:rFonts w:ascii="Calibri" w:hAnsi="Calibri"/>
          <w:sz w:val="24"/>
          <w:szCs w:val="24"/>
        </w:rPr>
        <w:t xml:space="preserve"> (as of 2018)</w:t>
      </w:r>
    </w:p>
    <w:p w14:paraId="0228521A" w14:textId="215E7AE1" w:rsidR="00D9134B" w:rsidRPr="00C10BA4" w:rsidRDefault="00D9134B" w:rsidP="00D9134B">
      <w:pPr>
        <w:rPr>
          <w:rFonts w:ascii="Calibri" w:hAnsi="Calibri" w:cs="Arial"/>
          <w:bCs/>
          <w:sz w:val="22"/>
          <w:szCs w:val="22"/>
        </w:rPr>
      </w:pPr>
    </w:p>
    <w:p w14:paraId="5FE26DC9" w14:textId="06E6A75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12.2</w:t>
      </w:r>
      <w:r w:rsidR="00F82B5F">
        <w:rPr>
          <w:rFonts w:ascii="Calibri" w:hAnsi="Calibri"/>
          <w:sz w:val="24"/>
          <w:szCs w:val="24"/>
        </w:rPr>
        <w:t xml:space="preserve"> </w:t>
      </w:r>
      <w:r w:rsidR="00F85EAB">
        <w:rPr>
          <w:rFonts w:ascii="Calibri" w:hAnsi="Calibri"/>
          <w:sz w:val="24"/>
          <w:szCs w:val="24"/>
        </w:rPr>
        <w:t>–</w:t>
      </w:r>
      <w:r w:rsidR="00F82B5F">
        <w:rPr>
          <w:rFonts w:ascii="Calibri" w:hAnsi="Calibri"/>
          <w:sz w:val="24"/>
          <w:szCs w:val="24"/>
        </w:rPr>
        <w:t xml:space="preserve"> Retired</w:t>
      </w:r>
      <w:r w:rsidR="00F85EAB">
        <w:rPr>
          <w:rFonts w:ascii="Calibri" w:hAnsi="Calibri"/>
          <w:sz w:val="24"/>
          <w:szCs w:val="24"/>
        </w:rPr>
        <w:t xml:space="preserve"> (as of 2018)</w:t>
      </w:r>
    </w:p>
    <w:p w14:paraId="38D0FAB2" w14:textId="2464644C" w:rsidR="00D9134B" w:rsidRPr="00C10BA4" w:rsidRDefault="00D9134B" w:rsidP="00D9134B">
      <w:pPr>
        <w:rPr>
          <w:rFonts w:ascii="Calibri" w:hAnsi="Calibri" w:cs="Arial"/>
          <w:bCs/>
          <w:sz w:val="22"/>
          <w:szCs w:val="22"/>
        </w:rPr>
      </w:pPr>
    </w:p>
    <w:p w14:paraId="442E483E"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12.3</w:t>
      </w:r>
    </w:p>
    <w:p w14:paraId="3E965A99" w14:textId="77777777" w:rsidR="00D9134B" w:rsidRPr="00C10BA4" w:rsidRDefault="00086072"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 xml:space="preserve">request appointments electronically </w:t>
      </w:r>
    </w:p>
    <w:p w14:paraId="291E84E3" w14:textId="77777777" w:rsidR="00E57BE4" w:rsidRDefault="00E57BE4">
      <w:pPr>
        <w:rPr>
          <w:rFonts w:ascii="Calibri" w:hAnsi="Calibri"/>
        </w:rPr>
      </w:pPr>
    </w:p>
    <w:p w14:paraId="42658ADA" w14:textId="77777777" w:rsidR="00D8549D" w:rsidRPr="005F51FE" w:rsidRDefault="008F79CA" w:rsidP="005F51FE">
      <w:pPr>
        <w:rPr>
          <w:rFonts w:ascii="Calibri" w:hAnsi="Calibri"/>
        </w:rPr>
      </w:pPr>
      <w:r w:rsidRPr="008F79CA">
        <w:rPr>
          <w:rFonts w:ascii="Calibri" w:hAnsi="Calibri" w:cs="Arial"/>
          <w:bCs/>
          <w:i/>
          <w:u w:val="single"/>
        </w:rPr>
        <w:t>PCP and Specialist Guidelines:</w:t>
      </w:r>
      <w:r w:rsidR="005E033D">
        <w:rPr>
          <w:rFonts w:ascii="Calibri" w:hAnsi="Calibri" w:cs="Arial"/>
          <w:bCs/>
          <w:i/>
          <w:u w:val="single"/>
        </w:rPr>
        <w:t xml:space="preserve"> </w:t>
      </w:r>
    </w:p>
    <w:p w14:paraId="12DCC21F" w14:textId="58C6882A" w:rsidR="00E57BE4" w:rsidRPr="004A186F" w:rsidRDefault="00A24EB1" w:rsidP="007470DF">
      <w:pPr>
        <w:numPr>
          <w:ilvl w:val="0"/>
          <w:numId w:val="92"/>
        </w:numPr>
        <w:tabs>
          <w:tab w:val="clear" w:pos="1260"/>
          <w:tab w:val="num" w:pos="1080"/>
        </w:tabs>
        <w:ind w:left="1080"/>
        <w:rPr>
          <w:rFonts w:ascii="Calibri" w:hAnsi="Calibri"/>
        </w:rPr>
      </w:pPr>
      <w:r w:rsidRPr="00A24EB1">
        <w:rPr>
          <w:rFonts w:ascii="Calibri" w:hAnsi="Calibri" w:cs="Arial"/>
          <w:bCs/>
          <w:sz w:val="22"/>
          <w:szCs w:val="22"/>
        </w:rPr>
        <w:t>Practice schedule</w:t>
      </w:r>
      <w:r w:rsidR="00086072">
        <w:rPr>
          <w:rFonts w:ascii="Calibri" w:hAnsi="Calibri" w:cs="Arial"/>
          <w:bCs/>
          <w:sz w:val="22"/>
          <w:szCs w:val="22"/>
        </w:rPr>
        <w:t>s</w:t>
      </w:r>
      <w:r w:rsidRPr="00A24EB1">
        <w:rPr>
          <w:rFonts w:ascii="Calibri" w:hAnsi="Calibri" w:cs="Arial"/>
          <w:bCs/>
          <w:sz w:val="22"/>
          <w:szCs w:val="22"/>
        </w:rPr>
        <w:t xml:space="preserve"> patients and notif</w:t>
      </w:r>
      <w:r w:rsidR="00086072">
        <w:rPr>
          <w:rFonts w:ascii="Calibri" w:hAnsi="Calibri" w:cs="Arial"/>
          <w:bCs/>
          <w:sz w:val="22"/>
          <w:szCs w:val="22"/>
        </w:rPr>
        <w:t>ies</w:t>
      </w:r>
      <w:r w:rsidRPr="00A24EB1">
        <w:rPr>
          <w:rFonts w:ascii="Calibri" w:hAnsi="Calibri" w:cs="Arial"/>
          <w:bCs/>
          <w:sz w:val="22"/>
          <w:szCs w:val="22"/>
        </w:rPr>
        <w:t xml:space="preserve"> them of their appointment time</w:t>
      </w:r>
      <w:r w:rsidR="00D1565E">
        <w:rPr>
          <w:rFonts w:ascii="Calibri" w:hAnsi="Calibri" w:cs="Arial"/>
          <w:bCs/>
          <w:sz w:val="22"/>
          <w:szCs w:val="22"/>
        </w:rPr>
        <w:t>.</w:t>
      </w:r>
    </w:p>
    <w:p w14:paraId="3A0FE7F1" w14:textId="77777777" w:rsidR="004A186F" w:rsidRPr="004A186F" w:rsidRDefault="004A186F" w:rsidP="004A186F">
      <w:pPr>
        <w:ind w:left="1080"/>
        <w:rPr>
          <w:rFonts w:ascii="Calibri" w:hAnsi="Calibr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0843AAA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41E9BC"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EB09B53"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7F49B05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77B80"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2065436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E92D61" w14:textId="77777777" w:rsid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Ask the practice staff to ac</w:t>
            </w:r>
            <w:r w:rsidR="004857EF">
              <w:rPr>
                <w:rFonts w:asciiTheme="minorHAnsi" w:hAnsiTheme="minorHAnsi"/>
                <w:sz w:val="22"/>
                <w:szCs w:val="22"/>
              </w:rPr>
              <w:t>cess the portal and d</w:t>
            </w:r>
            <w:r w:rsidRPr="004A186F">
              <w:rPr>
                <w:rFonts w:asciiTheme="minorHAnsi" w:hAnsiTheme="minorHAnsi"/>
                <w:sz w:val="22"/>
                <w:szCs w:val="22"/>
              </w:rPr>
              <w:t xml:space="preserve">emo appointment request, ask how they are notified of request </w:t>
            </w:r>
            <w:r>
              <w:rPr>
                <w:rFonts w:asciiTheme="minorHAnsi" w:hAnsiTheme="minorHAnsi"/>
                <w:sz w:val="22"/>
                <w:szCs w:val="22"/>
              </w:rPr>
              <w:t>and how they fulfill requests (p</w:t>
            </w:r>
            <w:r w:rsidRPr="004A186F">
              <w:rPr>
                <w:rFonts w:asciiTheme="minorHAnsi" w:hAnsiTheme="minorHAnsi"/>
                <w:sz w:val="22"/>
                <w:szCs w:val="22"/>
              </w:rPr>
              <w:t>ractice will</w:t>
            </w:r>
            <w:r>
              <w:rPr>
                <w:rFonts w:asciiTheme="minorHAnsi" w:hAnsiTheme="minorHAnsi"/>
                <w:sz w:val="22"/>
                <w:szCs w:val="22"/>
              </w:rPr>
              <w:t xml:space="preserve"> </w:t>
            </w:r>
            <w:r w:rsidRPr="004A186F">
              <w:rPr>
                <w:rFonts w:asciiTheme="minorHAnsi" w:hAnsiTheme="minorHAnsi"/>
                <w:sz w:val="22"/>
                <w:szCs w:val="22"/>
              </w:rPr>
              <w:t>schedule p</w:t>
            </w:r>
            <w:r>
              <w:rPr>
                <w:rFonts w:asciiTheme="minorHAnsi" w:hAnsiTheme="minorHAnsi"/>
                <w:sz w:val="22"/>
                <w:szCs w:val="22"/>
              </w:rPr>
              <w:t>atients and notify them of their</w:t>
            </w:r>
            <w:r w:rsidRPr="004A186F">
              <w:rPr>
                <w:rFonts w:asciiTheme="minorHAnsi" w:hAnsiTheme="minorHAnsi"/>
                <w:sz w:val="22"/>
                <w:szCs w:val="22"/>
              </w:rPr>
              <w:t xml:space="preserve"> appointment time)</w:t>
            </w:r>
          </w:p>
          <w:p w14:paraId="4900024E" w14:textId="7B91E4E3" w:rsidR="007D4D0A" w:rsidRPr="004A186F"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acceptable demonstration of capability</w:t>
            </w:r>
          </w:p>
        </w:tc>
      </w:tr>
    </w:tbl>
    <w:p w14:paraId="787F2A4C" w14:textId="77777777" w:rsidR="00D9134B" w:rsidRPr="00C10BA4" w:rsidRDefault="00D9134B" w:rsidP="00D9134B">
      <w:pPr>
        <w:rPr>
          <w:rFonts w:ascii="Calibri" w:hAnsi="Calibri" w:cs="Arial"/>
          <w:bCs/>
          <w:sz w:val="22"/>
          <w:szCs w:val="22"/>
        </w:rPr>
      </w:pPr>
    </w:p>
    <w:p w14:paraId="4186967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12.4</w:t>
      </w:r>
    </w:p>
    <w:p w14:paraId="6346A8E5" w14:textId="0146015C" w:rsidR="00D9134B" w:rsidRPr="00C10BA4" w:rsidRDefault="0036424A"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log and/or graph results of self-administered tests (e.g., daily blood glucose levels</w:t>
      </w:r>
      <w:r w:rsidR="007D4D0A">
        <w:rPr>
          <w:rFonts w:ascii="Calibri" w:hAnsi="Calibri"/>
          <w:sz w:val="24"/>
          <w:szCs w:val="24"/>
        </w:rPr>
        <w:t>, blood pressure, weight</w:t>
      </w:r>
      <w:r w:rsidR="00A24EB1" w:rsidRPr="00A24EB1">
        <w:rPr>
          <w:rFonts w:ascii="Calibri" w:hAnsi="Calibri"/>
          <w:sz w:val="24"/>
          <w:szCs w:val="24"/>
        </w:rPr>
        <w:t xml:space="preserve">) </w:t>
      </w:r>
    </w:p>
    <w:p w14:paraId="28CA4158" w14:textId="77777777" w:rsidR="00D9134B" w:rsidRPr="00C10BA4" w:rsidRDefault="00D9134B" w:rsidP="00D9134B">
      <w:pPr>
        <w:rPr>
          <w:rFonts w:ascii="Calibri" w:hAnsi="Calibri" w:cs="Arial"/>
          <w:bCs/>
          <w:i/>
          <w:sz w:val="22"/>
          <w:szCs w:val="22"/>
          <w:u w:val="single"/>
        </w:rPr>
      </w:pPr>
    </w:p>
    <w:p w14:paraId="723992E0" w14:textId="77777777" w:rsidR="00D9134B" w:rsidRPr="001C25AA" w:rsidRDefault="008F79CA" w:rsidP="00D9134B">
      <w:pPr>
        <w:rPr>
          <w:rFonts w:ascii="Calibri" w:hAnsi="Calibri" w:cs="Arial"/>
          <w:bCs/>
          <w:color w:val="FF0000"/>
        </w:rPr>
      </w:pPr>
      <w:r w:rsidRPr="008F79CA">
        <w:rPr>
          <w:rFonts w:ascii="Calibri" w:hAnsi="Calibri" w:cs="Arial"/>
          <w:bCs/>
          <w:i/>
          <w:u w:val="single"/>
        </w:rPr>
        <w:t>PCP and Specialist Guidelines:</w:t>
      </w:r>
      <w:r w:rsidRPr="008F79CA">
        <w:rPr>
          <w:rFonts w:ascii="Calibri" w:hAnsi="Calibri" w:cs="Arial"/>
          <w:bCs/>
        </w:rPr>
        <w:t xml:space="preserve"> </w:t>
      </w:r>
    </w:p>
    <w:p w14:paraId="25C48746" w14:textId="53629078" w:rsidR="00621DD8" w:rsidRDefault="00A24EB1" w:rsidP="007470DF">
      <w:pPr>
        <w:numPr>
          <w:ilvl w:val="0"/>
          <w:numId w:val="154"/>
        </w:numPr>
        <w:rPr>
          <w:rFonts w:ascii="Calibri" w:hAnsi="Calibri" w:cs="Arial"/>
          <w:bCs/>
          <w:sz w:val="22"/>
          <w:szCs w:val="22"/>
        </w:rPr>
      </w:pPr>
      <w:r w:rsidRPr="00A24EB1">
        <w:rPr>
          <w:rFonts w:ascii="Calibri" w:hAnsi="Calibri" w:cs="Arial"/>
          <w:bCs/>
          <w:sz w:val="22"/>
          <w:szCs w:val="22"/>
        </w:rPr>
        <w:t>Option should be available to patients, recognizing that not all patients will choose to use these tools.</w:t>
      </w:r>
      <w:r w:rsidR="007D5233">
        <w:rPr>
          <w:rFonts w:ascii="Calibri" w:hAnsi="Calibri" w:cs="Arial"/>
          <w:bCs/>
          <w:sz w:val="22"/>
          <w:szCs w:val="22"/>
        </w:rPr>
        <w:t xml:space="preserve"> Demonstration of use is required</w:t>
      </w:r>
      <w:r w:rsidR="00D1565E">
        <w:rPr>
          <w:rFonts w:ascii="Calibri" w:hAnsi="Calibri" w:cs="Arial"/>
          <w:bCs/>
          <w:sz w:val="22"/>
          <w:szCs w:val="22"/>
        </w:rPr>
        <w:t>.</w:t>
      </w:r>
    </w:p>
    <w:p w14:paraId="5A7A60F9" w14:textId="074D23F0" w:rsidR="005677ED" w:rsidRDefault="005677ED" w:rsidP="007470DF">
      <w:pPr>
        <w:numPr>
          <w:ilvl w:val="0"/>
          <w:numId w:val="154"/>
        </w:numPr>
        <w:rPr>
          <w:rFonts w:ascii="Calibri" w:hAnsi="Calibri" w:cs="Arial"/>
          <w:bCs/>
          <w:sz w:val="22"/>
          <w:szCs w:val="22"/>
        </w:rPr>
      </w:pPr>
      <w:r>
        <w:rPr>
          <w:rFonts w:ascii="Calibri" w:hAnsi="Calibri" w:cs="Arial"/>
          <w:bCs/>
          <w:sz w:val="22"/>
          <w:szCs w:val="22"/>
        </w:rPr>
        <w:t>Providers are alerted when patient logs a value outside of acceptable parameters</w:t>
      </w:r>
      <w:r w:rsidR="00D1565E">
        <w:rPr>
          <w:rFonts w:ascii="Calibri" w:hAnsi="Calibri" w:cs="Arial"/>
          <w:bCs/>
          <w:sz w:val="22"/>
          <w:szCs w:val="22"/>
        </w:rPr>
        <w:t>.</w:t>
      </w:r>
    </w:p>
    <w:p w14:paraId="7F86517B" w14:textId="77777777"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28B1A145"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F0DFB5"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9C2FEB1"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19F3B04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84AD28"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2E56376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D3D20" w14:textId="68DAB100" w:rsidR="004A186F" w:rsidRPr="004A186F" w:rsidRDefault="004A186F" w:rsidP="007470DF">
            <w:pPr>
              <w:pStyle w:val="ListParagraph"/>
              <w:numPr>
                <w:ilvl w:val="0"/>
                <w:numId w:val="166"/>
              </w:numPr>
              <w:rPr>
                <w:rFonts w:asciiTheme="minorHAnsi" w:hAnsiTheme="minorHAnsi"/>
                <w:sz w:val="22"/>
                <w:szCs w:val="22"/>
              </w:rPr>
            </w:pPr>
            <w:r>
              <w:rPr>
                <w:rFonts w:asciiTheme="minorHAnsi" w:hAnsiTheme="minorHAnsi"/>
                <w:sz w:val="22"/>
                <w:szCs w:val="22"/>
              </w:rPr>
              <w:t>Patients</w:t>
            </w:r>
            <w:r w:rsidR="00F37E13">
              <w:rPr>
                <w:rFonts w:asciiTheme="minorHAnsi" w:hAnsiTheme="minorHAnsi"/>
                <w:sz w:val="22"/>
                <w:szCs w:val="22"/>
              </w:rPr>
              <w:t xml:space="preserve"> </w:t>
            </w:r>
            <w:r>
              <w:rPr>
                <w:rFonts w:asciiTheme="minorHAnsi" w:hAnsiTheme="minorHAnsi"/>
                <w:sz w:val="22"/>
                <w:szCs w:val="22"/>
              </w:rPr>
              <w:t>log/graph self-</w:t>
            </w:r>
            <w:r w:rsidRPr="004A186F">
              <w:rPr>
                <w:rFonts w:asciiTheme="minorHAnsi" w:hAnsiTheme="minorHAnsi"/>
                <w:sz w:val="22"/>
                <w:szCs w:val="22"/>
              </w:rPr>
              <w:t>administered tes</w:t>
            </w:r>
            <w:r>
              <w:rPr>
                <w:rFonts w:asciiTheme="minorHAnsi" w:hAnsiTheme="minorHAnsi"/>
                <w:sz w:val="22"/>
                <w:szCs w:val="22"/>
              </w:rPr>
              <w:t>ts</w:t>
            </w:r>
            <w:r w:rsidRPr="004A186F">
              <w:rPr>
                <w:rFonts w:asciiTheme="minorHAnsi" w:hAnsiTheme="minorHAnsi"/>
                <w:sz w:val="22"/>
                <w:szCs w:val="22"/>
              </w:rPr>
              <w:t xml:space="preserve"> (</w:t>
            </w:r>
            <w:r>
              <w:rPr>
                <w:rFonts w:asciiTheme="minorHAnsi" w:hAnsiTheme="minorHAnsi"/>
                <w:sz w:val="22"/>
                <w:szCs w:val="22"/>
              </w:rPr>
              <w:t xml:space="preserve">e.g., </w:t>
            </w:r>
            <w:r w:rsidRPr="004A186F">
              <w:rPr>
                <w:rFonts w:asciiTheme="minorHAnsi" w:hAnsiTheme="minorHAnsi"/>
                <w:sz w:val="22"/>
                <w:szCs w:val="22"/>
              </w:rPr>
              <w:t>glucose log)</w:t>
            </w:r>
          </w:p>
          <w:p w14:paraId="5ADEBF1A" w14:textId="25F6FD64"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Ask the practice staff to pull up a patient example,</w:t>
            </w:r>
            <w:r>
              <w:rPr>
                <w:rFonts w:asciiTheme="minorHAnsi" w:hAnsiTheme="minorHAnsi"/>
                <w:sz w:val="22"/>
                <w:szCs w:val="22"/>
              </w:rPr>
              <w:t xml:space="preserve"> d</w:t>
            </w:r>
            <w:r w:rsidRPr="004A186F">
              <w:rPr>
                <w:rFonts w:asciiTheme="minorHAnsi" w:hAnsiTheme="minorHAnsi"/>
                <w:sz w:val="22"/>
                <w:szCs w:val="22"/>
              </w:rPr>
              <w:t>emo use of tool</w:t>
            </w:r>
            <w:r w:rsidR="007D4D0A">
              <w:rPr>
                <w:rFonts w:asciiTheme="minorHAnsi" w:hAnsiTheme="minorHAnsi"/>
                <w:sz w:val="22"/>
                <w:szCs w:val="22"/>
              </w:rPr>
              <w:t>. Who is responsible for reviewing information received? What does practice do with information on logs/graphs?</w:t>
            </w:r>
          </w:p>
        </w:tc>
      </w:tr>
    </w:tbl>
    <w:p w14:paraId="49CD025B" w14:textId="77777777" w:rsidR="00D9134B" w:rsidRPr="00C10BA4" w:rsidRDefault="00D9134B" w:rsidP="00D9134B">
      <w:pPr>
        <w:rPr>
          <w:rFonts w:ascii="Calibri" w:hAnsi="Calibri" w:cs="Arial"/>
          <w:bCs/>
          <w:sz w:val="22"/>
          <w:szCs w:val="22"/>
        </w:rPr>
      </w:pPr>
    </w:p>
    <w:p w14:paraId="58E04834"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12.5</w:t>
      </w:r>
    </w:p>
    <w:p w14:paraId="2F3EE95B" w14:textId="77777777" w:rsidR="00D9134B"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Providers are automatically alerted by system regarding self-reported patient data that indicates a potential health issue </w:t>
      </w:r>
    </w:p>
    <w:p w14:paraId="1B8B0235" w14:textId="77777777" w:rsidR="00621DD8" w:rsidRPr="00621DD8" w:rsidRDefault="00621DD8" w:rsidP="00621DD8"/>
    <w:p w14:paraId="3EE05CEF"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405A00B6" w14:textId="77777777" w:rsidR="00D9134B" w:rsidRDefault="00A24EB1" w:rsidP="007470DF">
      <w:pPr>
        <w:numPr>
          <w:ilvl w:val="0"/>
          <w:numId w:val="93"/>
        </w:numPr>
        <w:tabs>
          <w:tab w:val="clear" w:pos="1260"/>
          <w:tab w:val="left" w:pos="1080"/>
        </w:tabs>
        <w:ind w:left="1080"/>
        <w:rPr>
          <w:rFonts w:ascii="Calibri" w:hAnsi="Calibri" w:cs="Arial"/>
          <w:bCs/>
          <w:sz w:val="22"/>
          <w:szCs w:val="22"/>
        </w:rPr>
      </w:pPr>
      <w:r w:rsidRPr="00A24EB1">
        <w:rPr>
          <w:rFonts w:ascii="Calibri" w:hAnsi="Calibri" w:cs="Arial"/>
          <w:bCs/>
          <w:sz w:val="22"/>
          <w:szCs w:val="22"/>
        </w:rPr>
        <w:t>“Flags” may be set using customized parameters for individuals based on their care needs.</w:t>
      </w:r>
    </w:p>
    <w:p w14:paraId="57DA0F52" w14:textId="77777777"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6D28B65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8AA862"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96AB182" w14:textId="77777777"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069B71A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934CD"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6CDFDC76"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6474C1" w14:textId="56AD99C6" w:rsidR="004A186F" w:rsidRPr="004A186F" w:rsidRDefault="004A186F"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 xml:space="preserve">Ask the practice staff to </w:t>
            </w:r>
            <w:r w:rsidR="00C86A78">
              <w:rPr>
                <w:rFonts w:asciiTheme="minorHAnsi" w:hAnsiTheme="minorHAnsi"/>
                <w:sz w:val="22"/>
                <w:szCs w:val="22"/>
              </w:rPr>
              <w:t>demo</w:t>
            </w:r>
            <w:r w:rsidRPr="004A186F">
              <w:rPr>
                <w:rFonts w:asciiTheme="minorHAnsi" w:hAnsiTheme="minorHAnsi"/>
                <w:sz w:val="22"/>
                <w:szCs w:val="22"/>
              </w:rPr>
              <w:t xml:space="preserve"> how they are alerted and the process that follows the alert</w:t>
            </w:r>
          </w:p>
        </w:tc>
      </w:tr>
    </w:tbl>
    <w:p w14:paraId="68E5ED48" w14:textId="77777777" w:rsidR="00D9134B" w:rsidRPr="00C10BA4" w:rsidRDefault="00D9134B" w:rsidP="00D9134B">
      <w:pPr>
        <w:rPr>
          <w:rFonts w:ascii="Calibri" w:hAnsi="Calibri" w:cs="Arial"/>
          <w:bCs/>
          <w:sz w:val="22"/>
          <w:szCs w:val="22"/>
        </w:rPr>
      </w:pPr>
    </w:p>
    <w:p w14:paraId="57CCC89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12.6</w:t>
      </w:r>
    </w:p>
    <w:p w14:paraId="6638E043" w14:textId="0970A34B" w:rsidR="00D9134B" w:rsidRPr="00C10BA4"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participate in</w:t>
      </w:r>
      <w:r w:rsidR="003D2DE6">
        <w:rPr>
          <w:rFonts w:ascii="Calibri" w:hAnsi="Calibri"/>
          <w:sz w:val="24"/>
          <w:szCs w:val="24"/>
        </w:rPr>
        <w:t xml:space="preserve"> </w:t>
      </w:r>
      <w:del w:id="1255" w:author="Niksic, Lora" w:date="2023-09-06T16:31:00Z">
        <w:r w:rsidR="0026395E" w:rsidDel="00BD3CC8">
          <w:rPr>
            <w:rFonts w:ascii="Calibri" w:hAnsi="Calibri"/>
            <w:sz w:val="24"/>
            <w:szCs w:val="24"/>
            <w:lang w:bidi="en-US"/>
          </w:rPr>
          <w:delText>t</w:delText>
        </w:r>
        <w:r w:rsidR="003D2DE6" w:rsidRPr="003D2DE6" w:rsidDel="00BD3CC8">
          <w:rPr>
            <w:rFonts w:ascii="Calibri" w:hAnsi="Calibri"/>
            <w:sz w:val="24"/>
            <w:szCs w:val="24"/>
            <w:lang w:bidi="en-US"/>
          </w:rPr>
          <w:delText>elehealth and</w:delText>
        </w:r>
      </w:del>
      <w:r w:rsidR="003D2DE6" w:rsidRPr="003D2DE6">
        <w:rPr>
          <w:rFonts w:ascii="Calibri" w:hAnsi="Calibri"/>
          <w:sz w:val="24"/>
          <w:szCs w:val="24"/>
          <w:lang w:bidi="en-US"/>
        </w:rPr>
        <w:t xml:space="preserve"> </w:t>
      </w:r>
      <w:r w:rsidR="0026395E">
        <w:rPr>
          <w:rFonts w:ascii="Calibri" w:hAnsi="Calibri"/>
          <w:sz w:val="24"/>
          <w:szCs w:val="24"/>
          <w:lang w:bidi="en-US"/>
        </w:rPr>
        <w:t>v</w:t>
      </w:r>
      <w:r w:rsidR="003D2DE6" w:rsidRPr="003D2DE6">
        <w:rPr>
          <w:rFonts w:ascii="Calibri" w:hAnsi="Calibri"/>
          <w:sz w:val="24"/>
          <w:szCs w:val="24"/>
          <w:lang w:bidi="en-US"/>
        </w:rPr>
        <w:t>irtual</w:t>
      </w:r>
      <w:r w:rsidR="00A24EB1" w:rsidRPr="00A24EB1">
        <w:rPr>
          <w:rFonts w:ascii="Calibri" w:hAnsi="Calibri"/>
          <w:sz w:val="24"/>
          <w:szCs w:val="24"/>
        </w:rPr>
        <w:t xml:space="preserve"> </w:t>
      </w:r>
      <w:del w:id="1256" w:author="Niksic, Lora" w:date="2023-09-06T16:25:00Z">
        <w:r w:rsidR="00A24EB1" w:rsidRPr="00A24EB1" w:rsidDel="009C7F8F">
          <w:rPr>
            <w:rFonts w:ascii="Calibri" w:hAnsi="Calibri"/>
            <w:sz w:val="24"/>
            <w:szCs w:val="24"/>
          </w:rPr>
          <w:delText>E-visits</w:delText>
        </w:r>
      </w:del>
      <w:r w:rsidR="00A24EB1" w:rsidRPr="00A24EB1">
        <w:rPr>
          <w:rFonts w:ascii="Calibri" w:hAnsi="Calibri"/>
          <w:sz w:val="24"/>
          <w:szCs w:val="24"/>
        </w:rPr>
        <w:t xml:space="preserve"> </w:t>
      </w:r>
      <w:ins w:id="1257" w:author="Niksic, Lora" w:date="2023-09-06T16:25:00Z">
        <w:r w:rsidR="00385904">
          <w:rPr>
            <w:rFonts w:ascii="Calibri" w:hAnsi="Calibri"/>
            <w:sz w:val="24"/>
            <w:szCs w:val="24"/>
          </w:rPr>
          <w:t>care visits</w:t>
        </w:r>
      </w:ins>
    </w:p>
    <w:p w14:paraId="2F005125" w14:textId="77777777" w:rsidR="00D9134B" w:rsidRPr="00C10BA4" w:rsidRDefault="00D9134B" w:rsidP="00D9134B">
      <w:pPr>
        <w:rPr>
          <w:rFonts w:ascii="Calibri" w:hAnsi="Calibri" w:cs="Arial"/>
          <w:bCs/>
          <w:sz w:val="22"/>
          <w:szCs w:val="22"/>
        </w:rPr>
      </w:pPr>
    </w:p>
    <w:p w14:paraId="3A35B403"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39479A14" w14:textId="53DE3391" w:rsidR="00D9134B" w:rsidRDefault="00A24EB1" w:rsidP="007470DF">
      <w:pPr>
        <w:numPr>
          <w:ilvl w:val="0"/>
          <w:numId w:val="94"/>
        </w:numPr>
        <w:tabs>
          <w:tab w:val="clear" w:pos="1260"/>
          <w:tab w:val="left" w:pos="1080"/>
        </w:tabs>
        <w:ind w:left="1080"/>
        <w:rPr>
          <w:rFonts w:ascii="Calibri" w:hAnsi="Calibri" w:cs="Arial"/>
          <w:bCs/>
          <w:sz w:val="22"/>
          <w:szCs w:val="22"/>
        </w:rPr>
      </w:pPr>
      <w:r w:rsidRPr="00A24EB1">
        <w:rPr>
          <w:rFonts w:ascii="Calibri" w:hAnsi="Calibri" w:cs="Arial"/>
          <w:bCs/>
          <w:sz w:val="22"/>
          <w:szCs w:val="22"/>
        </w:rPr>
        <w:t xml:space="preserve">POs and/or Practice Units have developed and implemented protocol for responding to patient messages/requests for </w:t>
      </w:r>
      <w:del w:id="1258" w:author="Niksic, Lora" w:date="2023-09-06T16:25:00Z">
        <w:r w:rsidRPr="00A24EB1" w:rsidDel="00385904">
          <w:rPr>
            <w:rFonts w:ascii="Calibri" w:hAnsi="Calibri" w:cs="Arial"/>
            <w:bCs/>
            <w:sz w:val="22"/>
            <w:szCs w:val="22"/>
          </w:rPr>
          <w:delText>e-visits</w:delText>
        </w:r>
      </w:del>
      <w:ins w:id="1259" w:author="Niksic, Lora" w:date="2023-09-06T16:25:00Z">
        <w:r w:rsidR="00385904">
          <w:rPr>
            <w:rFonts w:ascii="Calibri" w:hAnsi="Calibri" w:cs="Arial"/>
            <w:bCs/>
            <w:sz w:val="22"/>
            <w:szCs w:val="22"/>
          </w:rPr>
          <w:t xml:space="preserve"> </w:t>
        </w:r>
      </w:ins>
      <w:ins w:id="1260" w:author="Niksic, Lora" w:date="2023-09-06T16:26:00Z">
        <w:r w:rsidR="00385904">
          <w:rPr>
            <w:rFonts w:ascii="Calibri" w:hAnsi="Calibri" w:cs="Arial"/>
            <w:bCs/>
            <w:sz w:val="22"/>
            <w:szCs w:val="22"/>
          </w:rPr>
          <w:t>virtual care visits</w:t>
        </w:r>
      </w:ins>
      <w:r w:rsidRPr="00A24EB1">
        <w:rPr>
          <w:rFonts w:ascii="Calibri" w:hAnsi="Calibri" w:cs="Arial"/>
          <w:bCs/>
          <w:sz w:val="22"/>
          <w:szCs w:val="22"/>
        </w:rPr>
        <w:t xml:space="preserve"> in a consistent and timely manner (e.g., a triage system), using structured online tools.</w:t>
      </w:r>
    </w:p>
    <w:p w14:paraId="3D722D35" w14:textId="1EE77583" w:rsidR="003D2DE6" w:rsidRPr="008B1496" w:rsidRDefault="003D2DE6" w:rsidP="007470DF">
      <w:pPr>
        <w:pStyle w:val="ListParagraph"/>
        <w:widowControl w:val="0"/>
        <w:numPr>
          <w:ilvl w:val="0"/>
          <w:numId w:val="94"/>
        </w:numPr>
        <w:tabs>
          <w:tab w:val="clear" w:pos="1260"/>
          <w:tab w:val="left" w:pos="1080"/>
          <w:tab w:val="left" w:pos="1441"/>
        </w:tabs>
        <w:autoSpaceDE w:val="0"/>
        <w:autoSpaceDN w:val="0"/>
        <w:ind w:left="1080"/>
        <w:contextualSpacing w:val="0"/>
        <w:rPr>
          <w:rFonts w:asciiTheme="minorHAnsi" w:hAnsiTheme="minorHAnsi" w:cstheme="minorHAnsi"/>
          <w:sz w:val="22"/>
          <w:szCs w:val="22"/>
        </w:rPr>
      </w:pPr>
      <w:r w:rsidRPr="008B1496">
        <w:rPr>
          <w:rFonts w:asciiTheme="minorHAnsi" w:hAnsiTheme="minorHAnsi" w:cstheme="minorHAnsi"/>
          <w:sz w:val="22"/>
          <w:szCs w:val="22"/>
        </w:rPr>
        <w:t xml:space="preserve">POs and/or Practice Units have developed and implemented HIPAA-compliant tools and processes for providing </w:t>
      </w:r>
      <w:del w:id="1261" w:author="Niksic, Lora" w:date="2023-09-06T16:31:00Z">
        <w:r w:rsidRPr="008B1496" w:rsidDel="00263E13">
          <w:rPr>
            <w:rFonts w:asciiTheme="minorHAnsi" w:hAnsiTheme="minorHAnsi" w:cstheme="minorHAnsi"/>
            <w:sz w:val="22"/>
            <w:szCs w:val="22"/>
          </w:rPr>
          <w:delText>telehealth</w:delText>
        </w:r>
      </w:del>
      <w:ins w:id="1262" w:author="Niksic, Lora" w:date="2023-09-06T16:31:00Z">
        <w:r w:rsidR="00263E13">
          <w:rPr>
            <w:rFonts w:asciiTheme="minorHAnsi" w:hAnsiTheme="minorHAnsi" w:cstheme="minorHAnsi"/>
            <w:sz w:val="22"/>
            <w:szCs w:val="22"/>
          </w:rPr>
          <w:t xml:space="preserve"> virtual care visit</w:t>
        </w:r>
      </w:ins>
      <w:r w:rsidRPr="008B1496">
        <w:rPr>
          <w:rFonts w:asciiTheme="minorHAnsi" w:hAnsiTheme="minorHAnsi" w:cstheme="minorHAnsi"/>
          <w:sz w:val="22"/>
          <w:szCs w:val="22"/>
        </w:rPr>
        <w:t xml:space="preserve"> services.</w:t>
      </w:r>
    </w:p>
    <w:p w14:paraId="603D0FC9" w14:textId="7802D705" w:rsidR="003D2DE6" w:rsidRPr="008B1496" w:rsidRDefault="003D2DE6" w:rsidP="007470DF">
      <w:pPr>
        <w:pStyle w:val="ListParagraph"/>
        <w:widowControl w:val="0"/>
        <w:numPr>
          <w:ilvl w:val="0"/>
          <w:numId w:val="94"/>
        </w:numPr>
        <w:tabs>
          <w:tab w:val="clear" w:pos="1260"/>
          <w:tab w:val="left" w:pos="1080"/>
          <w:tab w:val="left" w:pos="1441"/>
        </w:tabs>
        <w:autoSpaceDE w:val="0"/>
        <w:autoSpaceDN w:val="0"/>
        <w:ind w:left="1080"/>
        <w:contextualSpacing w:val="0"/>
        <w:rPr>
          <w:rFonts w:asciiTheme="minorHAnsi" w:hAnsiTheme="minorHAnsi" w:cstheme="minorHAnsi"/>
          <w:sz w:val="22"/>
          <w:szCs w:val="22"/>
        </w:rPr>
      </w:pPr>
      <w:r w:rsidRPr="008B1496">
        <w:rPr>
          <w:rFonts w:asciiTheme="minorHAnsi" w:hAnsiTheme="minorHAnsi" w:cstheme="minorHAnsi"/>
          <w:sz w:val="22"/>
          <w:szCs w:val="22"/>
        </w:rPr>
        <w:t xml:space="preserve">Practice appropriately documents the date of the </w:t>
      </w:r>
      <w:del w:id="1263" w:author="Niksic, Lora" w:date="2023-09-06T16:34:00Z">
        <w:r w:rsidRPr="008B1496" w:rsidDel="00C44B76">
          <w:rPr>
            <w:rFonts w:asciiTheme="minorHAnsi" w:hAnsiTheme="minorHAnsi" w:cstheme="minorHAnsi"/>
            <w:sz w:val="22"/>
            <w:szCs w:val="22"/>
          </w:rPr>
          <w:delText>telehealth</w:delText>
        </w:r>
      </w:del>
      <w:r w:rsidRPr="008B1496">
        <w:rPr>
          <w:rFonts w:asciiTheme="minorHAnsi" w:hAnsiTheme="minorHAnsi" w:cstheme="minorHAnsi"/>
          <w:sz w:val="22"/>
          <w:szCs w:val="22"/>
        </w:rPr>
        <w:t xml:space="preserve"> </w:t>
      </w:r>
      <w:ins w:id="1264" w:author="Niksic, Lora" w:date="2023-09-06T16:34:00Z">
        <w:r w:rsidR="00C44B76">
          <w:rPr>
            <w:rFonts w:asciiTheme="minorHAnsi" w:hAnsiTheme="minorHAnsi" w:cstheme="minorHAnsi"/>
            <w:sz w:val="22"/>
            <w:szCs w:val="22"/>
          </w:rPr>
          <w:t xml:space="preserve">virtual care visit </w:t>
        </w:r>
      </w:ins>
      <w:r w:rsidRPr="008B1496">
        <w:rPr>
          <w:rFonts w:asciiTheme="minorHAnsi" w:hAnsiTheme="minorHAnsi" w:cstheme="minorHAnsi"/>
          <w:sz w:val="22"/>
          <w:szCs w:val="22"/>
        </w:rPr>
        <w:t>encounter and the details of the encounter in the patient’s medical record.</w:t>
      </w:r>
    </w:p>
    <w:p w14:paraId="0AEEB395" w14:textId="6C23DF6D" w:rsidR="00F91780" w:rsidRDefault="00A24EB1" w:rsidP="007470DF">
      <w:pPr>
        <w:numPr>
          <w:ilvl w:val="0"/>
          <w:numId w:val="94"/>
        </w:numPr>
        <w:tabs>
          <w:tab w:val="clear" w:pos="1260"/>
          <w:tab w:val="left" w:pos="1080"/>
        </w:tabs>
        <w:ind w:left="1080"/>
        <w:rPr>
          <w:rFonts w:ascii="Calibri" w:hAnsi="Calibri" w:cs="Arial"/>
          <w:sz w:val="22"/>
          <w:szCs w:val="22"/>
        </w:rPr>
      </w:pPr>
      <w:r w:rsidRPr="39CB47BB">
        <w:rPr>
          <w:rFonts w:ascii="Calibri" w:hAnsi="Calibri" w:cs="Arial"/>
          <w:sz w:val="22"/>
          <w:szCs w:val="22"/>
        </w:rPr>
        <w:t xml:space="preserve">Please refer to the AAFP guidelines for </w:t>
      </w:r>
      <w:del w:id="1265" w:author="Niksic, Lora" w:date="2023-09-06T16:26:00Z">
        <w:r w:rsidRPr="39CB47BB" w:rsidDel="00165CCC">
          <w:rPr>
            <w:rFonts w:ascii="Calibri" w:hAnsi="Calibri" w:cs="Arial"/>
            <w:sz w:val="22"/>
            <w:szCs w:val="22"/>
          </w:rPr>
          <w:delText>e-visits</w:delText>
        </w:r>
      </w:del>
      <w:ins w:id="1266" w:author="Niksic, Lora" w:date="2023-09-06T16:26:00Z">
        <w:r w:rsidR="00165CCC">
          <w:rPr>
            <w:rFonts w:ascii="Calibri" w:hAnsi="Calibri" w:cs="Arial"/>
            <w:sz w:val="22"/>
            <w:szCs w:val="22"/>
          </w:rPr>
          <w:t xml:space="preserve"> virtual care visits</w:t>
        </w:r>
      </w:ins>
      <w:r w:rsidRPr="39CB47BB">
        <w:rPr>
          <w:rFonts w:ascii="Calibri" w:hAnsi="Calibri" w:cs="Arial"/>
          <w:sz w:val="22"/>
          <w:szCs w:val="22"/>
        </w:rPr>
        <w:t xml:space="preserve"> for more information. The guidelines are available here:</w:t>
      </w:r>
      <w:r w:rsidR="004B32EC">
        <w:rPr>
          <w:rFonts w:ascii="Calibri" w:hAnsi="Calibri" w:cs="Arial"/>
          <w:sz w:val="22"/>
          <w:szCs w:val="22"/>
        </w:rPr>
        <w:t xml:space="preserve"> </w:t>
      </w:r>
      <w:hyperlink r:id="rId47" w:history="1">
        <w:r w:rsidR="004B32EC" w:rsidRPr="00076E3C">
          <w:rPr>
            <w:rStyle w:val="Hyperlink"/>
            <w:rFonts w:ascii="Calibri" w:hAnsi="Calibri" w:cs="Arial"/>
            <w:sz w:val="22"/>
            <w:szCs w:val="22"/>
          </w:rPr>
          <w:t>https://www.aafp.org/about/policies/all/virtual-evisits.html</w:t>
        </w:r>
      </w:hyperlink>
      <w:r w:rsidR="004B32EC">
        <w:rPr>
          <w:rFonts w:ascii="Calibri" w:hAnsi="Calibri" w:cs="Arial"/>
          <w:sz w:val="22"/>
          <w:szCs w:val="22"/>
        </w:rPr>
        <w:t xml:space="preserve"> .</w:t>
      </w:r>
      <w:r w:rsidRPr="39CB47BB">
        <w:rPr>
          <w:rFonts w:ascii="Calibri" w:hAnsi="Calibri" w:cs="Arial"/>
          <w:sz w:val="22"/>
          <w:szCs w:val="22"/>
        </w:rPr>
        <w:t xml:space="preserve"> </w:t>
      </w:r>
      <w:r w:rsidR="00256F13" w:rsidRPr="39CB47BB">
        <w:rPr>
          <w:rFonts w:ascii="Calibri" w:hAnsi="Calibri" w:cs="Arial"/>
          <w:sz w:val="22"/>
          <w:szCs w:val="22"/>
        </w:rPr>
        <w:t xml:space="preserve"> </w:t>
      </w:r>
    </w:p>
    <w:p w14:paraId="026C0518" w14:textId="3E8DBA9F"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7897E9D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0C1269" w14:textId="77777777"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B2AEB76" w14:textId="4E7CB1C0"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046538B5"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F3DCA9" w14:textId="10D5C1F1"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582342E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C7A25" w14:textId="272C6259" w:rsidR="004A186F" w:rsidRDefault="004A186F" w:rsidP="007470DF">
            <w:pPr>
              <w:pStyle w:val="ListParagraph"/>
              <w:numPr>
                <w:ilvl w:val="0"/>
                <w:numId w:val="166"/>
              </w:numPr>
              <w:rPr>
                <w:rFonts w:asciiTheme="minorHAnsi" w:hAnsiTheme="minorHAnsi"/>
                <w:sz w:val="22"/>
                <w:szCs w:val="22"/>
              </w:rPr>
            </w:pPr>
            <w:r>
              <w:rPr>
                <w:rFonts w:asciiTheme="minorHAnsi" w:hAnsiTheme="minorHAnsi"/>
                <w:sz w:val="22"/>
                <w:szCs w:val="22"/>
              </w:rPr>
              <w:t>PU to demonstrate how a</w:t>
            </w:r>
            <w:ins w:id="1267" w:author="Niksic, Lora" w:date="2023-09-06T16:27:00Z">
              <w:r w:rsidR="00E57138">
                <w:rPr>
                  <w:rFonts w:asciiTheme="minorHAnsi" w:hAnsiTheme="minorHAnsi"/>
                  <w:sz w:val="22"/>
                  <w:szCs w:val="22"/>
                </w:rPr>
                <w:t xml:space="preserve"> </w:t>
              </w:r>
            </w:ins>
            <w:del w:id="1268" w:author="Niksic, Lora" w:date="2023-09-06T16:27:00Z">
              <w:r w:rsidDel="00E57138">
                <w:rPr>
                  <w:rFonts w:asciiTheme="minorHAnsi" w:hAnsiTheme="minorHAnsi"/>
                  <w:sz w:val="22"/>
                  <w:szCs w:val="22"/>
                </w:rPr>
                <w:delText>n e-v</w:delText>
              </w:r>
            </w:del>
            <w:del w:id="1269" w:author="Niksic, Lora" w:date="2023-09-06T16:26:00Z">
              <w:r w:rsidDel="00E57138">
                <w:rPr>
                  <w:rFonts w:asciiTheme="minorHAnsi" w:hAnsiTheme="minorHAnsi"/>
                  <w:sz w:val="22"/>
                  <w:szCs w:val="22"/>
                </w:rPr>
                <w:delText>isit</w:delText>
              </w:r>
            </w:del>
            <w:ins w:id="1270" w:author="Niksic, Lora" w:date="2023-09-06T16:27:00Z">
              <w:r w:rsidR="00E57138">
                <w:rPr>
                  <w:rFonts w:asciiTheme="minorHAnsi" w:hAnsiTheme="minorHAnsi"/>
                  <w:sz w:val="22"/>
                  <w:szCs w:val="22"/>
                </w:rPr>
                <w:t xml:space="preserve"> virtual care visit</w:t>
              </w:r>
            </w:ins>
            <w:r>
              <w:rPr>
                <w:rFonts w:asciiTheme="minorHAnsi" w:hAnsiTheme="minorHAnsi"/>
                <w:sz w:val="22"/>
                <w:szCs w:val="22"/>
              </w:rPr>
              <w:t xml:space="preserve"> would look</w:t>
            </w:r>
          </w:p>
          <w:p w14:paraId="3A3D2E3A" w14:textId="382197F6" w:rsidR="007D4D0A" w:rsidRPr="004A186F"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2CB2B3DD" w14:textId="2560294E" w:rsidR="00D9134B" w:rsidRPr="00C10BA4" w:rsidRDefault="00D9134B" w:rsidP="00D9134B">
      <w:pPr>
        <w:rPr>
          <w:rFonts w:ascii="Calibri" w:hAnsi="Calibri" w:cs="Arial"/>
          <w:bCs/>
          <w:sz w:val="22"/>
          <w:szCs w:val="22"/>
        </w:rPr>
      </w:pPr>
    </w:p>
    <w:p w14:paraId="5EAAFDA0" w14:textId="78EBB9C5"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12.7</w:t>
      </w:r>
    </w:p>
    <w:p w14:paraId="60D0C2E2" w14:textId="015A9E38"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Providers are </w:t>
      </w:r>
      <w:r w:rsidR="00963DB5">
        <w:rPr>
          <w:rFonts w:ascii="Calibri" w:hAnsi="Calibri"/>
          <w:sz w:val="24"/>
          <w:szCs w:val="24"/>
        </w:rPr>
        <w:t xml:space="preserve">routinely </w:t>
      </w:r>
      <w:r w:rsidRPr="00A24EB1">
        <w:rPr>
          <w:rFonts w:ascii="Calibri" w:hAnsi="Calibri"/>
          <w:sz w:val="24"/>
          <w:szCs w:val="24"/>
        </w:rPr>
        <w:t xml:space="preserve">using patient portal to </w:t>
      </w:r>
      <w:r w:rsidR="00D902C9">
        <w:rPr>
          <w:rFonts w:ascii="Calibri" w:hAnsi="Calibri"/>
          <w:sz w:val="24"/>
          <w:szCs w:val="24"/>
        </w:rPr>
        <w:t xml:space="preserve">electronically </w:t>
      </w:r>
      <w:r w:rsidRPr="00A24EB1">
        <w:rPr>
          <w:rFonts w:ascii="Calibri" w:hAnsi="Calibri"/>
          <w:sz w:val="24"/>
          <w:szCs w:val="24"/>
        </w:rPr>
        <w:t>send automated care reminders</w:t>
      </w:r>
      <w:r w:rsidR="00963DB5">
        <w:rPr>
          <w:rFonts w:ascii="Calibri" w:hAnsi="Calibri"/>
          <w:sz w:val="24"/>
          <w:szCs w:val="24"/>
        </w:rPr>
        <w:t xml:space="preserve"> and</w:t>
      </w:r>
      <w:r w:rsidRPr="00A24EB1">
        <w:rPr>
          <w:rFonts w:ascii="Calibri" w:hAnsi="Calibri"/>
          <w:sz w:val="24"/>
          <w:szCs w:val="24"/>
        </w:rPr>
        <w:t xml:space="preserve"> health education materials</w:t>
      </w:r>
    </w:p>
    <w:p w14:paraId="43D13730" w14:textId="72642AEC" w:rsidR="00FE4181" w:rsidRPr="00C10BA4" w:rsidRDefault="00FE4181" w:rsidP="00FE4181">
      <w:pPr>
        <w:rPr>
          <w:rFonts w:ascii="Calibri" w:hAnsi="Calibri" w:cs="Arial"/>
          <w:bCs/>
          <w:i/>
          <w:sz w:val="22"/>
          <w:szCs w:val="22"/>
          <w:u w:val="single"/>
        </w:rPr>
      </w:pPr>
    </w:p>
    <w:p w14:paraId="4C3EF32B" w14:textId="75FC341B" w:rsidR="00FE4181" w:rsidRPr="001C25AA" w:rsidRDefault="008F79CA" w:rsidP="00FE4181">
      <w:pPr>
        <w:rPr>
          <w:rFonts w:ascii="Calibri" w:hAnsi="Calibri" w:cs="Arial"/>
          <w:bCs/>
          <w:i/>
          <w:u w:val="single"/>
        </w:rPr>
      </w:pPr>
      <w:r w:rsidRPr="008F79CA">
        <w:rPr>
          <w:rFonts w:ascii="Calibri" w:hAnsi="Calibri" w:cs="Arial"/>
          <w:bCs/>
          <w:i/>
          <w:u w:val="single"/>
        </w:rPr>
        <w:t>PCP and Specialist Guidelines:</w:t>
      </w:r>
    </w:p>
    <w:p w14:paraId="2603A472" w14:textId="0C746AB7" w:rsidR="009778CB" w:rsidRDefault="00D902C9" w:rsidP="007470DF">
      <w:pPr>
        <w:numPr>
          <w:ilvl w:val="0"/>
          <w:numId w:val="95"/>
        </w:numPr>
        <w:tabs>
          <w:tab w:val="clear" w:pos="1260"/>
          <w:tab w:val="num" w:pos="1080"/>
        </w:tabs>
        <w:ind w:left="1080"/>
        <w:rPr>
          <w:rFonts w:ascii="Calibri" w:hAnsi="Calibri" w:cs="Arial"/>
          <w:bCs/>
          <w:sz w:val="22"/>
          <w:szCs w:val="22"/>
        </w:rPr>
      </w:pPr>
      <w:r>
        <w:rPr>
          <w:rFonts w:ascii="Calibri" w:hAnsi="Calibri" w:cs="Arial"/>
          <w:bCs/>
          <w:sz w:val="22"/>
          <w:szCs w:val="22"/>
        </w:rPr>
        <w:t>Both types of</w:t>
      </w:r>
      <w:r w:rsidR="00A24EB1" w:rsidRPr="00A24EB1">
        <w:rPr>
          <w:rFonts w:ascii="Calibri" w:hAnsi="Calibri" w:cs="Arial"/>
          <w:bCs/>
          <w:sz w:val="22"/>
          <w:szCs w:val="22"/>
        </w:rPr>
        <w:t xml:space="preserve"> communications must be occurring</w:t>
      </w:r>
      <w:r w:rsidR="00D1565E">
        <w:rPr>
          <w:rFonts w:ascii="Calibri" w:hAnsi="Calibri" w:cs="Arial"/>
          <w:bCs/>
          <w:sz w:val="22"/>
          <w:szCs w:val="22"/>
        </w:rPr>
        <w:t>.</w:t>
      </w:r>
    </w:p>
    <w:p w14:paraId="74C86B7F" w14:textId="692EB3F0" w:rsidR="00CB6894" w:rsidRPr="00C10BA4" w:rsidRDefault="00CB6894" w:rsidP="007470DF">
      <w:pPr>
        <w:numPr>
          <w:ilvl w:val="0"/>
          <w:numId w:val="95"/>
        </w:numPr>
        <w:tabs>
          <w:tab w:val="clear" w:pos="1260"/>
          <w:tab w:val="num" w:pos="1080"/>
        </w:tabs>
        <w:ind w:left="1080"/>
        <w:rPr>
          <w:rFonts w:ascii="Calibri" w:hAnsi="Calibri" w:cs="Arial"/>
          <w:bCs/>
          <w:sz w:val="22"/>
          <w:szCs w:val="22"/>
        </w:rPr>
      </w:pPr>
      <w:r>
        <w:rPr>
          <w:rFonts w:ascii="Calibri" w:hAnsi="Calibri" w:cs="Arial"/>
          <w:bCs/>
          <w:sz w:val="22"/>
          <w:szCs w:val="22"/>
        </w:rPr>
        <w:t>An automated care reminder is a patient-specific communication, such as a reminder about gaps in care</w:t>
      </w:r>
      <w:r w:rsidR="00D1565E">
        <w:rPr>
          <w:rFonts w:ascii="Calibri" w:hAnsi="Calibri" w:cs="Arial"/>
          <w:bCs/>
          <w:sz w:val="22"/>
          <w:szCs w:val="22"/>
        </w:rPr>
        <w:t>.</w:t>
      </w:r>
    </w:p>
    <w:p w14:paraId="47D0EF48" w14:textId="3FB9F224" w:rsidR="00FE4181" w:rsidRDefault="00A24EB1" w:rsidP="007470DF">
      <w:pPr>
        <w:numPr>
          <w:ilvl w:val="0"/>
          <w:numId w:val="95"/>
        </w:numPr>
        <w:tabs>
          <w:tab w:val="clear" w:pos="1260"/>
          <w:tab w:val="num" w:pos="1080"/>
        </w:tabs>
        <w:ind w:left="1080"/>
        <w:rPr>
          <w:rFonts w:ascii="Calibri" w:hAnsi="Calibri" w:cs="Arial"/>
          <w:bCs/>
          <w:sz w:val="22"/>
          <w:szCs w:val="22"/>
        </w:rPr>
      </w:pPr>
      <w:r w:rsidRPr="00A24EB1">
        <w:rPr>
          <w:rFonts w:ascii="Calibri" w:hAnsi="Calibri" w:cs="Arial"/>
          <w:bCs/>
          <w:sz w:val="22"/>
          <w:szCs w:val="22"/>
        </w:rPr>
        <w:t>Information must be actively transmitted to patients (not merely available on website)</w:t>
      </w:r>
      <w:r w:rsidR="00D1565E">
        <w:rPr>
          <w:rFonts w:ascii="Calibri" w:hAnsi="Calibri" w:cs="Arial"/>
          <w:bCs/>
          <w:sz w:val="22"/>
          <w:szCs w:val="22"/>
        </w:rPr>
        <w:t>.</w:t>
      </w:r>
    </w:p>
    <w:p w14:paraId="357878A5" w14:textId="420DA67E" w:rsidR="004A186F" w:rsidRDefault="004A186F" w:rsidP="004A18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4A186F" w14:paraId="4F3AAB0A"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B92376" w14:textId="182D1272"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E9257AE" w14:textId="123EB4E2" w:rsidR="004A186F" w:rsidRPr="000433C5" w:rsidRDefault="004A18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4A186F" w14:paraId="2E66E2C3"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09027" w14:textId="75A9F8B1" w:rsidR="004A186F" w:rsidRPr="000433C5" w:rsidRDefault="004A186F"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4A186F" w14:paraId="39FC1E0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162E54" w14:textId="5B8B191B" w:rsidR="004A186F" w:rsidRPr="004A186F" w:rsidRDefault="004857EF" w:rsidP="007470DF">
            <w:pPr>
              <w:pStyle w:val="ListParagraph"/>
              <w:numPr>
                <w:ilvl w:val="0"/>
                <w:numId w:val="166"/>
              </w:numPr>
              <w:rPr>
                <w:rFonts w:asciiTheme="minorHAnsi" w:hAnsiTheme="minorHAnsi"/>
                <w:sz w:val="22"/>
                <w:szCs w:val="22"/>
              </w:rPr>
            </w:pPr>
            <w:r>
              <w:rPr>
                <w:rFonts w:asciiTheme="minorHAnsi" w:hAnsiTheme="minorHAnsi"/>
                <w:sz w:val="22"/>
                <w:szCs w:val="22"/>
              </w:rPr>
              <w:t>PU to d</w:t>
            </w:r>
            <w:r w:rsidR="004A186F">
              <w:rPr>
                <w:rFonts w:asciiTheme="minorHAnsi" w:hAnsiTheme="minorHAnsi"/>
                <w:sz w:val="22"/>
                <w:szCs w:val="22"/>
              </w:rPr>
              <w:t>emo</w:t>
            </w:r>
            <w:r w:rsidR="004A186F" w:rsidRPr="004A186F">
              <w:rPr>
                <w:rFonts w:asciiTheme="minorHAnsi" w:hAnsiTheme="minorHAnsi"/>
                <w:sz w:val="22"/>
                <w:szCs w:val="22"/>
              </w:rPr>
              <w:t xml:space="preserve"> automated care reminder &amp; discuss the process aft</w:t>
            </w:r>
            <w:r w:rsidR="004A186F">
              <w:rPr>
                <w:rFonts w:asciiTheme="minorHAnsi" w:hAnsiTheme="minorHAnsi"/>
                <w:sz w:val="22"/>
                <w:szCs w:val="22"/>
              </w:rPr>
              <w:t>er the reminder is sent -</w:t>
            </w:r>
            <w:r w:rsidR="004A186F" w:rsidRPr="004A186F">
              <w:rPr>
                <w:rFonts w:asciiTheme="minorHAnsi" w:hAnsiTheme="minorHAnsi"/>
                <w:sz w:val="22"/>
                <w:szCs w:val="22"/>
              </w:rPr>
              <w:t xml:space="preserve"> walk through the resources available to the patient via the portal  </w:t>
            </w:r>
          </w:p>
        </w:tc>
      </w:tr>
    </w:tbl>
    <w:p w14:paraId="18193117" w14:textId="3C6FC58A" w:rsidR="004A186F" w:rsidRPr="00C10BA4" w:rsidRDefault="004A186F" w:rsidP="004A186F">
      <w:pPr>
        <w:ind w:left="1080"/>
        <w:rPr>
          <w:rFonts w:ascii="Calibri" w:hAnsi="Calibri" w:cs="Arial"/>
          <w:bCs/>
          <w:sz w:val="22"/>
          <w:szCs w:val="22"/>
        </w:rPr>
      </w:pPr>
    </w:p>
    <w:p w14:paraId="197CEF76" w14:textId="444F6793" w:rsidR="00D9134B" w:rsidRPr="00C10BA4" w:rsidRDefault="00D9134B" w:rsidP="00D9134B">
      <w:pPr>
        <w:rPr>
          <w:rFonts w:ascii="Calibri" w:hAnsi="Calibri" w:cs="Arial"/>
          <w:bCs/>
          <w:sz w:val="22"/>
          <w:szCs w:val="22"/>
        </w:rPr>
      </w:pPr>
    </w:p>
    <w:p w14:paraId="68FB4CDE" w14:textId="18F8AC0E" w:rsidR="00D9134B" w:rsidRPr="00C10BA4" w:rsidRDefault="00A24EB1" w:rsidP="00D9134B">
      <w:pPr>
        <w:pStyle w:val="Heading2"/>
        <w:spacing w:before="0" w:after="0"/>
        <w:jc w:val="center"/>
        <w:rPr>
          <w:rFonts w:ascii="Calibri" w:hAnsi="Calibri"/>
          <w:sz w:val="24"/>
          <w:szCs w:val="24"/>
        </w:rPr>
      </w:pPr>
      <w:r w:rsidRPr="00CB146A">
        <w:rPr>
          <w:rFonts w:ascii="Calibri" w:hAnsi="Calibri"/>
          <w:sz w:val="24"/>
          <w:szCs w:val="24"/>
        </w:rPr>
        <w:t>12.8</w:t>
      </w:r>
      <w:r w:rsidR="00F82B5F">
        <w:rPr>
          <w:rFonts w:ascii="Calibri" w:hAnsi="Calibri"/>
          <w:sz w:val="24"/>
          <w:szCs w:val="24"/>
        </w:rPr>
        <w:t xml:space="preserve"> </w:t>
      </w:r>
      <w:r w:rsidR="00F85EAB">
        <w:rPr>
          <w:rFonts w:ascii="Calibri" w:hAnsi="Calibri"/>
          <w:sz w:val="24"/>
          <w:szCs w:val="24"/>
        </w:rPr>
        <w:t>–</w:t>
      </w:r>
      <w:r w:rsidR="00F82B5F">
        <w:rPr>
          <w:rFonts w:ascii="Calibri" w:hAnsi="Calibri"/>
          <w:sz w:val="24"/>
          <w:szCs w:val="24"/>
        </w:rPr>
        <w:t xml:space="preserve"> Retired</w:t>
      </w:r>
      <w:r w:rsidR="00F85EAB">
        <w:rPr>
          <w:rFonts w:ascii="Calibri" w:hAnsi="Calibri"/>
          <w:sz w:val="24"/>
          <w:szCs w:val="24"/>
        </w:rPr>
        <w:t xml:space="preserve"> (as of 2019)</w:t>
      </w:r>
    </w:p>
    <w:p w14:paraId="0DAA2002" w14:textId="5C03ED6E" w:rsidR="00F94E7B" w:rsidRDefault="00F94E7B" w:rsidP="00D9134B">
      <w:pPr>
        <w:rPr>
          <w:rFonts w:ascii="Calibri" w:hAnsi="Calibri" w:cs="Arial"/>
          <w:bCs/>
          <w:sz w:val="22"/>
          <w:szCs w:val="22"/>
        </w:rPr>
      </w:pPr>
    </w:p>
    <w:p w14:paraId="027BCF86"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12.9</w:t>
      </w:r>
    </w:p>
    <w:p w14:paraId="62D509C4" w14:textId="77777777" w:rsidR="00D9134B"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review test results electronically </w:t>
      </w:r>
    </w:p>
    <w:p w14:paraId="21E485FD"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05377BBF"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F506F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118F33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6E28B38D"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2FE0B"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1B73F2BA"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A78125" w14:textId="7E2CD39F"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how the patient views the lab/test results</w:t>
            </w:r>
          </w:p>
          <w:p w14:paraId="2A7D13F9" w14:textId="75DEA495" w:rsidR="007D4D0A" w:rsidRPr="00657DD4"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38367A28" w14:textId="77777777" w:rsidR="00D9134B" w:rsidRPr="00C10BA4" w:rsidRDefault="00D9134B" w:rsidP="00D9134B">
      <w:pPr>
        <w:rPr>
          <w:rFonts w:ascii="Calibri" w:hAnsi="Calibri" w:cs="Arial"/>
          <w:bCs/>
          <w:i/>
          <w:sz w:val="22"/>
          <w:szCs w:val="22"/>
          <w:u w:val="single"/>
        </w:rPr>
      </w:pPr>
    </w:p>
    <w:p w14:paraId="1CF91F5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12.10</w:t>
      </w:r>
    </w:p>
    <w:p w14:paraId="1C34C332" w14:textId="77777777" w:rsidR="00657DD4" w:rsidRDefault="008F44C1" w:rsidP="00657DD4">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00A24EB1" w:rsidRPr="00A24EB1">
        <w:rPr>
          <w:rFonts w:ascii="Calibri" w:hAnsi="Calibri"/>
          <w:sz w:val="24"/>
          <w:szCs w:val="24"/>
        </w:rPr>
        <w:t xml:space="preserve"> request prescription renewals electronically </w:t>
      </w:r>
    </w:p>
    <w:p w14:paraId="2F31268A"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03FF87B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A039A7"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CD07404"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6AF3AC80"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0604D0"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6E11E31F"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253E5D" w14:textId="0236C601"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Rx request &amp; process that follows</w:t>
            </w:r>
          </w:p>
          <w:p w14:paraId="212D9DF7" w14:textId="37A70073" w:rsidR="007D4D0A" w:rsidRPr="00657DD4" w:rsidRDefault="007D4D0A" w:rsidP="007470DF">
            <w:pPr>
              <w:pStyle w:val="ListParagraph"/>
              <w:numPr>
                <w:ilvl w:val="0"/>
                <w:numId w:val="166"/>
              </w:numPr>
              <w:rPr>
                <w:rFonts w:asciiTheme="minorHAnsi" w:hAnsiTheme="minorHAnsi"/>
                <w:sz w:val="22"/>
                <w:szCs w:val="22"/>
              </w:rPr>
            </w:pPr>
            <w:r>
              <w:rPr>
                <w:rFonts w:asciiTheme="minorHAnsi" w:hAnsiTheme="minorHAnsi"/>
                <w:sz w:val="22"/>
                <w:szCs w:val="22"/>
              </w:rPr>
              <w:t>Portal usage log is an acceptable demonstration of capability</w:t>
            </w:r>
          </w:p>
        </w:tc>
      </w:tr>
    </w:tbl>
    <w:p w14:paraId="0963588A" w14:textId="77777777" w:rsidR="00D9134B" w:rsidRPr="00C10BA4" w:rsidRDefault="00D9134B" w:rsidP="00D9134B">
      <w:pPr>
        <w:rPr>
          <w:rFonts w:ascii="Calibri" w:hAnsi="Calibri" w:cs="Arial"/>
          <w:bCs/>
          <w:sz w:val="22"/>
          <w:szCs w:val="22"/>
        </w:rPr>
      </w:pPr>
    </w:p>
    <w:p w14:paraId="43486320"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12.11</w:t>
      </w:r>
    </w:p>
    <w:p w14:paraId="4B0F96EB" w14:textId="77777777" w:rsidR="00D9134B" w:rsidRPr="00C10BA4" w:rsidRDefault="008F44C1"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Pr="00A24EB1">
        <w:rPr>
          <w:rFonts w:ascii="Calibri" w:hAnsi="Calibri"/>
          <w:sz w:val="24"/>
          <w:szCs w:val="24"/>
        </w:rPr>
        <w:t xml:space="preserve"> </w:t>
      </w:r>
      <w:r w:rsidR="00A24EB1" w:rsidRPr="00A24EB1">
        <w:rPr>
          <w:rFonts w:ascii="Calibri" w:hAnsi="Calibri"/>
          <w:sz w:val="24"/>
          <w:szCs w:val="24"/>
        </w:rPr>
        <w:t xml:space="preserve">graph and analyze results of self-administered tests for self-management support </w:t>
      </w:r>
    </w:p>
    <w:p w14:paraId="301D9C79" w14:textId="77777777" w:rsidR="00D9134B" w:rsidRPr="00C10BA4" w:rsidRDefault="00D9134B" w:rsidP="00D9134B">
      <w:pPr>
        <w:rPr>
          <w:rFonts w:ascii="Calibri" w:hAnsi="Calibri" w:cs="Arial"/>
          <w:bCs/>
          <w:i/>
          <w:sz w:val="22"/>
          <w:szCs w:val="22"/>
          <w:u w:val="single"/>
        </w:rPr>
      </w:pPr>
    </w:p>
    <w:p w14:paraId="7B08A565"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15BE12EC" w14:textId="024F0C56" w:rsidR="00D9134B" w:rsidRDefault="00A24EB1" w:rsidP="007470DF">
      <w:pPr>
        <w:numPr>
          <w:ilvl w:val="0"/>
          <w:numId w:val="96"/>
        </w:numPr>
        <w:tabs>
          <w:tab w:val="clear" w:pos="1260"/>
          <w:tab w:val="num" w:pos="1080"/>
        </w:tabs>
        <w:ind w:left="1080"/>
        <w:rPr>
          <w:rFonts w:ascii="Calibri" w:hAnsi="Calibri" w:cs="Arial"/>
          <w:bCs/>
          <w:sz w:val="22"/>
          <w:szCs w:val="22"/>
        </w:rPr>
      </w:pPr>
      <w:r w:rsidRPr="00A24EB1">
        <w:rPr>
          <w:rFonts w:ascii="Calibri" w:hAnsi="Calibri" w:cs="Arial"/>
          <w:bCs/>
          <w:sz w:val="22"/>
          <w:szCs w:val="22"/>
        </w:rPr>
        <w:t>Option should be available to patients, recognizing that not all patients will choose to use these tools</w:t>
      </w:r>
      <w:r w:rsidR="00D1565E">
        <w:rPr>
          <w:rFonts w:ascii="Calibri" w:hAnsi="Calibri" w:cs="Arial"/>
          <w:bCs/>
          <w:sz w:val="22"/>
          <w:szCs w:val="22"/>
        </w:rPr>
        <w:t>.</w:t>
      </w:r>
    </w:p>
    <w:p w14:paraId="37E8ABB2" w14:textId="77777777" w:rsidR="00657DD4" w:rsidRDefault="00657DD4" w:rsidP="00657DD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72116056"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0F9BD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5DA483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C8B374E"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A9B4D6"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0104054B"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D582B5" w14:textId="3B7D1477" w:rsidR="00657DD4" w:rsidRP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graphing results and how this info i</w:t>
            </w:r>
            <w:r w:rsidR="00657DD4">
              <w:rPr>
                <w:rFonts w:asciiTheme="minorHAnsi" w:hAnsiTheme="minorHAnsi"/>
                <w:sz w:val="22"/>
                <w:szCs w:val="22"/>
              </w:rPr>
              <w:t>s</w:t>
            </w:r>
            <w:r w:rsidR="00657DD4" w:rsidRPr="00657DD4">
              <w:rPr>
                <w:rFonts w:asciiTheme="minorHAnsi" w:hAnsiTheme="minorHAnsi"/>
                <w:sz w:val="22"/>
                <w:szCs w:val="22"/>
              </w:rPr>
              <w:t xml:space="preserve"> used at point of care</w:t>
            </w:r>
          </w:p>
        </w:tc>
      </w:tr>
    </w:tbl>
    <w:p w14:paraId="7CA4A6C9" w14:textId="77777777" w:rsidR="00657DD4" w:rsidRPr="00C10BA4" w:rsidRDefault="00657DD4" w:rsidP="00657DD4">
      <w:pPr>
        <w:rPr>
          <w:rFonts w:ascii="Calibri" w:hAnsi="Calibri" w:cs="Arial"/>
          <w:bCs/>
          <w:sz w:val="22"/>
          <w:szCs w:val="22"/>
        </w:rPr>
      </w:pPr>
    </w:p>
    <w:p w14:paraId="539F6BC3" w14:textId="0D2F8338" w:rsidR="00D9134B" w:rsidRPr="00C10BA4" w:rsidRDefault="00683A99" w:rsidP="00D9134B">
      <w:pPr>
        <w:pStyle w:val="Heading2"/>
        <w:spacing w:before="0" w:after="0"/>
        <w:jc w:val="center"/>
        <w:rPr>
          <w:rFonts w:ascii="Calibri" w:hAnsi="Calibri"/>
          <w:sz w:val="24"/>
          <w:szCs w:val="24"/>
        </w:rPr>
      </w:pPr>
      <w:r w:rsidRPr="00B4558C">
        <w:rPr>
          <w:rFonts w:ascii="Calibri" w:hAnsi="Calibri"/>
          <w:sz w:val="24"/>
          <w:szCs w:val="24"/>
        </w:rPr>
        <w:t>12.12</w:t>
      </w:r>
      <w:r w:rsidR="00B4558C" w:rsidRPr="0079555D">
        <w:rPr>
          <w:rFonts w:ascii="Calibri" w:hAnsi="Calibri"/>
          <w:sz w:val="24"/>
          <w:szCs w:val="24"/>
        </w:rPr>
        <w:t xml:space="preserve"> </w:t>
      </w:r>
    </w:p>
    <w:p w14:paraId="25F5E7F1" w14:textId="17CC544B" w:rsidR="00D9134B" w:rsidRDefault="000E0B75" w:rsidP="00D9134B">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 xml:space="preserve">actively </w:t>
      </w:r>
      <w:r w:rsidR="00A24EB1" w:rsidRPr="00A24EB1">
        <w:rPr>
          <w:rFonts w:ascii="Calibri" w:hAnsi="Calibri"/>
          <w:sz w:val="24"/>
          <w:szCs w:val="24"/>
        </w:rPr>
        <w:t xml:space="preserve">view </w:t>
      </w:r>
      <w:r w:rsidR="00B4558C">
        <w:rPr>
          <w:rFonts w:ascii="Calibri" w:hAnsi="Calibri"/>
          <w:sz w:val="24"/>
          <w:szCs w:val="24"/>
        </w:rPr>
        <w:t xml:space="preserve">visit summaries </w:t>
      </w:r>
      <w:r w:rsidR="00A24EB1" w:rsidRPr="00A24EB1">
        <w:rPr>
          <w:rFonts w:ascii="Calibri" w:hAnsi="Calibri"/>
          <w:sz w:val="24"/>
          <w:szCs w:val="24"/>
        </w:rPr>
        <w:t xml:space="preserve">online that contain patient personal health information that has been reviewed and released by the provider and/or practice </w:t>
      </w:r>
    </w:p>
    <w:p w14:paraId="65CFC2B1" w14:textId="77777777" w:rsidR="00657DD4" w:rsidRPr="00657DD4" w:rsidRDefault="00657DD4" w:rsidP="00657DD4"/>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116E41F0"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6CFEB4"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67429A3"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89E41F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440FE"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657DD4" w14:paraId="17358FE1"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D849ED" w14:textId="77777777" w:rsid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sidRPr="00657DD4">
              <w:rPr>
                <w:rFonts w:asciiTheme="minorHAnsi" w:hAnsiTheme="minorHAnsi"/>
                <w:sz w:val="22"/>
                <w:szCs w:val="22"/>
              </w:rPr>
              <w:t xml:space="preserve"> of how the patient accesses th</w:t>
            </w:r>
            <w:r w:rsidR="00657DD4">
              <w:rPr>
                <w:rFonts w:asciiTheme="minorHAnsi" w:hAnsiTheme="minorHAnsi"/>
                <w:sz w:val="22"/>
                <w:szCs w:val="22"/>
              </w:rPr>
              <w:t>e</w:t>
            </w:r>
            <w:r w:rsidR="00657DD4" w:rsidRPr="00657DD4">
              <w:rPr>
                <w:rFonts w:asciiTheme="minorHAnsi" w:hAnsiTheme="minorHAnsi"/>
                <w:sz w:val="22"/>
                <w:szCs w:val="22"/>
              </w:rPr>
              <w:t xml:space="preserve"> medical record &amp; what info is available to them</w:t>
            </w:r>
          </w:p>
          <w:p w14:paraId="7A548314" w14:textId="136C9029" w:rsidR="002B3EB6" w:rsidRPr="00657DD4" w:rsidRDefault="001127FB" w:rsidP="007470DF">
            <w:pPr>
              <w:pStyle w:val="ListParagraph"/>
              <w:numPr>
                <w:ilvl w:val="0"/>
                <w:numId w:val="166"/>
              </w:numPr>
              <w:rPr>
                <w:rFonts w:asciiTheme="minorHAnsi" w:hAnsiTheme="minorHAnsi"/>
                <w:sz w:val="22"/>
                <w:szCs w:val="22"/>
              </w:rPr>
            </w:pPr>
            <w:r>
              <w:rPr>
                <w:rFonts w:asciiTheme="minorHAnsi" w:hAnsiTheme="minorHAnsi"/>
                <w:sz w:val="22"/>
                <w:szCs w:val="22"/>
              </w:rPr>
              <w:t>Elements must include, at a minimum</w:t>
            </w:r>
            <w:r w:rsidR="002B3EB6">
              <w:rPr>
                <w:rFonts w:asciiTheme="minorHAnsi" w:hAnsiTheme="minorHAnsi"/>
                <w:sz w:val="22"/>
                <w:szCs w:val="22"/>
              </w:rPr>
              <w:t>: active diagnoses, current medications, allergies, treatment plan, next steps/follow-up</w:t>
            </w:r>
          </w:p>
        </w:tc>
      </w:tr>
    </w:tbl>
    <w:p w14:paraId="2B31F1D5" w14:textId="77777777" w:rsidR="00F94E7B" w:rsidRPr="00C10BA4" w:rsidRDefault="00F94E7B" w:rsidP="00D9134B">
      <w:pPr>
        <w:rPr>
          <w:rFonts w:ascii="Calibri" w:hAnsi="Calibri" w:cs="Arial"/>
          <w:bCs/>
          <w:sz w:val="22"/>
          <w:szCs w:val="22"/>
        </w:rPr>
      </w:pPr>
    </w:p>
    <w:p w14:paraId="18B9C425" w14:textId="77777777" w:rsidR="00316DC8" w:rsidRPr="00C10BA4" w:rsidRDefault="00A24EB1" w:rsidP="00316DC8">
      <w:pPr>
        <w:pStyle w:val="Heading2"/>
        <w:spacing w:before="0" w:after="0"/>
        <w:jc w:val="center"/>
        <w:rPr>
          <w:rFonts w:ascii="Calibri" w:hAnsi="Calibri"/>
          <w:sz w:val="24"/>
          <w:szCs w:val="24"/>
        </w:rPr>
      </w:pPr>
      <w:r w:rsidRPr="00A24EB1">
        <w:rPr>
          <w:rFonts w:ascii="Calibri" w:hAnsi="Calibri"/>
          <w:sz w:val="24"/>
          <w:szCs w:val="24"/>
        </w:rPr>
        <w:t>12.13</w:t>
      </w:r>
    </w:p>
    <w:p w14:paraId="29A67624" w14:textId="77777777" w:rsidR="00316DC8" w:rsidRPr="00C10BA4" w:rsidRDefault="00164113" w:rsidP="00316DC8">
      <w:pPr>
        <w:pStyle w:val="Heading2"/>
        <w:spacing w:before="0" w:after="0"/>
        <w:jc w:val="center"/>
        <w:rPr>
          <w:rFonts w:ascii="Calibri" w:hAnsi="Calibri"/>
          <w:sz w:val="24"/>
          <w:szCs w:val="24"/>
        </w:rPr>
      </w:pPr>
      <w:r>
        <w:rPr>
          <w:rFonts w:ascii="Calibri" w:hAnsi="Calibri"/>
          <w:sz w:val="24"/>
          <w:szCs w:val="24"/>
        </w:rPr>
        <w:t>P</w:t>
      </w:r>
      <w:r w:rsidR="00A24EB1" w:rsidRPr="00A24EB1">
        <w:rPr>
          <w:rFonts w:ascii="Calibri" w:hAnsi="Calibri"/>
          <w:sz w:val="24"/>
          <w:szCs w:val="24"/>
        </w:rPr>
        <w:t xml:space="preserve">atients </w:t>
      </w:r>
      <w:r>
        <w:rPr>
          <w:rFonts w:ascii="Calibri" w:hAnsi="Calibri"/>
          <w:sz w:val="24"/>
          <w:szCs w:val="24"/>
        </w:rPr>
        <w:t>actively</w:t>
      </w:r>
      <w:r w:rsidRPr="00A24EB1">
        <w:rPr>
          <w:rFonts w:ascii="Calibri" w:hAnsi="Calibri"/>
          <w:sz w:val="24"/>
          <w:szCs w:val="24"/>
        </w:rPr>
        <w:t xml:space="preserve"> </w:t>
      </w:r>
      <w:r w:rsidR="00A24EB1" w:rsidRPr="00A24EB1">
        <w:rPr>
          <w:rFonts w:ascii="Calibri" w:hAnsi="Calibri"/>
          <w:sz w:val="24"/>
          <w:szCs w:val="24"/>
        </w:rPr>
        <w:t xml:space="preserve">schedule appointments electronically through an interactive calendar </w:t>
      </w:r>
    </w:p>
    <w:p w14:paraId="720F0D7B" w14:textId="77777777" w:rsidR="00DE4886" w:rsidRPr="00C10BA4" w:rsidRDefault="00DE4886" w:rsidP="00DE4886">
      <w:pPr>
        <w:rPr>
          <w:rFonts w:ascii="Calibri" w:hAnsi="Calibri" w:cs="Arial"/>
          <w:bCs/>
          <w:i/>
          <w:sz w:val="22"/>
          <w:szCs w:val="22"/>
          <w:u w:val="single"/>
        </w:rPr>
      </w:pPr>
    </w:p>
    <w:p w14:paraId="46850FAF" w14:textId="77777777" w:rsidR="00DE4886" w:rsidRPr="001C25AA" w:rsidRDefault="008F79CA" w:rsidP="00DE4886">
      <w:pPr>
        <w:rPr>
          <w:rFonts w:ascii="Calibri" w:hAnsi="Calibri" w:cs="Arial"/>
          <w:bCs/>
          <w:i/>
          <w:u w:val="single"/>
        </w:rPr>
      </w:pPr>
      <w:r w:rsidRPr="008F79CA">
        <w:rPr>
          <w:rFonts w:ascii="Calibri" w:hAnsi="Calibri" w:cs="Arial"/>
          <w:bCs/>
          <w:i/>
          <w:u w:val="single"/>
        </w:rPr>
        <w:t>PCP and Specialist Guidelines:</w:t>
      </w:r>
    </w:p>
    <w:p w14:paraId="79B78AE8" w14:textId="77777777" w:rsidR="00DE4886" w:rsidRPr="00713BF9" w:rsidRDefault="00A24EB1" w:rsidP="007470DF">
      <w:pPr>
        <w:pStyle w:val="ListParagraph"/>
        <w:numPr>
          <w:ilvl w:val="0"/>
          <w:numId w:val="128"/>
        </w:numPr>
        <w:ind w:left="1080"/>
        <w:contextualSpacing w:val="0"/>
        <w:rPr>
          <w:rFonts w:ascii="Calibri" w:hAnsi="Calibri" w:cs="Arial"/>
          <w:sz w:val="22"/>
          <w:szCs w:val="22"/>
        </w:rPr>
      </w:pPr>
      <w:r w:rsidRPr="00713BF9">
        <w:rPr>
          <w:rFonts w:ascii="Calibri" w:hAnsi="Calibri" w:cs="Arial"/>
          <w:sz w:val="22"/>
          <w:szCs w:val="22"/>
        </w:rPr>
        <w:t xml:space="preserve">Patients should have the ability to see </w:t>
      </w:r>
      <w:r w:rsidRPr="00713BF9">
        <w:rPr>
          <w:rFonts w:ascii="Calibri" w:hAnsi="Calibri" w:cs="Arial"/>
          <w:sz w:val="22"/>
          <w:szCs w:val="22"/>
          <w:u w:val="single"/>
        </w:rPr>
        <w:t xml:space="preserve">currently available </w:t>
      </w:r>
      <w:r w:rsidRPr="00713BF9">
        <w:rPr>
          <w:rFonts w:ascii="Calibri" w:hAnsi="Calibri" w:cs="Arial"/>
          <w:sz w:val="22"/>
          <w:szCs w:val="22"/>
        </w:rPr>
        <w:t>appointments and insert themselves into the schedule of the practice. Time slot is then reserved for patient.</w:t>
      </w:r>
    </w:p>
    <w:p w14:paraId="1158DA6C" w14:textId="0BF197DF" w:rsidR="00E57BE4" w:rsidRDefault="00A24EB1" w:rsidP="007470DF">
      <w:pPr>
        <w:pStyle w:val="ListParagraph"/>
        <w:numPr>
          <w:ilvl w:val="1"/>
          <w:numId w:val="128"/>
        </w:numPr>
        <w:tabs>
          <w:tab w:val="clear" w:pos="1440"/>
          <w:tab w:val="num" w:pos="1800"/>
        </w:tabs>
        <w:ind w:left="1800"/>
        <w:contextualSpacing w:val="0"/>
        <w:rPr>
          <w:rFonts w:ascii="Calibri" w:hAnsi="Calibri" w:cs="Arial"/>
          <w:sz w:val="22"/>
          <w:szCs w:val="22"/>
        </w:rPr>
      </w:pPr>
      <w:r w:rsidRPr="00713BF9">
        <w:rPr>
          <w:rFonts w:ascii="Calibri" w:hAnsi="Calibri" w:cs="Arial"/>
          <w:sz w:val="22"/>
          <w:szCs w:val="22"/>
        </w:rPr>
        <w:t>May be subject to final confirmation by practice</w:t>
      </w:r>
      <w:r w:rsidR="005F78DA">
        <w:rPr>
          <w:rFonts w:ascii="Calibri" w:hAnsi="Calibri" w:cs="Arial"/>
          <w:sz w:val="22"/>
          <w:szCs w:val="22"/>
        </w:rPr>
        <w:t>.</w:t>
      </w:r>
    </w:p>
    <w:p w14:paraId="18C029B1" w14:textId="77777777" w:rsidR="00657DD4" w:rsidRDefault="00657DD4" w:rsidP="00657DD4">
      <w:pPr>
        <w:pStyle w:val="ListParagraph"/>
        <w:ind w:left="1440"/>
        <w:contextualSpacing w:val="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14:paraId="17958BEF"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0C3795"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2BCFF29"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657DD4" w14:paraId="4FF1F74D"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26009A" w14:textId="77777777" w:rsidR="00657DD4" w:rsidRPr="000433C5" w:rsidRDefault="00657DD4" w:rsidP="0032792E">
            <w:pPr>
              <w:jc w:val="center"/>
              <w:rPr>
                <w:rFonts w:asciiTheme="minorHAnsi" w:hAnsiTheme="minorHAnsi"/>
                <w:b/>
                <w:bCs/>
                <w:sz w:val="22"/>
                <w:szCs w:val="22"/>
              </w:rPr>
            </w:pPr>
            <w:bookmarkStart w:id="1271" w:name="_Hlk496512144"/>
            <w:r w:rsidRPr="000433C5">
              <w:rPr>
                <w:rFonts w:asciiTheme="minorHAnsi" w:hAnsiTheme="minorHAnsi"/>
                <w:b/>
                <w:bCs/>
                <w:sz w:val="22"/>
                <w:szCs w:val="22"/>
              </w:rPr>
              <w:t>PCMH Validation Notes for Site Visits</w:t>
            </w:r>
          </w:p>
        </w:tc>
      </w:tr>
      <w:tr w:rsidR="00657DD4" w14:paraId="7AEE26A8"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91945" w14:textId="54A67AF0" w:rsidR="00657DD4" w:rsidRPr="00657DD4" w:rsidRDefault="00AC484D" w:rsidP="007470DF">
            <w:pPr>
              <w:pStyle w:val="ListParagraph"/>
              <w:numPr>
                <w:ilvl w:val="0"/>
                <w:numId w:val="166"/>
              </w:numPr>
              <w:rPr>
                <w:rFonts w:asciiTheme="minorHAnsi" w:hAnsiTheme="minorHAnsi"/>
                <w:sz w:val="22"/>
                <w:szCs w:val="22"/>
              </w:rPr>
            </w:pPr>
            <w:r>
              <w:rPr>
                <w:rFonts w:asciiTheme="minorHAnsi" w:hAnsiTheme="minorHAnsi"/>
                <w:sz w:val="22"/>
                <w:szCs w:val="22"/>
              </w:rPr>
              <w:t>D</w:t>
            </w:r>
            <w:r w:rsidR="00C86A78">
              <w:rPr>
                <w:rFonts w:asciiTheme="minorHAnsi" w:hAnsiTheme="minorHAnsi"/>
                <w:sz w:val="22"/>
                <w:szCs w:val="22"/>
              </w:rPr>
              <w:t>emo</w:t>
            </w:r>
            <w:r w:rsidR="00657DD4">
              <w:rPr>
                <w:rFonts w:asciiTheme="minorHAnsi" w:hAnsiTheme="minorHAnsi"/>
                <w:sz w:val="22"/>
                <w:szCs w:val="22"/>
              </w:rPr>
              <w:t xml:space="preserve"> </w:t>
            </w:r>
            <w:r w:rsidR="00657DD4" w:rsidRPr="00657DD4">
              <w:rPr>
                <w:rFonts w:asciiTheme="minorHAnsi" w:hAnsiTheme="minorHAnsi"/>
                <w:sz w:val="22"/>
                <w:szCs w:val="22"/>
              </w:rPr>
              <w:t>appointm</w:t>
            </w:r>
            <w:r w:rsidR="00657DD4">
              <w:rPr>
                <w:rFonts w:asciiTheme="minorHAnsi" w:hAnsiTheme="minorHAnsi"/>
                <w:sz w:val="22"/>
                <w:szCs w:val="22"/>
              </w:rPr>
              <w:t>ent scheduling, ask how PU is</w:t>
            </w:r>
            <w:r w:rsidR="00657DD4" w:rsidRPr="00657DD4">
              <w:rPr>
                <w:rFonts w:asciiTheme="minorHAnsi" w:hAnsiTheme="minorHAnsi"/>
                <w:sz w:val="22"/>
                <w:szCs w:val="22"/>
              </w:rPr>
              <w:t xml:space="preserve"> notified</w:t>
            </w:r>
            <w:r w:rsidR="00657DD4">
              <w:rPr>
                <w:rFonts w:asciiTheme="minorHAnsi" w:hAnsiTheme="minorHAnsi"/>
                <w:sz w:val="22"/>
                <w:szCs w:val="22"/>
              </w:rPr>
              <w:t xml:space="preserve"> </w:t>
            </w:r>
            <w:r w:rsidR="00657DD4" w:rsidRPr="00657DD4">
              <w:rPr>
                <w:rFonts w:asciiTheme="minorHAnsi" w:hAnsiTheme="minorHAnsi"/>
                <w:sz w:val="22"/>
                <w:szCs w:val="22"/>
              </w:rPr>
              <w:t>of scheduled appt</w:t>
            </w:r>
          </w:p>
          <w:p w14:paraId="423B2CCE" w14:textId="7D1974E5" w:rsidR="00657DD4" w:rsidRPr="00657DD4" w:rsidRDefault="64DBF181"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Cannot be a request only</w:t>
            </w:r>
            <w:r w:rsidR="5390824E" w:rsidRPr="39CB47BB">
              <w:rPr>
                <w:rFonts w:asciiTheme="minorHAnsi" w:hAnsiTheme="minorHAnsi"/>
                <w:sz w:val="22"/>
                <w:szCs w:val="22"/>
              </w:rPr>
              <w:t xml:space="preserve"> </w:t>
            </w:r>
            <w:r w:rsidRPr="39CB47BB">
              <w:rPr>
                <w:rFonts w:asciiTheme="minorHAnsi" w:hAnsiTheme="minorHAnsi"/>
                <w:sz w:val="22"/>
                <w:szCs w:val="22"/>
              </w:rPr>
              <w:t xml:space="preserve">- </w:t>
            </w:r>
            <w:r w:rsidR="5390824E" w:rsidRPr="39CB47BB">
              <w:rPr>
                <w:rFonts w:asciiTheme="minorHAnsi" w:hAnsiTheme="minorHAnsi"/>
                <w:sz w:val="22"/>
                <w:szCs w:val="22"/>
              </w:rPr>
              <w:t>p</w:t>
            </w:r>
            <w:r w:rsidRPr="39CB47BB">
              <w:rPr>
                <w:rFonts w:asciiTheme="minorHAnsi" w:hAnsiTheme="minorHAnsi"/>
                <w:sz w:val="22"/>
                <w:szCs w:val="22"/>
              </w:rPr>
              <w:t xml:space="preserve">atients should have the ability to see currently available appointments and insert themselves </w:t>
            </w:r>
            <w:r w:rsidR="56CBE9D8" w:rsidRPr="39CB47BB">
              <w:rPr>
                <w:rFonts w:asciiTheme="minorHAnsi" w:hAnsiTheme="minorHAnsi"/>
                <w:sz w:val="22"/>
                <w:szCs w:val="22"/>
              </w:rPr>
              <w:t>into</w:t>
            </w:r>
            <w:r w:rsidRPr="39CB47BB">
              <w:rPr>
                <w:rFonts w:asciiTheme="minorHAnsi" w:hAnsiTheme="minorHAnsi"/>
                <w:sz w:val="22"/>
                <w:szCs w:val="22"/>
              </w:rPr>
              <w:t xml:space="preserve"> the schedule of the practice</w:t>
            </w:r>
          </w:p>
          <w:p w14:paraId="7332B246" w14:textId="77777777" w:rsidR="00657DD4" w:rsidRPr="00657DD4" w:rsidRDefault="00657DD4" w:rsidP="007470DF">
            <w:pPr>
              <w:pStyle w:val="ListParagraph"/>
              <w:numPr>
                <w:ilvl w:val="0"/>
                <w:numId w:val="166"/>
              </w:numPr>
              <w:rPr>
                <w:rFonts w:asciiTheme="minorHAnsi" w:hAnsiTheme="minorHAnsi"/>
                <w:sz w:val="22"/>
                <w:szCs w:val="22"/>
              </w:rPr>
            </w:pPr>
            <w:r w:rsidRPr="00657DD4">
              <w:rPr>
                <w:rFonts w:asciiTheme="minorHAnsi" w:hAnsiTheme="minorHAnsi"/>
                <w:sz w:val="22"/>
                <w:szCs w:val="22"/>
              </w:rPr>
              <w:t>Time slot is then reserved for patient</w:t>
            </w:r>
          </w:p>
        </w:tc>
      </w:tr>
      <w:bookmarkEnd w:id="1271"/>
    </w:tbl>
    <w:p w14:paraId="5064A44E" w14:textId="77777777" w:rsidR="00A04D59" w:rsidRDefault="00A04D59" w:rsidP="0079555D">
      <w:pPr>
        <w:rPr>
          <w:rFonts w:ascii="Calibri" w:hAnsi="Calibri"/>
          <w:color w:val="000000"/>
          <w:sz w:val="20"/>
          <w:szCs w:val="20"/>
        </w:rPr>
      </w:pPr>
    </w:p>
    <w:p w14:paraId="400032C8" w14:textId="77777777" w:rsidR="00A04D59" w:rsidRPr="0029544D" w:rsidRDefault="00340E39" w:rsidP="0029544D">
      <w:pPr>
        <w:jc w:val="center"/>
        <w:rPr>
          <w:rFonts w:ascii="Calibri" w:hAnsi="Calibri"/>
          <w:b/>
          <w:i/>
          <w:color w:val="000000"/>
        </w:rPr>
      </w:pPr>
      <w:r w:rsidRPr="0029544D">
        <w:rPr>
          <w:rFonts w:ascii="Calibri" w:hAnsi="Calibri"/>
          <w:b/>
          <w:i/>
          <w:color w:val="000000"/>
        </w:rPr>
        <w:t>12.14</w:t>
      </w:r>
    </w:p>
    <w:p w14:paraId="62A8F274" w14:textId="77777777" w:rsidR="00A04D59" w:rsidRPr="0029544D" w:rsidRDefault="00340E39" w:rsidP="0029544D">
      <w:pPr>
        <w:jc w:val="center"/>
        <w:rPr>
          <w:rFonts w:ascii="Calibri" w:hAnsi="Calibri"/>
          <w:b/>
          <w:i/>
          <w:color w:val="000000"/>
        </w:rPr>
      </w:pPr>
      <w:r w:rsidRPr="0029544D">
        <w:rPr>
          <w:rFonts w:ascii="Calibri" w:hAnsi="Calibri"/>
          <w:b/>
          <w:i/>
          <w:color w:val="000000"/>
        </w:rPr>
        <w:t>Practice routinely uses patient portal to prepare patient for planned visits, alerting patients to needed tests that can be done in advance, gathering information about questions and issues patients would like to discuss</w:t>
      </w:r>
    </w:p>
    <w:p w14:paraId="066A3724" w14:textId="77777777" w:rsidR="00A04D59" w:rsidRDefault="00A04D59" w:rsidP="0029544D">
      <w:pPr>
        <w:jc w:val="center"/>
        <w:rPr>
          <w:rFonts w:ascii="Calibri" w:hAnsi="Calibri"/>
          <w:color w:val="000000"/>
          <w:sz w:val="20"/>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657DD4" w:rsidRPr="000433C5" w14:paraId="6910CFEF"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D2223E" w14:textId="77777777" w:rsidR="00657DD4" w:rsidRPr="000433C5" w:rsidRDefault="00657DD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F7866EA" w14:textId="77777777" w:rsidR="00657DD4" w:rsidRPr="000433C5" w:rsidRDefault="00657DD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D4D0A" w:rsidRPr="000433C5" w14:paraId="77AD7171" w14:textId="77777777" w:rsidTr="003142D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28AA2" w14:textId="77777777" w:rsidR="007D4D0A" w:rsidRPr="000433C5" w:rsidRDefault="007D4D0A" w:rsidP="003142D9">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D4D0A" w:rsidRPr="00657DD4" w14:paraId="6ADCA88C" w14:textId="77777777" w:rsidTr="003142D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D99958" w14:textId="22F5EE6B" w:rsidR="007D4D0A" w:rsidRPr="00A50EF7" w:rsidRDefault="004D27E0" w:rsidP="007470DF">
            <w:pPr>
              <w:pStyle w:val="ListParagraph"/>
              <w:numPr>
                <w:ilvl w:val="0"/>
                <w:numId w:val="166"/>
              </w:numPr>
              <w:contextualSpacing w:val="0"/>
              <w:rPr>
                <w:rFonts w:asciiTheme="minorHAnsi" w:hAnsiTheme="minorHAnsi" w:cstheme="minorHAnsi"/>
                <w:color w:val="1F497D"/>
                <w:sz w:val="22"/>
                <w:szCs w:val="22"/>
              </w:rPr>
            </w:pPr>
            <w:r w:rsidRPr="00A50EF7">
              <w:rPr>
                <w:rFonts w:asciiTheme="minorHAnsi" w:hAnsiTheme="minorHAnsi" w:cstheme="minorHAnsi"/>
                <w:color w:val="000000" w:themeColor="text1"/>
                <w:sz w:val="22"/>
                <w:szCs w:val="22"/>
              </w:rPr>
              <w:t>Completing an H&amp;P would not suffice in meeting the intent.  The communication should be specific to the patient, i.e., indicating which tests should be completed prior to the visit, inquiring if the patient has specific issues that need to be discussed at the visit, and other information that would optimize the visit for both the patient and provider</w:t>
            </w:r>
          </w:p>
        </w:tc>
      </w:tr>
    </w:tbl>
    <w:p w14:paraId="1E91674C" w14:textId="77777777" w:rsidR="00F94E7B" w:rsidRPr="00C10BA4" w:rsidRDefault="00F94E7B" w:rsidP="00D9134B">
      <w:pPr>
        <w:rPr>
          <w:rFonts w:ascii="Calibri" w:hAnsi="Calibri" w:cs="Arial"/>
          <w:bCs/>
          <w:sz w:val="22"/>
          <w:szCs w:val="22"/>
        </w:rPr>
      </w:pPr>
    </w:p>
    <w:p w14:paraId="47601A8C" w14:textId="54D392E6" w:rsidR="00B17E06" w:rsidRDefault="00B17E06" w:rsidP="00D9134B">
      <w:pPr>
        <w:pStyle w:val="Heading1"/>
        <w:spacing w:before="0" w:after="0"/>
        <w:jc w:val="center"/>
        <w:rPr>
          <w:rFonts w:ascii="Calibri" w:hAnsi="Calibri"/>
          <w:sz w:val="28"/>
          <w:szCs w:val="28"/>
          <w:u w:val="single"/>
        </w:rPr>
      </w:pPr>
      <w:bookmarkStart w:id="1272" w:name="_Toc243438104"/>
      <w:bookmarkStart w:id="1273" w:name="_Toc243438204"/>
      <w:bookmarkStart w:id="1274" w:name="_Toc243438304"/>
      <w:bookmarkStart w:id="1275" w:name="_Toc243438404"/>
      <w:bookmarkStart w:id="1276" w:name="_Toc458507930"/>
    </w:p>
    <w:p w14:paraId="53B7710C" w14:textId="3F78BDFD" w:rsidR="005B179D" w:rsidRDefault="005B179D" w:rsidP="005B179D"/>
    <w:p w14:paraId="161D6A94" w14:textId="018E772D" w:rsidR="005B179D" w:rsidDel="007436C8" w:rsidRDefault="005B179D" w:rsidP="005B179D">
      <w:pPr>
        <w:rPr>
          <w:del w:id="1277" w:author="Niksic, Lora" w:date="2023-10-03T14:01:00Z"/>
        </w:rPr>
      </w:pPr>
    </w:p>
    <w:p w14:paraId="517EB0CB" w14:textId="77777777" w:rsidR="005B179D" w:rsidRPr="005B179D" w:rsidRDefault="005B179D" w:rsidP="005B179D"/>
    <w:p w14:paraId="10994BF4" w14:textId="011CC28C" w:rsidR="00D9134B" w:rsidRPr="00C10BA4" w:rsidRDefault="00A24EB1" w:rsidP="00D9134B">
      <w:pPr>
        <w:pStyle w:val="Heading1"/>
        <w:spacing w:before="0" w:after="0"/>
        <w:jc w:val="center"/>
        <w:rPr>
          <w:rFonts w:ascii="Calibri" w:hAnsi="Calibri"/>
          <w:sz w:val="28"/>
          <w:szCs w:val="28"/>
          <w:u w:val="single"/>
        </w:rPr>
      </w:pPr>
      <w:bookmarkStart w:id="1278" w:name="_Toc118897888"/>
      <w:r w:rsidRPr="00A24EB1">
        <w:rPr>
          <w:rFonts w:ascii="Calibri" w:hAnsi="Calibri"/>
          <w:sz w:val="28"/>
          <w:szCs w:val="28"/>
          <w:u w:val="single"/>
        </w:rPr>
        <w:t>13.0 Coordination of Care</w:t>
      </w:r>
      <w:bookmarkEnd w:id="1272"/>
      <w:bookmarkEnd w:id="1273"/>
      <w:bookmarkEnd w:id="1274"/>
      <w:bookmarkEnd w:id="1275"/>
      <w:bookmarkEnd w:id="1276"/>
      <w:bookmarkEnd w:id="1278"/>
    </w:p>
    <w:p w14:paraId="64039120" w14:textId="77777777" w:rsidR="004B05F6" w:rsidRPr="00C10BA4" w:rsidRDefault="004B05F6" w:rsidP="0018775A">
      <w:pPr>
        <w:ind w:left="720"/>
        <w:jc w:val="center"/>
        <w:rPr>
          <w:rFonts w:ascii="Calibri" w:hAnsi="Calibri" w:cs="Arial"/>
          <w:i/>
          <w:sz w:val="22"/>
          <w:szCs w:val="22"/>
        </w:rPr>
      </w:pPr>
    </w:p>
    <w:p w14:paraId="77E36F62" w14:textId="4FC84F91" w:rsidR="005B5E39" w:rsidRDefault="00A24EB1" w:rsidP="0018775A">
      <w:pPr>
        <w:ind w:left="720"/>
        <w:jc w:val="center"/>
        <w:rPr>
          <w:rFonts w:ascii="Calibri" w:hAnsi="Calibri" w:cs="Arial"/>
          <w:sz w:val="22"/>
          <w:szCs w:val="22"/>
        </w:rPr>
      </w:pPr>
      <w:r w:rsidRPr="00A24EB1">
        <w:rPr>
          <w:rFonts w:ascii="Calibri" w:hAnsi="Calibri" w:cs="Arial"/>
          <w:sz w:val="22"/>
          <w:szCs w:val="22"/>
        </w:rPr>
        <w:t>Goal: Patient transitions are well-managed and patient care is coordinated across health care settings through a process of active communication and collaboration among providers, patients and their caregivers</w:t>
      </w:r>
      <w:r w:rsidR="00D1565E">
        <w:rPr>
          <w:rFonts w:ascii="Calibri" w:hAnsi="Calibri" w:cs="Arial"/>
          <w:sz w:val="22"/>
          <w:szCs w:val="22"/>
        </w:rPr>
        <w:t>.</w:t>
      </w:r>
    </w:p>
    <w:p w14:paraId="6B34FEFB" w14:textId="77777777" w:rsidR="00F74C25" w:rsidRDefault="00F74C25" w:rsidP="0018775A">
      <w:pPr>
        <w:ind w:left="720"/>
        <w:jc w:val="center"/>
        <w:rPr>
          <w:rFonts w:ascii="Calibri" w:hAnsi="Calibri" w:cs="Arial"/>
          <w:sz w:val="22"/>
          <w:szCs w:val="22"/>
        </w:rPr>
      </w:pPr>
    </w:p>
    <w:p w14:paraId="6B26D11A" w14:textId="3136BA8B" w:rsidR="00F74C25" w:rsidRDefault="00F74C25" w:rsidP="00F74C25">
      <w:pPr>
        <w:jc w:val="center"/>
        <w:rPr>
          <w:rFonts w:ascii="Calibri" w:hAnsi="Calibri" w:cs="Arial"/>
          <w:sz w:val="22"/>
        </w:rPr>
      </w:pPr>
      <w:r w:rsidRPr="0079555D">
        <w:rPr>
          <w:rFonts w:ascii="Calibri" w:hAnsi="Calibri" w:cs="Arial"/>
          <w:sz w:val="22"/>
        </w:rPr>
        <w:t>12 total capabilities</w:t>
      </w:r>
      <w:r w:rsidR="00AF50F5">
        <w:rPr>
          <w:rFonts w:ascii="Calibri" w:hAnsi="Calibri" w:cs="Arial"/>
          <w:sz w:val="22"/>
        </w:rPr>
        <w:t>; 1 required; 2 retired</w:t>
      </w:r>
      <w:r>
        <w:rPr>
          <w:rFonts w:ascii="Calibri" w:hAnsi="Calibri" w:cs="Arial"/>
          <w:sz w:val="22"/>
        </w:rPr>
        <w:t xml:space="preserve"> </w:t>
      </w:r>
    </w:p>
    <w:p w14:paraId="4B30BE44" w14:textId="7E7F2369" w:rsidR="00A04D59" w:rsidRDefault="00F74C25" w:rsidP="0029544D">
      <w:pPr>
        <w:jc w:val="center"/>
        <w:rPr>
          <w:rFonts w:ascii="Calibri" w:hAnsi="Calibri" w:cs="Arial"/>
          <w:sz w:val="22"/>
        </w:rPr>
      </w:pPr>
      <w:r>
        <w:rPr>
          <w:rFonts w:ascii="Calibri" w:hAnsi="Calibri" w:cs="Arial"/>
          <w:sz w:val="22"/>
        </w:rPr>
        <w:t xml:space="preserve">All capabilities applicable to: Adult and </w:t>
      </w:r>
      <w:r w:rsidR="007570F3">
        <w:rPr>
          <w:rFonts w:ascii="Calibri" w:hAnsi="Calibri" w:cs="Arial"/>
          <w:sz w:val="22"/>
        </w:rPr>
        <w:t>Pediatric</w:t>
      </w:r>
      <w:r>
        <w:rPr>
          <w:rFonts w:ascii="Calibri" w:hAnsi="Calibri" w:cs="Arial"/>
          <w:sz w:val="22"/>
        </w:rPr>
        <w:t xml:space="preserve"> patients</w:t>
      </w:r>
    </w:p>
    <w:p w14:paraId="28001F3B" w14:textId="77777777" w:rsidR="005B5E39" w:rsidRPr="00C10BA4" w:rsidRDefault="005B5E39" w:rsidP="0018775A">
      <w:pPr>
        <w:ind w:left="720"/>
        <w:jc w:val="center"/>
        <w:rPr>
          <w:rFonts w:ascii="Calibri" w:hAnsi="Calibri" w:cs="Arial"/>
          <w:i/>
          <w:sz w:val="22"/>
          <w:szCs w:val="22"/>
        </w:rPr>
      </w:pPr>
    </w:p>
    <w:p w14:paraId="27BADCD2" w14:textId="77777777" w:rsidR="006C6311" w:rsidRPr="00C10BA4" w:rsidRDefault="00A24EB1" w:rsidP="006C6311">
      <w:pPr>
        <w:ind w:left="720"/>
        <w:jc w:val="center"/>
        <w:rPr>
          <w:rFonts w:ascii="Calibri" w:hAnsi="Calibri" w:cs="Arial"/>
          <w:i/>
          <w:sz w:val="22"/>
          <w:szCs w:val="22"/>
        </w:rPr>
      </w:pPr>
      <w:r w:rsidRPr="00A24EB1">
        <w:rPr>
          <w:rFonts w:ascii="Calibri" w:hAnsi="Calibri" w:cs="Arial"/>
          <w:i/>
          <w:sz w:val="22"/>
          <w:szCs w:val="22"/>
        </w:rPr>
        <w:t>Applicable to PCPs. When patient is co-managed by PCP and specialist, roles must be clearly defined regarding which provider is responsible for leading care coordination activities.</w:t>
      </w:r>
    </w:p>
    <w:p w14:paraId="46B63B95" w14:textId="77777777" w:rsidR="00815697" w:rsidRPr="00C10BA4" w:rsidRDefault="00A24EB1" w:rsidP="0018775A">
      <w:pPr>
        <w:ind w:left="720"/>
        <w:jc w:val="center"/>
        <w:rPr>
          <w:rFonts w:ascii="Calibri" w:hAnsi="Calibri" w:cs="Arial"/>
          <w:i/>
          <w:sz w:val="22"/>
          <w:szCs w:val="22"/>
        </w:rPr>
      </w:pPr>
      <w:r w:rsidRPr="00A24EB1">
        <w:rPr>
          <w:rFonts w:ascii="Calibri" w:hAnsi="Calibri" w:cs="Arial"/>
          <w:i/>
          <w:sz w:val="22"/>
          <w:szCs w:val="22"/>
        </w:rPr>
        <w:t>Applicable to specialists</w:t>
      </w:r>
      <w:r w:rsidRPr="00A24EB1">
        <w:rPr>
          <w:rFonts w:ascii="Calibri" w:hAnsi="Calibri" w:cs="Arial"/>
          <w:bCs/>
          <w:sz w:val="22"/>
          <w:szCs w:val="22"/>
        </w:rPr>
        <w:t xml:space="preserve"> </w:t>
      </w:r>
      <w:r w:rsidR="008F79CA" w:rsidRPr="008F79CA">
        <w:rPr>
          <w:rFonts w:ascii="Calibri" w:hAnsi="Calibri" w:cs="Arial"/>
          <w:bCs/>
          <w:i/>
          <w:sz w:val="22"/>
          <w:szCs w:val="22"/>
        </w:rPr>
        <w:t>for patients for whom the specialist has lead care management responsibility or when the admission is relevant to the condition being managed by specialist</w:t>
      </w:r>
      <w:r w:rsidRPr="001C25AA">
        <w:rPr>
          <w:rFonts w:ascii="Calibri" w:hAnsi="Calibri" w:cs="Arial"/>
          <w:i/>
          <w:sz w:val="22"/>
          <w:szCs w:val="22"/>
        </w:rPr>
        <w:t>.</w:t>
      </w:r>
      <w:r w:rsidRPr="00A24EB1">
        <w:rPr>
          <w:rFonts w:ascii="Calibri" w:hAnsi="Calibri" w:cs="Arial"/>
          <w:i/>
          <w:sz w:val="22"/>
          <w:szCs w:val="22"/>
        </w:rPr>
        <w:t xml:space="preserve"> </w:t>
      </w:r>
    </w:p>
    <w:p w14:paraId="58188E0E" w14:textId="77777777" w:rsidR="00E57BE4" w:rsidRDefault="00E57BE4">
      <w:pPr>
        <w:keepNext/>
        <w:rPr>
          <w:rFonts w:ascii="Calibri" w:hAnsi="Calibri" w:cs="Arial"/>
          <w:b/>
          <w:bCs/>
          <w:sz w:val="22"/>
          <w:szCs w:val="22"/>
          <w:u w:val="single"/>
        </w:rPr>
      </w:pPr>
    </w:p>
    <w:p w14:paraId="410EA180" w14:textId="2DB902D7" w:rsidR="00D9134B" w:rsidRPr="00D803DB" w:rsidRDefault="00A24EB1" w:rsidP="00D9134B">
      <w:pPr>
        <w:pStyle w:val="Heading2"/>
        <w:spacing w:before="0" w:after="0"/>
        <w:jc w:val="center"/>
        <w:rPr>
          <w:rFonts w:ascii="Calibri" w:hAnsi="Calibri"/>
          <w:color w:val="FF0000"/>
          <w:sz w:val="24"/>
          <w:szCs w:val="24"/>
        </w:rPr>
      </w:pPr>
      <w:r w:rsidRPr="00A24EB1">
        <w:rPr>
          <w:rFonts w:ascii="Calibri" w:hAnsi="Calibri"/>
          <w:sz w:val="24"/>
          <w:szCs w:val="24"/>
        </w:rPr>
        <w:t>13.1</w:t>
      </w:r>
      <w:r w:rsidR="00D803DB">
        <w:rPr>
          <w:rFonts w:ascii="Calibri" w:hAnsi="Calibri"/>
          <w:sz w:val="24"/>
          <w:szCs w:val="24"/>
        </w:rPr>
        <w:t xml:space="preserve"> </w:t>
      </w:r>
      <w:r w:rsidR="002D06B1" w:rsidRPr="008B2DC3">
        <w:rPr>
          <w:rFonts w:ascii="Calibri" w:hAnsi="Calibri"/>
          <w:sz w:val="24"/>
          <w:szCs w:val="24"/>
        </w:rPr>
        <w:t>–</w:t>
      </w:r>
      <w:r w:rsidR="00D803DB">
        <w:rPr>
          <w:rFonts w:ascii="Calibri" w:hAnsi="Calibri"/>
          <w:color w:val="FF0000"/>
          <w:sz w:val="24"/>
          <w:szCs w:val="24"/>
        </w:rPr>
        <w:t xml:space="preserve"> Required</w:t>
      </w:r>
      <w:r w:rsidR="002D06B1">
        <w:rPr>
          <w:rFonts w:ascii="Calibri" w:hAnsi="Calibri"/>
          <w:color w:val="FF0000"/>
          <w:sz w:val="24"/>
          <w:szCs w:val="24"/>
        </w:rPr>
        <w:t xml:space="preserve"> (</w:t>
      </w:r>
      <w:r w:rsidR="000A5586">
        <w:rPr>
          <w:rFonts w:ascii="Calibri" w:hAnsi="Calibri"/>
          <w:color w:val="FF0000"/>
          <w:sz w:val="24"/>
          <w:szCs w:val="24"/>
        </w:rPr>
        <w:t xml:space="preserve">as of </w:t>
      </w:r>
      <w:r w:rsidR="002D06B1">
        <w:rPr>
          <w:rFonts w:ascii="Calibri" w:hAnsi="Calibri"/>
          <w:color w:val="FF0000"/>
          <w:sz w:val="24"/>
          <w:szCs w:val="24"/>
        </w:rPr>
        <w:t>2021)</w:t>
      </w:r>
    </w:p>
    <w:p w14:paraId="69569359" w14:textId="77777777" w:rsidR="00D9134B" w:rsidRPr="00C10BA4" w:rsidRDefault="00A24EB1" w:rsidP="00D9134B">
      <w:pPr>
        <w:pStyle w:val="Heading2"/>
        <w:spacing w:before="0" w:after="0"/>
        <w:jc w:val="center"/>
        <w:rPr>
          <w:rFonts w:ascii="Calibri" w:hAnsi="Calibri"/>
          <w:sz w:val="24"/>
          <w:szCs w:val="24"/>
        </w:rPr>
      </w:pPr>
      <w:r w:rsidRPr="00713BF9">
        <w:rPr>
          <w:rFonts w:ascii="Calibri" w:hAnsi="Calibri"/>
          <w:sz w:val="24"/>
          <w:szCs w:val="24"/>
        </w:rPr>
        <w:t>For patient population selected for initial focus, mechanism is established for being notified</w:t>
      </w:r>
      <w:r w:rsidRPr="00A24EB1">
        <w:rPr>
          <w:rFonts w:ascii="Calibri" w:hAnsi="Calibri"/>
          <w:sz w:val="24"/>
          <w:szCs w:val="24"/>
        </w:rPr>
        <w:t xml:space="preserve"> of each patient admit and discharge or other type of encounter, at facilities with which the physician has admitting privileges or other ongoing relationships</w:t>
      </w:r>
    </w:p>
    <w:p w14:paraId="395FB418" w14:textId="77777777" w:rsidR="00D9134B" w:rsidRPr="00C10BA4" w:rsidRDefault="00D9134B" w:rsidP="00D9134B">
      <w:pPr>
        <w:rPr>
          <w:rFonts w:ascii="Calibri" w:hAnsi="Calibri" w:cs="Arial"/>
          <w:bCs/>
          <w:sz w:val="22"/>
          <w:szCs w:val="22"/>
        </w:rPr>
      </w:pPr>
    </w:p>
    <w:p w14:paraId="278CD2BD"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607D6437" w14:textId="77777777" w:rsidR="00D9134B" w:rsidRPr="00C10BA4" w:rsidRDefault="00A24EB1" w:rsidP="007470DF">
      <w:pPr>
        <w:numPr>
          <w:ilvl w:val="0"/>
          <w:numId w:val="97"/>
        </w:numPr>
        <w:tabs>
          <w:tab w:val="clear" w:pos="1260"/>
          <w:tab w:val="num" w:pos="1080"/>
        </w:tabs>
        <w:ind w:left="1080"/>
        <w:rPr>
          <w:rFonts w:ascii="Calibri" w:hAnsi="Calibri" w:cs="Arial"/>
          <w:bCs/>
          <w:sz w:val="22"/>
          <w:szCs w:val="22"/>
        </w:rPr>
      </w:pPr>
      <w:r w:rsidRPr="00A24EB1">
        <w:rPr>
          <w:rFonts w:ascii="Calibri" w:hAnsi="Calibri" w:cs="Arial"/>
          <w:bCs/>
          <w:sz w:val="22"/>
          <w:szCs w:val="22"/>
        </w:rPr>
        <w:t>Standards for information exchange have been established among participating organizations to enable timely follow-up with patients.</w:t>
      </w:r>
    </w:p>
    <w:p w14:paraId="457A7DBA" w14:textId="77777777" w:rsidR="00D9134B" w:rsidRDefault="00A24EB1" w:rsidP="007470DF">
      <w:pPr>
        <w:numPr>
          <w:ilvl w:val="0"/>
          <w:numId w:val="97"/>
        </w:numPr>
        <w:tabs>
          <w:tab w:val="clear" w:pos="1260"/>
          <w:tab w:val="num" w:pos="1080"/>
        </w:tabs>
        <w:ind w:left="1080"/>
        <w:rPr>
          <w:rFonts w:ascii="Calibri" w:hAnsi="Calibri" w:cs="Arial"/>
          <w:bCs/>
          <w:sz w:val="22"/>
          <w:szCs w:val="22"/>
        </w:rPr>
      </w:pPr>
      <w:r w:rsidRPr="00A24EB1">
        <w:rPr>
          <w:rFonts w:ascii="Calibri" w:hAnsi="Calibri" w:cs="Arial"/>
          <w:bCs/>
          <w:sz w:val="22"/>
          <w:szCs w:val="22"/>
        </w:rPr>
        <w:t>Facilities must include hospitals, and may include long-term care facilities, home health care, and other ancillary providers.</w:t>
      </w:r>
    </w:p>
    <w:p w14:paraId="07362A0E" w14:textId="77777777" w:rsidR="001C276F" w:rsidRDefault="001C276F" w:rsidP="001C276F">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1C276F" w14:paraId="5E10E455"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F81AA0" w14:textId="033581EB" w:rsidR="001C276F" w:rsidRPr="000433C5" w:rsidRDefault="001C276F"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sidR="00DC0C29">
              <w:rPr>
                <w:rFonts w:asciiTheme="minorHAnsi" w:hAnsiTheme="minorHAnsi"/>
                <w:b/>
                <w:bCs/>
                <w:sz w:val="22"/>
                <w:szCs w:val="22"/>
              </w:rPr>
              <w:t>YES</w:t>
            </w:r>
          </w:p>
        </w:tc>
        <w:tc>
          <w:tcPr>
            <w:tcW w:w="3508" w:type="dxa"/>
            <w:tcBorders>
              <w:top w:val="single" w:sz="8" w:space="0" w:color="auto"/>
              <w:left w:val="nil"/>
              <w:bottom w:val="single" w:sz="8" w:space="0" w:color="auto"/>
              <w:right w:val="single" w:sz="8" w:space="0" w:color="auto"/>
            </w:tcBorders>
            <w:hideMark/>
          </w:tcPr>
          <w:p w14:paraId="2022472A" w14:textId="77777777" w:rsidR="001C276F" w:rsidRPr="000433C5" w:rsidRDefault="001C276F"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1C276F" w14:paraId="30DB94AB"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14750F" w14:textId="5F5D58B8" w:rsidR="001C276F" w:rsidRPr="000433C5" w:rsidRDefault="001C276F"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1C276F" w14:paraId="4BD7B22E"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93F044" w14:textId="0B66007C" w:rsidR="481E1E8B"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With which hospitals and other facilities do the providers have admitting privileges or other ongoing relationships and how are notifications received from each of these for one chronic condition?</w:t>
            </w:r>
          </w:p>
          <w:p w14:paraId="6F8C73AE" w14:textId="07E3264C" w:rsidR="481E1E8B"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How is information requested and received by the practice?</w:t>
            </w:r>
          </w:p>
          <w:p w14:paraId="13BE4D2E" w14:textId="6CF7788B" w:rsidR="00A23A55" w:rsidRPr="00293438" w:rsidRDefault="481E1E8B" w:rsidP="007470DF">
            <w:pPr>
              <w:pStyle w:val="ListParagraph"/>
              <w:numPr>
                <w:ilvl w:val="0"/>
                <w:numId w:val="166"/>
              </w:numPr>
              <w:rPr>
                <w:rFonts w:asciiTheme="minorHAnsi" w:hAnsiTheme="minorHAnsi"/>
                <w:sz w:val="22"/>
                <w:szCs w:val="22"/>
              </w:rPr>
            </w:pPr>
            <w:r w:rsidRPr="00293438">
              <w:rPr>
                <w:rFonts w:asciiTheme="minorHAnsi" w:hAnsiTheme="minorHAnsi"/>
                <w:sz w:val="22"/>
                <w:szCs w:val="22"/>
              </w:rPr>
              <w:t>If hospitalists follow hospital inpatients, how does the PCP receive and exchange information with the hospitalists?</w:t>
            </w:r>
          </w:p>
          <w:p w14:paraId="06A38FFE" w14:textId="52A15F91" w:rsidR="001C276F"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If electronic, </w:t>
            </w:r>
            <w:r w:rsidR="004857EF" w:rsidRPr="39CB47BB">
              <w:rPr>
                <w:rFonts w:asciiTheme="minorHAnsi" w:hAnsiTheme="minorHAnsi"/>
                <w:sz w:val="22"/>
                <w:szCs w:val="22"/>
              </w:rPr>
              <w:t>d</w:t>
            </w:r>
            <w:r w:rsidRPr="39CB47BB">
              <w:rPr>
                <w:rFonts w:asciiTheme="minorHAnsi" w:hAnsiTheme="minorHAnsi"/>
                <w:sz w:val="22"/>
                <w:szCs w:val="22"/>
              </w:rPr>
              <w:t>emo notification of need for info and how the info is sent</w:t>
            </w:r>
          </w:p>
        </w:tc>
      </w:tr>
    </w:tbl>
    <w:p w14:paraId="76978E4A" w14:textId="77777777" w:rsidR="00D9134B" w:rsidRPr="00C10BA4" w:rsidRDefault="00D9134B" w:rsidP="00D9134B">
      <w:pPr>
        <w:rPr>
          <w:rFonts w:ascii="Calibri" w:hAnsi="Calibri" w:cs="Arial"/>
          <w:bCs/>
          <w:sz w:val="22"/>
          <w:szCs w:val="22"/>
        </w:rPr>
      </w:pPr>
    </w:p>
    <w:p w14:paraId="2F3AB0FC"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13.2</w:t>
      </w:r>
    </w:p>
    <w:p w14:paraId="79A47003" w14:textId="77777777" w:rsidR="00D9134B" w:rsidRPr="00713BF9"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Process is in place for exchanging necessary medical records and discussing continued care </w:t>
      </w:r>
      <w:r w:rsidRPr="00713BF9">
        <w:rPr>
          <w:rFonts w:ascii="Calibri" w:hAnsi="Calibri"/>
          <w:sz w:val="24"/>
          <w:szCs w:val="24"/>
        </w:rPr>
        <w:t>arrangements with other providers, including facilities, for patient population selected for initial focus</w:t>
      </w:r>
    </w:p>
    <w:p w14:paraId="346A1355" w14:textId="77777777" w:rsidR="00D9134B" w:rsidRPr="00713BF9" w:rsidRDefault="00D9134B" w:rsidP="00D9134B">
      <w:pPr>
        <w:rPr>
          <w:rFonts w:ascii="Calibri" w:hAnsi="Calibri" w:cs="Arial"/>
          <w:bCs/>
          <w:sz w:val="22"/>
          <w:szCs w:val="22"/>
        </w:rPr>
      </w:pPr>
    </w:p>
    <w:p w14:paraId="6474819D" w14:textId="77777777" w:rsidR="00D9134B" w:rsidRPr="001C25AA" w:rsidRDefault="008F79CA" w:rsidP="00D9134B">
      <w:pPr>
        <w:keepNext/>
        <w:rPr>
          <w:rFonts w:ascii="Calibri" w:hAnsi="Calibri" w:cs="Arial"/>
          <w:bCs/>
          <w:i/>
          <w:u w:val="single"/>
        </w:rPr>
      </w:pPr>
      <w:r w:rsidRPr="008F79CA">
        <w:rPr>
          <w:rFonts w:ascii="Calibri" w:hAnsi="Calibri" w:cs="Arial"/>
          <w:bCs/>
          <w:i/>
          <w:u w:val="single"/>
        </w:rPr>
        <w:t>PCP Guidelines:</w:t>
      </w:r>
    </w:p>
    <w:p w14:paraId="649D46CA" w14:textId="13DC1B1D" w:rsidR="00D9134B" w:rsidRPr="00713BF9" w:rsidRDefault="00A24EB1" w:rsidP="007470DF">
      <w:pPr>
        <w:numPr>
          <w:ilvl w:val="0"/>
          <w:numId w:val="98"/>
        </w:numPr>
        <w:tabs>
          <w:tab w:val="clear" w:pos="1260"/>
          <w:tab w:val="num" w:pos="1080"/>
        </w:tabs>
        <w:ind w:left="1080"/>
        <w:rPr>
          <w:rFonts w:ascii="Calibri" w:hAnsi="Calibri" w:cs="Arial"/>
          <w:bCs/>
          <w:sz w:val="22"/>
          <w:szCs w:val="22"/>
        </w:rPr>
      </w:pPr>
      <w:r w:rsidRPr="00713BF9">
        <w:rPr>
          <w:rFonts w:ascii="Calibri" w:hAnsi="Calibri" w:cs="Arial"/>
          <w:bCs/>
          <w:sz w:val="22"/>
          <w:szCs w:val="22"/>
        </w:rPr>
        <w:t>Patients are encouraged to request that their practice unit be notified of any encounter they may have with other health care facilities and providers (for example, SNFs, rehab facilities, non-primary hospitals)</w:t>
      </w:r>
      <w:r w:rsidR="00D1565E">
        <w:rPr>
          <w:rFonts w:ascii="Calibri" w:hAnsi="Calibri" w:cs="Arial"/>
          <w:bCs/>
          <w:sz w:val="22"/>
          <w:szCs w:val="22"/>
        </w:rPr>
        <w:t>.</w:t>
      </w:r>
    </w:p>
    <w:p w14:paraId="00B19CA9" w14:textId="7E08EE6A" w:rsidR="00D9134B" w:rsidRDefault="00A24EB1" w:rsidP="007470DF">
      <w:pPr>
        <w:numPr>
          <w:ilvl w:val="0"/>
          <w:numId w:val="98"/>
        </w:numPr>
        <w:tabs>
          <w:tab w:val="clear" w:pos="1260"/>
          <w:tab w:val="num" w:pos="1080"/>
        </w:tabs>
        <w:ind w:left="1080"/>
        <w:rPr>
          <w:rFonts w:ascii="Calibri" w:hAnsi="Calibri" w:cs="Arial"/>
          <w:bCs/>
          <w:sz w:val="22"/>
          <w:szCs w:val="22"/>
        </w:rPr>
      </w:pPr>
      <w:r w:rsidRPr="00713BF9">
        <w:rPr>
          <w:rFonts w:ascii="Calibri" w:hAnsi="Calibri" w:cs="Arial"/>
          <w:bCs/>
          <w:sz w:val="22"/>
          <w:szCs w:val="22"/>
        </w:rPr>
        <w:t>Practice units are responsible for ensuring that other providers have relevant medical information in a timely manner necessary to make care decisions</w:t>
      </w:r>
      <w:r w:rsidR="00D1565E">
        <w:rPr>
          <w:rFonts w:ascii="Calibri" w:hAnsi="Calibri" w:cs="Arial"/>
          <w:bCs/>
          <w:sz w:val="22"/>
          <w:szCs w:val="22"/>
        </w:rPr>
        <w:t>.</w:t>
      </w:r>
    </w:p>
    <w:p w14:paraId="38D3BABD" w14:textId="77777777" w:rsidR="00851960" w:rsidRDefault="00851960">
      <w:pPr>
        <w:ind w:left="1080"/>
        <w:rPr>
          <w:rFonts w:ascii="Calibri" w:hAnsi="Calibri" w:cs="Arial"/>
          <w:bCs/>
          <w:sz w:val="22"/>
          <w:szCs w:val="22"/>
        </w:rPr>
      </w:pPr>
    </w:p>
    <w:p w14:paraId="2DAFB91B" w14:textId="77777777" w:rsidR="00A11D54" w:rsidRPr="001C25AA" w:rsidRDefault="008F79CA" w:rsidP="00A11D54">
      <w:pPr>
        <w:keepNext/>
        <w:rPr>
          <w:rFonts w:ascii="Calibri" w:hAnsi="Calibri" w:cs="Arial"/>
          <w:bCs/>
          <w:i/>
          <w:u w:val="single"/>
        </w:rPr>
      </w:pPr>
      <w:r w:rsidRPr="008F79CA">
        <w:rPr>
          <w:rFonts w:ascii="Calibri" w:hAnsi="Calibri" w:cs="Arial"/>
          <w:bCs/>
          <w:i/>
          <w:u w:val="single"/>
        </w:rPr>
        <w:t>Specialist Guidelines:</w:t>
      </w:r>
    </w:p>
    <w:p w14:paraId="495D1AF2" w14:textId="37AF5244" w:rsidR="00A11D54" w:rsidRDefault="00A11D54" w:rsidP="007470DF">
      <w:pPr>
        <w:numPr>
          <w:ilvl w:val="0"/>
          <w:numId w:val="151"/>
        </w:numPr>
        <w:rPr>
          <w:rFonts w:ascii="Calibri" w:hAnsi="Calibri" w:cs="Arial"/>
          <w:bCs/>
          <w:sz w:val="22"/>
          <w:szCs w:val="22"/>
        </w:rPr>
      </w:pPr>
      <w:r>
        <w:rPr>
          <w:rFonts w:ascii="Calibri" w:hAnsi="Calibri" w:cs="Arial"/>
          <w:bCs/>
          <w:sz w:val="22"/>
          <w:szCs w:val="22"/>
        </w:rPr>
        <w:t xml:space="preserve">Specialists </w:t>
      </w:r>
      <w:r w:rsidR="00257CB3">
        <w:rPr>
          <w:rFonts w:ascii="Calibri" w:hAnsi="Calibri" w:cs="Arial"/>
          <w:bCs/>
          <w:sz w:val="22"/>
          <w:szCs w:val="22"/>
        </w:rPr>
        <w:t xml:space="preserve">systematically </w:t>
      </w:r>
      <w:r>
        <w:rPr>
          <w:rFonts w:ascii="Calibri" w:hAnsi="Calibri" w:cs="Arial"/>
          <w:bCs/>
          <w:sz w:val="22"/>
          <w:szCs w:val="22"/>
        </w:rPr>
        <w:t xml:space="preserve">request </w:t>
      </w:r>
      <w:r w:rsidR="00257CB3">
        <w:rPr>
          <w:rFonts w:ascii="Calibri" w:hAnsi="Calibri" w:cs="Arial"/>
          <w:bCs/>
          <w:sz w:val="22"/>
          <w:szCs w:val="22"/>
        </w:rPr>
        <w:t xml:space="preserve">that </w:t>
      </w:r>
      <w:r>
        <w:rPr>
          <w:rFonts w:ascii="Calibri" w:hAnsi="Calibri" w:cs="Arial"/>
          <w:bCs/>
          <w:sz w:val="22"/>
          <w:szCs w:val="22"/>
        </w:rPr>
        <w:t xml:space="preserve">patients provide </w:t>
      </w:r>
      <w:r w:rsidR="00874BC6">
        <w:rPr>
          <w:rFonts w:ascii="Calibri" w:hAnsi="Calibri" w:cs="Arial"/>
          <w:bCs/>
          <w:sz w:val="22"/>
          <w:szCs w:val="22"/>
        </w:rPr>
        <w:t>name of PCP</w:t>
      </w:r>
      <w:r w:rsidR="00D1565E">
        <w:rPr>
          <w:rFonts w:ascii="Calibri" w:hAnsi="Calibri" w:cs="Arial"/>
          <w:bCs/>
          <w:sz w:val="22"/>
          <w:szCs w:val="22"/>
        </w:rPr>
        <w:t>.</w:t>
      </w:r>
    </w:p>
    <w:p w14:paraId="13DFA376" w14:textId="5BF3DAFC" w:rsidR="00A11D54" w:rsidRPr="00713BF9" w:rsidRDefault="00A11D54" w:rsidP="007470DF">
      <w:pPr>
        <w:numPr>
          <w:ilvl w:val="0"/>
          <w:numId w:val="151"/>
        </w:numPr>
        <w:rPr>
          <w:rFonts w:ascii="Calibri" w:hAnsi="Calibri" w:cs="Arial"/>
          <w:bCs/>
          <w:sz w:val="22"/>
          <w:szCs w:val="22"/>
        </w:rPr>
      </w:pPr>
      <w:r w:rsidRPr="00713BF9">
        <w:rPr>
          <w:rFonts w:ascii="Calibri" w:hAnsi="Calibri" w:cs="Arial"/>
          <w:bCs/>
          <w:sz w:val="22"/>
          <w:szCs w:val="22"/>
        </w:rPr>
        <w:t xml:space="preserve">Patients are encouraged to request that their </w:t>
      </w:r>
      <w:r w:rsidR="00874BC6">
        <w:rPr>
          <w:rFonts w:ascii="Calibri" w:hAnsi="Calibri" w:cs="Arial"/>
          <w:bCs/>
          <w:sz w:val="22"/>
          <w:szCs w:val="22"/>
        </w:rPr>
        <w:t>PCP</w:t>
      </w:r>
      <w:r w:rsidRPr="00713BF9">
        <w:rPr>
          <w:rFonts w:ascii="Calibri" w:hAnsi="Calibri" w:cs="Arial"/>
          <w:bCs/>
          <w:sz w:val="22"/>
          <w:szCs w:val="22"/>
        </w:rPr>
        <w:t xml:space="preserve"> be notified of any encounter they may have with other health care facilities and providers (for example, SNFs, rehab facilities, non-primary hospitals)</w:t>
      </w:r>
      <w:r w:rsidR="00D1565E">
        <w:rPr>
          <w:rFonts w:ascii="Calibri" w:hAnsi="Calibri" w:cs="Arial"/>
          <w:bCs/>
          <w:sz w:val="22"/>
          <w:szCs w:val="22"/>
        </w:rPr>
        <w:t>.</w:t>
      </w:r>
    </w:p>
    <w:p w14:paraId="058EAEC7" w14:textId="3524DF0C" w:rsidR="00A11D54" w:rsidRDefault="00A11D54" w:rsidP="007470DF">
      <w:pPr>
        <w:numPr>
          <w:ilvl w:val="0"/>
          <w:numId w:val="151"/>
        </w:numPr>
        <w:rPr>
          <w:rFonts w:ascii="Calibri" w:hAnsi="Calibri" w:cs="Arial"/>
          <w:bCs/>
          <w:sz w:val="22"/>
          <w:szCs w:val="22"/>
        </w:rPr>
      </w:pPr>
      <w:r w:rsidRPr="00713BF9">
        <w:rPr>
          <w:rFonts w:ascii="Calibri" w:hAnsi="Calibri" w:cs="Arial"/>
          <w:bCs/>
          <w:sz w:val="22"/>
          <w:szCs w:val="22"/>
        </w:rPr>
        <w:t>Practice units are responsible for ensuring that other providers have relevant medical information in a timely manner necessary to make care decisions</w:t>
      </w:r>
      <w:r w:rsidR="00D1565E">
        <w:rPr>
          <w:rFonts w:ascii="Calibri" w:hAnsi="Calibri" w:cs="Arial"/>
          <w:bCs/>
          <w:sz w:val="22"/>
          <w:szCs w:val="22"/>
        </w:rPr>
        <w:t>.</w:t>
      </w:r>
    </w:p>
    <w:p w14:paraId="4DD3B1A7" w14:textId="77777777" w:rsidR="00A23A55" w:rsidRPr="00713BF9"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08228314"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5337B2"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C8C9450"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5F3E2E03"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0B4AB7"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6D7C2EF2"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819A1" w14:textId="5C9C8419" w:rsidR="00A23A55" w:rsidRPr="00A23A55" w:rsidRDefault="2A8D9C90" w:rsidP="007470DF">
            <w:pPr>
              <w:pStyle w:val="ListParagraph"/>
              <w:numPr>
                <w:ilvl w:val="0"/>
                <w:numId w:val="166"/>
              </w:numPr>
              <w:rPr>
                <w:rFonts w:asciiTheme="minorHAnsi" w:eastAsiaTheme="minorEastAsia" w:hAnsiTheme="minorHAnsi" w:cstheme="minorBidi"/>
                <w:sz w:val="22"/>
                <w:szCs w:val="22"/>
              </w:rPr>
            </w:pPr>
            <w:r w:rsidRPr="39CB47BB">
              <w:rPr>
                <w:rFonts w:ascii="Calibri" w:eastAsia="Calibri" w:hAnsi="Calibri" w:cs="Calibri"/>
                <w:sz w:val="22"/>
                <w:szCs w:val="22"/>
              </w:rPr>
              <w:t>For other providers/facilities with whom the PCP does not have admitting privileges or other ongoing relationships, how is information exchanged between the provider/facility and the PCP?</w:t>
            </w:r>
          </w:p>
        </w:tc>
      </w:tr>
    </w:tbl>
    <w:p w14:paraId="5021E4B0" w14:textId="77777777" w:rsidR="00D9134B" w:rsidRPr="00713BF9" w:rsidRDefault="00D9134B" w:rsidP="00D9134B">
      <w:pPr>
        <w:rPr>
          <w:rFonts w:ascii="Calibri" w:hAnsi="Calibri" w:cs="Arial"/>
          <w:bCs/>
          <w:sz w:val="22"/>
          <w:szCs w:val="22"/>
        </w:rPr>
      </w:pPr>
    </w:p>
    <w:p w14:paraId="3F4F07A2"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13.3</w:t>
      </w:r>
    </w:p>
    <w:p w14:paraId="55E4A792" w14:textId="698D3AA8" w:rsidR="00D9134B" w:rsidRPr="00C10BA4" w:rsidRDefault="00A24EB1" w:rsidP="00D9134B">
      <w:pPr>
        <w:pStyle w:val="Heading2"/>
        <w:spacing w:before="0" w:after="0"/>
        <w:jc w:val="center"/>
        <w:rPr>
          <w:rFonts w:ascii="Calibri" w:hAnsi="Calibri"/>
          <w:sz w:val="24"/>
          <w:szCs w:val="24"/>
        </w:rPr>
      </w:pPr>
      <w:r w:rsidRPr="00713BF9">
        <w:rPr>
          <w:rFonts w:ascii="Calibri" w:hAnsi="Calibri"/>
          <w:sz w:val="24"/>
          <w:szCs w:val="24"/>
        </w:rPr>
        <w:t>Approach is in place to systematically track patient population selected for initial focus</w:t>
      </w:r>
    </w:p>
    <w:p w14:paraId="3FFD5E16" w14:textId="77777777" w:rsidR="00D9134B" w:rsidRPr="00C10BA4" w:rsidRDefault="00D9134B" w:rsidP="00D9134B">
      <w:pPr>
        <w:rPr>
          <w:rFonts w:ascii="Calibri" w:hAnsi="Calibri" w:cs="Arial"/>
          <w:bCs/>
          <w:sz w:val="22"/>
          <w:szCs w:val="22"/>
        </w:rPr>
      </w:pPr>
    </w:p>
    <w:p w14:paraId="760F47DB"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4344A2E8" w14:textId="6A102CCD" w:rsidR="00135329" w:rsidRDefault="00EB5214" w:rsidP="007470DF">
      <w:pPr>
        <w:numPr>
          <w:ilvl w:val="0"/>
          <w:numId w:val="99"/>
        </w:numPr>
        <w:tabs>
          <w:tab w:val="clear" w:pos="1260"/>
          <w:tab w:val="num" w:pos="1080"/>
        </w:tabs>
        <w:ind w:left="1080"/>
        <w:rPr>
          <w:rFonts w:ascii="Calibri" w:hAnsi="Calibri" w:cs="Arial"/>
          <w:bCs/>
          <w:sz w:val="22"/>
          <w:szCs w:val="22"/>
        </w:rPr>
      </w:pPr>
      <w:r>
        <w:rPr>
          <w:rFonts w:ascii="Calibri" w:hAnsi="Calibri" w:cs="Arial"/>
          <w:bCs/>
          <w:sz w:val="22"/>
          <w:szCs w:val="22"/>
        </w:rPr>
        <w:t>The following information</w:t>
      </w:r>
      <w:r w:rsidR="004E1F1E">
        <w:rPr>
          <w:rFonts w:ascii="Calibri" w:hAnsi="Calibri" w:cs="Arial"/>
          <w:bCs/>
          <w:sz w:val="22"/>
          <w:szCs w:val="22"/>
        </w:rPr>
        <w:t xml:space="preserve"> must be tracked</w:t>
      </w:r>
      <w:r>
        <w:rPr>
          <w:rFonts w:ascii="Calibri" w:hAnsi="Calibri" w:cs="Arial"/>
          <w:bCs/>
          <w:sz w:val="22"/>
          <w:szCs w:val="22"/>
        </w:rPr>
        <w:t xml:space="preserve"> for all</w:t>
      </w:r>
      <w:r w:rsidR="00135329">
        <w:rPr>
          <w:rFonts w:ascii="Calibri" w:hAnsi="Calibri" w:cs="Arial"/>
          <w:bCs/>
          <w:sz w:val="22"/>
          <w:szCs w:val="22"/>
        </w:rPr>
        <w:t xml:space="preserve"> patients </w:t>
      </w:r>
      <w:r>
        <w:rPr>
          <w:rFonts w:ascii="Calibri" w:hAnsi="Calibri" w:cs="Arial"/>
          <w:bCs/>
          <w:sz w:val="22"/>
          <w:szCs w:val="22"/>
        </w:rPr>
        <w:t>in health care facilities</w:t>
      </w:r>
      <w:r w:rsidR="00855191">
        <w:rPr>
          <w:rFonts w:ascii="Calibri" w:hAnsi="Calibri" w:cs="Arial"/>
          <w:bCs/>
          <w:sz w:val="22"/>
          <w:szCs w:val="22"/>
        </w:rPr>
        <w:t>.</w:t>
      </w:r>
    </w:p>
    <w:p w14:paraId="657D63E2" w14:textId="346D0E2B"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Facility name</w:t>
      </w:r>
      <w:r w:rsidR="00720399">
        <w:rPr>
          <w:rFonts w:ascii="Calibri" w:hAnsi="Calibri" w:cs="Arial"/>
          <w:bCs/>
          <w:sz w:val="22"/>
          <w:szCs w:val="22"/>
        </w:rPr>
        <w:t>.</w:t>
      </w:r>
    </w:p>
    <w:p w14:paraId="166DBDEE" w14:textId="56C54B5B"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Admit date</w:t>
      </w:r>
      <w:r w:rsidR="00720399">
        <w:rPr>
          <w:rFonts w:ascii="Calibri" w:hAnsi="Calibri" w:cs="Arial"/>
          <w:bCs/>
          <w:sz w:val="22"/>
          <w:szCs w:val="22"/>
        </w:rPr>
        <w:t>.</w:t>
      </w:r>
    </w:p>
    <w:p w14:paraId="0B1C0B5C" w14:textId="69E8C3B0"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Origin of admit (ED, referring physician, etc.)</w:t>
      </w:r>
      <w:r w:rsidR="00720399">
        <w:rPr>
          <w:rFonts w:ascii="Calibri" w:hAnsi="Calibri" w:cs="Arial"/>
          <w:bCs/>
          <w:sz w:val="22"/>
          <w:szCs w:val="22"/>
        </w:rPr>
        <w:t>.</w:t>
      </w:r>
    </w:p>
    <w:p w14:paraId="4DEC8F3B" w14:textId="21A82AC7"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Attending physician (if someone other than PCP)</w:t>
      </w:r>
      <w:r w:rsidR="00720399">
        <w:rPr>
          <w:rFonts w:ascii="Calibri" w:hAnsi="Calibri" w:cs="Arial"/>
          <w:bCs/>
          <w:sz w:val="22"/>
          <w:szCs w:val="22"/>
        </w:rPr>
        <w:t>.</w:t>
      </w:r>
    </w:p>
    <w:p w14:paraId="073F96DD" w14:textId="4B7DE717"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Discharge date</w:t>
      </w:r>
      <w:r w:rsidR="00720399">
        <w:rPr>
          <w:rFonts w:ascii="Calibri" w:hAnsi="Calibri" w:cs="Arial"/>
          <w:bCs/>
          <w:sz w:val="22"/>
          <w:szCs w:val="22"/>
        </w:rPr>
        <w:t>.</w:t>
      </w:r>
    </w:p>
    <w:p w14:paraId="2D8B5A41" w14:textId="38172C2E"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Diagnostic findings</w:t>
      </w:r>
      <w:r w:rsidR="00720399">
        <w:rPr>
          <w:rFonts w:ascii="Calibri" w:hAnsi="Calibri" w:cs="Arial"/>
          <w:bCs/>
          <w:sz w:val="22"/>
          <w:szCs w:val="22"/>
        </w:rPr>
        <w:t>.</w:t>
      </w:r>
    </w:p>
    <w:p w14:paraId="56122B68" w14:textId="6C06BDD8"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Pending tests</w:t>
      </w:r>
      <w:r w:rsidR="00720399">
        <w:rPr>
          <w:rFonts w:ascii="Calibri" w:hAnsi="Calibri" w:cs="Arial"/>
          <w:bCs/>
          <w:sz w:val="22"/>
          <w:szCs w:val="22"/>
        </w:rPr>
        <w:t>.</w:t>
      </w:r>
    </w:p>
    <w:p w14:paraId="12180CAD" w14:textId="59ADFF34" w:rsidR="00D9134B" w:rsidRPr="00C10BA4" w:rsidRDefault="00A24EB1" w:rsidP="007470DF">
      <w:pPr>
        <w:numPr>
          <w:ilvl w:val="1"/>
          <w:numId w:val="99"/>
        </w:numPr>
        <w:rPr>
          <w:rFonts w:ascii="Calibri" w:hAnsi="Calibri" w:cs="Arial"/>
          <w:bCs/>
          <w:sz w:val="22"/>
          <w:szCs w:val="22"/>
        </w:rPr>
      </w:pPr>
      <w:r w:rsidRPr="00A24EB1">
        <w:rPr>
          <w:rFonts w:ascii="Calibri" w:hAnsi="Calibri" w:cs="Arial"/>
          <w:bCs/>
          <w:sz w:val="22"/>
          <w:szCs w:val="22"/>
        </w:rPr>
        <w:t>Treatment plans</w:t>
      </w:r>
      <w:r w:rsidR="00720399">
        <w:rPr>
          <w:rFonts w:ascii="Calibri" w:hAnsi="Calibri" w:cs="Arial"/>
          <w:bCs/>
          <w:sz w:val="22"/>
          <w:szCs w:val="22"/>
        </w:rPr>
        <w:t>.</w:t>
      </w:r>
    </w:p>
    <w:p w14:paraId="3FAAFECC" w14:textId="032451ED" w:rsidR="00D9134B" w:rsidRDefault="00A24EB1" w:rsidP="007470DF">
      <w:pPr>
        <w:numPr>
          <w:ilvl w:val="1"/>
          <w:numId w:val="99"/>
        </w:numPr>
        <w:rPr>
          <w:rFonts w:ascii="Calibri" w:hAnsi="Calibri" w:cs="Arial"/>
          <w:bCs/>
          <w:sz w:val="22"/>
          <w:szCs w:val="22"/>
        </w:rPr>
      </w:pPr>
      <w:r w:rsidRPr="00A24EB1">
        <w:rPr>
          <w:rFonts w:ascii="Calibri" w:hAnsi="Calibri" w:cs="Arial"/>
          <w:bCs/>
          <w:sz w:val="22"/>
          <w:szCs w:val="22"/>
        </w:rPr>
        <w:t>Complications at discharge</w:t>
      </w:r>
      <w:r w:rsidR="00720399">
        <w:rPr>
          <w:rFonts w:ascii="Calibri" w:hAnsi="Calibri" w:cs="Arial"/>
          <w:bCs/>
          <w:sz w:val="22"/>
          <w:szCs w:val="22"/>
        </w:rPr>
        <w:t>.</w:t>
      </w:r>
    </w:p>
    <w:p w14:paraId="1DFDA98F" w14:textId="77777777" w:rsidR="00A23A55" w:rsidRDefault="00A23A55" w:rsidP="00A23A55">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3D0D76A3"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5E976F"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E457E9"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6954E172"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D21C2"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274E1BF4"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0D6480" w14:textId="7B84A352" w:rsidR="00A23A55" w:rsidRDefault="34CCD0A3"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How is the above information tracked</w:t>
            </w:r>
            <w:r w:rsidR="00A23A55" w:rsidRPr="39CB47BB">
              <w:rPr>
                <w:rFonts w:asciiTheme="minorHAnsi" w:hAnsiTheme="minorHAnsi"/>
                <w:sz w:val="22"/>
                <w:szCs w:val="22"/>
              </w:rPr>
              <w:t xml:space="preserve"> for patients in acute, intermediate and home </w:t>
            </w:r>
            <w:r w:rsidR="155234E5" w:rsidRPr="39CB47BB">
              <w:rPr>
                <w:rFonts w:asciiTheme="minorHAnsi" w:hAnsiTheme="minorHAnsi"/>
                <w:sz w:val="22"/>
                <w:szCs w:val="22"/>
              </w:rPr>
              <w:t>care?</w:t>
            </w:r>
          </w:p>
          <w:p w14:paraId="7859C7AC" w14:textId="09939249" w:rsidR="00F72D87" w:rsidRPr="00A23A55" w:rsidRDefault="00F72D87"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Demonstrate examples of patients being tracked</w:t>
            </w:r>
          </w:p>
        </w:tc>
      </w:tr>
    </w:tbl>
    <w:p w14:paraId="7B2E0B14" w14:textId="77777777" w:rsidR="00D9134B" w:rsidRPr="00C10BA4" w:rsidRDefault="00D9134B" w:rsidP="00D9134B">
      <w:pPr>
        <w:rPr>
          <w:rFonts w:ascii="Calibri" w:hAnsi="Calibri" w:cs="Arial"/>
          <w:bCs/>
          <w:sz w:val="22"/>
          <w:szCs w:val="22"/>
        </w:rPr>
      </w:pPr>
    </w:p>
    <w:p w14:paraId="306BFFF8" w14:textId="77777777" w:rsidR="00D9134B" w:rsidRPr="00C10BA4" w:rsidRDefault="00A24EB1" w:rsidP="00D9134B">
      <w:pPr>
        <w:pStyle w:val="Heading2"/>
        <w:spacing w:before="0" w:after="0"/>
        <w:jc w:val="center"/>
        <w:rPr>
          <w:rFonts w:ascii="Calibri" w:hAnsi="Calibri"/>
          <w:sz w:val="24"/>
          <w:szCs w:val="24"/>
        </w:rPr>
      </w:pPr>
      <w:r w:rsidRPr="00A24EB1">
        <w:rPr>
          <w:rFonts w:ascii="Calibri" w:hAnsi="Calibri"/>
          <w:sz w:val="24"/>
          <w:szCs w:val="24"/>
        </w:rPr>
        <w:t>13.4</w:t>
      </w:r>
    </w:p>
    <w:p w14:paraId="3A4790C1" w14:textId="77777777" w:rsidR="00D9134B" w:rsidRPr="00713BF9" w:rsidRDefault="00A24EB1" w:rsidP="00D9134B">
      <w:pPr>
        <w:pStyle w:val="Heading2"/>
        <w:spacing w:before="0" w:after="0"/>
        <w:jc w:val="center"/>
        <w:rPr>
          <w:rFonts w:ascii="Calibri" w:hAnsi="Calibri"/>
          <w:sz w:val="24"/>
          <w:szCs w:val="24"/>
        </w:rPr>
      </w:pPr>
      <w:r w:rsidRPr="00A24EB1">
        <w:rPr>
          <w:rFonts w:ascii="Calibri" w:hAnsi="Calibri"/>
          <w:sz w:val="24"/>
          <w:szCs w:val="24"/>
        </w:rPr>
        <w:t xml:space="preserve">Process is in place to systematically flag for immediate attention any patient issue that </w:t>
      </w:r>
      <w:r w:rsidRPr="00713BF9">
        <w:rPr>
          <w:rFonts w:ascii="Calibri" w:hAnsi="Calibri"/>
          <w:sz w:val="24"/>
          <w:szCs w:val="24"/>
        </w:rPr>
        <w:t>indicates a potentially time-sensitive health issue for patient population selected for initial focus</w:t>
      </w:r>
    </w:p>
    <w:p w14:paraId="668916C6" w14:textId="77777777" w:rsidR="00D9134B" w:rsidRPr="00713BF9" w:rsidRDefault="00D9134B" w:rsidP="00D9134B">
      <w:pPr>
        <w:rPr>
          <w:rFonts w:ascii="Calibri" w:hAnsi="Calibri" w:cs="Arial"/>
          <w:bCs/>
          <w:i/>
          <w:sz w:val="22"/>
          <w:szCs w:val="22"/>
          <w:u w:val="single"/>
        </w:rPr>
      </w:pPr>
    </w:p>
    <w:p w14:paraId="343BA1E4"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6EBE7A3F" w14:textId="7D5FBDE0" w:rsidR="00D9134B" w:rsidRDefault="00A24EB1" w:rsidP="007470DF">
      <w:pPr>
        <w:numPr>
          <w:ilvl w:val="0"/>
          <w:numId w:val="100"/>
        </w:numPr>
        <w:tabs>
          <w:tab w:val="clear" w:pos="1260"/>
          <w:tab w:val="num" w:pos="1080"/>
        </w:tabs>
        <w:ind w:left="1080"/>
        <w:rPr>
          <w:rFonts w:ascii="Calibri" w:hAnsi="Calibri" w:cs="Arial"/>
          <w:bCs/>
          <w:sz w:val="22"/>
          <w:szCs w:val="22"/>
        </w:rPr>
      </w:pPr>
      <w:r w:rsidRPr="00713BF9">
        <w:rPr>
          <w:rFonts w:ascii="Calibri" w:hAnsi="Calibri" w:cs="Arial"/>
          <w:bCs/>
          <w:sz w:val="22"/>
          <w:szCs w:val="22"/>
        </w:rPr>
        <w:t>For example, home monitoring of CHF patient indicates weight gain, or diabetes patient is treated for cellulitis in ER, or a CHF patient has a change in mental health status</w:t>
      </w:r>
      <w:r w:rsidR="00855191">
        <w:rPr>
          <w:rFonts w:ascii="Calibri" w:hAnsi="Calibri" w:cs="Arial"/>
          <w:bCs/>
          <w:sz w:val="22"/>
          <w:szCs w:val="22"/>
        </w:rPr>
        <w:t>.</w:t>
      </w:r>
    </w:p>
    <w:p w14:paraId="1C64BB99" w14:textId="77777777" w:rsidR="00A23A55" w:rsidRPr="00713BF9"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20FB18AA"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7DA809"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2A437BC"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553D09E4"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E04DA" w14:textId="3C02144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2D29CB57"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46A1F" w14:textId="5D0445E4" w:rsidR="00A23A55" w:rsidRPr="00A23A55" w:rsidRDefault="004857EF"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examples of high-</w:t>
            </w:r>
            <w:r w:rsidR="00A23A55" w:rsidRPr="39CB47BB">
              <w:rPr>
                <w:rFonts w:asciiTheme="minorHAnsi" w:hAnsiTheme="minorHAnsi"/>
                <w:sz w:val="22"/>
                <w:szCs w:val="22"/>
              </w:rPr>
              <w:t>risk triage patient situations (i.e. patient calls w/high glucose, weight gain)</w:t>
            </w:r>
          </w:p>
          <w:p w14:paraId="21B162D8" w14:textId="29930D97" w:rsidR="00A23A55" w:rsidRPr="00A23A55" w:rsidRDefault="65478E95" w:rsidP="007470DF">
            <w:pPr>
              <w:pStyle w:val="ListParagraph"/>
              <w:numPr>
                <w:ilvl w:val="0"/>
                <w:numId w:val="166"/>
              </w:numPr>
              <w:rPr>
                <w:sz w:val="22"/>
                <w:szCs w:val="22"/>
              </w:rPr>
            </w:pPr>
            <w:r w:rsidRPr="39CB47BB">
              <w:rPr>
                <w:rFonts w:asciiTheme="minorHAnsi" w:hAnsiTheme="minorHAnsi"/>
                <w:sz w:val="22"/>
                <w:szCs w:val="22"/>
              </w:rPr>
              <w:t>W</w:t>
            </w:r>
            <w:r w:rsidR="789546E1" w:rsidRPr="39CB47BB">
              <w:rPr>
                <w:rFonts w:asciiTheme="minorHAnsi" w:hAnsiTheme="minorHAnsi"/>
                <w:sz w:val="22"/>
                <w:szCs w:val="22"/>
              </w:rPr>
              <w:t>hat</w:t>
            </w:r>
            <w:r w:rsidR="5701B6DF" w:rsidRPr="39CB47BB">
              <w:rPr>
                <w:rFonts w:asciiTheme="minorHAnsi" w:hAnsiTheme="minorHAnsi"/>
                <w:sz w:val="22"/>
                <w:szCs w:val="22"/>
              </w:rPr>
              <w:t xml:space="preserve"> is</w:t>
            </w:r>
            <w:r w:rsidR="789546E1" w:rsidRPr="39CB47BB">
              <w:rPr>
                <w:rFonts w:asciiTheme="minorHAnsi" w:hAnsiTheme="minorHAnsi"/>
                <w:sz w:val="22"/>
                <w:szCs w:val="22"/>
              </w:rPr>
              <w:t xml:space="preserve"> the process during and after office hours</w:t>
            </w:r>
            <w:r w:rsidR="687BE0CE" w:rsidRPr="39CB47BB">
              <w:rPr>
                <w:rFonts w:asciiTheme="minorHAnsi" w:hAnsiTheme="minorHAnsi"/>
                <w:sz w:val="22"/>
                <w:szCs w:val="22"/>
              </w:rPr>
              <w:t>?</w:t>
            </w:r>
          </w:p>
        </w:tc>
      </w:tr>
    </w:tbl>
    <w:p w14:paraId="376A9E66" w14:textId="77777777" w:rsidR="00D9134B" w:rsidRPr="00713BF9" w:rsidRDefault="00D9134B" w:rsidP="00D9134B">
      <w:pPr>
        <w:rPr>
          <w:rFonts w:ascii="Calibri" w:hAnsi="Calibri" w:cs="Arial"/>
          <w:bCs/>
          <w:sz w:val="22"/>
          <w:szCs w:val="22"/>
        </w:rPr>
      </w:pPr>
    </w:p>
    <w:p w14:paraId="104B8813"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13.5</w:t>
      </w:r>
    </w:p>
    <w:p w14:paraId="3CAFEC49" w14:textId="07FA1E10"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Process is in place to ensure that written transition plans are developed, in collaboration with patient and caregivers, where appropriate, for patients in patient population selected for initial focus who are leaving the practice (i.e., because they are moving, going into a long-term care facility, or choosing to leave the practice)</w:t>
      </w:r>
    </w:p>
    <w:p w14:paraId="44088CE1" w14:textId="77777777" w:rsidR="00D9134B" w:rsidRPr="00713BF9" w:rsidRDefault="00D9134B" w:rsidP="00D9134B">
      <w:pPr>
        <w:rPr>
          <w:rFonts w:ascii="Calibri" w:hAnsi="Calibri" w:cs="Arial"/>
          <w:bCs/>
          <w:sz w:val="22"/>
          <w:szCs w:val="22"/>
        </w:rPr>
      </w:pPr>
    </w:p>
    <w:p w14:paraId="17115DD8" w14:textId="77777777" w:rsidR="00D9134B" w:rsidRPr="001C25AA" w:rsidRDefault="008F79CA" w:rsidP="00D9134B">
      <w:pPr>
        <w:rPr>
          <w:rFonts w:ascii="Calibri" w:hAnsi="Calibri" w:cs="Arial"/>
          <w:bCs/>
          <w:i/>
          <w:u w:val="single"/>
        </w:rPr>
      </w:pPr>
      <w:r w:rsidRPr="008F79CA">
        <w:rPr>
          <w:rFonts w:ascii="Calibri" w:hAnsi="Calibri" w:cs="Arial"/>
          <w:bCs/>
          <w:i/>
          <w:u w:val="single"/>
        </w:rPr>
        <w:t>PCP and Specialist Guidelines:</w:t>
      </w:r>
    </w:p>
    <w:p w14:paraId="1049F399" w14:textId="21600450"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Caregivers may include nurse, social workers, or other individuals involved in the patient’s care</w:t>
      </w:r>
      <w:r w:rsidR="00855191">
        <w:rPr>
          <w:rFonts w:ascii="Calibri" w:hAnsi="Calibri" w:cs="Arial"/>
          <w:bCs/>
          <w:sz w:val="22"/>
          <w:szCs w:val="22"/>
        </w:rPr>
        <w:t>.</w:t>
      </w:r>
    </w:p>
    <w:p w14:paraId="0012FD0B" w14:textId="7B9222E3"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Practice units are responsible for ensuring that written transition plan is provided in a timely manner so that patient can receive needed care</w:t>
      </w:r>
      <w:r w:rsidR="00855191">
        <w:rPr>
          <w:rFonts w:ascii="Calibri" w:hAnsi="Calibri" w:cs="Arial"/>
          <w:bCs/>
          <w:sz w:val="22"/>
          <w:szCs w:val="22"/>
        </w:rPr>
        <w:t>.</w:t>
      </w:r>
    </w:p>
    <w:p w14:paraId="738234E8" w14:textId="5D60F9CF"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Transition plan must consist of either a written summary or clear, concise excerpts from the medical record containing diagnoses, procedures, current medications, and other information relevant during the transition period (e.g., upcoming needed services, prescription refills)</w:t>
      </w:r>
      <w:r w:rsidR="007D1457">
        <w:rPr>
          <w:rFonts w:ascii="Calibri" w:hAnsi="Calibri" w:cs="Arial"/>
          <w:bCs/>
          <w:sz w:val="22"/>
          <w:szCs w:val="22"/>
        </w:rPr>
        <w:t>.</w:t>
      </w:r>
    </w:p>
    <w:p w14:paraId="6534A509" w14:textId="3B7605A2" w:rsidR="00D9134B" w:rsidRPr="00713BF9"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A copy of the transition plan must be provided to the patient</w:t>
      </w:r>
      <w:r w:rsidR="00855191">
        <w:rPr>
          <w:rFonts w:ascii="Calibri" w:hAnsi="Calibri" w:cs="Arial"/>
          <w:bCs/>
          <w:sz w:val="22"/>
          <w:szCs w:val="22"/>
        </w:rPr>
        <w:t>.</w:t>
      </w:r>
    </w:p>
    <w:p w14:paraId="2FAC4262" w14:textId="39C2DDD6" w:rsidR="00A23A55" w:rsidRDefault="00A24EB1" w:rsidP="007470DF">
      <w:pPr>
        <w:numPr>
          <w:ilvl w:val="0"/>
          <w:numId w:val="101"/>
        </w:numPr>
        <w:tabs>
          <w:tab w:val="clear" w:pos="1260"/>
          <w:tab w:val="num" w:pos="1080"/>
        </w:tabs>
        <w:ind w:left="1080"/>
        <w:rPr>
          <w:rFonts w:ascii="Calibri" w:hAnsi="Calibri" w:cs="Arial"/>
          <w:bCs/>
          <w:sz w:val="22"/>
          <w:szCs w:val="22"/>
        </w:rPr>
      </w:pPr>
      <w:r w:rsidRPr="00713BF9">
        <w:rPr>
          <w:rFonts w:ascii="Calibri" w:hAnsi="Calibri" w:cs="Arial"/>
          <w:bCs/>
          <w:sz w:val="22"/>
          <w:szCs w:val="22"/>
        </w:rPr>
        <w:t>Inability to develop collaborative plan due to voluntary, precipitous departure of patient from the practice, or unwillingness of the patient to participate, would not constitute failure to meet the requirements of 13.5</w:t>
      </w:r>
      <w:r w:rsidR="00855191">
        <w:rPr>
          <w:rFonts w:ascii="Calibri" w:hAnsi="Calibri" w:cs="Arial"/>
          <w:bCs/>
          <w:sz w:val="22"/>
          <w:szCs w:val="22"/>
        </w:rPr>
        <w:t>.</w:t>
      </w:r>
    </w:p>
    <w:p w14:paraId="7E7B6398"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75BBCE80"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A8AEAF"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8426225"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0390DDAA"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EDF305" w14:textId="1E23904A"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E1056C6"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463E0" w14:textId="3D7F60D2" w:rsidR="00A23A55" w:rsidRPr="00A23A55" w:rsidRDefault="032AB13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an example of a transition plan</w:t>
            </w:r>
            <w:r w:rsidR="00A23A55" w:rsidRPr="39CB47BB">
              <w:rPr>
                <w:rFonts w:asciiTheme="minorHAnsi" w:hAnsiTheme="minorHAnsi"/>
                <w:sz w:val="22"/>
                <w:szCs w:val="22"/>
              </w:rPr>
              <w:t xml:space="preserve"> for</w:t>
            </w:r>
            <w:r w:rsidR="690F68AE" w:rsidRPr="39CB47BB">
              <w:rPr>
                <w:rFonts w:asciiTheme="minorHAnsi" w:hAnsiTheme="minorHAnsi"/>
                <w:sz w:val="22"/>
                <w:szCs w:val="22"/>
              </w:rPr>
              <w:t xml:space="preserve"> a</w:t>
            </w:r>
            <w:r w:rsidR="00A23A55" w:rsidRPr="39CB47BB">
              <w:rPr>
                <w:rFonts w:asciiTheme="minorHAnsi" w:hAnsiTheme="minorHAnsi"/>
                <w:sz w:val="22"/>
                <w:szCs w:val="22"/>
              </w:rPr>
              <w:t xml:space="preserve"> patient leaving</w:t>
            </w:r>
            <w:r w:rsidR="0BC03A66" w:rsidRPr="39CB47BB">
              <w:rPr>
                <w:rFonts w:asciiTheme="minorHAnsi" w:hAnsiTheme="minorHAnsi"/>
                <w:sz w:val="22"/>
                <w:szCs w:val="22"/>
              </w:rPr>
              <w:t xml:space="preserve"> the</w:t>
            </w:r>
            <w:r w:rsidR="00A23A55" w:rsidRPr="39CB47BB">
              <w:rPr>
                <w:rFonts w:asciiTheme="minorHAnsi" w:hAnsiTheme="minorHAnsi"/>
                <w:sz w:val="22"/>
                <w:szCs w:val="22"/>
              </w:rPr>
              <w:t xml:space="preserve"> practice</w:t>
            </w:r>
          </w:p>
          <w:p w14:paraId="42C86D27" w14:textId="03C5273F" w:rsidR="00A23A55"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Discuss the process from the time the office is notified that a patient will be leaving the practice </w:t>
            </w:r>
          </w:p>
        </w:tc>
      </w:tr>
    </w:tbl>
    <w:p w14:paraId="19ACDC48" w14:textId="77777777" w:rsidR="00D9134B" w:rsidRPr="00713BF9" w:rsidRDefault="00D9134B" w:rsidP="00D9134B">
      <w:pPr>
        <w:rPr>
          <w:rFonts w:ascii="Calibri" w:hAnsi="Calibri" w:cs="Arial"/>
          <w:bCs/>
          <w:color w:val="FF0000"/>
          <w:sz w:val="22"/>
          <w:szCs w:val="22"/>
        </w:rPr>
      </w:pPr>
    </w:p>
    <w:p w14:paraId="178B72A0"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13.6</w:t>
      </w:r>
    </w:p>
    <w:p w14:paraId="5BB92E01"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Process is in place to coordinate care with payer case manager for patients with complex or catastrophic conditions</w:t>
      </w:r>
    </w:p>
    <w:p w14:paraId="6A26B9F2" w14:textId="77777777" w:rsidR="00D9134B" w:rsidRPr="00713BF9" w:rsidRDefault="00D9134B" w:rsidP="00D9134B">
      <w:pPr>
        <w:rPr>
          <w:rFonts w:ascii="Calibri" w:hAnsi="Calibri" w:cs="Arial"/>
          <w:bCs/>
          <w:sz w:val="22"/>
          <w:szCs w:val="22"/>
        </w:rPr>
      </w:pPr>
    </w:p>
    <w:p w14:paraId="6AB87418" w14:textId="77777777" w:rsidR="00D9134B" w:rsidRPr="002756C1" w:rsidRDefault="008F79CA" w:rsidP="00D9134B">
      <w:pPr>
        <w:rPr>
          <w:rFonts w:ascii="Calibri" w:hAnsi="Calibri" w:cs="Arial"/>
          <w:bCs/>
          <w:i/>
          <w:u w:val="single"/>
        </w:rPr>
      </w:pPr>
      <w:r w:rsidRPr="008F79CA">
        <w:rPr>
          <w:rFonts w:ascii="Calibri" w:hAnsi="Calibri" w:cs="Arial"/>
          <w:bCs/>
          <w:i/>
          <w:u w:val="single"/>
        </w:rPr>
        <w:t>PCP and Specialist Guidelines:</w:t>
      </w:r>
    </w:p>
    <w:p w14:paraId="414AAE3C" w14:textId="5AB23653" w:rsidR="00D9134B" w:rsidRPr="00713BF9"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may be directed by PO or practice unit</w:t>
      </w:r>
      <w:r w:rsidR="00855191">
        <w:rPr>
          <w:rFonts w:ascii="Calibri" w:hAnsi="Calibri" w:cs="Arial"/>
          <w:bCs/>
          <w:sz w:val="22"/>
          <w:szCs w:val="22"/>
        </w:rPr>
        <w:t>.</w:t>
      </w:r>
    </w:p>
    <w:p w14:paraId="690B14C0" w14:textId="01DAE66C" w:rsidR="00D9134B" w:rsidRPr="00713BF9"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should include ability to respond to and coordinate with payor case managers when the patient is enrolled in formal case management program</w:t>
      </w:r>
      <w:r w:rsidR="00855191">
        <w:rPr>
          <w:rFonts w:ascii="Calibri" w:hAnsi="Calibri" w:cs="Arial"/>
          <w:bCs/>
          <w:sz w:val="22"/>
          <w:szCs w:val="22"/>
        </w:rPr>
        <w:t>.</w:t>
      </w:r>
    </w:p>
    <w:p w14:paraId="69280B99" w14:textId="45C66FA9" w:rsidR="00A23A55" w:rsidRDefault="00A24EB1" w:rsidP="007470DF">
      <w:pPr>
        <w:numPr>
          <w:ilvl w:val="0"/>
          <w:numId w:val="102"/>
        </w:numPr>
        <w:tabs>
          <w:tab w:val="clear" w:pos="1260"/>
          <w:tab w:val="num" w:pos="1080"/>
        </w:tabs>
        <w:ind w:left="1080"/>
        <w:rPr>
          <w:rFonts w:ascii="Calibri" w:hAnsi="Calibri" w:cs="Arial"/>
          <w:bCs/>
          <w:sz w:val="22"/>
          <w:szCs w:val="22"/>
        </w:rPr>
      </w:pPr>
      <w:r w:rsidRPr="00713BF9">
        <w:rPr>
          <w:rFonts w:ascii="Calibri" w:hAnsi="Calibri" w:cs="Arial"/>
          <w:bCs/>
          <w:sz w:val="22"/>
          <w:szCs w:val="22"/>
        </w:rPr>
        <w:t>Process should include ability to contact health plan case managers when, in the clinician’s judgment, unusual circumstances may warrant the coverage of non-covered services, particularly to avoid inpatient admissions or use of other higher-cost services</w:t>
      </w:r>
      <w:r w:rsidR="00855191">
        <w:rPr>
          <w:rFonts w:ascii="Calibri" w:hAnsi="Calibri" w:cs="Arial"/>
          <w:bCs/>
          <w:sz w:val="22"/>
          <w:szCs w:val="22"/>
        </w:rPr>
        <w:t>.</w:t>
      </w:r>
    </w:p>
    <w:p w14:paraId="4051E478"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40581D05"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B69B0C"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866F1D4"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285EC479"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5E1BD7" w14:textId="6309B2A2"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9F3A347"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A426BB" w14:textId="060C3B8B" w:rsidR="00A23A55" w:rsidRPr="00A23A55" w:rsidRDefault="00A23A55"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Process for case management coordination</w:t>
            </w:r>
            <w:r>
              <w:rPr>
                <w:rFonts w:asciiTheme="minorHAnsi" w:hAnsiTheme="minorHAnsi"/>
                <w:sz w:val="22"/>
                <w:szCs w:val="22"/>
              </w:rPr>
              <w:t xml:space="preserve">: </w:t>
            </w:r>
            <w:r w:rsidR="00BC0980">
              <w:rPr>
                <w:rFonts w:asciiTheme="minorHAnsi" w:hAnsiTheme="minorHAnsi"/>
                <w:sz w:val="22"/>
                <w:szCs w:val="22"/>
              </w:rPr>
              <w:t>BCBSM and BCN members is 1-800-845-5982</w:t>
            </w:r>
            <w:r w:rsidR="00F37E13">
              <w:rPr>
                <w:rFonts w:asciiTheme="minorHAnsi" w:hAnsiTheme="minorHAnsi"/>
                <w:sz w:val="22"/>
                <w:szCs w:val="22"/>
              </w:rPr>
              <w:t xml:space="preserve">, Blue Cross Complete is </w:t>
            </w:r>
            <w:r w:rsidR="00BC0980">
              <w:rPr>
                <w:rFonts w:asciiTheme="minorHAnsi" w:hAnsiTheme="minorHAnsi"/>
                <w:sz w:val="22"/>
                <w:szCs w:val="22"/>
              </w:rPr>
              <w:t>1-888-288-1722</w:t>
            </w:r>
          </w:p>
          <w:p w14:paraId="726EA66D" w14:textId="77777777" w:rsidR="00A23A55" w:rsidRPr="00A23A55" w:rsidRDefault="00A23A55"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Discuss process for referrals to case managers</w:t>
            </w:r>
          </w:p>
        </w:tc>
      </w:tr>
    </w:tbl>
    <w:p w14:paraId="49149C99" w14:textId="77777777" w:rsidR="00D9134B" w:rsidRPr="00713BF9" w:rsidRDefault="00D9134B" w:rsidP="00D9134B">
      <w:pPr>
        <w:rPr>
          <w:rFonts w:ascii="Calibri" w:hAnsi="Calibri" w:cs="Arial"/>
          <w:bCs/>
          <w:sz w:val="22"/>
          <w:szCs w:val="22"/>
        </w:rPr>
      </w:pPr>
    </w:p>
    <w:p w14:paraId="36C86530" w14:textId="77777777" w:rsidR="00D9134B" w:rsidRPr="00713BF9" w:rsidRDefault="00A24EB1" w:rsidP="00D9134B">
      <w:pPr>
        <w:pStyle w:val="Heading2"/>
        <w:spacing w:before="0" w:after="0"/>
        <w:jc w:val="center"/>
        <w:rPr>
          <w:rFonts w:ascii="Calibri" w:hAnsi="Calibri"/>
          <w:sz w:val="24"/>
          <w:szCs w:val="24"/>
        </w:rPr>
      </w:pPr>
      <w:bookmarkStart w:id="1279" w:name="_Hlk23342412"/>
      <w:r w:rsidRPr="00713BF9">
        <w:rPr>
          <w:rFonts w:ascii="Calibri" w:hAnsi="Calibri"/>
          <w:sz w:val="24"/>
          <w:szCs w:val="24"/>
        </w:rPr>
        <w:t>13.7</w:t>
      </w:r>
    </w:p>
    <w:p w14:paraId="40DEA07A"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Practice has written procedures and/or guidelines on care coordination processes, and appropriate members of care team are trained on care coordination processes and have clearly defined roles within that process</w:t>
      </w:r>
    </w:p>
    <w:bookmarkEnd w:id="1279"/>
    <w:p w14:paraId="37BF5172" w14:textId="77777777" w:rsidR="00D9134B" w:rsidRPr="00713BF9" w:rsidRDefault="00D9134B" w:rsidP="00D9134B">
      <w:pPr>
        <w:rPr>
          <w:rFonts w:ascii="Calibri" w:hAnsi="Calibri" w:cs="Arial"/>
          <w:bCs/>
          <w:sz w:val="22"/>
          <w:szCs w:val="22"/>
        </w:rPr>
      </w:pPr>
    </w:p>
    <w:p w14:paraId="41A4562F" w14:textId="77777777" w:rsidR="00D9134B" w:rsidRPr="002756C1" w:rsidRDefault="008F79CA" w:rsidP="00D9134B">
      <w:pPr>
        <w:rPr>
          <w:rFonts w:ascii="Calibri" w:hAnsi="Calibri" w:cs="Arial"/>
          <w:bCs/>
          <w:i/>
          <w:u w:val="single"/>
        </w:rPr>
      </w:pPr>
      <w:r w:rsidRPr="008F79CA">
        <w:rPr>
          <w:rFonts w:ascii="Calibri" w:hAnsi="Calibri" w:cs="Arial"/>
          <w:bCs/>
          <w:i/>
          <w:u w:val="single"/>
        </w:rPr>
        <w:t>PCP and Specialist Guidelines:</w:t>
      </w:r>
    </w:p>
    <w:p w14:paraId="588B25C2" w14:textId="68B6899A" w:rsidR="00D9134B" w:rsidRPr="00713BF9"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Written procedures and/or guidelines are developed for each phase of the care coordination process</w:t>
      </w:r>
      <w:r w:rsidR="00855191">
        <w:rPr>
          <w:rFonts w:ascii="Calibri" w:hAnsi="Calibri" w:cs="Arial"/>
          <w:bCs/>
          <w:sz w:val="22"/>
          <w:szCs w:val="22"/>
        </w:rPr>
        <w:t>.</w:t>
      </w:r>
    </w:p>
    <w:p w14:paraId="6D3477C3" w14:textId="3DC9B64E" w:rsidR="00D9134B" w:rsidRPr="00713BF9"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The procedures or guidelines are developed by either the PO or practice unit</w:t>
      </w:r>
      <w:r w:rsidR="00855191">
        <w:rPr>
          <w:rFonts w:ascii="Calibri" w:hAnsi="Calibri" w:cs="Arial"/>
          <w:bCs/>
          <w:sz w:val="22"/>
          <w:szCs w:val="22"/>
        </w:rPr>
        <w:t>.</w:t>
      </w:r>
    </w:p>
    <w:p w14:paraId="10E37073" w14:textId="7E63B49C" w:rsidR="00D9134B" w:rsidRDefault="00A24EB1" w:rsidP="007470DF">
      <w:pPr>
        <w:numPr>
          <w:ilvl w:val="0"/>
          <w:numId w:val="103"/>
        </w:numPr>
        <w:tabs>
          <w:tab w:val="clear" w:pos="1260"/>
          <w:tab w:val="num" w:pos="1080"/>
        </w:tabs>
        <w:ind w:left="1080"/>
        <w:rPr>
          <w:rFonts w:ascii="Calibri" w:hAnsi="Calibri" w:cs="Arial"/>
          <w:bCs/>
          <w:sz w:val="22"/>
          <w:szCs w:val="22"/>
        </w:rPr>
      </w:pPr>
      <w:r w:rsidRPr="00713BF9">
        <w:rPr>
          <w:rFonts w:ascii="Calibri" w:hAnsi="Calibri" w:cs="Arial"/>
          <w:bCs/>
          <w:sz w:val="22"/>
          <w:szCs w:val="22"/>
        </w:rPr>
        <w:t>Training/education of members of care team are conducted by either the PO or practice</w:t>
      </w:r>
      <w:r w:rsidR="00855191">
        <w:rPr>
          <w:rFonts w:ascii="Calibri" w:hAnsi="Calibri" w:cs="Arial"/>
          <w:bCs/>
          <w:sz w:val="22"/>
          <w:szCs w:val="22"/>
        </w:rPr>
        <w:t>.</w:t>
      </w:r>
    </w:p>
    <w:p w14:paraId="005DA1F4" w14:textId="5214C28D" w:rsidR="004013FB" w:rsidRDefault="00F13BD7" w:rsidP="007470DF">
      <w:pPr>
        <w:numPr>
          <w:ilvl w:val="0"/>
          <w:numId w:val="103"/>
        </w:numPr>
        <w:tabs>
          <w:tab w:val="clear" w:pos="126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855191">
        <w:rPr>
          <w:rFonts w:ascii="Calibri" w:hAnsi="Calibri" w:cs="Arial"/>
          <w:bCs/>
          <w:sz w:val="22"/>
          <w:szCs w:val="22"/>
        </w:rPr>
        <w:t>.</w:t>
      </w:r>
    </w:p>
    <w:p w14:paraId="231ACDA2" w14:textId="37519618"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293CAA38"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4F77F9"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BA758E"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17489216"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AF3D3" w14:textId="4AE322CB"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DA64310"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1C5F18" w14:textId="1E5500B7" w:rsidR="00A23A55" w:rsidRPr="00A23A55" w:rsidRDefault="540F3584"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Provide w</w:t>
            </w:r>
            <w:r w:rsidR="00A23A55" w:rsidRPr="39CB47BB">
              <w:rPr>
                <w:rFonts w:asciiTheme="minorHAnsi" w:hAnsiTheme="minorHAnsi"/>
                <w:sz w:val="22"/>
                <w:szCs w:val="22"/>
              </w:rPr>
              <w:t>ritten procedure or guideline</w:t>
            </w:r>
            <w:r w:rsidR="66E98C36" w:rsidRPr="39CB47BB">
              <w:rPr>
                <w:rFonts w:asciiTheme="minorHAnsi" w:hAnsiTheme="minorHAnsi"/>
                <w:sz w:val="22"/>
                <w:szCs w:val="22"/>
              </w:rPr>
              <w:t>s</w:t>
            </w:r>
            <w:r w:rsidR="00A23A55" w:rsidRPr="39CB47BB">
              <w:rPr>
                <w:rFonts w:asciiTheme="minorHAnsi" w:hAnsiTheme="minorHAnsi"/>
                <w:sz w:val="22"/>
                <w:szCs w:val="22"/>
              </w:rPr>
              <w:t xml:space="preserve"> for care coordination process with clearly defined roles</w:t>
            </w:r>
            <w:r w:rsidR="505C5227" w:rsidRPr="39CB47BB">
              <w:rPr>
                <w:rFonts w:asciiTheme="minorHAnsi" w:hAnsiTheme="minorHAnsi"/>
                <w:sz w:val="22"/>
                <w:szCs w:val="22"/>
              </w:rPr>
              <w:t xml:space="preserve"> of care team members</w:t>
            </w:r>
            <w:r w:rsidR="00A23A55" w:rsidRPr="39CB47BB">
              <w:rPr>
                <w:rFonts w:asciiTheme="minorHAnsi" w:hAnsiTheme="minorHAnsi"/>
                <w:sz w:val="22"/>
                <w:szCs w:val="22"/>
              </w:rPr>
              <w:t xml:space="preserve"> (i.e.</w:t>
            </w:r>
            <w:r w:rsidR="66CC87D2" w:rsidRPr="39CB47BB">
              <w:rPr>
                <w:rFonts w:asciiTheme="minorHAnsi" w:hAnsiTheme="minorHAnsi"/>
                <w:sz w:val="22"/>
                <w:szCs w:val="22"/>
              </w:rPr>
              <w:t xml:space="preserve"> providers,</w:t>
            </w:r>
            <w:r w:rsidR="00A23A55" w:rsidRPr="39CB47BB">
              <w:rPr>
                <w:rFonts w:asciiTheme="minorHAnsi" w:hAnsiTheme="minorHAnsi"/>
                <w:sz w:val="22"/>
                <w:szCs w:val="22"/>
              </w:rPr>
              <w:t xml:space="preserve"> home care, rehab, acute hospital, SNF)</w:t>
            </w:r>
            <w:r w:rsidR="3D6C5586" w:rsidRPr="39CB47BB">
              <w:rPr>
                <w:rFonts w:asciiTheme="minorHAnsi" w:hAnsiTheme="minorHAnsi"/>
                <w:sz w:val="22"/>
                <w:szCs w:val="22"/>
              </w:rPr>
              <w:t>.</w:t>
            </w:r>
          </w:p>
          <w:p w14:paraId="561924D1" w14:textId="4E225834" w:rsidR="00A23A55" w:rsidRPr="00A23A55" w:rsidRDefault="3F5052B9" w:rsidP="007470DF">
            <w:pPr>
              <w:pStyle w:val="ListParagraph"/>
              <w:numPr>
                <w:ilvl w:val="0"/>
                <w:numId w:val="166"/>
              </w:numPr>
              <w:rPr>
                <w:sz w:val="22"/>
                <w:szCs w:val="22"/>
              </w:rPr>
            </w:pPr>
            <w:r w:rsidRPr="39CB47BB">
              <w:rPr>
                <w:rFonts w:asciiTheme="minorHAnsi" w:hAnsiTheme="minorHAnsi"/>
                <w:sz w:val="22"/>
                <w:szCs w:val="22"/>
              </w:rPr>
              <w:t>Provide staff training log which shows training has been completed within 12 months.</w:t>
            </w:r>
          </w:p>
        </w:tc>
      </w:tr>
    </w:tbl>
    <w:p w14:paraId="35C684F4" w14:textId="2DAECE6B" w:rsidR="00D9134B" w:rsidRPr="00713BF9" w:rsidRDefault="00D9134B" w:rsidP="0079555D">
      <w:pPr>
        <w:rPr>
          <w:rFonts w:ascii="Calibri" w:hAnsi="Calibri" w:cs="Arial"/>
          <w:bCs/>
          <w:sz w:val="22"/>
          <w:szCs w:val="22"/>
        </w:rPr>
      </w:pPr>
    </w:p>
    <w:p w14:paraId="34BA397F" w14:textId="22649C2A" w:rsidR="00730893" w:rsidRDefault="00A24EB1" w:rsidP="00D9134B">
      <w:pPr>
        <w:pStyle w:val="Heading2"/>
        <w:spacing w:before="0" w:after="0"/>
        <w:jc w:val="center"/>
        <w:rPr>
          <w:rFonts w:ascii="Calibri" w:hAnsi="Calibri"/>
          <w:sz w:val="24"/>
          <w:szCs w:val="24"/>
        </w:rPr>
      </w:pPr>
      <w:r w:rsidRPr="00713BF9">
        <w:rPr>
          <w:rFonts w:ascii="Calibri" w:hAnsi="Calibri"/>
          <w:sz w:val="24"/>
          <w:szCs w:val="24"/>
        </w:rPr>
        <w:t>13.8</w:t>
      </w:r>
      <w:r w:rsidR="00F82B5F">
        <w:rPr>
          <w:rFonts w:ascii="Calibri" w:hAnsi="Calibri"/>
          <w:sz w:val="24"/>
          <w:szCs w:val="24"/>
        </w:rPr>
        <w:t xml:space="preserve"> </w:t>
      </w:r>
      <w:r w:rsidR="00117CE5">
        <w:rPr>
          <w:rFonts w:ascii="Calibri" w:hAnsi="Calibri"/>
          <w:sz w:val="24"/>
          <w:szCs w:val="24"/>
        </w:rPr>
        <w:t>–</w:t>
      </w:r>
      <w:r w:rsidR="00F82B5F">
        <w:rPr>
          <w:rFonts w:ascii="Calibri" w:hAnsi="Calibri"/>
          <w:sz w:val="24"/>
          <w:szCs w:val="24"/>
        </w:rPr>
        <w:t xml:space="preserve"> Retired</w:t>
      </w:r>
      <w:r w:rsidR="00117CE5">
        <w:rPr>
          <w:rFonts w:ascii="Calibri" w:hAnsi="Calibri"/>
          <w:sz w:val="24"/>
          <w:szCs w:val="24"/>
        </w:rPr>
        <w:t xml:space="preserve"> (as of 2020)</w:t>
      </w:r>
    </w:p>
    <w:p w14:paraId="08C7C809" w14:textId="77777777" w:rsidR="00EB57B9" w:rsidRPr="00EB57B9" w:rsidRDefault="00EB57B9" w:rsidP="00EB57B9">
      <w:pPr>
        <w:pStyle w:val="Heading2"/>
        <w:spacing w:before="0" w:after="0"/>
        <w:jc w:val="center"/>
        <w:rPr>
          <w:rFonts w:ascii="Calibri" w:hAnsi="Calibri"/>
          <w:sz w:val="24"/>
          <w:szCs w:val="24"/>
        </w:rPr>
      </w:pPr>
    </w:p>
    <w:p w14:paraId="36A36FC7" w14:textId="29295724" w:rsidR="00860F49" w:rsidRDefault="00A24EB1" w:rsidP="00EB57B9">
      <w:pPr>
        <w:pStyle w:val="Heading2"/>
        <w:spacing w:before="0" w:after="0"/>
        <w:jc w:val="center"/>
        <w:rPr>
          <w:rFonts w:ascii="Calibri" w:hAnsi="Calibri"/>
          <w:sz w:val="24"/>
          <w:szCs w:val="24"/>
        </w:rPr>
      </w:pPr>
      <w:r w:rsidRPr="00EB57B9">
        <w:rPr>
          <w:rFonts w:ascii="Calibri" w:hAnsi="Calibri"/>
          <w:sz w:val="24"/>
          <w:szCs w:val="24"/>
        </w:rPr>
        <w:t>13.9</w:t>
      </w:r>
      <w:r w:rsidR="00F82B5F" w:rsidRPr="00EB57B9">
        <w:rPr>
          <w:rFonts w:ascii="Calibri" w:hAnsi="Calibri"/>
          <w:sz w:val="24"/>
          <w:szCs w:val="24"/>
        </w:rPr>
        <w:t xml:space="preserve"> </w:t>
      </w:r>
      <w:r w:rsidR="00117CE5" w:rsidRPr="00EB57B9">
        <w:rPr>
          <w:rFonts w:ascii="Calibri" w:hAnsi="Calibri"/>
          <w:sz w:val="24"/>
          <w:szCs w:val="24"/>
        </w:rPr>
        <w:t>–</w:t>
      </w:r>
      <w:r w:rsidR="00F82B5F" w:rsidRPr="00EB57B9">
        <w:rPr>
          <w:rFonts w:ascii="Calibri" w:hAnsi="Calibri"/>
          <w:sz w:val="24"/>
          <w:szCs w:val="24"/>
        </w:rPr>
        <w:t xml:space="preserve"> Retired</w:t>
      </w:r>
      <w:r w:rsidR="00117CE5" w:rsidRPr="00EB57B9">
        <w:rPr>
          <w:rFonts w:ascii="Calibri" w:hAnsi="Calibri"/>
          <w:sz w:val="24"/>
          <w:szCs w:val="24"/>
        </w:rPr>
        <w:t xml:space="preserve"> (as of 2020)</w:t>
      </w:r>
    </w:p>
    <w:p w14:paraId="3200BFFE" w14:textId="77777777" w:rsidR="00EB57B9" w:rsidRPr="00EB57B9" w:rsidRDefault="00EB57B9" w:rsidP="00EB57B9"/>
    <w:p w14:paraId="63AF3A7B" w14:textId="77777777" w:rsidR="004F47E2" w:rsidRPr="00713BF9" w:rsidRDefault="00A24EB1" w:rsidP="004F47E2">
      <w:pPr>
        <w:pStyle w:val="Heading2"/>
        <w:spacing w:before="0" w:after="0"/>
        <w:jc w:val="center"/>
        <w:rPr>
          <w:rFonts w:ascii="Calibri" w:hAnsi="Calibri"/>
          <w:sz w:val="24"/>
          <w:szCs w:val="24"/>
        </w:rPr>
      </w:pPr>
      <w:bookmarkStart w:id="1280" w:name="_Hlk23342510"/>
      <w:r w:rsidRPr="00713BF9">
        <w:rPr>
          <w:rFonts w:ascii="Calibri" w:hAnsi="Calibri"/>
          <w:sz w:val="24"/>
          <w:szCs w:val="24"/>
        </w:rPr>
        <w:t>13.10</w:t>
      </w:r>
    </w:p>
    <w:p w14:paraId="54636277" w14:textId="77777777" w:rsidR="004F47E2" w:rsidRPr="00713BF9" w:rsidRDefault="00A24EB1" w:rsidP="004F47E2">
      <w:pPr>
        <w:pStyle w:val="Heading2"/>
        <w:spacing w:before="0" w:after="0"/>
        <w:jc w:val="center"/>
        <w:rPr>
          <w:rFonts w:ascii="Calibri" w:hAnsi="Calibri"/>
          <w:sz w:val="24"/>
          <w:szCs w:val="24"/>
        </w:rPr>
      </w:pPr>
      <w:r w:rsidRPr="00713BF9">
        <w:rPr>
          <w:rFonts w:ascii="Calibri" w:hAnsi="Calibri"/>
          <w:sz w:val="24"/>
          <w:szCs w:val="24"/>
        </w:rPr>
        <w:t xml:space="preserve">Following hospital discharge, a tracking method is in place to apply the practice’s defined hospital discharge follow-up criteria, and those patients </w:t>
      </w:r>
      <w:r w:rsidR="0037478D" w:rsidRPr="00713BF9">
        <w:rPr>
          <w:rFonts w:ascii="Calibri" w:hAnsi="Calibri"/>
          <w:sz w:val="24"/>
          <w:szCs w:val="24"/>
        </w:rPr>
        <w:t xml:space="preserve">who are </w:t>
      </w:r>
      <w:r w:rsidRPr="00713BF9">
        <w:rPr>
          <w:rFonts w:ascii="Calibri" w:hAnsi="Calibri"/>
          <w:sz w:val="24"/>
          <w:szCs w:val="24"/>
        </w:rPr>
        <w:t xml:space="preserve">eligible receive individualized transition of care phone call or face-to-face visit within 24-48 hours </w:t>
      </w:r>
    </w:p>
    <w:bookmarkEnd w:id="1280"/>
    <w:p w14:paraId="03C54AA6" w14:textId="77777777" w:rsidR="00D9134B" w:rsidRPr="00713BF9" w:rsidRDefault="00D9134B" w:rsidP="00D9134B">
      <w:pPr>
        <w:rPr>
          <w:rFonts w:ascii="Calibri" w:hAnsi="Calibri" w:cs="Arial"/>
          <w:bCs/>
          <w:sz w:val="22"/>
          <w:szCs w:val="22"/>
        </w:rPr>
      </w:pPr>
    </w:p>
    <w:p w14:paraId="42CD667F" w14:textId="77777777" w:rsidR="004F47E2" w:rsidRPr="002756C1" w:rsidRDefault="008F79CA" w:rsidP="004F47E2">
      <w:pPr>
        <w:rPr>
          <w:rFonts w:ascii="Calibri" w:hAnsi="Calibri" w:cs="Arial"/>
          <w:bCs/>
          <w:i/>
          <w:u w:val="single"/>
        </w:rPr>
      </w:pPr>
      <w:r w:rsidRPr="008F79CA">
        <w:rPr>
          <w:rFonts w:ascii="Calibri" w:hAnsi="Calibri" w:cs="Arial"/>
          <w:bCs/>
          <w:i/>
          <w:u w:val="single"/>
        </w:rPr>
        <w:t>PCP and Specialist Guidelines:</w:t>
      </w:r>
    </w:p>
    <w:p w14:paraId="5CE1E5B6" w14:textId="01787B0F" w:rsidR="00A03487" w:rsidRPr="00713BF9" w:rsidRDefault="00A24EB1" w:rsidP="007470DF">
      <w:pPr>
        <w:numPr>
          <w:ilvl w:val="0"/>
          <w:numId w:val="119"/>
        </w:numPr>
        <w:rPr>
          <w:rFonts w:ascii="Calibri" w:hAnsi="Calibri" w:cs="Arial"/>
          <w:bCs/>
          <w:sz w:val="22"/>
          <w:szCs w:val="22"/>
        </w:rPr>
      </w:pPr>
      <w:r w:rsidRPr="00713BF9">
        <w:rPr>
          <w:rFonts w:ascii="Calibri" w:hAnsi="Calibri" w:cs="Arial"/>
          <w:bCs/>
          <w:sz w:val="22"/>
          <w:szCs w:val="22"/>
        </w:rPr>
        <w:t>PCP and specialists should coordinate to determine which physician(s) is/are most appropriate for follow-up</w:t>
      </w:r>
      <w:r w:rsidR="00855191">
        <w:rPr>
          <w:rFonts w:ascii="Calibri" w:hAnsi="Calibri" w:cs="Arial"/>
          <w:bCs/>
          <w:sz w:val="22"/>
          <w:szCs w:val="22"/>
        </w:rPr>
        <w:t>.</w:t>
      </w:r>
    </w:p>
    <w:p w14:paraId="61364D35" w14:textId="0615AE24" w:rsidR="004F47E2" w:rsidRDefault="00A24EB1" w:rsidP="007470DF">
      <w:pPr>
        <w:numPr>
          <w:ilvl w:val="0"/>
          <w:numId w:val="119"/>
        </w:numPr>
        <w:rPr>
          <w:rFonts w:ascii="Calibri" w:hAnsi="Calibri" w:cs="Arial"/>
          <w:bCs/>
          <w:sz w:val="22"/>
          <w:szCs w:val="22"/>
        </w:rPr>
      </w:pPr>
      <w:r w:rsidRPr="00713BF9">
        <w:rPr>
          <w:rFonts w:ascii="Calibri" w:hAnsi="Calibri" w:cs="Arial"/>
          <w:bCs/>
          <w:sz w:val="22"/>
          <w:szCs w:val="22"/>
        </w:rPr>
        <w:t>Hospital discharge follow-up criteria is defined by the practice</w:t>
      </w:r>
      <w:r w:rsidR="00855191">
        <w:rPr>
          <w:rFonts w:ascii="Calibri" w:hAnsi="Calibri" w:cs="Arial"/>
          <w:bCs/>
          <w:sz w:val="22"/>
          <w:szCs w:val="22"/>
        </w:rPr>
        <w:t>.</w:t>
      </w:r>
    </w:p>
    <w:p w14:paraId="7B3CDF24"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1DF7C924"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494FB4" w14:textId="77777777"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C838E53"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106FC8A8"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EC2C64" w14:textId="6EFFEC42"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1F2324B1"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17DB8" w14:textId="08C65DB2" w:rsidR="00A23A55" w:rsidRPr="00A23A55" w:rsidRDefault="00A23A55"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Documentation </w:t>
            </w:r>
            <w:r w:rsidR="00D21103" w:rsidRPr="39CB47BB">
              <w:rPr>
                <w:rFonts w:asciiTheme="minorHAnsi" w:hAnsiTheme="minorHAnsi"/>
                <w:sz w:val="22"/>
                <w:szCs w:val="22"/>
              </w:rPr>
              <w:t>r</w:t>
            </w:r>
            <w:r w:rsidRPr="39CB47BB">
              <w:rPr>
                <w:rFonts w:asciiTheme="minorHAnsi" w:hAnsiTheme="minorHAnsi"/>
                <w:sz w:val="22"/>
                <w:szCs w:val="22"/>
              </w:rPr>
              <w:t xml:space="preserve">equired </w:t>
            </w:r>
            <w:r w:rsidR="00D21103" w:rsidRPr="39CB47BB">
              <w:rPr>
                <w:rFonts w:asciiTheme="minorHAnsi" w:hAnsiTheme="minorHAnsi"/>
                <w:sz w:val="22"/>
                <w:szCs w:val="22"/>
              </w:rPr>
              <w:t>for</w:t>
            </w:r>
            <w:r w:rsidRPr="39CB47BB">
              <w:rPr>
                <w:rFonts w:asciiTheme="minorHAnsi" w:hAnsiTheme="minorHAnsi"/>
                <w:sz w:val="22"/>
                <w:szCs w:val="22"/>
              </w:rPr>
              <w:t xml:space="preserve"> tracking process</w:t>
            </w:r>
          </w:p>
          <w:p w14:paraId="4B009C12" w14:textId="3E092F51" w:rsidR="00A23A55" w:rsidRDefault="5AFDE784"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 xml:space="preserve">How do </w:t>
            </w:r>
            <w:r w:rsidR="00A23A55" w:rsidRPr="39CB47BB">
              <w:rPr>
                <w:rFonts w:asciiTheme="minorHAnsi" w:hAnsiTheme="minorHAnsi"/>
                <w:sz w:val="22"/>
                <w:szCs w:val="22"/>
              </w:rPr>
              <w:t>PCP and specialists coordinate to determine which physician(s) is/are most appropriate for follow-up</w:t>
            </w:r>
            <w:r w:rsidR="0CA0D603" w:rsidRPr="39CB47BB">
              <w:rPr>
                <w:rFonts w:asciiTheme="minorHAnsi" w:hAnsiTheme="minorHAnsi"/>
                <w:sz w:val="22"/>
                <w:szCs w:val="22"/>
              </w:rPr>
              <w:t>?</w:t>
            </w:r>
          </w:p>
          <w:p w14:paraId="6BF27C05" w14:textId="77777777" w:rsidR="005A21CF" w:rsidRPr="00C260DC"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 xml:space="preserve">Who at the PU contacts the patient for the Transition of Care (TOC) visit? </w:t>
            </w:r>
          </w:p>
          <w:p w14:paraId="508CC7D2" w14:textId="77777777" w:rsidR="005A21CF" w:rsidRPr="00C260DC"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What is the time frame for patient contact (e.g. 24-48 hours?)</w:t>
            </w:r>
          </w:p>
          <w:p w14:paraId="3BF0C786" w14:textId="43DAB4CE" w:rsidR="005A21CF" w:rsidRPr="00A23A55" w:rsidRDefault="005A21CF" w:rsidP="007470DF">
            <w:pPr>
              <w:pStyle w:val="ListParagraph"/>
              <w:numPr>
                <w:ilvl w:val="0"/>
                <w:numId w:val="166"/>
              </w:numPr>
              <w:rPr>
                <w:rFonts w:asciiTheme="minorHAnsi" w:hAnsiTheme="minorHAnsi"/>
                <w:sz w:val="22"/>
                <w:szCs w:val="22"/>
              </w:rPr>
            </w:pPr>
            <w:r w:rsidRPr="00C260DC">
              <w:rPr>
                <w:rFonts w:asciiTheme="minorHAnsi" w:hAnsiTheme="minorHAnsi"/>
                <w:sz w:val="22"/>
                <w:szCs w:val="22"/>
              </w:rPr>
              <w:t>Are same day appointments held for TOC visits?</w:t>
            </w:r>
          </w:p>
        </w:tc>
      </w:tr>
    </w:tbl>
    <w:p w14:paraId="0CB7E9B3" w14:textId="77777777" w:rsidR="00E57BE4" w:rsidRPr="00713BF9" w:rsidRDefault="00E57BE4" w:rsidP="0079555D">
      <w:pPr>
        <w:rPr>
          <w:rFonts w:ascii="Calibri" w:hAnsi="Calibri" w:cs="Arial"/>
          <w:bCs/>
          <w:sz w:val="22"/>
          <w:szCs w:val="22"/>
        </w:rPr>
      </w:pPr>
    </w:p>
    <w:p w14:paraId="068D2AD5" w14:textId="77777777" w:rsidR="00E57BE4" w:rsidRPr="00713BF9" w:rsidRDefault="00A24EB1">
      <w:pPr>
        <w:pStyle w:val="Heading2"/>
        <w:spacing w:before="0" w:after="0"/>
        <w:jc w:val="center"/>
        <w:rPr>
          <w:rFonts w:ascii="Calibri" w:hAnsi="Calibri"/>
        </w:rPr>
      </w:pPr>
      <w:bookmarkStart w:id="1281" w:name="_Hlk23342546"/>
      <w:r w:rsidRPr="00713BF9">
        <w:rPr>
          <w:rFonts w:ascii="Calibri" w:hAnsi="Calibri"/>
          <w:sz w:val="24"/>
          <w:szCs w:val="24"/>
        </w:rPr>
        <w:t>13.11</w:t>
      </w:r>
    </w:p>
    <w:p w14:paraId="70B0E6B2" w14:textId="0169112B" w:rsidR="00E57BE4" w:rsidRPr="00713BF9" w:rsidRDefault="00A24EB1">
      <w:pPr>
        <w:pStyle w:val="Heading2"/>
        <w:spacing w:before="0" w:after="0"/>
        <w:jc w:val="center"/>
        <w:rPr>
          <w:rFonts w:ascii="Calibri" w:hAnsi="Calibri"/>
        </w:rPr>
      </w:pPr>
      <w:r w:rsidRPr="00713BF9">
        <w:rPr>
          <w:rFonts w:ascii="Calibri" w:hAnsi="Calibri"/>
          <w:sz w:val="24"/>
          <w:szCs w:val="24"/>
        </w:rPr>
        <w:t xml:space="preserve">Practice is actively participating in the Michigan </w:t>
      </w:r>
      <w:r w:rsidR="00B239E4" w:rsidRPr="005B179D">
        <w:rPr>
          <w:rFonts w:ascii="Calibri" w:hAnsi="Calibri"/>
          <w:sz w:val="24"/>
          <w:szCs w:val="24"/>
        </w:rPr>
        <w:t>statewide</w:t>
      </w:r>
      <w:r w:rsidR="00B239E4">
        <w:rPr>
          <w:sz w:val="24"/>
        </w:rPr>
        <w:t xml:space="preserve"> </w:t>
      </w:r>
      <w:r w:rsidRPr="00713BF9">
        <w:rPr>
          <w:rFonts w:ascii="Calibri" w:hAnsi="Calibri"/>
          <w:sz w:val="24"/>
          <w:szCs w:val="24"/>
        </w:rPr>
        <w:t xml:space="preserve">Admission, Discharge, Transfer (ADT) </w:t>
      </w:r>
      <w:r w:rsidR="00B239E4">
        <w:rPr>
          <w:rFonts w:ascii="Calibri" w:hAnsi="Calibri"/>
          <w:sz w:val="24"/>
          <w:szCs w:val="24"/>
        </w:rPr>
        <w:t>Notification Use Case</w:t>
      </w:r>
    </w:p>
    <w:bookmarkEnd w:id="1281"/>
    <w:p w14:paraId="4D8F3924" w14:textId="77777777" w:rsidR="00414223" w:rsidRPr="00713BF9" w:rsidRDefault="00414223" w:rsidP="00414223">
      <w:pPr>
        <w:rPr>
          <w:rFonts w:ascii="Calibri" w:hAnsi="Calibri" w:cs="Arial"/>
          <w:bCs/>
          <w:i/>
          <w:sz w:val="22"/>
          <w:szCs w:val="22"/>
          <w:u w:val="single"/>
        </w:rPr>
      </w:pPr>
    </w:p>
    <w:p w14:paraId="0A900B4C" w14:textId="77777777" w:rsidR="00414223" w:rsidRPr="002756C1" w:rsidRDefault="008F79CA" w:rsidP="00414223">
      <w:pPr>
        <w:rPr>
          <w:rFonts w:ascii="Calibri" w:hAnsi="Calibri" w:cs="Arial"/>
          <w:bCs/>
          <w:i/>
          <w:u w:val="single"/>
        </w:rPr>
      </w:pPr>
      <w:r w:rsidRPr="008F79CA">
        <w:rPr>
          <w:rFonts w:ascii="Calibri" w:hAnsi="Calibri" w:cs="Arial"/>
          <w:bCs/>
          <w:i/>
          <w:u w:val="single"/>
        </w:rPr>
        <w:t>PCP and Specialist Guidelines:</w:t>
      </w:r>
    </w:p>
    <w:p w14:paraId="530E27B1" w14:textId="3F3F6965" w:rsidR="00E57BE4" w:rsidRPr="00713BF9" w:rsidRDefault="00A24EB1" w:rsidP="007470DF">
      <w:pPr>
        <w:numPr>
          <w:ilvl w:val="0"/>
          <w:numId w:val="147"/>
        </w:numPr>
        <w:rPr>
          <w:rFonts w:ascii="Calibri" w:hAnsi="Calibri"/>
          <w:sz w:val="22"/>
          <w:szCs w:val="22"/>
        </w:rPr>
      </w:pPr>
      <w:r w:rsidRPr="00713BF9">
        <w:rPr>
          <w:rFonts w:ascii="Calibri" w:hAnsi="Calibri" w:cs="Arial"/>
          <w:bCs/>
          <w:sz w:val="22"/>
          <w:szCs w:val="22"/>
        </w:rPr>
        <w:t>P</w:t>
      </w:r>
      <w:r w:rsidR="00AF4BCB">
        <w:rPr>
          <w:rFonts w:ascii="Calibri" w:hAnsi="Calibri" w:cs="Arial"/>
          <w:bCs/>
          <w:sz w:val="22"/>
          <w:szCs w:val="22"/>
        </w:rPr>
        <w:t>Os and/or p</w:t>
      </w:r>
      <w:r w:rsidRPr="00713BF9">
        <w:rPr>
          <w:rFonts w:ascii="Calibri" w:hAnsi="Calibri" w:cs="Arial"/>
          <w:bCs/>
          <w:sz w:val="22"/>
          <w:szCs w:val="22"/>
        </w:rPr>
        <w:t xml:space="preserve">ractice </w:t>
      </w:r>
      <w:r w:rsidR="00AF4BCB">
        <w:rPr>
          <w:rFonts w:ascii="Calibri" w:hAnsi="Calibri" w:cs="Arial"/>
          <w:bCs/>
          <w:sz w:val="22"/>
          <w:szCs w:val="22"/>
        </w:rPr>
        <w:t xml:space="preserve">unit </w:t>
      </w:r>
      <w:r w:rsidRPr="00713BF9">
        <w:rPr>
          <w:rFonts w:ascii="Calibri" w:hAnsi="Calibri" w:cs="Arial"/>
          <w:bCs/>
          <w:sz w:val="22"/>
          <w:szCs w:val="22"/>
        </w:rPr>
        <w:t xml:space="preserve">maintains </w:t>
      </w:r>
      <w:r w:rsidR="00AF4BCB">
        <w:rPr>
          <w:rFonts w:ascii="Calibri" w:hAnsi="Calibri" w:cs="Arial"/>
          <w:bCs/>
          <w:sz w:val="22"/>
          <w:szCs w:val="22"/>
        </w:rPr>
        <w:t xml:space="preserve">and submits a monthly </w:t>
      </w:r>
      <w:r w:rsidRPr="00713BF9">
        <w:rPr>
          <w:rFonts w:ascii="Calibri" w:hAnsi="Calibri" w:cs="Arial"/>
          <w:bCs/>
          <w:sz w:val="22"/>
          <w:szCs w:val="22"/>
        </w:rPr>
        <w:t xml:space="preserve"> all-patient list to MiHIN’s Active Care Relationship </w:t>
      </w:r>
      <w:r w:rsidR="00AF4BCB">
        <w:rPr>
          <w:rFonts w:ascii="Calibri" w:hAnsi="Calibri" w:cs="Arial"/>
          <w:bCs/>
          <w:sz w:val="22"/>
          <w:szCs w:val="22"/>
        </w:rPr>
        <w:t xml:space="preserve">Service </w:t>
      </w:r>
      <w:r w:rsidR="002B503D" w:rsidRPr="00C260DC">
        <w:rPr>
          <w:rFonts w:ascii="Calibri" w:hAnsi="Calibri" w:cs="Arial"/>
          <w:bCs/>
          <w:sz w:val="22"/>
          <w:szCs w:val="22"/>
        </w:rPr>
        <w:t xml:space="preserve">(ACRS) </w:t>
      </w:r>
      <w:r w:rsidRPr="00713BF9">
        <w:rPr>
          <w:rFonts w:ascii="Calibri" w:hAnsi="Calibri" w:cs="Arial"/>
          <w:bCs/>
          <w:sz w:val="22"/>
          <w:szCs w:val="22"/>
        </w:rPr>
        <w:t xml:space="preserve">in accordance with MiHIN’s </w:t>
      </w:r>
      <w:r w:rsidR="00AF4BCB">
        <w:rPr>
          <w:rFonts w:ascii="Calibri" w:hAnsi="Calibri" w:cs="Arial"/>
          <w:bCs/>
          <w:sz w:val="22"/>
          <w:szCs w:val="22"/>
        </w:rPr>
        <w:t xml:space="preserve">use case </w:t>
      </w:r>
      <w:r w:rsidRPr="00713BF9">
        <w:rPr>
          <w:rFonts w:ascii="Calibri" w:hAnsi="Calibri" w:cs="Arial"/>
          <w:bCs/>
          <w:sz w:val="22"/>
          <w:szCs w:val="22"/>
        </w:rPr>
        <w:t>specifications</w:t>
      </w:r>
      <w:r w:rsidR="00A42331">
        <w:rPr>
          <w:rFonts w:ascii="Calibri" w:hAnsi="Calibri" w:cs="Arial"/>
          <w:bCs/>
          <w:sz w:val="22"/>
          <w:szCs w:val="22"/>
        </w:rPr>
        <w:t>.</w:t>
      </w:r>
    </w:p>
    <w:p w14:paraId="153F5675" w14:textId="77777777" w:rsidR="00E57BE4" w:rsidRPr="00AF4BCB" w:rsidRDefault="00A24EB1" w:rsidP="007470DF">
      <w:pPr>
        <w:numPr>
          <w:ilvl w:val="0"/>
          <w:numId w:val="147"/>
        </w:numPr>
        <w:rPr>
          <w:rFonts w:ascii="Calibri" w:hAnsi="Calibri" w:cs="Arial"/>
          <w:bCs/>
          <w:sz w:val="22"/>
          <w:szCs w:val="22"/>
        </w:rPr>
      </w:pPr>
      <w:r w:rsidRPr="00AF4BCB">
        <w:rPr>
          <w:rFonts w:ascii="Calibri" w:hAnsi="Calibri" w:cs="Arial"/>
          <w:bCs/>
          <w:sz w:val="22"/>
          <w:szCs w:val="22"/>
        </w:rPr>
        <w:t>The practice has a process for managing protected health information in compliance with applicable standards for privacy and security.</w:t>
      </w:r>
    </w:p>
    <w:p w14:paraId="39E479AE" w14:textId="09526369" w:rsidR="00E57BE4" w:rsidRDefault="00A24EB1" w:rsidP="007470DF">
      <w:pPr>
        <w:numPr>
          <w:ilvl w:val="0"/>
          <w:numId w:val="147"/>
        </w:numPr>
        <w:rPr>
          <w:rFonts w:ascii="Calibri" w:hAnsi="Calibri" w:cs="Arial"/>
          <w:bCs/>
          <w:sz w:val="22"/>
          <w:szCs w:val="22"/>
        </w:rPr>
      </w:pPr>
      <w:r w:rsidRPr="00713BF9">
        <w:rPr>
          <w:rFonts w:ascii="Calibri" w:hAnsi="Calibri" w:cs="Arial"/>
          <w:bCs/>
          <w:sz w:val="22"/>
          <w:szCs w:val="22"/>
        </w:rPr>
        <w:t xml:space="preserve">The practice connects information received through the </w:t>
      </w:r>
      <w:r w:rsidR="00A7730E">
        <w:rPr>
          <w:rFonts w:ascii="Calibri" w:hAnsi="Calibri" w:cs="Arial"/>
          <w:bCs/>
          <w:sz w:val="22"/>
          <w:szCs w:val="22"/>
        </w:rPr>
        <w:t xml:space="preserve">statewide </w:t>
      </w:r>
      <w:r w:rsidRPr="00713BF9">
        <w:rPr>
          <w:rFonts w:ascii="Calibri" w:hAnsi="Calibri" w:cs="Arial"/>
          <w:bCs/>
          <w:sz w:val="22"/>
          <w:szCs w:val="22"/>
        </w:rPr>
        <w:t>HIE process with clinical processes, such as transition of care management following hospitalization.</w:t>
      </w:r>
    </w:p>
    <w:p w14:paraId="31B930E8" w14:textId="77777777" w:rsidR="00A7730E" w:rsidRPr="005B179D" w:rsidRDefault="00A7730E" w:rsidP="007470DF">
      <w:pPr>
        <w:numPr>
          <w:ilvl w:val="0"/>
          <w:numId w:val="147"/>
        </w:numPr>
        <w:rPr>
          <w:rFonts w:ascii="Calibri" w:hAnsi="Calibri" w:cs="Arial"/>
          <w:bCs/>
          <w:sz w:val="22"/>
          <w:szCs w:val="22"/>
        </w:rPr>
      </w:pPr>
      <w:r w:rsidRPr="005B179D">
        <w:rPr>
          <w:rFonts w:ascii="Calibri" w:hAnsi="Calibri" w:cs="Arial"/>
          <w:bCs/>
          <w:sz w:val="22"/>
          <w:szCs w:val="22"/>
        </w:rPr>
        <w:t>The practice appropriately documents receipt of notification of ED and inpatient admission on the day of admission or within the following 2 calendar days. Documentation must include the date the notification was received.</w:t>
      </w:r>
    </w:p>
    <w:p w14:paraId="38BC7AA0" w14:textId="77777777" w:rsidR="00A7730E" w:rsidRDefault="00A7730E" w:rsidP="005F51FE">
      <w:pPr>
        <w:ind w:left="1080"/>
        <w:rPr>
          <w:rFonts w:ascii="Calibri" w:hAnsi="Calibri" w:cs="Arial"/>
          <w:sz w:val="22"/>
          <w:szCs w:val="22"/>
        </w:rPr>
      </w:pPr>
    </w:p>
    <w:p w14:paraId="0D1CE460" w14:textId="77777777" w:rsidR="00A23A55" w:rsidRDefault="00A23A55" w:rsidP="00A23A55">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A23A55" w14:paraId="7B4C8423"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71FA63" w14:textId="6BA3FB5F" w:rsidR="00A23A55" w:rsidRPr="000433C5" w:rsidRDefault="00A23A55"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79F74B1" w14:textId="77777777" w:rsidR="00A23A55" w:rsidRPr="000433C5" w:rsidRDefault="00A23A55"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A23A55" w14:paraId="6D52E149"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762AC0" w14:textId="70267FE8" w:rsidR="00A23A55" w:rsidRPr="000433C5" w:rsidRDefault="00A23A55" w:rsidP="39CB47BB">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A23A55" w14:paraId="01634695" w14:textId="77777777" w:rsidTr="39CB47BB">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531A7B" w14:textId="352FA855" w:rsidR="00A23A55" w:rsidRPr="00263F9E" w:rsidRDefault="33833ADA"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What is the process</w:t>
            </w:r>
            <w:r w:rsidR="00A23A55" w:rsidRPr="00263F9E">
              <w:rPr>
                <w:rFonts w:asciiTheme="minorHAnsi" w:hAnsiTheme="minorHAnsi"/>
                <w:sz w:val="22"/>
                <w:szCs w:val="22"/>
              </w:rPr>
              <w:t xml:space="preserve"> for managing protected health information in compliance with applicable standards for privacy and security</w:t>
            </w:r>
            <w:r w:rsidR="5E51BD80" w:rsidRPr="00263F9E">
              <w:rPr>
                <w:rFonts w:asciiTheme="minorHAnsi" w:hAnsiTheme="minorHAnsi"/>
                <w:sz w:val="22"/>
                <w:szCs w:val="22"/>
              </w:rPr>
              <w:t>?</w:t>
            </w:r>
          </w:p>
          <w:p w14:paraId="7017DC5A" w14:textId="1979DFE1" w:rsidR="0EC9DB4F" w:rsidRDefault="0EC9DB4F" w:rsidP="007470DF">
            <w:pPr>
              <w:pStyle w:val="ListParagraph"/>
              <w:numPr>
                <w:ilvl w:val="0"/>
                <w:numId w:val="166"/>
              </w:numPr>
              <w:rPr>
                <w:sz w:val="22"/>
                <w:szCs w:val="22"/>
              </w:rPr>
            </w:pPr>
            <w:r w:rsidRPr="39CB47BB">
              <w:rPr>
                <w:rFonts w:asciiTheme="minorHAnsi" w:hAnsiTheme="minorHAnsi"/>
                <w:sz w:val="22"/>
                <w:szCs w:val="22"/>
              </w:rPr>
              <w:t>Who accesses the ADT information and how often?</w:t>
            </w:r>
          </w:p>
          <w:p w14:paraId="4B0BD9A6" w14:textId="5BDE0DE1" w:rsidR="00A23A55" w:rsidRDefault="58E62818" w:rsidP="007470DF">
            <w:pPr>
              <w:pStyle w:val="ListParagraph"/>
              <w:numPr>
                <w:ilvl w:val="0"/>
                <w:numId w:val="166"/>
              </w:numPr>
              <w:rPr>
                <w:rFonts w:asciiTheme="minorHAnsi" w:hAnsiTheme="minorHAnsi"/>
                <w:sz w:val="22"/>
                <w:szCs w:val="22"/>
              </w:rPr>
            </w:pPr>
            <w:r w:rsidRPr="39CB47BB">
              <w:rPr>
                <w:rFonts w:asciiTheme="minorHAnsi" w:hAnsiTheme="minorHAnsi"/>
                <w:sz w:val="22"/>
                <w:szCs w:val="22"/>
              </w:rPr>
              <w:t>How does the practice connect</w:t>
            </w:r>
            <w:r w:rsidR="00A23A55" w:rsidRPr="39CB47BB">
              <w:rPr>
                <w:rFonts w:asciiTheme="minorHAnsi" w:hAnsiTheme="minorHAnsi"/>
                <w:sz w:val="22"/>
                <w:szCs w:val="22"/>
              </w:rPr>
              <w:t xml:space="preserve"> information received through the HIE process with clinical processes, such as transition of care management following hospitalization</w:t>
            </w:r>
            <w:r w:rsidR="49670A72" w:rsidRPr="39CB47BB">
              <w:rPr>
                <w:rFonts w:asciiTheme="minorHAnsi" w:hAnsiTheme="minorHAnsi"/>
                <w:sz w:val="22"/>
                <w:szCs w:val="22"/>
              </w:rPr>
              <w:t>?</w:t>
            </w:r>
            <w:r w:rsidR="5A20E939" w:rsidRPr="39CB47BB">
              <w:rPr>
                <w:rFonts w:asciiTheme="minorHAnsi" w:hAnsiTheme="minorHAnsi"/>
                <w:sz w:val="22"/>
                <w:szCs w:val="22"/>
              </w:rPr>
              <w:t xml:space="preserve">  What is </w:t>
            </w:r>
            <w:r w:rsidR="00D7008C">
              <w:rPr>
                <w:rFonts w:asciiTheme="minorHAnsi" w:hAnsiTheme="minorHAnsi"/>
                <w:sz w:val="22"/>
                <w:szCs w:val="22"/>
              </w:rPr>
              <w:t>the practice’s</w:t>
            </w:r>
            <w:r w:rsidR="5A20E939" w:rsidRPr="39CB47BB">
              <w:rPr>
                <w:rFonts w:asciiTheme="minorHAnsi" w:hAnsiTheme="minorHAnsi"/>
                <w:sz w:val="22"/>
                <w:szCs w:val="22"/>
              </w:rPr>
              <w:t xml:space="preserve"> patient outreach process after an ED visit or IP visit (include timeframe)?</w:t>
            </w:r>
            <w:r w:rsidR="00D91E1D">
              <w:rPr>
                <w:rFonts w:asciiTheme="minorHAnsi" w:hAnsiTheme="minorHAnsi"/>
                <w:sz w:val="22"/>
                <w:szCs w:val="22"/>
              </w:rPr>
              <w:t xml:space="preserve"> </w:t>
            </w:r>
          </w:p>
          <w:p w14:paraId="4F032E00" w14:textId="7EBB2041" w:rsidR="00D91E1D" w:rsidRPr="00263F9E" w:rsidRDefault="33E0BF19" w:rsidP="007470DF">
            <w:pPr>
              <w:pStyle w:val="ListParagraph"/>
              <w:numPr>
                <w:ilvl w:val="0"/>
                <w:numId w:val="252"/>
              </w:numPr>
              <w:ind w:left="360"/>
            </w:pPr>
            <w:r w:rsidRPr="00263F9E">
              <w:rPr>
                <w:rFonts w:asciiTheme="minorHAnsi" w:hAnsiTheme="minorHAnsi"/>
                <w:sz w:val="22"/>
                <w:szCs w:val="22"/>
              </w:rPr>
              <w:t xml:space="preserve">Provide example: </w:t>
            </w:r>
            <w:r w:rsidR="00A7730E" w:rsidRPr="00263F9E">
              <w:rPr>
                <w:rFonts w:asciiTheme="minorHAnsi" w:hAnsiTheme="minorHAnsi"/>
                <w:sz w:val="22"/>
                <w:szCs w:val="22"/>
              </w:rPr>
              <w:t>The practice appropriately documents receipt of notification of ED and inpatient admission on the day of admission or within the following 2 calendar days. Documentation must include the date the notification was received</w:t>
            </w:r>
          </w:p>
          <w:p w14:paraId="222BB248" w14:textId="0564D905" w:rsidR="005A21CF" w:rsidRPr="00A23A55" w:rsidRDefault="005A21CF" w:rsidP="00263F9E">
            <w:pPr>
              <w:pStyle w:val="ListParagraph"/>
              <w:ind w:left="360"/>
              <w:rPr>
                <w:sz w:val="22"/>
                <w:szCs w:val="22"/>
              </w:rPr>
            </w:pPr>
          </w:p>
        </w:tc>
      </w:tr>
    </w:tbl>
    <w:p w14:paraId="446819EA" w14:textId="77777777" w:rsidR="004F47E2" w:rsidRPr="00713BF9" w:rsidRDefault="004F47E2" w:rsidP="00D9134B">
      <w:pPr>
        <w:rPr>
          <w:rFonts w:ascii="Calibri" w:hAnsi="Calibri" w:cs="Arial"/>
          <w:bCs/>
          <w:sz w:val="22"/>
          <w:szCs w:val="22"/>
        </w:rPr>
      </w:pPr>
    </w:p>
    <w:p w14:paraId="68B700F8" w14:textId="77777777" w:rsidR="006A5684" w:rsidRPr="00713BF9" w:rsidRDefault="006A5684" w:rsidP="006A5684">
      <w:pPr>
        <w:pStyle w:val="Heading2"/>
        <w:spacing w:before="0" w:after="0"/>
        <w:jc w:val="center"/>
        <w:rPr>
          <w:rFonts w:ascii="Calibri" w:hAnsi="Calibri"/>
        </w:rPr>
      </w:pPr>
      <w:bookmarkStart w:id="1282" w:name="_Hlk23338129"/>
      <w:r w:rsidRPr="00713BF9">
        <w:rPr>
          <w:rFonts w:ascii="Calibri" w:hAnsi="Calibri"/>
          <w:sz w:val="24"/>
          <w:szCs w:val="24"/>
        </w:rPr>
        <w:t>13.1</w:t>
      </w:r>
      <w:r>
        <w:rPr>
          <w:rFonts w:ascii="Calibri" w:hAnsi="Calibri"/>
          <w:sz w:val="24"/>
          <w:szCs w:val="24"/>
        </w:rPr>
        <w:t>2</w:t>
      </w:r>
    </w:p>
    <w:p w14:paraId="4FAD1790" w14:textId="03B86AB5" w:rsidR="006A5684" w:rsidRDefault="006A5684" w:rsidP="006A5684">
      <w:pPr>
        <w:pStyle w:val="Heading2"/>
        <w:spacing w:before="0" w:after="0"/>
        <w:jc w:val="center"/>
        <w:rPr>
          <w:rFonts w:ascii="Calibri" w:hAnsi="Calibri"/>
          <w:sz w:val="24"/>
          <w:szCs w:val="24"/>
        </w:rPr>
      </w:pPr>
      <w:r w:rsidRPr="00713BF9">
        <w:rPr>
          <w:rFonts w:ascii="Calibri" w:hAnsi="Calibri"/>
          <w:sz w:val="24"/>
          <w:szCs w:val="24"/>
        </w:rPr>
        <w:t xml:space="preserve">Practice is actively participating in the Michigan </w:t>
      </w:r>
      <w:r w:rsidR="00C6716F">
        <w:rPr>
          <w:rFonts w:ascii="Calibri" w:hAnsi="Calibri"/>
          <w:sz w:val="24"/>
          <w:szCs w:val="24"/>
        </w:rPr>
        <w:t>statewide Exchange CCDA Use Case</w:t>
      </w:r>
    </w:p>
    <w:p w14:paraId="3E6DD79D" w14:textId="77777777" w:rsidR="00851960" w:rsidRDefault="00851960"/>
    <w:p w14:paraId="16F575E2" w14:textId="77777777" w:rsidR="00735978" w:rsidRPr="002756C1" w:rsidRDefault="008F79CA" w:rsidP="00735978">
      <w:pPr>
        <w:rPr>
          <w:rFonts w:ascii="Calibri" w:hAnsi="Calibri" w:cs="Arial"/>
          <w:bCs/>
          <w:i/>
          <w:u w:val="single"/>
        </w:rPr>
      </w:pPr>
      <w:r w:rsidRPr="008F79CA">
        <w:rPr>
          <w:rFonts w:ascii="Calibri" w:hAnsi="Calibri" w:cs="Arial"/>
          <w:bCs/>
          <w:i/>
          <w:u w:val="single"/>
        </w:rPr>
        <w:t>PCP and Specialist Guidelines:</w:t>
      </w:r>
    </w:p>
    <w:p w14:paraId="00756153" w14:textId="77777777" w:rsidR="00C6716F" w:rsidRPr="005B179D" w:rsidRDefault="00C6716F" w:rsidP="007470DF">
      <w:pPr>
        <w:pStyle w:val="ListParagraph"/>
        <w:widowControl w:val="0"/>
        <w:numPr>
          <w:ilvl w:val="0"/>
          <w:numId w:val="181"/>
        </w:numPr>
        <w:tabs>
          <w:tab w:val="left" w:pos="1261"/>
        </w:tabs>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connects discharge information received through the statewide HIE process with clinical processes, such as transition of care management following hospitalization.</w:t>
      </w:r>
    </w:p>
    <w:p w14:paraId="32234BCD" w14:textId="77777777" w:rsidR="00C6716F" w:rsidRPr="005B179D" w:rsidRDefault="00C6716F" w:rsidP="007470DF">
      <w:pPr>
        <w:pStyle w:val="ListParagraph"/>
        <w:widowControl w:val="0"/>
        <w:numPr>
          <w:ilvl w:val="0"/>
          <w:numId w:val="181"/>
        </w:numPr>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has a process for managing protected health information in compliance with applicable standards for privacy and security.</w:t>
      </w:r>
    </w:p>
    <w:p w14:paraId="0F1FB61E" w14:textId="77777777" w:rsidR="00C6716F" w:rsidRPr="005B179D" w:rsidRDefault="00C6716F" w:rsidP="007470DF">
      <w:pPr>
        <w:pStyle w:val="ListParagraph"/>
        <w:widowControl w:val="0"/>
        <w:numPr>
          <w:ilvl w:val="0"/>
          <w:numId w:val="181"/>
        </w:numPr>
        <w:tabs>
          <w:tab w:val="left" w:pos="1261"/>
        </w:tabs>
        <w:autoSpaceDE w:val="0"/>
        <w:autoSpaceDN w:val="0"/>
        <w:contextualSpacing w:val="0"/>
        <w:rPr>
          <w:rFonts w:asciiTheme="minorHAnsi" w:hAnsiTheme="minorHAnsi" w:cstheme="minorHAnsi"/>
          <w:sz w:val="22"/>
          <w:szCs w:val="22"/>
        </w:rPr>
      </w:pPr>
      <w:r w:rsidRPr="005B179D">
        <w:rPr>
          <w:rFonts w:asciiTheme="minorHAnsi" w:hAnsiTheme="minorHAnsi" w:cstheme="minorHAnsi"/>
          <w:sz w:val="22"/>
          <w:szCs w:val="22"/>
        </w:rPr>
        <w:t>The practice appropriately documents receipt of discharge information in the patient medical record on the day of discharge or within the following 2 calendar days. Documentation must include the date the notification was received.</w:t>
      </w:r>
    </w:p>
    <w:p w14:paraId="4C1F69F8" w14:textId="207FF9C1" w:rsidR="00183439" w:rsidRDefault="00C6716F" w:rsidP="007470DF">
      <w:pPr>
        <w:numPr>
          <w:ilvl w:val="0"/>
          <w:numId w:val="181"/>
        </w:numPr>
        <w:rPr>
          <w:rFonts w:ascii="Calibri" w:hAnsi="Calibri" w:cs="Arial"/>
          <w:sz w:val="22"/>
          <w:szCs w:val="22"/>
        </w:rPr>
      </w:pPr>
      <w:r w:rsidRPr="39CB47BB">
        <w:rPr>
          <w:rFonts w:asciiTheme="minorHAnsi" w:hAnsiTheme="minorHAnsi" w:cstheme="minorBidi"/>
          <w:sz w:val="22"/>
          <w:szCs w:val="22"/>
        </w:rPr>
        <w:t>MiHIN Use case was previously referred to as the “Medication Reconciliation” use case.</w:t>
      </w:r>
      <w:r w:rsidR="009130BF" w:rsidRPr="39CB47BB">
        <w:rPr>
          <w:rFonts w:asciiTheme="minorHAnsi" w:hAnsiTheme="minorHAnsi" w:cstheme="minorBidi"/>
          <w:sz w:val="22"/>
          <w:szCs w:val="22"/>
        </w:rPr>
        <w:t xml:space="preserve"> </w:t>
      </w:r>
    </w:p>
    <w:bookmarkEnd w:id="1282"/>
    <w:p w14:paraId="6F26187E" w14:textId="77777777"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57E33ADD" w14:textId="77777777" w:rsidTr="39CB47BB">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8696C2"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D52430D" w14:textId="3593B07A" w:rsidR="00714F14" w:rsidRPr="000433C5" w:rsidRDefault="7435A795" w:rsidP="39CB47BB">
            <w:pPr>
              <w:jc w:val="center"/>
              <w:rPr>
                <w:rFonts w:asciiTheme="minorHAnsi" w:hAnsiTheme="minorHAnsi"/>
                <w:b/>
                <w:bCs/>
                <w:sz w:val="22"/>
                <w:szCs w:val="22"/>
              </w:rPr>
            </w:pPr>
            <w:r w:rsidRPr="39CB47BB">
              <w:rPr>
                <w:rFonts w:asciiTheme="minorHAnsi" w:hAnsiTheme="minorHAnsi"/>
                <w:b/>
                <w:bCs/>
                <w:sz w:val="22"/>
                <w:szCs w:val="22"/>
              </w:rPr>
              <w:t xml:space="preserve">Predicate Logic: </w:t>
            </w:r>
            <w:r w:rsidR="00C6716F" w:rsidRPr="39CB47BB">
              <w:rPr>
                <w:rFonts w:asciiTheme="minorHAnsi" w:hAnsiTheme="minorHAnsi"/>
                <w:b/>
                <w:bCs/>
                <w:sz w:val="22"/>
                <w:szCs w:val="22"/>
              </w:rPr>
              <w:t>13.11</w:t>
            </w:r>
          </w:p>
        </w:tc>
      </w:tr>
      <w:tr w:rsidR="00DE36B0" w14:paraId="4E9FBA56" w14:textId="77777777" w:rsidTr="004545F9">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8EA6BE" w14:textId="3A2DF7AB" w:rsidR="00DE36B0" w:rsidRPr="39CB47BB" w:rsidRDefault="00DE36B0" w:rsidP="00DE36B0">
            <w:pPr>
              <w:jc w:val="center"/>
              <w:rPr>
                <w:rFonts w:asciiTheme="minorHAnsi" w:hAnsiTheme="minorHAnsi"/>
                <w:b/>
                <w:bCs/>
                <w:sz w:val="22"/>
                <w:szCs w:val="22"/>
              </w:rPr>
            </w:pPr>
            <w:r w:rsidRPr="39CB47BB">
              <w:rPr>
                <w:rFonts w:asciiTheme="minorHAnsi" w:hAnsiTheme="minorHAnsi"/>
                <w:b/>
                <w:bCs/>
                <w:sz w:val="22"/>
                <w:szCs w:val="22"/>
              </w:rPr>
              <w:t>PCMH Validation Notes for Site Visits</w:t>
            </w:r>
          </w:p>
        </w:tc>
      </w:tr>
      <w:tr w:rsidR="00DE36B0" w14:paraId="02EDE12A" w14:textId="77777777" w:rsidTr="004545F9">
        <w:trPr>
          <w:jc w:val="center"/>
        </w:trPr>
        <w:tc>
          <w:tcPr>
            <w:tcW w:w="77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3397278" w14:textId="6BD15246" w:rsidR="00DE36B0" w:rsidRPr="00263F9E" w:rsidRDefault="00DE36B0"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Provide an example of documentation of receipt of discharge information in the patient medical record on the day of discharge or within 2 calendar days  Documentation must include the date the notification was received.</w:t>
            </w:r>
          </w:p>
          <w:p w14:paraId="6DE92A27" w14:textId="584E4096" w:rsidR="00DE36B0" w:rsidRPr="00263F9E" w:rsidRDefault="00DE36B0" w:rsidP="007470DF">
            <w:pPr>
              <w:pStyle w:val="ListParagraph"/>
              <w:numPr>
                <w:ilvl w:val="0"/>
                <w:numId w:val="166"/>
              </w:numPr>
              <w:rPr>
                <w:rFonts w:asciiTheme="minorHAnsi" w:hAnsiTheme="minorHAnsi"/>
                <w:sz w:val="22"/>
                <w:szCs w:val="22"/>
              </w:rPr>
            </w:pPr>
            <w:r w:rsidRPr="00263F9E">
              <w:rPr>
                <w:rFonts w:asciiTheme="minorHAnsi" w:hAnsiTheme="minorHAnsi"/>
                <w:sz w:val="22"/>
                <w:szCs w:val="22"/>
              </w:rPr>
              <w:t>Discuss the process: who accesses the discharge information, how often, and how the information is used</w:t>
            </w:r>
          </w:p>
          <w:p w14:paraId="1D69E7CA" w14:textId="77777777" w:rsidR="00DE36B0" w:rsidRPr="005F51FE" w:rsidRDefault="00DE36B0" w:rsidP="005F51FE">
            <w:pPr>
              <w:ind w:left="360"/>
              <w:rPr>
                <w:rFonts w:asciiTheme="minorHAnsi" w:hAnsiTheme="minorHAnsi"/>
                <w:b/>
                <w:bCs/>
                <w:sz w:val="22"/>
                <w:szCs w:val="22"/>
              </w:rPr>
            </w:pPr>
          </w:p>
        </w:tc>
      </w:tr>
    </w:tbl>
    <w:p w14:paraId="63E57A7E" w14:textId="4ACEE0AA" w:rsidR="00851960" w:rsidRDefault="00851960" w:rsidP="005F51FE">
      <w:pPr>
        <w:ind w:left="3600" w:firstLine="720"/>
        <w:rPr>
          <w:rFonts w:ascii="Calibri" w:eastAsia="Calibri" w:hAnsi="Calibri" w:cs="Calibri"/>
          <w:color w:val="4F6228" w:themeColor="accent3" w:themeShade="80"/>
          <w:sz w:val="22"/>
          <w:szCs w:val="22"/>
        </w:rPr>
      </w:pPr>
    </w:p>
    <w:p w14:paraId="586D2CAC" w14:textId="77777777" w:rsidR="00414223" w:rsidRPr="00713BF9" w:rsidRDefault="00414223" w:rsidP="00D9134B">
      <w:pPr>
        <w:rPr>
          <w:rFonts w:ascii="Calibri" w:hAnsi="Calibri" w:cs="Arial"/>
          <w:bCs/>
          <w:sz w:val="22"/>
          <w:szCs w:val="22"/>
        </w:rPr>
      </w:pPr>
    </w:p>
    <w:p w14:paraId="6F57B040" w14:textId="648EACE8" w:rsidR="00D9134B" w:rsidRPr="00713BF9" w:rsidRDefault="00A24EB1" w:rsidP="00D9134B">
      <w:pPr>
        <w:pStyle w:val="Heading1"/>
        <w:spacing w:before="0" w:after="0"/>
        <w:jc w:val="center"/>
        <w:rPr>
          <w:rFonts w:ascii="Calibri" w:hAnsi="Calibri"/>
          <w:sz w:val="28"/>
          <w:szCs w:val="28"/>
          <w:u w:val="single"/>
        </w:rPr>
      </w:pPr>
      <w:bookmarkStart w:id="1283" w:name="_Toc243438105"/>
      <w:bookmarkStart w:id="1284" w:name="_Toc243438205"/>
      <w:bookmarkStart w:id="1285" w:name="_Toc243438305"/>
      <w:bookmarkStart w:id="1286" w:name="_Toc243438405"/>
      <w:bookmarkStart w:id="1287" w:name="_Toc458507931"/>
      <w:bookmarkStart w:id="1288" w:name="_Toc118897889"/>
      <w:r w:rsidRPr="00713BF9">
        <w:rPr>
          <w:rFonts w:ascii="Calibri" w:hAnsi="Calibri"/>
          <w:sz w:val="28"/>
          <w:szCs w:val="28"/>
          <w:u w:val="single"/>
        </w:rPr>
        <w:t>14.0 Specialist Pre-Consultation and Referral Process</w:t>
      </w:r>
      <w:bookmarkEnd w:id="1283"/>
      <w:bookmarkEnd w:id="1284"/>
      <w:bookmarkEnd w:id="1285"/>
      <w:bookmarkEnd w:id="1286"/>
      <w:bookmarkEnd w:id="1287"/>
      <w:bookmarkEnd w:id="1288"/>
    </w:p>
    <w:p w14:paraId="12118B6D" w14:textId="77777777" w:rsidR="004B09DC" w:rsidRPr="00713BF9" w:rsidRDefault="004B09DC" w:rsidP="00D9134B">
      <w:pPr>
        <w:pStyle w:val="Heading2"/>
        <w:spacing w:before="0" w:after="0"/>
        <w:jc w:val="center"/>
        <w:rPr>
          <w:rFonts w:ascii="Calibri" w:hAnsi="Calibri" w:cs="Times New Roman"/>
          <w:b w:val="0"/>
          <w:bCs w:val="0"/>
          <w:i w:val="0"/>
          <w:iCs w:val="0"/>
          <w:sz w:val="24"/>
          <w:szCs w:val="24"/>
        </w:rPr>
      </w:pPr>
    </w:p>
    <w:p w14:paraId="461E97F5" w14:textId="4D10AFC1" w:rsidR="00E57BE4" w:rsidRDefault="00A24EB1">
      <w:pPr>
        <w:jc w:val="center"/>
        <w:rPr>
          <w:rFonts w:ascii="Calibri" w:hAnsi="Calibri" w:cs="Arial"/>
          <w:sz w:val="22"/>
        </w:rPr>
      </w:pPr>
      <w:r w:rsidRPr="00713BF9">
        <w:rPr>
          <w:rFonts w:ascii="Calibri" w:hAnsi="Calibri" w:cs="Arial"/>
          <w:sz w:val="22"/>
        </w:rPr>
        <w:t>Goal:  Process of referring patients from PCPs to specialists, and from specialists to sub-specialists, is well coordinated and patient-centered, and all providers have timely access to information needed to provide optimal care</w:t>
      </w:r>
      <w:r w:rsidR="00A42331">
        <w:rPr>
          <w:rFonts w:ascii="Calibri" w:hAnsi="Calibri" w:cs="Arial"/>
          <w:sz w:val="22"/>
        </w:rPr>
        <w:t>.</w:t>
      </w:r>
    </w:p>
    <w:p w14:paraId="1EB87729" w14:textId="77777777" w:rsidR="00F74C25" w:rsidRDefault="00F74C25">
      <w:pPr>
        <w:jc w:val="center"/>
        <w:rPr>
          <w:rFonts w:ascii="Calibri" w:hAnsi="Calibri" w:cs="Arial"/>
          <w:sz w:val="22"/>
        </w:rPr>
      </w:pPr>
    </w:p>
    <w:p w14:paraId="25C01B9D" w14:textId="2BB30738" w:rsidR="00F74C25" w:rsidRDefault="00F74C25" w:rsidP="00F74C25">
      <w:pPr>
        <w:jc w:val="center"/>
        <w:rPr>
          <w:rFonts w:ascii="Calibri" w:hAnsi="Calibri" w:cs="Arial"/>
          <w:sz w:val="22"/>
        </w:rPr>
      </w:pPr>
      <w:r w:rsidRPr="0077599B">
        <w:rPr>
          <w:rFonts w:ascii="Calibri" w:hAnsi="Calibri" w:cs="Arial"/>
          <w:sz w:val="22"/>
        </w:rPr>
        <w:t xml:space="preserve">11 total capabilities; </w:t>
      </w:r>
      <w:r w:rsidR="00AF50F5">
        <w:rPr>
          <w:rFonts w:ascii="Calibri" w:hAnsi="Calibri" w:cs="Arial"/>
          <w:sz w:val="22"/>
        </w:rPr>
        <w:t>4</w:t>
      </w:r>
      <w:r w:rsidRPr="0077599B">
        <w:rPr>
          <w:rFonts w:ascii="Calibri" w:hAnsi="Calibri" w:cs="Arial"/>
          <w:sz w:val="22"/>
        </w:rPr>
        <w:t xml:space="preserve"> retired</w:t>
      </w:r>
    </w:p>
    <w:p w14:paraId="55F026F5" w14:textId="77777777" w:rsidR="00F74C25" w:rsidRPr="00F74C25" w:rsidRDefault="00F74C25" w:rsidP="00F74C25">
      <w:pPr>
        <w:jc w:val="center"/>
        <w:rPr>
          <w:rFonts w:ascii="Calibri" w:hAnsi="Calibri" w:cs="Arial"/>
          <w:sz w:val="22"/>
        </w:rPr>
      </w:pPr>
      <w:r>
        <w:rPr>
          <w:rFonts w:ascii="Calibri" w:hAnsi="Calibri" w:cs="Arial"/>
          <w:sz w:val="22"/>
        </w:rPr>
        <w:t>All capabilities applicable to: Adult and Peds patients</w:t>
      </w:r>
    </w:p>
    <w:p w14:paraId="7913656F" w14:textId="77777777" w:rsidR="00E57BE4" w:rsidRPr="00713BF9" w:rsidRDefault="00E57BE4">
      <w:pPr>
        <w:rPr>
          <w:rFonts w:ascii="Calibri" w:hAnsi="Calibri"/>
        </w:rPr>
      </w:pPr>
    </w:p>
    <w:p w14:paraId="78274AC2" w14:textId="77777777" w:rsidR="00E57BE4" w:rsidRPr="00713BF9" w:rsidRDefault="00A24EB1">
      <w:pPr>
        <w:jc w:val="center"/>
        <w:rPr>
          <w:rFonts w:ascii="Calibri" w:hAnsi="Calibri"/>
        </w:rPr>
      </w:pPr>
      <w:r w:rsidRPr="00713BF9">
        <w:rPr>
          <w:rFonts w:ascii="Calibri" w:hAnsi="Calibri" w:cs="Arial"/>
          <w:i/>
          <w:sz w:val="22"/>
          <w:szCs w:val="22"/>
        </w:rPr>
        <w:t>Applicable to PCPs and specialists.</w:t>
      </w:r>
    </w:p>
    <w:p w14:paraId="166BE300" w14:textId="77777777" w:rsidR="00E57BE4" w:rsidRPr="00713BF9" w:rsidRDefault="00E57BE4">
      <w:pPr>
        <w:rPr>
          <w:rFonts w:ascii="Calibri" w:hAnsi="Calibri"/>
        </w:rPr>
      </w:pPr>
    </w:p>
    <w:p w14:paraId="43F0277B"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14.1</w:t>
      </w:r>
    </w:p>
    <w:p w14:paraId="6F27612A" w14:textId="70B4B70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 xml:space="preserve">Documented procedures are in place to guide each phase of the specialist referral process – including desired timeframes for appointment and information exchange - for </w:t>
      </w:r>
      <w:r w:rsidR="00E81E17">
        <w:rPr>
          <w:rFonts w:ascii="Calibri" w:hAnsi="Calibri"/>
          <w:sz w:val="24"/>
          <w:szCs w:val="24"/>
        </w:rPr>
        <w:t xml:space="preserve">all </w:t>
      </w:r>
      <w:r w:rsidRPr="00713BF9">
        <w:rPr>
          <w:rFonts w:ascii="Calibri" w:hAnsi="Calibri"/>
          <w:sz w:val="24"/>
          <w:szCs w:val="24"/>
        </w:rPr>
        <w:t xml:space="preserve">providers </w:t>
      </w:r>
    </w:p>
    <w:p w14:paraId="54C76D09" w14:textId="77777777" w:rsidR="00D9134B" w:rsidRPr="00713BF9" w:rsidRDefault="00D9134B" w:rsidP="00D9134B">
      <w:pPr>
        <w:rPr>
          <w:rFonts w:ascii="Calibri" w:hAnsi="Calibri" w:cs="Arial"/>
          <w:bCs/>
          <w:sz w:val="22"/>
          <w:szCs w:val="22"/>
        </w:rPr>
      </w:pPr>
    </w:p>
    <w:p w14:paraId="01AED7F4" w14:textId="77777777" w:rsidR="00D9134B" w:rsidRPr="002756C1" w:rsidRDefault="008F79CA" w:rsidP="00D9134B">
      <w:pPr>
        <w:rPr>
          <w:rFonts w:ascii="Calibri" w:hAnsi="Calibri" w:cs="Arial"/>
          <w:bCs/>
          <w:i/>
          <w:u w:val="single"/>
        </w:rPr>
      </w:pPr>
      <w:r w:rsidRPr="008F79CA">
        <w:rPr>
          <w:rFonts w:ascii="Calibri" w:hAnsi="Calibri" w:cs="Arial"/>
          <w:bCs/>
          <w:i/>
          <w:u w:val="single"/>
        </w:rPr>
        <w:t>PCP Guidelines:</w:t>
      </w:r>
    </w:p>
    <w:p w14:paraId="191CD597" w14:textId="789502BD" w:rsidR="00D9134B" w:rsidRPr="00713BF9" w:rsidRDefault="00A24EB1" w:rsidP="007470DF">
      <w:pPr>
        <w:pStyle w:val="ListParagraph"/>
        <w:numPr>
          <w:ilvl w:val="0"/>
          <w:numId w:val="247"/>
        </w:numPr>
        <w:ind w:left="1080"/>
        <w:rPr>
          <w:rFonts w:ascii="Calibri" w:hAnsi="Calibri" w:cs="Arial"/>
          <w:bCs/>
          <w:sz w:val="22"/>
          <w:szCs w:val="22"/>
        </w:rPr>
      </w:pPr>
      <w:r w:rsidRPr="00F513AF">
        <w:rPr>
          <w:rFonts w:ascii="Calibri" w:hAnsi="Calibri" w:cs="Arial"/>
          <w:bCs/>
          <w:sz w:val="22"/>
          <w:szCs w:val="22"/>
        </w:rPr>
        <w:t>Practice unit has defined parameters for specialist referral process, including timeframes, scheduling process, transfer of patient information to specialist, and reporting of results from specialist(s)</w:t>
      </w:r>
      <w:r w:rsidR="1CEF9CBA" w:rsidRPr="00F513AF">
        <w:rPr>
          <w:rFonts w:ascii="Calibri" w:hAnsi="Calibri" w:cs="Arial"/>
          <w:bCs/>
          <w:sz w:val="22"/>
          <w:szCs w:val="22"/>
        </w:rPr>
        <w:t>.</w:t>
      </w:r>
      <w:r w:rsidRPr="00F513AF">
        <w:rPr>
          <w:rFonts w:ascii="Calibri" w:hAnsi="Calibri" w:cs="Arial"/>
          <w:bCs/>
          <w:sz w:val="22"/>
          <w:szCs w:val="22"/>
        </w:rPr>
        <w:t xml:space="preserve"> </w:t>
      </w:r>
      <w:r w:rsidRPr="00713BF9">
        <w:rPr>
          <w:rFonts w:ascii="Calibri" w:hAnsi="Calibri" w:cs="Arial"/>
          <w:bCs/>
          <w:sz w:val="22"/>
          <w:szCs w:val="22"/>
        </w:rPr>
        <w:t>Parameters include procedures to ensure that specialists are being given the information they need prior to appointments, including but not limited to:</w:t>
      </w:r>
    </w:p>
    <w:p w14:paraId="023AAF31" w14:textId="6C5C7335"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Care manager</w:t>
      </w:r>
      <w:r w:rsidR="0037478D" w:rsidRPr="00713BF9">
        <w:rPr>
          <w:rFonts w:ascii="Calibri" w:hAnsi="Calibri" w:cs="Arial"/>
          <w:bCs/>
          <w:sz w:val="22"/>
          <w:szCs w:val="22"/>
        </w:rPr>
        <w:t xml:space="preserve"> name</w:t>
      </w:r>
      <w:r w:rsidRPr="00713BF9">
        <w:rPr>
          <w:rFonts w:ascii="Calibri" w:hAnsi="Calibri" w:cs="Arial"/>
          <w:bCs/>
          <w:sz w:val="22"/>
          <w:szCs w:val="22"/>
        </w:rPr>
        <w:t xml:space="preserve"> (if one assigned)</w:t>
      </w:r>
      <w:r w:rsidR="007D1457">
        <w:rPr>
          <w:rFonts w:ascii="Calibri" w:hAnsi="Calibri" w:cs="Arial"/>
          <w:bCs/>
          <w:sz w:val="22"/>
          <w:szCs w:val="22"/>
        </w:rPr>
        <w:t>.</w:t>
      </w:r>
    </w:p>
    <w:p w14:paraId="205F9A28" w14:textId="31BC9F82"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Names of other specialists seen for same condition</w:t>
      </w:r>
      <w:r w:rsidR="0000156E">
        <w:rPr>
          <w:rFonts w:ascii="Calibri" w:hAnsi="Calibri" w:cs="Arial"/>
          <w:bCs/>
          <w:sz w:val="22"/>
          <w:szCs w:val="22"/>
        </w:rPr>
        <w:t>, including behavioral health</w:t>
      </w:r>
      <w:r w:rsidR="007D1457">
        <w:rPr>
          <w:rFonts w:ascii="Calibri" w:hAnsi="Calibri" w:cs="Arial"/>
          <w:bCs/>
          <w:sz w:val="22"/>
          <w:szCs w:val="22"/>
        </w:rPr>
        <w:t>.</w:t>
      </w:r>
    </w:p>
    <w:p w14:paraId="0EA9C295" w14:textId="2C3FFD65" w:rsidR="00E57BE4" w:rsidRPr="00713BF9" w:rsidRDefault="00A24EB1" w:rsidP="007470DF">
      <w:pPr>
        <w:numPr>
          <w:ilvl w:val="2"/>
          <w:numId w:val="253"/>
        </w:numPr>
        <w:ind w:left="1800"/>
        <w:rPr>
          <w:rFonts w:ascii="Calibri" w:hAnsi="Calibri" w:cs="Arial"/>
          <w:bCs/>
          <w:sz w:val="22"/>
          <w:szCs w:val="22"/>
        </w:rPr>
      </w:pPr>
      <w:r w:rsidRPr="00713BF9">
        <w:rPr>
          <w:rFonts w:ascii="Calibri" w:hAnsi="Calibri" w:cs="Arial"/>
          <w:bCs/>
          <w:sz w:val="22"/>
          <w:szCs w:val="22"/>
        </w:rPr>
        <w:t>Requested service (e.g., single consult, co-management, assumption of care)</w:t>
      </w:r>
      <w:r w:rsidR="007D1457">
        <w:rPr>
          <w:rFonts w:ascii="Calibri" w:hAnsi="Calibri" w:cs="Arial"/>
          <w:bCs/>
          <w:sz w:val="22"/>
          <w:szCs w:val="22"/>
        </w:rPr>
        <w:t>.</w:t>
      </w:r>
      <w:r w:rsidRPr="00713BF9">
        <w:rPr>
          <w:rFonts w:ascii="Calibri" w:hAnsi="Calibri" w:cs="Arial"/>
          <w:bCs/>
          <w:sz w:val="22"/>
          <w:szCs w:val="22"/>
        </w:rPr>
        <w:t xml:space="preserve"> </w:t>
      </w:r>
    </w:p>
    <w:p w14:paraId="2F9EC666" w14:textId="2DE8C3E4" w:rsidR="00A24EB1" w:rsidRPr="00F513AF" w:rsidRDefault="0D93FDE2" w:rsidP="007470DF">
      <w:pPr>
        <w:numPr>
          <w:ilvl w:val="2"/>
          <w:numId w:val="253"/>
        </w:numPr>
        <w:ind w:left="1800"/>
        <w:rPr>
          <w:rFonts w:ascii="Calibri" w:hAnsi="Calibri" w:cs="Arial"/>
          <w:bCs/>
          <w:sz w:val="22"/>
          <w:szCs w:val="22"/>
        </w:rPr>
      </w:pPr>
      <w:r w:rsidRPr="00F513AF">
        <w:rPr>
          <w:rFonts w:ascii="Calibri" w:hAnsi="Calibri" w:cs="Arial"/>
          <w:bCs/>
          <w:sz w:val="22"/>
          <w:szCs w:val="22"/>
        </w:rPr>
        <w:t>Please reference #13 of Interpretive Guidelines: “Read Me First: The Essential FAQs about the PCMH and PCMH-N Program”</w:t>
      </w:r>
      <w:r w:rsidR="007D1457">
        <w:rPr>
          <w:rFonts w:ascii="Calibri" w:hAnsi="Calibri" w:cs="Arial"/>
          <w:bCs/>
          <w:sz w:val="22"/>
          <w:szCs w:val="22"/>
        </w:rPr>
        <w:t>.</w:t>
      </w:r>
    </w:p>
    <w:p w14:paraId="2B7064FD" w14:textId="393089B0" w:rsidR="39CB47BB" w:rsidRDefault="39CB47BB" w:rsidP="005F51FE">
      <w:pPr>
        <w:ind w:left="360"/>
      </w:pPr>
    </w:p>
    <w:p w14:paraId="6D55CECD" w14:textId="77777777" w:rsidR="00D9134B" w:rsidRPr="002756C1" w:rsidRDefault="008F79CA" w:rsidP="00D9134B">
      <w:pPr>
        <w:rPr>
          <w:rFonts w:ascii="Calibri" w:hAnsi="Calibri" w:cs="Arial"/>
          <w:bCs/>
          <w:i/>
          <w:u w:val="single"/>
        </w:rPr>
      </w:pPr>
      <w:r w:rsidRPr="008F79CA">
        <w:rPr>
          <w:rFonts w:ascii="Calibri" w:hAnsi="Calibri" w:cs="Arial"/>
          <w:bCs/>
          <w:i/>
          <w:u w:val="single"/>
        </w:rPr>
        <w:t>Specialist Guidelines:</w:t>
      </w:r>
    </w:p>
    <w:p w14:paraId="410B4392" w14:textId="14336338" w:rsidR="009421EA" w:rsidRDefault="00A24EB1" w:rsidP="007470DF">
      <w:pPr>
        <w:pStyle w:val="ListParagraph"/>
        <w:widowControl w:val="0"/>
        <w:numPr>
          <w:ilvl w:val="0"/>
          <w:numId w:val="254"/>
        </w:numPr>
        <w:tabs>
          <w:tab w:val="left" w:pos="1261"/>
        </w:tabs>
        <w:autoSpaceDE w:val="0"/>
        <w:autoSpaceDN w:val="0"/>
        <w:contextualSpacing w:val="0"/>
        <w:rPr>
          <w:rFonts w:ascii="Calibri" w:hAnsi="Calibri" w:cs="Calibri"/>
          <w:sz w:val="22"/>
          <w:szCs w:val="22"/>
        </w:rPr>
      </w:pPr>
      <w:r w:rsidRPr="00A0569D">
        <w:rPr>
          <w:rFonts w:ascii="Calibri" w:hAnsi="Calibri" w:cs="Calibri"/>
          <w:sz w:val="22"/>
          <w:szCs w:val="22"/>
        </w:rPr>
        <w:t>Practice unit has defined parameters for specialist referral process, including when patient is being referred from PCP to specialist, and when specialist is referring to another sub-specialty</w:t>
      </w:r>
      <w:r w:rsidR="00A42331">
        <w:rPr>
          <w:rFonts w:ascii="Calibri" w:hAnsi="Calibri" w:cs="Calibri"/>
          <w:sz w:val="22"/>
          <w:szCs w:val="22"/>
        </w:rPr>
        <w:t>.</w:t>
      </w:r>
    </w:p>
    <w:p w14:paraId="56132B1D" w14:textId="55AFBE25" w:rsidR="009B0886"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A0569D">
        <w:rPr>
          <w:rFonts w:ascii="Calibri" w:hAnsi="Calibri" w:cs="Calibri"/>
          <w:sz w:val="22"/>
          <w:szCs w:val="22"/>
        </w:rPr>
        <w:t>Parameters must define timeframes, scheduling process, transfer of patient information from re</w:t>
      </w:r>
      <w:r w:rsidRPr="005C69B3">
        <w:rPr>
          <w:rFonts w:ascii="Calibri" w:hAnsi="Calibri" w:cs="Calibri"/>
          <w:sz w:val="22"/>
          <w:szCs w:val="22"/>
        </w:rPr>
        <w:t>ferring physician to specialist, and reporting of results</w:t>
      </w:r>
      <w:r w:rsidR="007D1457">
        <w:rPr>
          <w:rFonts w:ascii="Calibri" w:hAnsi="Calibri" w:cs="Calibri"/>
          <w:sz w:val="22"/>
          <w:szCs w:val="22"/>
        </w:rPr>
        <w:t>.</w:t>
      </w:r>
    </w:p>
    <w:p w14:paraId="3869E77B" w14:textId="521E73BF" w:rsidR="009B0886"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5C69B3">
        <w:rPr>
          <w:rFonts w:ascii="Calibri" w:hAnsi="Calibri" w:cs="Calibri"/>
          <w:sz w:val="22"/>
          <w:szCs w:val="22"/>
        </w:rPr>
        <w:t>Parameters include procedures to ensure that PCPs are aware of what information is needed by specialist prior to appointments</w:t>
      </w:r>
      <w:r w:rsidR="007D1457">
        <w:rPr>
          <w:rFonts w:ascii="Calibri" w:hAnsi="Calibri" w:cs="Calibri"/>
          <w:sz w:val="22"/>
          <w:szCs w:val="22"/>
        </w:rPr>
        <w:t>.</w:t>
      </w:r>
    </w:p>
    <w:p w14:paraId="51E21B65" w14:textId="754B4C36" w:rsidR="00D62924" w:rsidRPr="005C69B3" w:rsidRDefault="00A24EB1" w:rsidP="007470DF">
      <w:pPr>
        <w:pStyle w:val="ListParagraph"/>
        <w:widowControl w:val="0"/>
        <w:numPr>
          <w:ilvl w:val="1"/>
          <w:numId w:val="254"/>
        </w:numPr>
        <w:tabs>
          <w:tab w:val="left" w:pos="1261"/>
        </w:tabs>
        <w:autoSpaceDE w:val="0"/>
        <w:autoSpaceDN w:val="0"/>
        <w:contextualSpacing w:val="0"/>
        <w:rPr>
          <w:rFonts w:ascii="Calibri" w:hAnsi="Calibri" w:cs="Calibri"/>
          <w:sz w:val="22"/>
          <w:szCs w:val="22"/>
        </w:rPr>
      </w:pPr>
      <w:r w:rsidRPr="005C69B3">
        <w:rPr>
          <w:rFonts w:ascii="Calibri" w:hAnsi="Calibri" w:cs="Calibri"/>
          <w:sz w:val="22"/>
          <w:szCs w:val="22"/>
        </w:rPr>
        <w:t>Parameters include procedures to ensure that when specialist is referring to a different specialist, the referring physician provides information needed prior to appointments</w:t>
      </w:r>
      <w:r w:rsidR="007D1457">
        <w:rPr>
          <w:rFonts w:ascii="Calibri" w:hAnsi="Calibri" w:cs="Calibri"/>
          <w:sz w:val="22"/>
          <w:szCs w:val="22"/>
        </w:rPr>
        <w:t>.</w:t>
      </w:r>
    </w:p>
    <w:p w14:paraId="6A41D6FE" w14:textId="77777777" w:rsidR="00714F14" w:rsidRDefault="00714F14" w:rsidP="00714F14">
      <w:pPr>
        <w:ind w:left="180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6A2C646D"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E1BE4A"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14E0BED"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0DD81262"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15A7ED" w14:textId="2CF60CBD"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7A616967" w14:textId="77777777" w:rsidTr="00714F14">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5CF0F438" w14:textId="0B2D56D4" w:rsidR="7435A795" w:rsidRDefault="79D803BB" w:rsidP="007470DF">
            <w:pPr>
              <w:pStyle w:val="ListParagraph"/>
              <w:numPr>
                <w:ilvl w:val="0"/>
                <w:numId w:val="166"/>
              </w:numPr>
              <w:rPr>
                <w:rFonts w:asciiTheme="minorHAnsi" w:eastAsiaTheme="minorEastAsia" w:hAnsiTheme="minorHAnsi" w:cstheme="minorBidi"/>
                <w:sz w:val="22"/>
                <w:szCs w:val="22"/>
              </w:rPr>
            </w:pPr>
            <w:r w:rsidRPr="2E82707B">
              <w:rPr>
                <w:rFonts w:ascii="Calibri" w:eastAsia="Calibri" w:hAnsi="Calibri" w:cs="Calibri"/>
                <w:sz w:val="22"/>
                <w:szCs w:val="22"/>
              </w:rPr>
              <w:t xml:space="preserve"> Provide policy/procedures with timeframes and include:</w:t>
            </w:r>
          </w:p>
          <w:p w14:paraId="54C4DF89" w14:textId="77777777" w:rsid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Care manager (if one assigned)</w:t>
            </w:r>
          </w:p>
          <w:p w14:paraId="1FC061D7" w14:textId="77777777" w:rsid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Names of other specialists seen for same condition</w:t>
            </w:r>
          </w:p>
          <w:p w14:paraId="32762B21" w14:textId="458FAAEF" w:rsidR="00714F14" w:rsidRPr="004857EF" w:rsidRDefault="00714F14" w:rsidP="007470DF">
            <w:pPr>
              <w:pStyle w:val="ListParagraph"/>
              <w:numPr>
                <w:ilvl w:val="1"/>
                <w:numId w:val="166"/>
              </w:numPr>
              <w:rPr>
                <w:rFonts w:asciiTheme="minorHAnsi" w:hAnsiTheme="minorHAnsi"/>
                <w:sz w:val="22"/>
                <w:szCs w:val="22"/>
              </w:rPr>
            </w:pPr>
            <w:r w:rsidRPr="004857EF">
              <w:rPr>
                <w:rFonts w:asciiTheme="minorHAnsi" w:hAnsiTheme="minorHAnsi"/>
                <w:sz w:val="22"/>
                <w:szCs w:val="22"/>
              </w:rPr>
              <w:t>Requested service (e.g., single consult, co-management, assumption of car</w:t>
            </w:r>
            <w:r w:rsidR="00C02B9D">
              <w:rPr>
                <w:rFonts w:asciiTheme="minorHAnsi" w:hAnsiTheme="minorHAnsi"/>
                <w:sz w:val="22"/>
                <w:szCs w:val="22"/>
              </w:rPr>
              <w:t>e</w:t>
            </w:r>
          </w:p>
        </w:tc>
      </w:tr>
      <w:tr w:rsidR="00714F14" w14:paraId="0122157C" w14:textId="77777777" w:rsidTr="0029544D">
        <w:trPr>
          <w:trHeight w:val="70"/>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157B26" w14:textId="77777777" w:rsidR="00714F14" w:rsidRPr="00860F49" w:rsidRDefault="00714F14" w:rsidP="00714F14">
            <w:pPr>
              <w:rPr>
                <w:rFonts w:asciiTheme="minorHAnsi" w:hAnsiTheme="minorHAnsi"/>
                <w:sz w:val="4"/>
                <w:szCs w:val="16"/>
              </w:rPr>
            </w:pPr>
          </w:p>
        </w:tc>
      </w:tr>
    </w:tbl>
    <w:p w14:paraId="50AE3FA8" w14:textId="238D62B8" w:rsidR="00E57BE4" w:rsidRDefault="00E57BE4" w:rsidP="0079555D">
      <w:pPr>
        <w:rPr>
          <w:rFonts w:ascii="Calibri" w:hAnsi="Calibri" w:cs="Arial"/>
          <w:bCs/>
          <w:sz w:val="22"/>
          <w:szCs w:val="22"/>
        </w:rPr>
      </w:pPr>
    </w:p>
    <w:p w14:paraId="267719C9" w14:textId="68FD2FFB" w:rsidR="00F0681E" w:rsidRPr="00EB57B9" w:rsidRDefault="00F0681E" w:rsidP="00EB57B9">
      <w:pPr>
        <w:pStyle w:val="Heading2"/>
        <w:spacing w:before="0" w:after="0"/>
        <w:jc w:val="center"/>
        <w:rPr>
          <w:rFonts w:ascii="Calibri" w:hAnsi="Calibri"/>
          <w:sz w:val="24"/>
          <w:szCs w:val="24"/>
        </w:rPr>
      </w:pPr>
    </w:p>
    <w:p w14:paraId="7D3E885C" w14:textId="4A859357" w:rsidR="00730893" w:rsidRDefault="00A24EB1" w:rsidP="00EB57B9">
      <w:pPr>
        <w:pStyle w:val="Heading2"/>
        <w:spacing w:before="0" w:after="0"/>
        <w:jc w:val="center"/>
        <w:rPr>
          <w:rFonts w:ascii="Calibri" w:hAnsi="Calibri"/>
          <w:sz w:val="24"/>
          <w:szCs w:val="24"/>
        </w:rPr>
      </w:pPr>
      <w:r w:rsidRPr="00EB57B9">
        <w:rPr>
          <w:rFonts w:ascii="Calibri" w:hAnsi="Calibri"/>
          <w:sz w:val="24"/>
          <w:szCs w:val="24"/>
        </w:rPr>
        <w:t>14.2</w:t>
      </w:r>
      <w:r w:rsidR="00F82B5F" w:rsidRPr="00EB57B9">
        <w:rPr>
          <w:rFonts w:ascii="Calibri" w:hAnsi="Calibri"/>
          <w:sz w:val="24"/>
          <w:szCs w:val="24"/>
        </w:rPr>
        <w:t xml:space="preserve"> </w:t>
      </w:r>
      <w:r w:rsidR="00117CE5" w:rsidRPr="00EB57B9">
        <w:rPr>
          <w:rFonts w:ascii="Calibri" w:hAnsi="Calibri"/>
          <w:sz w:val="24"/>
          <w:szCs w:val="24"/>
        </w:rPr>
        <w:t>–</w:t>
      </w:r>
      <w:r w:rsidR="00F82B5F" w:rsidRPr="00EB57B9">
        <w:rPr>
          <w:rFonts w:ascii="Calibri" w:hAnsi="Calibri"/>
          <w:sz w:val="24"/>
          <w:szCs w:val="24"/>
        </w:rPr>
        <w:t xml:space="preserve"> Retired</w:t>
      </w:r>
      <w:r w:rsidR="00117CE5" w:rsidRPr="00EB57B9">
        <w:rPr>
          <w:rFonts w:ascii="Calibri" w:hAnsi="Calibri"/>
          <w:sz w:val="24"/>
          <w:szCs w:val="24"/>
        </w:rPr>
        <w:t xml:space="preserve"> (as of 2020)</w:t>
      </w:r>
    </w:p>
    <w:p w14:paraId="017256BD" w14:textId="77777777" w:rsidR="00EB57B9" w:rsidRPr="00EB57B9" w:rsidRDefault="00EB57B9" w:rsidP="00EB57B9"/>
    <w:p w14:paraId="2190FC99" w14:textId="47D9972A"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14.3</w:t>
      </w:r>
      <w:r w:rsidR="00F82B5F">
        <w:rPr>
          <w:rFonts w:ascii="Calibri" w:hAnsi="Calibri"/>
          <w:sz w:val="24"/>
          <w:szCs w:val="24"/>
        </w:rPr>
        <w:t xml:space="preserve"> </w:t>
      </w:r>
      <w:r w:rsidR="00117CE5">
        <w:rPr>
          <w:rFonts w:ascii="Calibri" w:hAnsi="Calibri"/>
          <w:sz w:val="24"/>
          <w:szCs w:val="24"/>
        </w:rPr>
        <w:t>–</w:t>
      </w:r>
      <w:r w:rsidR="00F82B5F">
        <w:rPr>
          <w:rFonts w:ascii="Calibri" w:hAnsi="Calibri"/>
          <w:sz w:val="24"/>
          <w:szCs w:val="24"/>
        </w:rPr>
        <w:t xml:space="preserve"> Retired</w:t>
      </w:r>
      <w:r w:rsidR="00117CE5">
        <w:rPr>
          <w:rFonts w:ascii="Calibri" w:hAnsi="Calibri"/>
          <w:sz w:val="24"/>
          <w:szCs w:val="24"/>
        </w:rPr>
        <w:t xml:space="preserve"> (as of 2019)</w:t>
      </w:r>
    </w:p>
    <w:p w14:paraId="60DE23F8" w14:textId="77777777" w:rsidR="00D9134B" w:rsidRPr="00713BF9" w:rsidRDefault="00D9134B" w:rsidP="00D9134B">
      <w:pPr>
        <w:rPr>
          <w:rFonts w:ascii="Calibri" w:hAnsi="Calibri" w:cs="Arial"/>
          <w:bCs/>
          <w:sz w:val="22"/>
          <w:szCs w:val="22"/>
        </w:rPr>
      </w:pPr>
    </w:p>
    <w:p w14:paraId="4516C13A"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14.4</w:t>
      </w:r>
    </w:p>
    <w:p w14:paraId="14FFA9A3" w14:textId="77777777" w:rsidR="00D9134B" w:rsidRPr="00713BF9" w:rsidRDefault="00A24EB1" w:rsidP="00D9134B">
      <w:pPr>
        <w:pStyle w:val="Heading2"/>
        <w:spacing w:before="0" w:after="0"/>
        <w:jc w:val="center"/>
        <w:rPr>
          <w:rFonts w:ascii="Calibri" w:hAnsi="Calibri"/>
          <w:sz w:val="24"/>
          <w:szCs w:val="24"/>
        </w:rPr>
      </w:pPr>
      <w:smartTag w:uri="urn:schemas-microsoft-com:office:smarttags" w:element="place">
        <w:r w:rsidRPr="00713BF9">
          <w:rPr>
            <w:rFonts w:ascii="Calibri" w:hAnsi="Calibri"/>
            <w:sz w:val="24"/>
            <w:szCs w:val="24"/>
          </w:rPr>
          <w:t>PO</w:t>
        </w:r>
      </w:smartTag>
      <w:r w:rsidRPr="00713BF9">
        <w:rPr>
          <w:rFonts w:ascii="Calibri" w:hAnsi="Calibri"/>
          <w:sz w:val="24"/>
          <w:szCs w:val="24"/>
        </w:rPr>
        <w:t xml:space="preserve"> or Practice Unit has developed specialist referral materials supportive of process and individual patient needs</w:t>
      </w:r>
    </w:p>
    <w:p w14:paraId="2F1B8458" w14:textId="77777777" w:rsidR="00D9134B" w:rsidRPr="00713BF9" w:rsidRDefault="00D9134B" w:rsidP="00D9134B">
      <w:pPr>
        <w:rPr>
          <w:rFonts w:ascii="Calibri" w:hAnsi="Calibri" w:cs="Arial"/>
          <w:bCs/>
          <w:sz w:val="22"/>
          <w:szCs w:val="22"/>
        </w:rPr>
      </w:pPr>
    </w:p>
    <w:p w14:paraId="4DB0EB4D" w14:textId="77777777" w:rsidR="00D9134B" w:rsidRPr="002756C1" w:rsidRDefault="008F79CA" w:rsidP="00D9134B">
      <w:pPr>
        <w:rPr>
          <w:rFonts w:ascii="Calibri" w:hAnsi="Calibri" w:cs="Arial"/>
          <w:bCs/>
          <w:i/>
          <w:u w:val="single"/>
        </w:rPr>
      </w:pPr>
      <w:r w:rsidRPr="008F79CA">
        <w:rPr>
          <w:rFonts w:ascii="Calibri" w:hAnsi="Calibri" w:cs="Arial"/>
          <w:bCs/>
          <w:i/>
          <w:u w:val="single"/>
        </w:rPr>
        <w:t xml:space="preserve">PCP Guidelines: </w:t>
      </w:r>
    </w:p>
    <w:p w14:paraId="173FBFD1" w14:textId="77777777" w:rsidR="00D9134B" w:rsidRPr="00713BF9" w:rsidRDefault="002756C1" w:rsidP="007470DF">
      <w:pPr>
        <w:pStyle w:val="ListParagraph"/>
        <w:numPr>
          <w:ilvl w:val="0"/>
          <w:numId w:val="256"/>
        </w:numPr>
        <w:rPr>
          <w:rFonts w:ascii="Calibri" w:hAnsi="Calibri" w:cs="Arial"/>
          <w:bCs/>
          <w:sz w:val="22"/>
          <w:szCs w:val="22"/>
        </w:rPr>
      </w:pPr>
      <w:r>
        <w:rPr>
          <w:rFonts w:ascii="Calibri" w:hAnsi="Calibri" w:cs="Arial"/>
          <w:bCs/>
          <w:sz w:val="22"/>
          <w:szCs w:val="22"/>
        </w:rPr>
        <w:t>M</w:t>
      </w:r>
      <w:r w:rsidR="00A24EB1" w:rsidRPr="00713BF9">
        <w:rPr>
          <w:rFonts w:ascii="Calibri" w:hAnsi="Calibri" w:cs="Arial"/>
          <w:bCs/>
          <w:sz w:val="22"/>
          <w:szCs w:val="22"/>
        </w:rPr>
        <w:t>aterials for processing the referral in the PCP office and for receipt by the specialist include the following information:</w:t>
      </w:r>
    </w:p>
    <w:p w14:paraId="28A56CE7" w14:textId="64B7AE0C" w:rsidR="00A716D7" w:rsidRPr="00DB666D" w:rsidRDefault="00A24EB1" w:rsidP="007470DF">
      <w:pPr>
        <w:numPr>
          <w:ilvl w:val="1"/>
          <w:numId w:val="258"/>
        </w:numPr>
        <w:rPr>
          <w:rFonts w:ascii="Calibri" w:hAnsi="Calibri" w:cs="Arial"/>
          <w:sz w:val="22"/>
          <w:szCs w:val="20"/>
        </w:rPr>
      </w:pPr>
      <w:r w:rsidRPr="00DB666D">
        <w:rPr>
          <w:rFonts w:ascii="Calibri" w:hAnsi="Calibri" w:cs="Arial"/>
          <w:sz w:val="22"/>
          <w:szCs w:val="20"/>
        </w:rPr>
        <w:t>Basic information about the specialist, including name, office location and hours</w:t>
      </w:r>
      <w:r w:rsidR="007D1457">
        <w:rPr>
          <w:rFonts w:ascii="Calibri" w:hAnsi="Calibri" w:cs="Arial"/>
          <w:sz w:val="22"/>
          <w:szCs w:val="20"/>
        </w:rPr>
        <w:t>.</w:t>
      </w:r>
      <w:r w:rsidR="00A716D7">
        <w:rPr>
          <w:rFonts w:ascii="Calibri" w:hAnsi="Calibri" w:cs="Arial"/>
          <w:sz w:val="22"/>
          <w:szCs w:val="20"/>
        </w:rPr>
        <w:t xml:space="preserve"> </w:t>
      </w:r>
    </w:p>
    <w:p w14:paraId="4B864411" w14:textId="759CFB11" w:rsidR="00A716D7" w:rsidRDefault="00A24EB1" w:rsidP="007470DF">
      <w:pPr>
        <w:numPr>
          <w:ilvl w:val="1"/>
          <w:numId w:val="258"/>
        </w:numPr>
        <w:rPr>
          <w:rFonts w:ascii="Calibri" w:hAnsi="Calibri" w:cs="Arial"/>
          <w:sz w:val="22"/>
          <w:szCs w:val="20"/>
        </w:rPr>
      </w:pPr>
      <w:r w:rsidRPr="00A716D7">
        <w:rPr>
          <w:rFonts w:ascii="Calibri" w:hAnsi="Calibri" w:cs="Arial"/>
          <w:sz w:val="22"/>
          <w:szCs w:val="20"/>
        </w:rPr>
        <w:t>Expectations about the specialist visit: e.g., consultation, test/procedure, transfer of responsibility for patient management</w:t>
      </w:r>
      <w:r w:rsidR="007D1457">
        <w:rPr>
          <w:rFonts w:ascii="Calibri" w:hAnsi="Calibri" w:cs="Arial"/>
          <w:sz w:val="22"/>
          <w:szCs w:val="20"/>
        </w:rPr>
        <w:t>.</w:t>
      </w:r>
      <w:r w:rsidR="00A716D7" w:rsidRPr="00A716D7">
        <w:rPr>
          <w:rFonts w:ascii="Calibri" w:hAnsi="Calibri" w:cs="Arial"/>
          <w:sz w:val="22"/>
          <w:szCs w:val="20"/>
        </w:rPr>
        <w:t xml:space="preserve"> </w:t>
      </w:r>
    </w:p>
    <w:p w14:paraId="5695BAAC" w14:textId="7B258002" w:rsidR="00755BE5" w:rsidRDefault="00A24EB1" w:rsidP="007470DF">
      <w:pPr>
        <w:numPr>
          <w:ilvl w:val="1"/>
          <w:numId w:val="258"/>
        </w:numPr>
        <w:rPr>
          <w:rFonts w:ascii="Calibri" w:hAnsi="Calibri" w:cs="Arial"/>
          <w:sz w:val="22"/>
          <w:szCs w:val="20"/>
        </w:rPr>
      </w:pPr>
      <w:r w:rsidRPr="00A716D7">
        <w:rPr>
          <w:rFonts w:ascii="Calibri" w:hAnsi="Calibri" w:cs="Arial"/>
          <w:sz w:val="22"/>
          <w:szCs w:val="20"/>
        </w:rPr>
        <w:t>Expected duration of specialist involvement, if PCP is able to determine in advanc</w:t>
      </w:r>
      <w:r w:rsidR="00755BE5">
        <w:rPr>
          <w:rFonts w:ascii="Calibri" w:hAnsi="Calibri" w:cs="Arial"/>
          <w:sz w:val="22"/>
          <w:szCs w:val="20"/>
        </w:rPr>
        <w:t>e</w:t>
      </w:r>
    </w:p>
    <w:p w14:paraId="68ACC49C" w14:textId="2258ACEB" w:rsidR="00755BE5" w:rsidRDefault="00755BE5" w:rsidP="007470DF">
      <w:pPr>
        <w:numPr>
          <w:ilvl w:val="1"/>
          <w:numId w:val="258"/>
        </w:numPr>
        <w:rPr>
          <w:rFonts w:ascii="Calibri" w:hAnsi="Calibri" w:cs="Arial"/>
          <w:sz w:val="22"/>
          <w:szCs w:val="20"/>
        </w:rPr>
      </w:pPr>
      <w:r>
        <w:rPr>
          <w:rFonts w:ascii="Calibri" w:hAnsi="Calibri" w:cs="Arial"/>
          <w:sz w:val="22"/>
          <w:szCs w:val="20"/>
        </w:rPr>
        <w:t>How quickly patient should see the specialist</w:t>
      </w:r>
      <w:r w:rsidR="007D1457">
        <w:rPr>
          <w:rFonts w:ascii="Calibri" w:hAnsi="Calibri" w:cs="Arial"/>
          <w:sz w:val="22"/>
          <w:szCs w:val="20"/>
        </w:rPr>
        <w:t>.</w:t>
      </w:r>
    </w:p>
    <w:p w14:paraId="1FD99B50" w14:textId="3EEE8305" w:rsidR="00D9134B" w:rsidRPr="00A716D7" w:rsidRDefault="00A24EB1" w:rsidP="007470DF">
      <w:pPr>
        <w:numPr>
          <w:ilvl w:val="1"/>
          <w:numId w:val="258"/>
        </w:numPr>
        <w:rPr>
          <w:rFonts w:ascii="Calibri" w:hAnsi="Calibri" w:cs="Arial"/>
          <w:sz w:val="22"/>
          <w:szCs w:val="20"/>
        </w:rPr>
      </w:pPr>
      <w:r w:rsidRPr="00AE4775">
        <w:rPr>
          <w:rFonts w:ascii="Calibri" w:hAnsi="Calibri" w:cs="Arial"/>
          <w:sz w:val="22"/>
          <w:szCs w:val="20"/>
        </w:rPr>
        <w:t>Referral materials may be provided to specialist and patient (where appropriate for patient) in writing or via email</w:t>
      </w:r>
      <w:r w:rsidR="007D1457">
        <w:rPr>
          <w:rFonts w:ascii="Calibri" w:hAnsi="Calibri" w:cs="Arial"/>
          <w:sz w:val="22"/>
          <w:szCs w:val="20"/>
        </w:rPr>
        <w:t>.</w:t>
      </w:r>
      <w:r w:rsidRPr="00AE4775">
        <w:rPr>
          <w:rFonts w:ascii="Calibri" w:hAnsi="Calibri" w:cs="Arial"/>
          <w:sz w:val="22"/>
          <w:szCs w:val="20"/>
        </w:rPr>
        <w:t xml:space="preserve"> </w:t>
      </w:r>
    </w:p>
    <w:p w14:paraId="7A280887" w14:textId="1100C031" w:rsidR="00D9134B" w:rsidRPr="00713BF9" w:rsidRDefault="00A24EB1" w:rsidP="007470DF">
      <w:pPr>
        <w:numPr>
          <w:ilvl w:val="2"/>
          <w:numId w:val="255"/>
        </w:numPr>
        <w:rPr>
          <w:rFonts w:ascii="Calibri" w:hAnsi="Calibri" w:cs="Arial"/>
          <w:bCs/>
          <w:sz w:val="22"/>
          <w:szCs w:val="22"/>
        </w:rPr>
      </w:pPr>
      <w:r w:rsidRPr="00713BF9">
        <w:rPr>
          <w:rFonts w:ascii="Calibri" w:hAnsi="Calibri" w:cs="Arial"/>
          <w:bCs/>
          <w:sz w:val="22"/>
          <w:szCs w:val="22"/>
        </w:rPr>
        <w:t>If referral materials are not appropriate for patient, verbal or other communication mechanism may be used to ensure patient understands timeframe and purpose of referral</w:t>
      </w:r>
    </w:p>
    <w:p w14:paraId="6CDC1348" w14:textId="5076ABAA" w:rsidR="00D9134B" w:rsidRPr="00713BF9" w:rsidRDefault="00D9134B" w:rsidP="00D9134B">
      <w:pPr>
        <w:rPr>
          <w:rFonts w:ascii="Calibri" w:hAnsi="Calibri" w:cs="Arial"/>
          <w:bCs/>
          <w:sz w:val="22"/>
          <w:szCs w:val="22"/>
        </w:rPr>
      </w:pPr>
    </w:p>
    <w:p w14:paraId="51DCB541" w14:textId="0C05B7AB" w:rsidR="00D9134B" w:rsidRPr="002756C1" w:rsidRDefault="008F79CA" w:rsidP="00D9134B">
      <w:pPr>
        <w:rPr>
          <w:rFonts w:ascii="Calibri" w:hAnsi="Calibri" w:cs="Arial"/>
          <w:bCs/>
          <w:i/>
          <w:u w:val="single"/>
        </w:rPr>
      </w:pPr>
      <w:r w:rsidRPr="008F79CA">
        <w:rPr>
          <w:rFonts w:ascii="Calibri" w:hAnsi="Calibri" w:cs="Arial"/>
          <w:bCs/>
          <w:i/>
          <w:u w:val="single"/>
        </w:rPr>
        <w:t xml:space="preserve">Specialist Guidelines: </w:t>
      </w:r>
    </w:p>
    <w:p w14:paraId="1B226172" w14:textId="12722899" w:rsidR="00D9134B" w:rsidRPr="00713BF9" w:rsidRDefault="00A24EB1" w:rsidP="007470DF">
      <w:pPr>
        <w:pStyle w:val="ListParagraph"/>
        <w:numPr>
          <w:ilvl w:val="0"/>
          <w:numId w:val="257"/>
        </w:numPr>
        <w:ind w:left="1080"/>
        <w:rPr>
          <w:rFonts w:ascii="Calibri" w:hAnsi="Calibri" w:cs="Arial"/>
          <w:bCs/>
          <w:sz w:val="22"/>
          <w:szCs w:val="22"/>
        </w:rPr>
      </w:pPr>
      <w:r w:rsidRPr="00713BF9">
        <w:rPr>
          <w:rFonts w:ascii="Calibri" w:hAnsi="Calibri" w:cs="Arial"/>
          <w:bCs/>
          <w:sz w:val="22"/>
          <w:szCs w:val="22"/>
        </w:rPr>
        <w:t>Processes are in place to ensure PCP referral materials are used appropriately by the specialist and other team members in the specialist office</w:t>
      </w:r>
      <w:r w:rsidR="00A42331">
        <w:rPr>
          <w:rFonts w:ascii="Calibri" w:hAnsi="Calibri" w:cs="Arial"/>
          <w:bCs/>
          <w:sz w:val="22"/>
          <w:szCs w:val="22"/>
        </w:rPr>
        <w:t>.</w:t>
      </w:r>
      <w:r w:rsidRPr="00713BF9">
        <w:rPr>
          <w:rFonts w:ascii="Calibri" w:hAnsi="Calibri" w:cs="Arial"/>
          <w:bCs/>
          <w:sz w:val="22"/>
          <w:szCs w:val="22"/>
        </w:rPr>
        <w:t xml:space="preserve"> </w:t>
      </w:r>
    </w:p>
    <w:p w14:paraId="11011C4C" w14:textId="448E8F3D" w:rsidR="00DD501F" w:rsidRPr="00713BF9" w:rsidRDefault="00A24EB1" w:rsidP="007470DF">
      <w:pPr>
        <w:pStyle w:val="ListParagraph"/>
        <w:numPr>
          <w:ilvl w:val="0"/>
          <w:numId w:val="257"/>
        </w:numPr>
        <w:ind w:left="1080"/>
        <w:rPr>
          <w:rFonts w:ascii="Calibri" w:hAnsi="Calibri" w:cs="Arial"/>
          <w:bCs/>
          <w:sz w:val="22"/>
          <w:szCs w:val="22"/>
        </w:rPr>
      </w:pPr>
      <w:r w:rsidRPr="00713BF9">
        <w:rPr>
          <w:rFonts w:ascii="Calibri" w:hAnsi="Calibri" w:cs="Arial"/>
          <w:bCs/>
          <w:sz w:val="22"/>
          <w:szCs w:val="22"/>
        </w:rPr>
        <w:t>Specialist practice must provide patient with a summary of the specialist appointment, including:</w:t>
      </w:r>
    </w:p>
    <w:p w14:paraId="72A746D4" w14:textId="5F2533E0" w:rsidR="00DD501F" w:rsidRPr="00713BF9" w:rsidRDefault="00A24EB1" w:rsidP="007470DF">
      <w:pPr>
        <w:pStyle w:val="ListParagraph"/>
        <w:numPr>
          <w:ilvl w:val="1"/>
          <w:numId w:val="248"/>
        </w:numPr>
        <w:rPr>
          <w:rFonts w:ascii="Calibri" w:hAnsi="Calibri" w:cs="Arial"/>
          <w:bCs/>
          <w:sz w:val="22"/>
          <w:szCs w:val="22"/>
        </w:rPr>
      </w:pPr>
      <w:r w:rsidRPr="00713BF9">
        <w:rPr>
          <w:rFonts w:ascii="Calibri" w:hAnsi="Calibri" w:cs="Arial"/>
          <w:bCs/>
          <w:sz w:val="22"/>
          <w:szCs w:val="22"/>
        </w:rPr>
        <w:t>Diagnosis, medication changes, plan of care</w:t>
      </w:r>
      <w:r w:rsidR="007D1457">
        <w:rPr>
          <w:rFonts w:ascii="Calibri" w:hAnsi="Calibri" w:cs="Arial"/>
          <w:bCs/>
          <w:sz w:val="22"/>
          <w:szCs w:val="22"/>
        </w:rPr>
        <w:t>.</w:t>
      </w:r>
    </w:p>
    <w:p w14:paraId="16552E33" w14:textId="31440925" w:rsidR="00DD501F" w:rsidRPr="00713BF9" w:rsidRDefault="00A24EB1" w:rsidP="007470DF">
      <w:pPr>
        <w:numPr>
          <w:ilvl w:val="1"/>
          <w:numId w:val="248"/>
        </w:numPr>
        <w:rPr>
          <w:rFonts w:ascii="Calibri" w:hAnsi="Calibri" w:cs="Arial"/>
          <w:bCs/>
          <w:sz w:val="22"/>
          <w:szCs w:val="22"/>
        </w:rPr>
      </w:pPr>
      <w:r w:rsidRPr="00713BF9">
        <w:rPr>
          <w:rFonts w:ascii="Calibri" w:hAnsi="Calibri" w:cs="Arial"/>
          <w:bCs/>
          <w:sz w:val="22"/>
          <w:szCs w:val="22"/>
        </w:rPr>
        <w:t>Expected duration of specialist involvement</w:t>
      </w:r>
      <w:r w:rsidR="007D1457">
        <w:rPr>
          <w:rFonts w:ascii="Calibri" w:hAnsi="Calibri" w:cs="Arial"/>
          <w:bCs/>
          <w:sz w:val="22"/>
          <w:szCs w:val="22"/>
        </w:rPr>
        <w:t>.</w:t>
      </w:r>
    </w:p>
    <w:p w14:paraId="5CDA25AE" w14:textId="1A1F9215" w:rsidR="00DD501F" w:rsidRPr="00713BF9" w:rsidRDefault="00A24EB1" w:rsidP="007470DF">
      <w:pPr>
        <w:numPr>
          <w:ilvl w:val="1"/>
          <w:numId w:val="248"/>
        </w:numPr>
        <w:rPr>
          <w:rFonts w:ascii="Calibri" w:hAnsi="Calibri" w:cs="Arial"/>
          <w:bCs/>
          <w:sz w:val="22"/>
          <w:szCs w:val="22"/>
        </w:rPr>
      </w:pPr>
      <w:r w:rsidRPr="00713BF9">
        <w:rPr>
          <w:rFonts w:ascii="Calibri" w:hAnsi="Calibri" w:cs="Arial"/>
          <w:bCs/>
          <w:sz w:val="22"/>
          <w:szCs w:val="22"/>
        </w:rPr>
        <w:t>When the patient should return to the specialist and when the patient should return to the PCP</w:t>
      </w:r>
      <w:r w:rsidR="007D1457">
        <w:rPr>
          <w:rFonts w:ascii="Calibri" w:hAnsi="Calibri" w:cs="Arial"/>
          <w:bCs/>
          <w:sz w:val="22"/>
          <w:szCs w:val="22"/>
        </w:rPr>
        <w:t>.</w:t>
      </w:r>
    </w:p>
    <w:p w14:paraId="37E4652B" w14:textId="408C3379" w:rsidR="00DD501F" w:rsidRPr="005F51FE" w:rsidRDefault="00A24EB1" w:rsidP="007470DF">
      <w:pPr>
        <w:pStyle w:val="ListParagraph"/>
        <w:numPr>
          <w:ilvl w:val="0"/>
          <w:numId w:val="257"/>
        </w:numPr>
        <w:ind w:left="1080"/>
        <w:rPr>
          <w:rFonts w:ascii="Calibri" w:hAnsi="Calibri" w:cs="Arial"/>
          <w:bCs/>
          <w:sz w:val="22"/>
          <w:szCs w:val="22"/>
        </w:rPr>
      </w:pPr>
      <w:r w:rsidRPr="005F51FE">
        <w:rPr>
          <w:rFonts w:ascii="Calibri" w:hAnsi="Calibri" w:cs="Arial"/>
          <w:bCs/>
          <w:sz w:val="22"/>
          <w:szCs w:val="22"/>
        </w:rPr>
        <w:t>Visit information must be provided to patient in writing at time of visit</w:t>
      </w:r>
      <w:r w:rsidR="00A42331">
        <w:rPr>
          <w:rFonts w:ascii="Calibri" w:hAnsi="Calibri" w:cs="Arial"/>
          <w:bCs/>
          <w:sz w:val="22"/>
          <w:szCs w:val="22"/>
        </w:rPr>
        <w:t>.</w:t>
      </w:r>
    </w:p>
    <w:p w14:paraId="5009FE1C" w14:textId="46F66981" w:rsidR="00714F14" w:rsidRDefault="00714F14" w:rsidP="00714F14">
      <w:pPr>
        <w:pStyle w:val="ListParagraph"/>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196C3E5E"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6649B2"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125FD1E" w14:textId="6A2D6AA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12FF1631"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16726" w14:textId="5DC74880"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14032966"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F03132A" w14:textId="32FE7336" w:rsidR="00714F14" w:rsidRPr="00714F14" w:rsidRDefault="00714F14" w:rsidP="007470DF">
            <w:pPr>
              <w:pStyle w:val="ListParagraph"/>
              <w:numPr>
                <w:ilvl w:val="0"/>
                <w:numId w:val="166"/>
              </w:numPr>
              <w:rPr>
                <w:rFonts w:asciiTheme="minorHAnsi" w:hAnsiTheme="minorHAnsi"/>
                <w:sz w:val="22"/>
                <w:szCs w:val="22"/>
              </w:rPr>
            </w:pPr>
            <w:r w:rsidRPr="00714F14">
              <w:rPr>
                <w:rFonts w:asciiTheme="minorHAnsi" w:hAnsiTheme="minorHAnsi"/>
                <w:sz w:val="22"/>
                <w:szCs w:val="22"/>
              </w:rPr>
              <w:t>Provide the specialist referral materia</w:t>
            </w:r>
            <w:r>
              <w:rPr>
                <w:rFonts w:asciiTheme="minorHAnsi" w:hAnsiTheme="minorHAnsi"/>
                <w:sz w:val="22"/>
                <w:szCs w:val="22"/>
              </w:rPr>
              <w:t>l</w:t>
            </w:r>
          </w:p>
        </w:tc>
      </w:tr>
    </w:tbl>
    <w:p w14:paraId="37F82F63" w14:textId="299CDFB0" w:rsidR="000470CD" w:rsidRPr="00EB57B9" w:rsidRDefault="000470CD" w:rsidP="00EB57B9">
      <w:pPr>
        <w:pStyle w:val="Heading2"/>
        <w:spacing w:before="0" w:after="0"/>
        <w:jc w:val="center"/>
        <w:rPr>
          <w:rFonts w:ascii="Calibri" w:hAnsi="Calibri"/>
          <w:sz w:val="24"/>
          <w:szCs w:val="24"/>
        </w:rPr>
      </w:pPr>
    </w:p>
    <w:p w14:paraId="229F8AEC" w14:textId="36D6F4F6" w:rsidR="00D9134B" w:rsidRDefault="00A24EB1" w:rsidP="00EB57B9">
      <w:pPr>
        <w:pStyle w:val="Heading2"/>
        <w:spacing w:before="0" w:after="0"/>
        <w:jc w:val="center"/>
        <w:rPr>
          <w:rFonts w:ascii="Calibri" w:hAnsi="Calibri"/>
          <w:sz w:val="24"/>
          <w:szCs w:val="24"/>
        </w:rPr>
      </w:pPr>
      <w:r w:rsidRPr="00EB57B9">
        <w:rPr>
          <w:rFonts w:ascii="Calibri" w:hAnsi="Calibri"/>
          <w:sz w:val="24"/>
          <w:szCs w:val="24"/>
        </w:rPr>
        <w:t>14.5</w:t>
      </w:r>
      <w:r w:rsidR="00F82B5F" w:rsidRPr="00EB57B9">
        <w:rPr>
          <w:rFonts w:ascii="Calibri" w:hAnsi="Calibri"/>
          <w:sz w:val="24"/>
          <w:szCs w:val="24"/>
        </w:rPr>
        <w:t xml:space="preserve"> </w:t>
      </w:r>
      <w:r w:rsidR="00DA6E8B" w:rsidRPr="00EB57B9">
        <w:rPr>
          <w:rFonts w:ascii="Calibri" w:hAnsi="Calibri"/>
          <w:sz w:val="24"/>
          <w:szCs w:val="24"/>
        </w:rPr>
        <w:t>–</w:t>
      </w:r>
      <w:r w:rsidR="00F82B5F" w:rsidRPr="00EB57B9">
        <w:rPr>
          <w:rFonts w:ascii="Calibri" w:hAnsi="Calibri"/>
          <w:sz w:val="24"/>
          <w:szCs w:val="24"/>
        </w:rPr>
        <w:t xml:space="preserve"> Retired</w:t>
      </w:r>
      <w:r w:rsidR="00DA6E8B" w:rsidRPr="00EB57B9">
        <w:rPr>
          <w:rFonts w:ascii="Calibri" w:hAnsi="Calibri"/>
          <w:sz w:val="24"/>
          <w:szCs w:val="24"/>
        </w:rPr>
        <w:t xml:space="preserve"> (as of 2018)</w:t>
      </w:r>
    </w:p>
    <w:p w14:paraId="6F8058A8" w14:textId="77777777" w:rsidR="00EB57B9" w:rsidRPr="00EB57B9" w:rsidRDefault="00EB57B9" w:rsidP="00EB57B9"/>
    <w:p w14:paraId="5DA1341C"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14.6</w:t>
      </w:r>
    </w:p>
    <w:p w14:paraId="0C58EEBE"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 xml:space="preserve">Each facet of the interaction between preferred/high volume specialists and the PCPs at the Practice Unit level is automated by using </w:t>
      </w:r>
      <w:r w:rsidR="00A3755F">
        <w:rPr>
          <w:rFonts w:ascii="Calibri" w:hAnsi="Calibri"/>
          <w:sz w:val="24"/>
          <w:szCs w:val="24"/>
        </w:rPr>
        <w:t xml:space="preserve">bi-directional </w:t>
      </w:r>
      <w:r w:rsidRPr="00713BF9">
        <w:rPr>
          <w:rFonts w:ascii="Calibri" w:hAnsi="Calibri"/>
          <w:sz w:val="24"/>
          <w:szCs w:val="24"/>
        </w:rPr>
        <w:t>electronically-based tools and processes to avoid duplication of testing and prescribing across multiple care settings</w:t>
      </w:r>
    </w:p>
    <w:p w14:paraId="4ACB96F6" w14:textId="77777777" w:rsidR="00D9134B" w:rsidRPr="00713BF9" w:rsidRDefault="00D9134B" w:rsidP="00D9134B">
      <w:pPr>
        <w:rPr>
          <w:rFonts w:ascii="Calibri" w:hAnsi="Calibri" w:cs="Arial"/>
          <w:bCs/>
          <w:sz w:val="22"/>
          <w:szCs w:val="22"/>
        </w:rPr>
      </w:pPr>
    </w:p>
    <w:p w14:paraId="7F6B2E16" w14:textId="77777777" w:rsidR="00D9134B" w:rsidRPr="006E2E4D" w:rsidRDefault="008F79CA" w:rsidP="00D9134B">
      <w:pPr>
        <w:rPr>
          <w:rFonts w:ascii="Calibri" w:hAnsi="Calibri" w:cs="Arial"/>
          <w:bCs/>
          <w:i/>
          <w:u w:val="single"/>
        </w:rPr>
      </w:pPr>
      <w:r w:rsidRPr="008F79CA">
        <w:rPr>
          <w:rFonts w:ascii="Calibri" w:hAnsi="Calibri" w:cs="Arial"/>
          <w:bCs/>
          <w:i/>
          <w:u w:val="single"/>
        </w:rPr>
        <w:t>PCP Guidelines:</w:t>
      </w:r>
    </w:p>
    <w:p w14:paraId="4DD3F036" w14:textId="5D9F8425" w:rsidR="00A3755F" w:rsidRPr="00FE1416" w:rsidRDefault="00A24EB1" w:rsidP="007470DF">
      <w:pPr>
        <w:numPr>
          <w:ilvl w:val="0"/>
          <w:numId w:val="108"/>
        </w:numPr>
        <w:tabs>
          <w:tab w:val="clear" w:pos="1260"/>
          <w:tab w:val="num" w:pos="1080"/>
        </w:tabs>
        <w:ind w:left="1080"/>
        <w:rPr>
          <w:rFonts w:ascii="Calibri" w:hAnsi="Calibri" w:cs="Arial"/>
          <w:bCs/>
          <w:sz w:val="22"/>
          <w:szCs w:val="22"/>
        </w:rPr>
      </w:pPr>
      <w:r w:rsidRPr="00713BF9">
        <w:rPr>
          <w:rFonts w:ascii="Calibri" w:hAnsi="Calibri" w:cs="Arial"/>
          <w:bCs/>
          <w:sz w:val="22"/>
          <w:szCs w:val="22"/>
        </w:rPr>
        <w:t xml:space="preserve">Practice Units have built </w:t>
      </w:r>
      <w:r w:rsidR="00A3755F">
        <w:rPr>
          <w:rFonts w:ascii="Calibri" w:hAnsi="Calibri" w:cs="Arial"/>
          <w:bCs/>
          <w:sz w:val="22"/>
          <w:szCs w:val="22"/>
        </w:rPr>
        <w:t xml:space="preserve">bi-directional </w:t>
      </w:r>
      <w:r w:rsidRPr="00713BF9">
        <w:rPr>
          <w:rFonts w:ascii="Calibri" w:hAnsi="Calibri" w:cs="Arial"/>
          <w:bCs/>
          <w:sz w:val="22"/>
          <w:szCs w:val="22"/>
        </w:rPr>
        <w:t xml:space="preserve">processes into existing patient registry, portal system, or </w:t>
      </w:r>
      <w:r w:rsidR="002F51B9">
        <w:rPr>
          <w:rFonts w:ascii="Calibri" w:hAnsi="Calibri" w:cs="Arial"/>
          <w:bCs/>
          <w:sz w:val="22"/>
          <w:szCs w:val="22"/>
        </w:rPr>
        <w:t>EHR</w:t>
      </w:r>
      <w:r w:rsidRPr="00713BF9">
        <w:rPr>
          <w:rFonts w:ascii="Calibri" w:hAnsi="Calibri" w:cs="Arial"/>
          <w:bCs/>
          <w:sz w:val="22"/>
          <w:szCs w:val="22"/>
        </w:rPr>
        <w:t>, or utilize other tools (e.g. Fusion by CareFX)</w:t>
      </w:r>
      <w:r w:rsidR="00A42331">
        <w:rPr>
          <w:rFonts w:ascii="Calibri" w:hAnsi="Calibri" w:cs="Arial"/>
          <w:bCs/>
          <w:sz w:val="22"/>
          <w:szCs w:val="22"/>
        </w:rPr>
        <w:t>.</w:t>
      </w:r>
    </w:p>
    <w:p w14:paraId="56B328F3" w14:textId="4B9D5B74" w:rsidR="00D9134B" w:rsidRPr="00713BF9" w:rsidRDefault="00A24EB1" w:rsidP="007470DF">
      <w:pPr>
        <w:numPr>
          <w:ilvl w:val="0"/>
          <w:numId w:val="108"/>
        </w:numPr>
        <w:tabs>
          <w:tab w:val="clear" w:pos="1260"/>
          <w:tab w:val="num" w:pos="1080"/>
        </w:tabs>
        <w:ind w:left="1080"/>
        <w:rPr>
          <w:rFonts w:ascii="Calibri" w:hAnsi="Calibri" w:cs="Arial"/>
          <w:bCs/>
          <w:sz w:val="22"/>
          <w:szCs w:val="22"/>
        </w:rPr>
      </w:pPr>
      <w:r w:rsidRPr="00713BF9">
        <w:rPr>
          <w:rFonts w:ascii="Calibri" w:hAnsi="Calibri" w:cs="Arial"/>
          <w:bCs/>
          <w:sz w:val="22"/>
          <w:szCs w:val="22"/>
        </w:rPr>
        <w:t>Policies have been developed to ensure safe, HIPAA compliant information exchange for all information related to the specialist referral process</w:t>
      </w:r>
      <w:r w:rsidR="00A42331">
        <w:rPr>
          <w:rFonts w:ascii="Calibri" w:hAnsi="Calibri" w:cs="Arial"/>
          <w:bCs/>
          <w:sz w:val="22"/>
          <w:szCs w:val="22"/>
        </w:rPr>
        <w:t>.</w:t>
      </w:r>
    </w:p>
    <w:p w14:paraId="3236CA3F" w14:textId="77777777" w:rsidR="00D9134B" w:rsidRPr="00713BF9" w:rsidRDefault="00D9134B" w:rsidP="00D9134B">
      <w:pPr>
        <w:rPr>
          <w:rFonts w:ascii="Calibri" w:hAnsi="Calibri" w:cs="Arial"/>
          <w:bCs/>
          <w:sz w:val="22"/>
          <w:szCs w:val="22"/>
        </w:rPr>
      </w:pPr>
    </w:p>
    <w:p w14:paraId="7AF98FCD" w14:textId="77777777" w:rsidR="00D9134B" w:rsidRPr="006E2E4D" w:rsidRDefault="008F79CA" w:rsidP="00D9134B">
      <w:pPr>
        <w:rPr>
          <w:rFonts w:ascii="Calibri" w:hAnsi="Calibri" w:cs="Arial"/>
          <w:bCs/>
          <w:i/>
          <w:u w:val="single"/>
        </w:rPr>
      </w:pPr>
      <w:r w:rsidRPr="008F79CA">
        <w:rPr>
          <w:rFonts w:ascii="Calibri" w:hAnsi="Calibri" w:cs="Arial"/>
          <w:bCs/>
          <w:i/>
          <w:u w:val="single"/>
        </w:rPr>
        <w:t>Specialist Guidelines:</w:t>
      </w:r>
    </w:p>
    <w:p w14:paraId="530E9F29" w14:textId="6ECA4D13" w:rsidR="00D9134B" w:rsidRPr="00713BF9" w:rsidRDefault="00A24EB1" w:rsidP="007470DF">
      <w:pPr>
        <w:numPr>
          <w:ilvl w:val="0"/>
          <w:numId w:val="125"/>
        </w:numPr>
        <w:rPr>
          <w:rFonts w:ascii="Calibri" w:hAnsi="Calibri" w:cs="Arial"/>
          <w:bCs/>
          <w:sz w:val="22"/>
          <w:szCs w:val="22"/>
        </w:rPr>
      </w:pPr>
      <w:r w:rsidRPr="00713BF9">
        <w:rPr>
          <w:rFonts w:ascii="Calibri" w:hAnsi="Calibri" w:cs="Arial"/>
          <w:bCs/>
          <w:sz w:val="22"/>
          <w:szCs w:val="22"/>
        </w:rPr>
        <w:t xml:space="preserve">Specialist has capability to accept electronically-generated referrals via patient registry, portal system, or </w:t>
      </w:r>
      <w:r w:rsidR="002F51B9">
        <w:rPr>
          <w:rFonts w:ascii="Calibri" w:hAnsi="Calibri" w:cs="Arial"/>
          <w:bCs/>
          <w:sz w:val="22"/>
          <w:szCs w:val="22"/>
        </w:rPr>
        <w:t>EHR</w:t>
      </w:r>
      <w:r w:rsidRPr="00713BF9">
        <w:rPr>
          <w:rFonts w:ascii="Calibri" w:hAnsi="Calibri" w:cs="Arial"/>
          <w:bCs/>
          <w:sz w:val="22"/>
          <w:szCs w:val="22"/>
        </w:rPr>
        <w:t>, or other tools (e.g. Fusion by CareFX)</w:t>
      </w:r>
      <w:r w:rsidR="00A42331">
        <w:rPr>
          <w:rFonts w:ascii="Calibri" w:hAnsi="Calibri" w:cs="Arial"/>
          <w:bCs/>
          <w:sz w:val="22"/>
          <w:szCs w:val="22"/>
        </w:rPr>
        <w:t>.</w:t>
      </w:r>
    </w:p>
    <w:p w14:paraId="72FCD31D" w14:textId="61FBCD3C" w:rsidR="00D9134B" w:rsidRDefault="00A24EB1" w:rsidP="007470DF">
      <w:pPr>
        <w:numPr>
          <w:ilvl w:val="0"/>
          <w:numId w:val="125"/>
        </w:numPr>
        <w:rPr>
          <w:rFonts w:ascii="Calibri" w:hAnsi="Calibri" w:cs="Arial"/>
          <w:bCs/>
          <w:sz w:val="22"/>
          <w:szCs w:val="22"/>
        </w:rPr>
      </w:pPr>
      <w:r w:rsidRPr="00713BF9">
        <w:rPr>
          <w:rFonts w:ascii="Calibri" w:hAnsi="Calibri" w:cs="Arial"/>
          <w:bCs/>
          <w:sz w:val="22"/>
          <w:szCs w:val="22"/>
        </w:rPr>
        <w:t>Policies have been developed to ensure safe, HIPAA compliant information exchange for all information related to the specialist referral process</w:t>
      </w:r>
      <w:r w:rsidR="00A42331">
        <w:rPr>
          <w:rFonts w:ascii="Calibri" w:hAnsi="Calibri" w:cs="Arial"/>
          <w:bCs/>
          <w:sz w:val="22"/>
          <w:szCs w:val="22"/>
        </w:rPr>
        <w:t>.</w:t>
      </w:r>
    </w:p>
    <w:p w14:paraId="683BFCF7" w14:textId="77777777"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46711E92"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646C44"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079A530F"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52A6862D"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AEA2BF" w14:textId="348099B3"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2B2FDCF0" w14:textId="77777777" w:rsidTr="0032792E">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597651E0" w14:textId="13FD500A" w:rsidR="00714F14" w:rsidRPr="00714F14" w:rsidRDefault="753281FD" w:rsidP="007470DF">
            <w:pPr>
              <w:pStyle w:val="ListParagraph"/>
              <w:numPr>
                <w:ilvl w:val="0"/>
                <w:numId w:val="166"/>
              </w:numPr>
              <w:rPr>
                <w:rFonts w:asciiTheme="minorHAnsi" w:hAnsiTheme="minorHAnsi"/>
                <w:sz w:val="22"/>
                <w:szCs w:val="22"/>
              </w:rPr>
            </w:pPr>
            <w:r w:rsidRPr="7CD70124">
              <w:rPr>
                <w:rFonts w:asciiTheme="minorHAnsi" w:hAnsiTheme="minorHAnsi"/>
                <w:sz w:val="22"/>
                <w:szCs w:val="22"/>
              </w:rPr>
              <w:t>Provide a demonstration in the EHR</w:t>
            </w:r>
            <w:r w:rsidR="00714F14" w:rsidRPr="00714F14">
              <w:rPr>
                <w:rFonts w:asciiTheme="minorHAnsi" w:hAnsiTheme="minorHAnsi"/>
                <w:sz w:val="22"/>
                <w:szCs w:val="22"/>
              </w:rPr>
              <w:t xml:space="preserve"> </w:t>
            </w:r>
            <w:r w:rsidR="00945AF2">
              <w:rPr>
                <w:rFonts w:asciiTheme="minorHAnsi" w:hAnsiTheme="minorHAnsi"/>
                <w:sz w:val="22"/>
                <w:szCs w:val="22"/>
              </w:rPr>
              <w:t xml:space="preserve">on </w:t>
            </w:r>
            <w:r w:rsidR="00714F14" w:rsidRPr="00714F14">
              <w:rPr>
                <w:rFonts w:asciiTheme="minorHAnsi" w:hAnsiTheme="minorHAnsi"/>
                <w:sz w:val="22"/>
                <w:szCs w:val="22"/>
              </w:rPr>
              <w:t>how the process works</w:t>
            </w:r>
            <w:r w:rsidR="6AFC4909" w:rsidRPr="7CD70124">
              <w:rPr>
                <w:rFonts w:asciiTheme="minorHAnsi" w:hAnsiTheme="minorHAnsi"/>
                <w:sz w:val="22"/>
                <w:szCs w:val="22"/>
              </w:rPr>
              <w:t xml:space="preserve">, </w:t>
            </w:r>
            <w:r w:rsidR="00714F14" w:rsidRPr="00714F14">
              <w:rPr>
                <w:rFonts w:asciiTheme="minorHAnsi" w:hAnsiTheme="minorHAnsi"/>
                <w:sz w:val="22"/>
                <w:szCs w:val="22"/>
              </w:rPr>
              <w:t>how the referral is made, and how follow up and info exchange occurs</w:t>
            </w:r>
          </w:p>
        </w:tc>
      </w:tr>
      <w:tr w:rsidR="00714F14" w14:paraId="1862FA2C" w14:textId="77777777" w:rsidTr="0032792E">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63B9F81" w14:textId="77777777" w:rsidR="00714F14" w:rsidRPr="00714F14" w:rsidRDefault="00714F14" w:rsidP="0032792E">
            <w:pPr>
              <w:rPr>
                <w:rFonts w:asciiTheme="minorHAnsi" w:hAnsiTheme="minorHAnsi"/>
                <w:sz w:val="22"/>
                <w:szCs w:val="22"/>
              </w:rPr>
            </w:pPr>
          </w:p>
        </w:tc>
      </w:tr>
    </w:tbl>
    <w:p w14:paraId="77198329" w14:textId="77777777" w:rsidR="00860F49" w:rsidRPr="00713BF9" w:rsidRDefault="00860F49" w:rsidP="0079555D">
      <w:pPr>
        <w:rPr>
          <w:rFonts w:ascii="Calibri" w:hAnsi="Calibri" w:cs="Arial"/>
          <w:bCs/>
          <w:sz w:val="22"/>
          <w:szCs w:val="22"/>
        </w:rPr>
      </w:pPr>
    </w:p>
    <w:p w14:paraId="38FBFB07" w14:textId="77777777" w:rsidR="00D9134B" w:rsidRPr="00713BF9" w:rsidRDefault="00A24EB1" w:rsidP="00714F14">
      <w:pPr>
        <w:pStyle w:val="Heading2"/>
        <w:spacing w:before="0" w:after="0"/>
        <w:jc w:val="center"/>
        <w:rPr>
          <w:rFonts w:ascii="Calibri" w:hAnsi="Calibri"/>
          <w:sz w:val="24"/>
          <w:szCs w:val="24"/>
        </w:rPr>
      </w:pPr>
      <w:bookmarkStart w:id="1289" w:name="_Hlk23342684"/>
      <w:r w:rsidRPr="00713BF9">
        <w:rPr>
          <w:rFonts w:ascii="Calibri" w:hAnsi="Calibri"/>
          <w:sz w:val="24"/>
          <w:szCs w:val="24"/>
        </w:rPr>
        <w:t>14.7</w:t>
      </w:r>
    </w:p>
    <w:p w14:paraId="35DA1F59"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For all specialist and sub-specialist visits deemed important to the patient’s well-being, process is in place to determine whether or not patients completed the specialist referral in a timely manner, reasons they did not seek care if applicable, additional sub-specialist visits that occurred, specialist recommendations, and whether patients received recommended services</w:t>
      </w:r>
    </w:p>
    <w:bookmarkEnd w:id="1289"/>
    <w:p w14:paraId="0BF17114" w14:textId="77777777" w:rsidR="00D9134B" w:rsidRPr="00713BF9" w:rsidRDefault="00D9134B" w:rsidP="00D9134B">
      <w:pPr>
        <w:rPr>
          <w:rFonts w:ascii="Calibri" w:hAnsi="Calibri" w:cs="Arial"/>
          <w:bCs/>
          <w:sz w:val="22"/>
          <w:szCs w:val="22"/>
        </w:rPr>
      </w:pPr>
    </w:p>
    <w:p w14:paraId="488BB447" w14:textId="77777777" w:rsidR="00D9134B" w:rsidRPr="006E2E4D" w:rsidRDefault="008F79CA" w:rsidP="00D9134B">
      <w:pPr>
        <w:rPr>
          <w:rFonts w:ascii="Calibri" w:hAnsi="Calibri" w:cs="Arial"/>
          <w:bCs/>
          <w:i/>
          <w:u w:val="single"/>
        </w:rPr>
      </w:pPr>
      <w:r w:rsidRPr="008F79CA">
        <w:rPr>
          <w:rFonts w:ascii="Calibri" w:hAnsi="Calibri" w:cs="Arial"/>
          <w:bCs/>
          <w:i/>
          <w:u w:val="single"/>
        </w:rPr>
        <w:t>PCP Guidelines:</w:t>
      </w:r>
    </w:p>
    <w:p w14:paraId="328FE17C" w14:textId="77777777" w:rsidR="00D9134B" w:rsidRPr="00713BF9" w:rsidRDefault="00A24EB1" w:rsidP="007470DF">
      <w:pPr>
        <w:numPr>
          <w:ilvl w:val="0"/>
          <w:numId w:val="109"/>
        </w:numPr>
        <w:tabs>
          <w:tab w:val="clear" w:pos="1260"/>
          <w:tab w:val="num" w:pos="1080"/>
        </w:tabs>
        <w:ind w:left="1080"/>
        <w:rPr>
          <w:rFonts w:ascii="Calibri" w:hAnsi="Calibri" w:cs="Arial"/>
          <w:bCs/>
          <w:sz w:val="22"/>
          <w:szCs w:val="22"/>
        </w:rPr>
      </w:pPr>
      <w:r w:rsidRPr="00713BF9">
        <w:rPr>
          <w:rFonts w:ascii="Calibri" w:hAnsi="Calibri" w:cs="Arial"/>
          <w:bCs/>
          <w:sz w:val="22"/>
          <w:szCs w:val="22"/>
        </w:rPr>
        <w:t>System must be in place to determine whether the patient was seen, to identify what was done or recommended and whether the recommendations, including testing, procedures or follow up visits, occurred.</w:t>
      </w:r>
    </w:p>
    <w:p w14:paraId="54CA15C8" w14:textId="16226FCA" w:rsidR="00D9134B" w:rsidRPr="00713BF9" w:rsidRDefault="00A24EB1" w:rsidP="007470DF">
      <w:pPr>
        <w:numPr>
          <w:ilvl w:val="0"/>
          <w:numId w:val="109"/>
        </w:numPr>
        <w:tabs>
          <w:tab w:val="clear" w:pos="1260"/>
          <w:tab w:val="num" w:pos="1080"/>
        </w:tabs>
        <w:ind w:left="1080"/>
        <w:rPr>
          <w:rFonts w:ascii="Calibri" w:hAnsi="Calibri" w:cs="Arial"/>
          <w:bCs/>
          <w:sz w:val="22"/>
          <w:szCs w:val="22"/>
        </w:rPr>
      </w:pPr>
      <w:r w:rsidRPr="00713BF9">
        <w:rPr>
          <w:rFonts w:ascii="Calibri" w:hAnsi="Calibri" w:cs="Arial"/>
          <w:bCs/>
          <w:sz w:val="22"/>
          <w:szCs w:val="22"/>
        </w:rPr>
        <w:t>The patient’s care plan should be updated to reflect the specialist results and recommendations</w:t>
      </w:r>
      <w:r w:rsidR="00423EB6">
        <w:rPr>
          <w:rFonts w:ascii="Calibri" w:hAnsi="Calibri" w:cs="Arial"/>
          <w:bCs/>
          <w:sz w:val="22"/>
          <w:szCs w:val="22"/>
        </w:rPr>
        <w:t>.</w:t>
      </w:r>
    </w:p>
    <w:p w14:paraId="67B27B49" w14:textId="77777777" w:rsidR="00D9134B" w:rsidRPr="00713BF9" w:rsidRDefault="00D9134B" w:rsidP="00D9134B">
      <w:pPr>
        <w:ind w:left="720"/>
        <w:rPr>
          <w:rFonts w:ascii="Calibri" w:hAnsi="Calibri" w:cs="Arial"/>
          <w:bCs/>
          <w:sz w:val="22"/>
          <w:szCs w:val="22"/>
        </w:rPr>
      </w:pPr>
    </w:p>
    <w:p w14:paraId="4530935C" w14:textId="77777777" w:rsidR="00D9134B" w:rsidRPr="006E2E4D" w:rsidRDefault="008F79CA" w:rsidP="00D9134B">
      <w:pPr>
        <w:rPr>
          <w:rFonts w:ascii="Calibri" w:hAnsi="Calibri" w:cs="Arial"/>
          <w:bCs/>
          <w:i/>
          <w:u w:val="single"/>
        </w:rPr>
      </w:pPr>
      <w:r w:rsidRPr="008F79CA">
        <w:rPr>
          <w:rFonts w:ascii="Calibri" w:hAnsi="Calibri" w:cs="Arial"/>
          <w:bCs/>
          <w:i/>
          <w:u w:val="single"/>
        </w:rPr>
        <w:t>Specialist Guidelines:</w:t>
      </w:r>
    </w:p>
    <w:p w14:paraId="73920337" w14:textId="77777777" w:rsidR="009B0886" w:rsidRPr="00713BF9" w:rsidRDefault="00A24EB1" w:rsidP="007470DF">
      <w:pPr>
        <w:numPr>
          <w:ilvl w:val="0"/>
          <w:numId w:val="126"/>
        </w:numPr>
        <w:rPr>
          <w:rFonts w:ascii="Calibri" w:hAnsi="Calibri" w:cs="Arial"/>
          <w:bCs/>
          <w:sz w:val="22"/>
          <w:szCs w:val="22"/>
        </w:rPr>
      </w:pPr>
      <w:r w:rsidRPr="00713BF9">
        <w:rPr>
          <w:rFonts w:ascii="Calibri" w:hAnsi="Calibri" w:cs="Arial"/>
          <w:bCs/>
          <w:sz w:val="22"/>
          <w:szCs w:val="22"/>
        </w:rPr>
        <w:t>System is in place to inform PCPs when patients are seen, identify what was done or recommended and whether the recommendations, including testing, procedures or follow up visits, occurred.</w:t>
      </w:r>
    </w:p>
    <w:p w14:paraId="43924A2B" w14:textId="4833E79A" w:rsidR="000C70C1" w:rsidRDefault="00A24EB1" w:rsidP="007470DF">
      <w:pPr>
        <w:numPr>
          <w:ilvl w:val="1"/>
          <w:numId w:val="110"/>
        </w:numPr>
        <w:rPr>
          <w:rFonts w:ascii="Calibri" w:hAnsi="Calibri" w:cs="Arial"/>
          <w:sz w:val="22"/>
          <w:szCs w:val="20"/>
        </w:rPr>
      </w:pPr>
      <w:r w:rsidRPr="00713BF9">
        <w:rPr>
          <w:rFonts w:ascii="Calibri" w:hAnsi="Calibri" w:cs="Arial"/>
          <w:sz w:val="22"/>
          <w:szCs w:val="20"/>
        </w:rPr>
        <w:t>If patient is not seen, specialist conducts outreach to patient and PCP is notified</w:t>
      </w:r>
      <w:r w:rsidR="007D1457">
        <w:rPr>
          <w:rFonts w:ascii="Calibri" w:hAnsi="Calibri" w:cs="Arial"/>
          <w:sz w:val="22"/>
          <w:szCs w:val="20"/>
        </w:rPr>
        <w:t>.</w:t>
      </w:r>
    </w:p>
    <w:p w14:paraId="5E3430C1" w14:textId="77777777" w:rsidR="00714F14" w:rsidRDefault="00714F14" w:rsidP="00714F14">
      <w:pPr>
        <w:ind w:left="1800"/>
        <w:rPr>
          <w:rFonts w:ascii="Calibri" w:hAnsi="Calibri" w:cs="Arial"/>
          <w:sz w:val="22"/>
          <w:szCs w:val="20"/>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021617D5" w14:textId="77777777" w:rsidTr="2997270D">
        <w:trPr>
          <w:trHeight w:val="300"/>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3F53DA"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F808FB5"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32D43322"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9CEA46" w14:textId="1FBB0E80"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39638300"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C10FFC0" w14:textId="42274544" w:rsidR="00714F14" w:rsidRPr="00714F14" w:rsidRDefault="62DA755A" w:rsidP="007470DF">
            <w:pPr>
              <w:pStyle w:val="ListParagraph"/>
              <w:numPr>
                <w:ilvl w:val="0"/>
                <w:numId w:val="166"/>
              </w:numPr>
              <w:rPr>
                <w:rFonts w:asciiTheme="minorHAnsi" w:eastAsia="Calibri" w:hAnsiTheme="minorHAnsi" w:cs="Calibri"/>
                <w:sz w:val="22"/>
                <w:szCs w:val="22"/>
              </w:rPr>
            </w:pPr>
            <w:r w:rsidRPr="7CD70124">
              <w:rPr>
                <w:rFonts w:ascii="Calibri" w:eastAsia="Calibri" w:hAnsi="Calibri" w:cs="Calibri"/>
                <w:sz w:val="22"/>
                <w:szCs w:val="22"/>
              </w:rPr>
              <w:t xml:space="preserve"> Discuss the follow-up process when patient has not completed the referral process and/or the recommended follow</w:t>
            </w:r>
            <w:r w:rsidR="009A2418">
              <w:rPr>
                <w:rFonts w:ascii="Calibri" w:eastAsia="Calibri" w:hAnsi="Calibri" w:cs="Calibri"/>
                <w:sz w:val="22"/>
                <w:szCs w:val="22"/>
              </w:rPr>
              <w:t>-</w:t>
            </w:r>
            <w:r w:rsidRPr="7CD70124">
              <w:rPr>
                <w:rFonts w:ascii="Calibri" w:eastAsia="Calibri" w:hAnsi="Calibri" w:cs="Calibri"/>
                <w:sz w:val="22"/>
                <w:szCs w:val="22"/>
              </w:rPr>
              <w:t>up</w:t>
            </w:r>
          </w:p>
          <w:p w14:paraId="11BA7692" w14:textId="779913F9" w:rsidR="00714F14" w:rsidRPr="00714F14" w:rsidRDefault="62DA755A" w:rsidP="007470DF">
            <w:pPr>
              <w:pStyle w:val="ListParagraph"/>
              <w:numPr>
                <w:ilvl w:val="0"/>
                <w:numId w:val="203"/>
              </w:numPr>
              <w:ind w:left="360"/>
              <w:rPr>
                <w:rFonts w:asciiTheme="minorHAnsi" w:eastAsiaTheme="minorEastAsia" w:hAnsiTheme="minorHAnsi" w:cstheme="minorBidi"/>
                <w:sz w:val="22"/>
                <w:szCs w:val="22"/>
              </w:rPr>
            </w:pPr>
            <w:r w:rsidRPr="7CD70124">
              <w:rPr>
                <w:rFonts w:ascii="Calibri" w:eastAsia="Calibri" w:hAnsi="Calibri" w:cs="Calibri"/>
                <w:sz w:val="22"/>
                <w:szCs w:val="22"/>
              </w:rPr>
              <w:t>Provide an example of documentation in the EHR where a patient has not completed referral process, including the outreach to the patient</w:t>
            </w:r>
          </w:p>
        </w:tc>
      </w:tr>
    </w:tbl>
    <w:p w14:paraId="0EF684CA" w14:textId="77777777" w:rsidR="00714F14" w:rsidRPr="00713BF9" w:rsidRDefault="00714F14" w:rsidP="00714F14">
      <w:pPr>
        <w:ind w:left="1800"/>
        <w:rPr>
          <w:rFonts w:ascii="Calibri" w:hAnsi="Calibri" w:cs="Arial"/>
          <w:sz w:val="22"/>
          <w:szCs w:val="20"/>
        </w:rPr>
      </w:pPr>
    </w:p>
    <w:p w14:paraId="181F68A1"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14.8</w:t>
      </w:r>
    </w:p>
    <w:p w14:paraId="07FD991F" w14:textId="77777777" w:rsidR="00D9134B" w:rsidRDefault="00A24EB1" w:rsidP="00D9134B">
      <w:pPr>
        <w:pStyle w:val="Heading2"/>
        <w:spacing w:before="0" w:after="0"/>
        <w:jc w:val="center"/>
        <w:rPr>
          <w:rFonts w:ascii="Calibri" w:hAnsi="Calibri"/>
          <w:sz w:val="24"/>
          <w:szCs w:val="24"/>
        </w:rPr>
      </w:pPr>
      <w:r w:rsidRPr="00713BF9">
        <w:rPr>
          <w:rFonts w:ascii="Calibri" w:hAnsi="Calibri"/>
          <w:sz w:val="24"/>
          <w:szCs w:val="24"/>
        </w:rPr>
        <w:t>Appropriate Practice Unit staff are trained on all aspects of the specialist referral process</w:t>
      </w:r>
    </w:p>
    <w:p w14:paraId="26E7E952" w14:textId="77777777" w:rsidR="00621DD8" w:rsidRPr="00621DD8" w:rsidRDefault="00621DD8" w:rsidP="00621DD8"/>
    <w:p w14:paraId="29EEA4F7" w14:textId="77777777" w:rsidR="00092F2B" w:rsidRPr="006E2E4D" w:rsidRDefault="00092F2B" w:rsidP="00092F2B">
      <w:pPr>
        <w:rPr>
          <w:rFonts w:ascii="Calibri" w:hAnsi="Calibri" w:cs="Arial"/>
          <w:bCs/>
          <w:i/>
          <w:u w:val="single"/>
        </w:rPr>
      </w:pPr>
      <w:r w:rsidRPr="008F79CA">
        <w:rPr>
          <w:rFonts w:ascii="Calibri" w:hAnsi="Calibri" w:cs="Arial"/>
          <w:bCs/>
          <w:i/>
          <w:u w:val="single"/>
        </w:rPr>
        <w:t xml:space="preserve">PCP </w:t>
      </w:r>
      <w:r>
        <w:rPr>
          <w:rFonts w:ascii="Calibri" w:hAnsi="Calibri" w:cs="Arial"/>
          <w:bCs/>
          <w:i/>
          <w:u w:val="single"/>
        </w:rPr>
        <w:t xml:space="preserve">and Specialist </w:t>
      </w:r>
      <w:r w:rsidRPr="008F79CA">
        <w:rPr>
          <w:rFonts w:ascii="Calibri" w:hAnsi="Calibri" w:cs="Arial"/>
          <w:bCs/>
          <w:i/>
          <w:u w:val="single"/>
        </w:rPr>
        <w:t>Guidelines:</w:t>
      </w:r>
    </w:p>
    <w:p w14:paraId="433B57B8" w14:textId="0A48CCB9" w:rsidR="00714F14" w:rsidRDefault="00AA7236" w:rsidP="007470DF">
      <w:pPr>
        <w:numPr>
          <w:ilvl w:val="0"/>
          <w:numId w:val="153"/>
        </w:numPr>
        <w:tabs>
          <w:tab w:val="clear" w:pos="1440"/>
          <w:tab w:val="num" w:pos="1080"/>
        </w:tabs>
        <w:ind w:left="1080"/>
        <w:rPr>
          <w:rFonts w:ascii="Calibri" w:hAnsi="Calibri" w:cs="Arial"/>
          <w:bCs/>
          <w:sz w:val="22"/>
          <w:szCs w:val="22"/>
        </w:rPr>
      </w:pPr>
      <w:r>
        <w:rPr>
          <w:rFonts w:ascii="Calibri" w:hAnsi="Calibri" w:cs="Arial"/>
          <w:bCs/>
          <w:sz w:val="22"/>
          <w:szCs w:val="22"/>
        </w:rPr>
        <w:t>Training occurs at time of hire for new staff, and is repeated at least annually for all staff</w:t>
      </w:r>
      <w:r w:rsidR="007D1457">
        <w:rPr>
          <w:rFonts w:ascii="Calibri" w:hAnsi="Calibri" w:cs="Arial"/>
          <w:bCs/>
          <w:sz w:val="22"/>
          <w:szCs w:val="22"/>
        </w:rPr>
        <w:t>.</w:t>
      </w:r>
    </w:p>
    <w:p w14:paraId="52BC2C33" w14:textId="77777777" w:rsidR="00945AF2" w:rsidRDefault="00945AF2" w:rsidP="0029544D">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945AF2" w14:paraId="208D7819" w14:textId="77777777" w:rsidTr="009C48DF">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7B9F78" w14:textId="77777777" w:rsidR="00945AF2" w:rsidRPr="000433C5" w:rsidRDefault="00945AF2" w:rsidP="009C48DF">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7AA17EE1" w14:textId="77777777" w:rsidR="00945AF2" w:rsidRPr="000433C5" w:rsidRDefault="00945AF2" w:rsidP="009C48DF">
            <w:pPr>
              <w:jc w:val="center"/>
              <w:rPr>
                <w:rFonts w:asciiTheme="minorHAnsi" w:hAnsiTheme="minorHAnsi"/>
                <w:b/>
                <w:bCs/>
                <w:sz w:val="22"/>
                <w:szCs w:val="22"/>
              </w:rPr>
            </w:pPr>
            <w:r>
              <w:rPr>
                <w:rFonts w:asciiTheme="minorHAnsi" w:hAnsiTheme="minorHAnsi"/>
                <w:b/>
                <w:bCs/>
                <w:sz w:val="22"/>
                <w:szCs w:val="22"/>
              </w:rPr>
              <w:t>Predicate Logic: n/a</w:t>
            </w:r>
          </w:p>
        </w:tc>
      </w:tr>
      <w:tr w:rsidR="00945AF2" w14:paraId="6D44F87E"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452262" w14:textId="16C92929" w:rsidR="00945AF2" w:rsidRPr="000433C5" w:rsidRDefault="00945AF2" w:rsidP="009C48DF">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945AF2" w14:paraId="6E6EC8F2"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9FDF363" w14:textId="46A0223B" w:rsidR="00945AF2" w:rsidRPr="00714F14" w:rsidRDefault="3B63772A" w:rsidP="007470DF">
            <w:pPr>
              <w:pStyle w:val="ListParagraph"/>
              <w:numPr>
                <w:ilvl w:val="0"/>
                <w:numId w:val="166"/>
              </w:numPr>
              <w:rPr>
                <w:rFonts w:asciiTheme="minorHAnsi" w:eastAsiaTheme="minorEastAsia" w:hAnsiTheme="minorHAnsi" w:cstheme="minorBidi"/>
                <w:sz w:val="22"/>
                <w:szCs w:val="22"/>
              </w:rPr>
            </w:pPr>
            <w:r w:rsidRPr="7CD70124">
              <w:rPr>
                <w:rFonts w:ascii="Calibri" w:eastAsia="Calibri" w:hAnsi="Calibri" w:cs="Calibri"/>
                <w:sz w:val="22"/>
                <w:szCs w:val="22"/>
              </w:rPr>
              <w:t xml:space="preserve"> Provide staff training documentation and log, showing training has occurred within 12 months</w:t>
            </w:r>
          </w:p>
        </w:tc>
      </w:tr>
    </w:tbl>
    <w:p w14:paraId="5E932E63" w14:textId="77777777" w:rsidR="00D9134B" w:rsidRPr="00713BF9" w:rsidRDefault="00D9134B" w:rsidP="00D9134B">
      <w:pPr>
        <w:rPr>
          <w:rFonts w:ascii="Calibri" w:hAnsi="Calibri" w:cs="Arial"/>
          <w:bCs/>
          <w:sz w:val="22"/>
          <w:szCs w:val="22"/>
        </w:rPr>
      </w:pPr>
    </w:p>
    <w:p w14:paraId="4F676DF8"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14.9</w:t>
      </w:r>
    </w:p>
    <w:p w14:paraId="4DF2B369" w14:textId="77777777" w:rsidR="00D9134B" w:rsidRPr="00713BF9" w:rsidRDefault="00A24EB1" w:rsidP="00D9134B">
      <w:pPr>
        <w:pStyle w:val="Heading2"/>
        <w:spacing w:before="0" w:after="0"/>
        <w:jc w:val="center"/>
        <w:rPr>
          <w:rFonts w:ascii="Calibri" w:hAnsi="Calibri"/>
          <w:sz w:val="24"/>
          <w:szCs w:val="24"/>
        </w:rPr>
      </w:pPr>
      <w:r w:rsidRPr="00713BF9">
        <w:rPr>
          <w:rFonts w:ascii="Calibri" w:hAnsi="Calibri"/>
          <w:sz w:val="24"/>
          <w:szCs w:val="24"/>
        </w:rPr>
        <w:t>Practice Unit regularly evaluates patient satisfaction with most commonly used specialists, to ensure physicians are referring patients to specialists that meet their standards for patient-centered care</w:t>
      </w:r>
    </w:p>
    <w:p w14:paraId="72D9A7B2" w14:textId="77777777" w:rsidR="00D9134B" w:rsidRPr="00713BF9" w:rsidRDefault="00D9134B" w:rsidP="00D9134B">
      <w:pPr>
        <w:rPr>
          <w:rFonts w:ascii="Calibri" w:hAnsi="Calibri" w:cs="Arial"/>
          <w:bCs/>
          <w:sz w:val="22"/>
          <w:szCs w:val="22"/>
        </w:rPr>
      </w:pPr>
    </w:p>
    <w:p w14:paraId="23034EBA" w14:textId="77777777" w:rsidR="00D9134B" w:rsidRPr="006E2E4D" w:rsidRDefault="008F79CA" w:rsidP="00D9134B">
      <w:pPr>
        <w:rPr>
          <w:rFonts w:ascii="Calibri" w:hAnsi="Calibri" w:cs="Arial"/>
          <w:bCs/>
        </w:rPr>
      </w:pPr>
      <w:r w:rsidRPr="008F79CA">
        <w:rPr>
          <w:rFonts w:ascii="Calibri" w:hAnsi="Calibri" w:cs="Arial"/>
          <w:bCs/>
          <w:i/>
          <w:u w:val="single"/>
        </w:rPr>
        <w:t>PCP Guidelines:</w:t>
      </w:r>
    </w:p>
    <w:p w14:paraId="50F0012C" w14:textId="084E0522"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Evaluation of patient satisfaction may consist of conversations between clinician and patient following specialist visit, patient satisfaction survey results from specialist office, or formal survey conducted by the primary care practice</w:t>
      </w:r>
      <w:r w:rsidR="00423EB6">
        <w:rPr>
          <w:rFonts w:ascii="Calibri" w:hAnsi="Calibri" w:cs="Arial"/>
          <w:bCs/>
          <w:sz w:val="22"/>
          <w:szCs w:val="22"/>
        </w:rPr>
        <w:t>.</w:t>
      </w:r>
    </w:p>
    <w:p w14:paraId="2269D964" w14:textId="342798B5" w:rsidR="00EA502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Results must be quantified, aggregated, and tracked over time</w:t>
      </w:r>
      <w:r w:rsidR="00423EB6">
        <w:rPr>
          <w:rFonts w:ascii="Calibri" w:hAnsi="Calibri" w:cs="Arial"/>
          <w:bCs/>
          <w:sz w:val="22"/>
          <w:szCs w:val="22"/>
        </w:rPr>
        <w:t>.</w:t>
      </w:r>
    </w:p>
    <w:p w14:paraId="51C59417" w14:textId="6E1A29CC"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Evaluation should be conducted at least annually</w:t>
      </w:r>
      <w:r w:rsidR="00423EB6">
        <w:rPr>
          <w:rFonts w:ascii="Calibri" w:hAnsi="Calibri" w:cs="Arial"/>
          <w:bCs/>
          <w:sz w:val="22"/>
          <w:szCs w:val="22"/>
        </w:rPr>
        <w:t>.</w:t>
      </w:r>
    </w:p>
    <w:p w14:paraId="23CF0A21" w14:textId="7CC27356" w:rsidR="00D9134B" w:rsidRPr="00713BF9" w:rsidRDefault="00A24EB1" w:rsidP="007470DF">
      <w:pPr>
        <w:numPr>
          <w:ilvl w:val="0"/>
          <w:numId w:val="182"/>
        </w:numPr>
        <w:rPr>
          <w:rFonts w:ascii="Calibri" w:hAnsi="Calibri" w:cs="Arial"/>
          <w:bCs/>
          <w:sz w:val="22"/>
          <w:szCs w:val="22"/>
        </w:rPr>
      </w:pPr>
      <w:r w:rsidRPr="00713BF9">
        <w:rPr>
          <w:rFonts w:ascii="Calibri" w:hAnsi="Calibri" w:cs="Arial"/>
          <w:bCs/>
          <w:sz w:val="22"/>
          <w:szCs w:val="22"/>
        </w:rPr>
        <w:t>If specialists are not meeting standards for patient-centered care, timely follow-up occurs (e.g., PCP may contact specialist’s office to discuss concerns; referral patterns may be modified)</w:t>
      </w:r>
      <w:r w:rsidR="00423EB6">
        <w:rPr>
          <w:rFonts w:ascii="Calibri" w:hAnsi="Calibri" w:cs="Arial"/>
          <w:bCs/>
          <w:sz w:val="22"/>
          <w:szCs w:val="22"/>
        </w:rPr>
        <w:t>.</w:t>
      </w:r>
    </w:p>
    <w:p w14:paraId="58C44A4F" w14:textId="66ADA39E" w:rsidR="000470CD" w:rsidRPr="00713BF9" w:rsidRDefault="000470CD" w:rsidP="000470CD">
      <w:pPr>
        <w:ind w:left="1080"/>
        <w:rPr>
          <w:rFonts w:ascii="Calibri" w:hAnsi="Calibri" w:cs="Arial"/>
          <w:bCs/>
          <w:sz w:val="22"/>
          <w:szCs w:val="22"/>
        </w:rPr>
      </w:pPr>
    </w:p>
    <w:p w14:paraId="7D63ACFC" w14:textId="77777777" w:rsidR="00D9134B" w:rsidRPr="006E2E4D" w:rsidRDefault="008F79CA" w:rsidP="00D9134B">
      <w:pPr>
        <w:rPr>
          <w:rFonts w:ascii="Calibri" w:hAnsi="Calibri" w:cs="Arial"/>
          <w:bCs/>
        </w:rPr>
      </w:pPr>
      <w:r w:rsidRPr="008F79CA">
        <w:rPr>
          <w:rFonts w:ascii="Calibri" w:hAnsi="Calibri" w:cs="Arial"/>
          <w:bCs/>
          <w:i/>
          <w:u w:val="single"/>
        </w:rPr>
        <w:t>Specialist Guidelines:</w:t>
      </w:r>
    </w:p>
    <w:p w14:paraId="73F03C26" w14:textId="4ACFB0BD" w:rsidR="009B0886" w:rsidRDefault="00A24EB1" w:rsidP="007470DF">
      <w:pPr>
        <w:numPr>
          <w:ilvl w:val="0"/>
          <w:numId w:val="183"/>
        </w:numPr>
        <w:rPr>
          <w:rFonts w:ascii="Calibri" w:hAnsi="Calibri" w:cs="Arial"/>
          <w:bCs/>
          <w:sz w:val="22"/>
          <w:szCs w:val="22"/>
        </w:rPr>
      </w:pPr>
      <w:r w:rsidRPr="00713BF9">
        <w:rPr>
          <w:rFonts w:ascii="Calibri" w:hAnsi="Calibri" w:cs="Arial"/>
          <w:bCs/>
          <w:sz w:val="22"/>
          <w:szCs w:val="22"/>
        </w:rPr>
        <w:t>Specialist conducts patient satisfaction survey and provides results to referring PCPs</w:t>
      </w:r>
      <w:r w:rsidR="00423EB6">
        <w:rPr>
          <w:rFonts w:ascii="Calibri" w:hAnsi="Calibri" w:cs="Arial"/>
          <w:bCs/>
          <w:sz w:val="22"/>
          <w:szCs w:val="22"/>
        </w:rPr>
        <w:t>.</w:t>
      </w:r>
    </w:p>
    <w:p w14:paraId="15233A35" w14:textId="77777777" w:rsidR="00EB57B9" w:rsidRDefault="00EB57B9" w:rsidP="00EB57B9">
      <w:pPr>
        <w:ind w:left="1080"/>
        <w:rPr>
          <w:rFonts w:ascii="Calibri" w:hAnsi="Calibri" w:cs="Arial"/>
          <w:bCs/>
          <w:sz w:val="22"/>
          <w:szCs w:val="22"/>
        </w:rPr>
      </w:pPr>
    </w:p>
    <w:p w14:paraId="624080B4" w14:textId="0B5A185D" w:rsidR="00714F14" w:rsidRDefault="00714F14" w:rsidP="00714F14">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7C88F2D3"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965FD1"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6E6BA61" w14:textId="4F1CAAE6"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0BF854DC"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D895D2" w14:textId="67A7C936"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67BDB153"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9140289" w14:textId="1CBC1E4D" w:rsidR="00714F14" w:rsidRPr="00714F14" w:rsidRDefault="53A41D0C" w:rsidP="007470DF">
            <w:pPr>
              <w:pStyle w:val="ListParagraph"/>
              <w:numPr>
                <w:ilvl w:val="0"/>
                <w:numId w:val="166"/>
              </w:numPr>
              <w:rPr>
                <w:rFonts w:asciiTheme="minorHAnsi" w:eastAsiaTheme="minorEastAsia" w:hAnsiTheme="minorHAnsi" w:cstheme="minorBidi"/>
                <w:sz w:val="22"/>
                <w:szCs w:val="22"/>
              </w:rPr>
            </w:pPr>
            <w:r w:rsidRPr="7CD70124">
              <w:rPr>
                <w:rFonts w:ascii="Calibri" w:eastAsia="Calibri" w:hAnsi="Calibri" w:cs="Calibri"/>
                <w:sz w:val="22"/>
                <w:szCs w:val="22"/>
              </w:rPr>
              <w:t>Provide patient satisfaction survey</w:t>
            </w:r>
            <w:r w:rsidR="00590C52">
              <w:rPr>
                <w:rFonts w:ascii="Calibri" w:eastAsia="Calibri" w:hAnsi="Calibri" w:cs="Calibri"/>
                <w:sz w:val="22"/>
                <w:szCs w:val="22"/>
              </w:rPr>
              <w:t xml:space="preserve"> questions</w:t>
            </w:r>
          </w:p>
          <w:p w14:paraId="37CE617A" w14:textId="77E32911" w:rsidR="00714F14" w:rsidRPr="00714F14" w:rsidRDefault="53A41D0C" w:rsidP="007470DF">
            <w:pPr>
              <w:pStyle w:val="ListParagraph"/>
              <w:numPr>
                <w:ilvl w:val="0"/>
                <w:numId w:val="166"/>
              </w:numPr>
              <w:rPr>
                <w:rFonts w:ascii="Calibri" w:eastAsia="Calibri" w:hAnsi="Calibri" w:cs="Calibri"/>
                <w:sz w:val="22"/>
                <w:szCs w:val="22"/>
              </w:rPr>
            </w:pPr>
            <w:r w:rsidRPr="2997270D">
              <w:rPr>
                <w:rFonts w:ascii="Calibri" w:eastAsia="Calibri" w:hAnsi="Calibri" w:cs="Calibri"/>
                <w:sz w:val="22"/>
                <w:szCs w:val="22"/>
              </w:rPr>
              <w:t>Discuss what is done with the results</w:t>
            </w:r>
          </w:p>
          <w:p w14:paraId="2C6632F5" w14:textId="60AB5AC0" w:rsidR="00714F14" w:rsidRPr="00714F14" w:rsidRDefault="00714F14" w:rsidP="007470DF">
            <w:pPr>
              <w:pStyle w:val="ListParagraph"/>
              <w:numPr>
                <w:ilvl w:val="0"/>
                <w:numId w:val="166"/>
              </w:numPr>
              <w:rPr>
                <w:sz w:val="22"/>
                <w:szCs w:val="22"/>
              </w:rPr>
            </w:pPr>
            <w:r w:rsidRPr="2997270D">
              <w:rPr>
                <w:rFonts w:ascii="Calibri" w:eastAsia="Calibri" w:hAnsi="Calibri" w:cs="Calibri"/>
                <w:sz w:val="22"/>
                <w:szCs w:val="22"/>
              </w:rPr>
              <w:t>Results must be quantified, aggregated, and tracked over time</w:t>
            </w:r>
          </w:p>
        </w:tc>
      </w:tr>
    </w:tbl>
    <w:p w14:paraId="1406D838" w14:textId="2DE94DA8" w:rsidR="00714F14" w:rsidRPr="00EB57B9" w:rsidRDefault="00714F14" w:rsidP="00EB57B9">
      <w:pPr>
        <w:pStyle w:val="Heading2"/>
        <w:spacing w:before="0" w:after="0"/>
        <w:jc w:val="center"/>
        <w:rPr>
          <w:rFonts w:ascii="Calibri" w:hAnsi="Calibri"/>
          <w:sz w:val="24"/>
          <w:szCs w:val="24"/>
        </w:rPr>
      </w:pPr>
    </w:p>
    <w:p w14:paraId="76A3F794" w14:textId="14A2D00A" w:rsidR="00714F14" w:rsidRDefault="00A24EB1" w:rsidP="00EB57B9">
      <w:pPr>
        <w:pStyle w:val="Heading2"/>
        <w:spacing w:before="0" w:after="0"/>
        <w:jc w:val="center"/>
        <w:rPr>
          <w:rFonts w:ascii="Calibri" w:hAnsi="Calibri"/>
          <w:sz w:val="24"/>
          <w:szCs w:val="24"/>
        </w:rPr>
      </w:pPr>
      <w:r w:rsidRPr="00EB57B9">
        <w:rPr>
          <w:rFonts w:ascii="Calibri" w:hAnsi="Calibri"/>
          <w:sz w:val="24"/>
          <w:szCs w:val="24"/>
        </w:rPr>
        <w:t>14.10</w:t>
      </w:r>
      <w:r w:rsidR="00F82B5F" w:rsidRPr="00EB57B9">
        <w:rPr>
          <w:rFonts w:ascii="Calibri" w:hAnsi="Calibri"/>
          <w:sz w:val="24"/>
          <w:szCs w:val="24"/>
        </w:rPr>
        <w:t xml:space="preserve"> </w:t>
      </w:r>
      <w:r w:rsidR="00DA6E8B" w:rsidRPr="00EB57B9">
        <w:rPr>
          <w:rFonts w:ascii="Calibri" w:hAnsi="Calibri"/>
          <w:sz w:val="24"/>
          <w:szCs w:val="24"/>
        </w:rPr>
        <w:t>–</w:t>
      </w:r>
      <w:r w:rsidR="00F82B5F" w:rsidRPr="00EB57B9">
        <w:rPr>
          <w:rFonts w:ascii="Calibri" w:hAnsi="Calibri"/>
          <w:sz w:val="24"/>
          <w:szCs w:val="24"/>
        </w:rPr>
        <w:t xml:space="preserve"> Retired</w:t>
      </w:r>
      <w:r w:rsidR="00DA6E8B" w:rsidRPr="00EB57B9">
        <w:rPr>
          <w:rFonts w:ascii="Calibri" w:hAnsi="Calibri"/>
          <w:sz w:val="24"/>
          <w:szCs w:val="24"/>
        </w:rPr>
        <w:t xml:space="preserve"> (as of 2019)</w:t>
      </w:r>
    </w:p>
    <w:p w14:paraId="4513BD0A" w14:textId="77777777" w:rsidR="00EB57B9" w:rsidRPr="00EB57B9" w:rsidRDefault="00EB57B9" w:rsidP="00EB57B9"/>
    <w:p w14:paraId="2BA2B092" w14:textId="77777777" w:rsidR="00E57BE4" w:rsidRPr="00713BF9" w:rsidRDefault="00A24EB1">
      <w:pPr>
        <w:pStyle w:val="Heading2"/>
        <w:spacing w:before="0" w:after="0"/>
        <w:jc w:val="center"/>
        <w:rPr>
          <w:rFonts w:ascii="Calibri" w:hAnsi="Calibri"/>
        </w:rPr>
      </w:pPr>
      <w:bookmarkStart w:id="1290" w:name="_Hlk23342708"/>
      <w:r w:rsidRPr="00713BF9">
        <w:rPr>
          <w:rFonts w:ascii="Calibri" w:hAnsi="Calibri"/>
          <w:sz w:val="24"/>
          <w:szCs w:val="24"/>
        </w:rPr>
        <w:t>14.11</w:t>
      </w:r>
    </w:p>
    <w:p w14:paraId="1B5C9C6B" w14:textId="77EECCC6" w:rsidR="00E57BE4" w:rsidRPr="00713BF9" w:rsidRDefault="00A24EB1">
      <w:pPr>
        <w:pStyle w:val="Heading2"/>
        <w:spacing w:before="0" w:after="0"/>
        <w:jc w:val="center"/>
        <w:rPr>
          <w:rFonts w:ascii="Calibri" w:hAnsi="Calibri"/>
        </w:rPr>
      </w:pPr>
      <w:r w:rsidRPr="00713BF9">
        <w:rPr>
          <w:rFonts w:ascii="Calibri" w:hAnsi="Calibri"/>
          <w:sz w:val="24"/>
          <w:szCs w:val="24"/>
        </w:rPr>
        <w:t xml:space="preserve">When patient has self-referred to specialist, specialist obtains information from patient about PCP and informs PCP of patient’s </w:t>
      </w:r>
      <w:r w:rsidR="0078069D" w:rsidRPr="00713BF9">
        <w:rPr>
          <w:rFonts w:ascii="Calibri" w:hAnsi="Calibri"/>
          <w:sz w:val="24"/>
          <w:szCs w:val="24"/>
        </w:rPr>
        <w:t>visit,</w:t>
      </w:r>
      <w:r w:rsidRPr="00713BF9">
        <w:rPr>
          <w:rFonts w:ascii="Calibri" w:hAnsi="Calibri"/>
          <w:sz w:val="24"/>
          <w:szCs w:val="24"/>
        </w:rPr>
        <w:t xml:space="preserve"> so PCP follow-up can be conducted</w:t>
      </w:r>
    </w:p>
    <w:bookmarkEnd w:id="1290"/>
    <w:p w14:paraId="4AE9845F" w14:textId="77777777" w:rsidR="005731AB" w:rsidRPr="006E2E4D" w:rsidRDefault="00A24EB1" w:rsidP="00D24206">
      <w:pPr>
        <w:spacing w:before="100" w:beforeAutospacing="1"/>
        <w:rPr>
          <w:rFonts w:ascii="Calibri" w:hAnsi="Calibri"/>
        </w:rPr>
      </w:pPr>
      <w:r w:rsidRPr="00713BF9">
        <w:rPr>
          <w:rFonts w:ascii="Calibri" w:hAnsi="Calibri" w:cs="Arial"/>
        </w:rPr>
        <w:t> </w:t>
      </w:r>
      <w:r w:rsidR="008F79CA" w:rsidRPr="008F79CA">
        <w:rPr>
          <w:rFonts w:ascii="Calibri" w:hAnsi="Calibri" w:cs="Arial"/>
          <w:i/>
          <w:iCs/>
          <w:u w:val="single"/>
        </w:rPr>
        <w:t>PCP Guidelines:</w:t>
      </w:r>
    </w:p>
    <w:p w14:paraId="7B87FFA2" w14:textId="28C54F0B" w:rsidR="00E57BE4" w:rsidRPr="00713BF9" w:rsidRDefault="00A24EB1" w:rsidP="007470DF">
      <w:pPr>
        <w:pStyle w:val="ListParagraph"/>
        <w:numPr>
          <w:ilvl w:val="0"/>
          <w:numId w:val="144"/>
        </w:numPr>
        <w:rPr>
          <w:rFonts w:ascii="Calibri" w:hAnsi="Calibri" w:cs="Arial"/>
          <w:sz w:val="22"/>
          <w:szCs w:val="22"/>
        </w:rPr>
      </w:pPr>
      <w:r w:rsidRPr="00713BF9">
        <w:rPr>
          <w:rFonts w:ascii="Calibri" w:hAnsi="Calibri" w:cs="Arial"/>
          <w:sz w:val="22"/>
          <w:szCs w:val="22"/>
        </w:rPr>
        <w:t>PCP conducts follow-up with patients who have self-referred to specialist</w:t>
      </w:r>
      <w:r w:rsidR="00423EB6">
        <w:rPr>
          <w:rFonts w:ascii="Calibri" w:hAnsi="Calibri" w:cs="Arial"/>
          <w:sz w:val="22"/>
          <w:szCs w:val="22"/>
        </w:rPr>
        <w:t>.</w:t>
      </w:r>
    </w:p>
    <w:p w14:paraId="2B66E2DD" w14:textId="77777777" w:rsidR="00851960" w:rsidRDefault="00851960">
      <w:pPr>
        <w:rPr>
          <w:rFonts w:ascii="Calibri" w:hAnsi="Calibri"/>
          <w:sz w:val="22"/>
          <w:szCs w:val="22"/>
        </w:rPr>
      </w:pPr>
    </w:p>
    <w:p w14:paraId="2519F940" w14:textId="77777777" w:rsidR="005731AB" w:rsidRPr="006E2E4D" w:rsidRDefault="008F79CA" w:rsidP="005731AB">
      <w:pPr>
        <w:rPr>
          <w:rFonts w:ascii="Calibri" w:hAnsi="Calibri"/>
        </w:rPr>
      </w:pPr>
      <w:r w:rsidRPr="008F79CA">
        <w:rPr>
          <w:rFonts w:ascii="Calibri" w:hAnsi="Calibri" w:cs="Arial"/>
          <w:i/>
          <w:iCs/>
          <w:u w:val="single"/>
        </w:rPr>
        <w:t>Specialist Guidelines:</w:t>
      </w:r>
    </w:p>
    <w:p w14:paraId="707BD23B" w14:textId="347623ED" w:rsidR="00E57BE4" w:rsidRDefault="00A24EB1" w:rsidP="007470DF">
      <w:pPr>
        <w:pStyle w:val="ListParagraph"/>
        <w:numPr>
          <w:ilvl w:val="0"/>
          <w:numId w:val="145"/>
        </w:numPr>
        <w:rPr>
          <w:rFonts w:ascii="Calibri" w:hAnsi="Calibri" w:cs="Arial"/>
          <w:sz w:val="22"/>
          <w:szCs w:val="22"/>
        </w:rPr>
      </w:pPr>
      <w:r w:rsidRPr="00713BF9">
        <w:rPr>
          <w:rFonts w:ascii="Calibri" w:hAnsi="Calibri" w:cs="Arial"/>
          <w:sz w:val="22"/>
          <w:szCs w:val="22"/>
        </w:rPr>
        <w:t>Specialist routinely notifies PCP of visits when patients have self-referred</w:t>
      </w:r>
      <w:r w:rsidR="00423EB6">
        <w:rPr>
          <w:rFonts w:ascii="Calibri" w:hAnsi="Calibri" w:cs="Arial"/>
          <w:sz w:val="22"/>
          <w:szCs w:val="22"/>
        </w:rPr>
        <w:t>.</w:t>
      </w:r>
    </w:p>
    <w:p w14:paraId="593D144C" w14:textId="77777777" w:rsidR="00714F14" w:rsidRDefault="00714F14" w:rsidP="00714F14">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14F14" w14:paraId="5735E195" w14:textId="77777777" w:rsidTr="0032792E">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4092FC"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3538C30" w14:textId="77777777" w:rsidR="00714F14" w:rsidRPr="000433C5" w:rsidRDefault="00714F14" w:rsidP="0032792E">
            <w:pPr>
              <w:jc w:val="center"/>
              <w:rPr>
                <w:rFonts w:asciiTheme="minorHAnsi" w:hAnsiTheme="minorHAnsi"/>
                <w:b/>
                <w:bCs/>
                <w:sz w:val="22"/>
                <w:szCs w:val="22"/>
              </w:rPr>
            </w:pPr>
            <w:r>
              <w:rPr>
                <w:rFonts w:asciiTheme="minorHAnsi" w:hAnsiTheme="minorHAnsi"/>
                <w:b/>
                <w:bCs/>
                <w:sz w:val="22"/>
                <w:szCs w:val="22"/>
              </w:rPr>
              <w:t>Predicate Logic: n/a</w:t>
            </w:r>
          </w:p>
        </w:tc>
      </w:tr>
      <w:tr w:rsidR="00714F14" w14:paraId="4EF81EEE" w14:textId="77777777" w:rsidTr="00860F49">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1BEA4B" w14:textId="77777777" w:rsidR="00714F14" w:rsidRPr="000433C5" w:rsidRDefault="00714F14" w:rsidP="0032792E">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714F14" w14:paraId="4003C09F" w14:textId="77777777" w:rsidTr="00860F49">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C42AB61" w14:textId="2D1824A8" w:rsidR="00714F14" w:rsidRPr="00714F14" w:rsidRDefault="319A027A" w:rsidP="007470DF">
            <w:pPr>
              <w:pStyle w:val="ListParagraph"/>
              <w:numPr>
                <w:ilvl w:val="0"/>
                <w:numId w:val="166"/>
              </w:numPr>
              <w:rPr>
                <w:rFonts w:asciiTheme="minorHAnsi" w:eastAsia="Calibri" w:hAnsiTheme="minorHAnsi" w:cs="Calibri"/>
                <w:sz w:val="22"/>
                <w:szCs w:val="22"/>
              </w:rPr>
            </w:pPr>
            <w:r w:rsidRPr="7CD70124">
              <w:rPr>
                <w:rFonts w:ascii="Calibri" w:eastAsia="Calibri" w:hAnsi="Calibri" w:cs="Calibri"/>
                <w:sz w:val="22"/>
                <w:szCs w:val="22"/>
              </w:rPr>
              <w:t>PCP demonstrates examples of patient follow-up</w:t>
            </w:r>
          </w:p>
          <w:p w14:paraId="1FC76894" w14:textId="334D0727" w:rsidR="00714F14" w:rsidRPr="00714F14" w:rsidRDefault="319A027A" w:rsidP="007470DF">
            <w:pPr>
              <w:pStyle w:val="ListParagraph"/>
              <w:numPr>
                <w:ilvl w:val="0"/>
                <w:numId w:val="166"/>
              </w:numPr>
              <w:rPr>
                <w:sz w:val="22"/>
                <w:szCs w:val="22"/>
              </w:rPr>
            </w:pPr>
            <w:r w:rsidRPr="2997270D">
              <w:rPr>
                <w:rFonts w:ascii="Calibri" w:eastAsia="Calibri" w:hAnsi="Calibri" w:cs="Calibri"/>
                <w:sz w:val="22"/>
                <w:szCs w:val="22"/>
              </w:rPr>
              <w:t>Discuss how the PU would follow up with the patient and SCP or PCP when this situation occurs</w:t>
            </w:r>
            <w:r>
              <w:t xml:space="preserve"> </w:t>
            </w:r>
          </w:p>
        </w:tc>
      </w:tr>
    </w:tbl>
    <w:p w14:paraId="0732C751" w14:textId="530C6084" w:rsidR="00E57BE4" w:rsidRDefault="00E57BE4" w:rsidP="00A2488F">
      <w:pPr>
        <w:pStyle w:val="Heading2"/>
        <w:spacing w:before="0" w:after="0"/>
        <w:rPr>
          <w:rFonts w:ascii="Calibri" w:hAnsi="Calibri"/>
          <w:b w:val="0"/>
          <w:bCs w:val="0"/>
          <w:i w:val="0"/>
          <w:iCs w:val="0"/>
        </w:rPr>
      </w:pPr>
    </w:p>
    <w:p w14:paraId="53368788" w14:textId="77777777" w:rsidR="00880C34" w:rsidRDefault="00880C34">
      <w:pPr>
        <w:rPr>
          <w:rFonts w:ascii="Calibri" w:hAnsi="Calibri" w:cs="Calibri"/>
          <w:b/>
        </w:rPr>
      </w:pPr>
      <w:r>
        <w:rPr>
          <w:rFonts w:ascii="Calibri" w:hAnsi="Calibri" w:cs="Calibri"/>
          <w:b/>
        </w:rPr>
        <w:br w:type="page"/>
      </w:r>
    </w:p>
    <w:p w14:paraId="3BC1A2C2" w14:textId="7B8C5F72" w:rsidR="00F01B47" w:rsidRPr="00F01B47" w:rsidRDefault="00F01B47" w:rsidP="00F01B47">
      <w:pPr>
        <w:rPr>
          <w:rFonts w:ascii="Calibri" w:hAnsi="Calibri" w:cs="Calibri"/>
          <w:b/>
        </w:rPr>
      </w:pPr>
      <w:r w:rsidRPr="00F01B47">
        <w:rPr>
          <w:rFonts w:ascii="Calibri" w:hAnsi="Calibri" w:cs="Calibri"/>
          <w:b/>
        </w:rPr>
        <w:t>Appendix A</w:t>
      </w:r>
    </w:p>
    <w:p w14:paraId="0E8DBC6E" w14:textId="77777777" w:rsidR="00F01B47" w:rsidRPr="0081548B" w:rsidRDefault="00F01B47" w:rsidP="00F01B47">
      <w:pPr>
        <w:rPr>
          <w:rFonts w:ascii="Calibri" w:hAnsi="Calibri" w:cs="Calibri"/>
          <w:b/>
        </w:rPr>
      </w:pPr>
    </w:p>
    <w:p w14:paraId="1DAF75E8" w14:textId="77777777" w:rsidR="00F01B47" w:rsidRPr="0081548B" w:rsidRDefault="00F01B47" w:rsidP="00F01B47">
      <w:pPr>
        <w:rPr>
          <w:rFonts w:ascii="Calibri" w:hAnsi="Calibri" w:cs="Calibri"/>
          <w:b/>
        </w:rPr>
      </w:pPr>
    </w:p>
    <w:p w14:paraId="2C91A0FE" w14:textId="1A7BF6D9" w:rsidR="00F01B47" w:rsidRPr="0081548B" w:rsidRDefault="00F01B47" w:rsidP="0081548B">
      <w:pPr>
        <w:jc w:val="center"/>
        <w:rPr>
          <w:rFonts w:ascii="Calibri" w:hAnsi="Calibri" w:cs="Calibri"/>
          <w:b/>
        </w:rPr>
      </w:pPr>
      <w:r w:rsidRPr="00F01B47">
        <w:rPr>
          <w:rFonts w:ascii="Calibri" w:hAnsi="Calibri" w:cs="Calibri"/>
          <w:b/>
        </w:rPr>
        <w:t>Retired Capabilities</w:t>
      </w:r>
    </w:p>
    <w:p w14:paraId="69D9F43B" w14:textId="77777777" w:rsidR="00F01B47" w:rsidRPr="0081548B" w:rsidRDefault="00F01B47" w:rsidP="0081548B">
      <w:pPr>
        <w:rPr>
          <w:rFonts w:ascii="Calibri" w:hAnsi="Calibri" w:cs="Calibri"/>
          <w:b/>
        </w:rPr>
      </w:pPr>
    </w:p>
    <w:p w14:paraId="697B71F8" w14:textId="77777777" w:rsidR="00F01B47" w:rsidRPr="00C10BA4" w:rsidRDefault="00F01B47" w:rsidP="00F01B47">
      <w:pPr>
        <w:pStyle w:val="Heading2"/>
        <w:spacing w:before="0" w:after="0"/>
        <w:jc w:val="center"/>
        <w:rPr>
          <w:rFonts w:ascii="Calibri" w:hAnsi="Calibri"/>
        </w:rPr>
      </w:pPr>
      <w:r w:rsidRPr="00A24EB1">
        <w:rPr>
          <w:rFonts w:ascii="Calibri" w:hAnsi="Calibri"/>
          <w:sz w:val="24"/>
          <w:szCs w:val="24"/>
        </w:rPr>
        <w:t>1.9</w:t>
      </w:r>
      <w:r>
        <w:rPr>
          <w:rFonts w:ascii="Calibri" w:hAnsi="Calibri"/>
          <w:sz w:val="24"/>
          <w:szCs w:val="24"/>
        </w:rPr>
        <w:t xml:space="preserve"> - Retired</w:t>
      </w:r>
    </w:p>
    <w:p w14:paraId="3FD01E92" w14:textId="77777777" w:rsidR="00F01B47" w:rsidRPr="00C10BA4" w:rsidRDefault="00F01B47" w:rsidP="00F01B47">
      <w:pPr>
        <w:pStyle w:val="Heading2"/>
        <w:spacing w:before="0" w:after="0"/>
        <w:jc w:val="center"/>
        <w:rPr>
          <w:rFonts w:ascii="Calibri" w:hAnsi="Calibri"/>
        </w:rPr>
      </w:pPr>
      <w:r w:rsidRPr="00A24EB1">
        <w:rPr>
          <w:rFonts w:ascii="Calibri" w:hAnsi="Calibri"/>
          <w:sz w:val="24"/>
          <w:szCs w:val="24"/>
        </w:rPr>
        <w:t>Providers ensure that patients are aware that as part of comprehensive, quality care and to support population</w:t>
      </w:r>
      <w:r w:rsidRPr="00A24EB1">
        <w:rPr>
          <w:rFonts w:ascii="Calibri" w:hAnsi="Calibri"/>
        </w:rPr>
        <w:t xml:space="preserve"> </w:t>
      </w:r>
      <w:r w:rsidRPr="00621DD8">
        <w:rPr>
          <w:rFonts w:ascii="Calibri" w:hAnsi="Calibri"/>
          <w:sz w:val="24"/>
          <w:szCs w:val="24"/>
        </w:rPr>
        <w:t>management,</w:t>
      </w:r>
      <w:r w:rsidRPr="00A24EB1">
        <w:rPr>
          <w:rFonts w:ascii="Calibri" w:hAnsi="Calibri"/>
        </w:rPr>
        <w:t xml:space="preserve"> </w:t>
      </w:r>
      <w:r w:rsidRPr="00A24EB1">
        <w:rPr>
          <w:rFonts w:ascii="Calibri" w:hAnsi="Calibri"/>
          <w:sz w:val="24"/>
          <w:szCs w:val="24"/>
        </w:rPr>
        <w:t>health care information is shared among care partners as necessary </w:t>
      </w:r>
    </w:p>
    <w:p w14:paraId="401293A1" w14:textId="77777777" w:rsidR="00F01B47" w:rsidRPr="00974291" w:rsidRDefault="00F01B47" w:rsidP="00F01B47">
      <w:pPr>
        <w:rPr>
          <w:rFonts w:ascii="Calibri" w:hAnsi="Calibri"/>
          <w:i/>
        </w:rPr>
      </w:pPr>
      <w:r w:rsidRPr="008F79CA">
        <w:rPr>
          <w:rFonts w:ascii="Calibri" w:hAnsi="Calibri" w:cs="Arial"/>
          <w:i/>
          <w:u w:val="single"/>
        </w:rPr>
        <w:t>PCP and Specialist Guidelines:</w:t>
      </w:r>
    </w:p>
    <w:p w14:paraId="23B64D2C" w14:textId="77777777" w:rsidR="00F01B47" w:rsidRPr="00C10BA4" w:rsidRDefault="00F01B47" w:rsidP="007470DF">
      <w:pPr>
        <w:pStyle w:val="ListParagraph"/>
        <w:numPr>
          <w:ilvl w:val="0"/>
          <w:numId w:val="123"/>
        </w:numPr>
        <w:ind w:left="1080"/>
        <w:contextualSpacing w:val="0"/>
        <w:rPr>
          <w:rFonts w:ascii="Calibri" w:hAnsi="Calibri"/>
          <w:sz w:val="22"/>
          <w:szCs w:val="22"/>
        </w:rPr>
      </w:pPr>
      <w:r w:rsidRPr="00A24EB1">
        <w:rPr>
          <w:rFonts w:ascii="Calibri" w:hAnsi="Calibri" w:cs="Arial"/>
          <w:color w:val="000000"/>
          <w:sz w:val="22"/>
          <w:szCs w:val="22"/>
        </w:rPr>
        <w:t>Providers ensure that patients are aware and clearly understand that in the course of providing care, providers will share patient information with other providers who are involved in the patient's care, as appropriate. The data</w:t>
      </w:r>
      <w:r>
        <w:rPr>
          <w:rFonts w:ascii="Calibri" w:hAnsi="Calibri" w:cs="Arial"/>
          <w:color w:val="000000"/>
          <w:sz w:val="22"/>
          <w:szCs w:val="22"/>
        </w:rPr>
        <w:t>-</w:t>
      </w:r>
      <w:r w:rsidRPr="00A24EB1">
        <w:rPr>
          <w:rFonts w:ascii="Calibri" w:hAnsi="Calibri" w:cs="Arial"/>
          <w:color w:val="000000"/>
          <w:sz w:val="22"/>
          <w:szCs w:val="22"/>
        </w:rPr>
        <w:t>sharing may be through provision of written medical information or through electronic sharing of information (for example, electronic transmission of information about admi</w:t>
      </w:r>
      <w:r>
        <w:rPr>
          <w:rFonts w:ascii="Calibri" w:hAnsi="Calibri" w:cs="Arial"/>
          <w:color w:val="000000"/>
          <w:sz w:val="22"/>
          <w:szCs w:val="22"/>
        </w:rPr>
        <w:t>ts</w:t>
      </w:r>
      <w:r w:rsidRPr="00A24EB1">
        <w:rPr>
          <w:rFonts w:ascii="Calibri" w:hAnsi="Calibri" w:cs="Arial"/>
          <w:color w:val="000000"/>
          <w:sz w:val="22"/>
          <w:szCs w:val="22"/>
        </w:rPr>
        <w:t>, discharges and transfers from/to hospital-based care settings).</w:t>
      </w:r>
    </w:p>
    <w:p w14:paraId="23BB67FA" w14:textId="77777777" w:rsidR="00F01B47" w:rsidRPr="00C10BA4" w:rsidRDefault="00F01B47" w:rsidP="007470DF">
      <w:pPr>
        <w:pStyle w:val="ListParagraph"/>
        <w:numPr>
          <w:ilvl w:val="0"/>
          <w:numId w:val="123"/>
        </w:numPr>
        <w:ind w:left="1080"/>
        <w:contextualSpacing w:val="0"/>
        <w:rPr>
          <w:rFonts w:ascii="Calibri" w:hAnsi="Calibri" w:cs="Arial"/>
          <w:color w:val="000000"/>
          <w:sz w:val="22"/>
          <w:szCs w:val="22"/>
        </w:rPr>
      </w:pPr>
      <w:r w:rsidRPr="00A24EB1">
        <w:rPr>
          <w:rFonts w:ascii="Calibri" w:hAnsi="Calibri" w:cs="Arial"/>
          <w:color w:val="000000"/>
          <w:sz w:val="22"/>
          <w:szCs w:val="22"/>
        </w:rPr>
        <w:t>Language regarding the sharing of health information with other providers can be added to the patient-provider partnership documentation, or it may be incorporated into the practice’s existing HIPAA documentation, such as a “notice of privacy practices”, to fulfill the requirement to inform patients</w:t>
      </w:r>
      <w:r>
        <w:rPr>
          <w:rFonts w:ascii="Calibri" w:hAnsi="Calibri" w:cs="Arial"/>
          <w:color w:val="000000"/>
          <w:sz w:val="22"/>
          <w:szCs w:val="22"/>
        </w:rPr>
        <w:t>.</w:t>
      </w:r>
    </w:p>
    <w:p w14:paraId="35D27BB3" w14:textId="77777777" w:rsidR="00F01B47" w:rsidRPr="00C10BA4" w:rsidRDefault="00F01B47" w:rsidP="008A19AF">
      <w:pPr>
        <w:jc w:val="center"/>
        <w:rPr>
          <w:rFonts w:ascii="Calibri" w:hAnsi="Calibri" w:cs="Arial"/>
          <w:b/>
          <w:bCs/>
          <w:sz w:val="22"/>
          <w:szCs w:val="22"/>
        </w:rPr>
      </w:pPr>
    </w:p>
    <w:p w14:paraId="66E04204" w14:textId="77777777" w:rsidR="00F01B47" w:rsidRPr="00306DA7" w:rsidRDefault="00F01B47" w:rsidP="00F01B47">
      <w:pPr>
        <w:pStyle w:val="Heading2"/>
        <w:spacing w:before="0" w:after="0"/>
        <w:jc w:val="center"/>
        <w:rPr>
          <w:rFonts w:ascii="Calibri" w:hAnsi="Calibri"/>
          <w:sz w:val="24"/>
          <w:szCs w:val="24"/>
        </w:rPr>
      </w:pPr>
      <w:r w:rsidRPr="00306DA7">
        <w:rPr>
          <w:rFonts w:ascii="Calibri" w:hAnsi="Calibri"/>
          <w:sz w:val="24"/>
          <w:szCs w:val="24"/>
        </w:rPr>
        <w:t>2.5</w:t>
      </w:r>
      <w:r>
        <w:rPr>
          <w:rFonts w:ascii="Calibri" w:hAnsi="Calibri"/>
          <w:sz w:val="24"/>
          <w:szCs w:val="24"/>
        </w:rPr>
        <w:t xml:space="preserve"> - Retired</w:t>
      </w:r>
    </w:p>
    <w:p w14:paraId="445171F0" w14:textId="77777777" w:rsidR="00F01B47" w:rsidRPr="00306DA7" w:rsidRDefault="00F01B47" w:rsidP="00F01B47">
      <w:pPr>
        <w:pStyle w:val="Heading2"/>
        <w:spacing w:before="0" w:after="0"/>
        <w:jc w:val="center"/>
        <w:rPr>
          <w:rFonts w:ascii="Calibri" w:hAnsi="Calibri"/>
          <w:sz w:val="24"/>
          <w:szCs w:val="24"/>
        </w:rPr>
      </w:pPr>
      <w:r w:rsidRPr="00306DA7">
        <w:rPr>
          <w:rFonts w:ascii="Calibri" w:hAnsi="Calibri"/>
          <w:sz w:val="24"/>
          <w:szCs w:val="24"/>
        </w:rPr>
        <w:t>Registry contains information on the individual practitioner for every patient currently in the registry who is an established patient in the practice unit</w:t>
      </w:r>
    </w:p>
    <w:p w14:paraId="4E7660FB" w14:textId="20B9A5E5" w:rsidR="00F01B47" w:rsidRPr="00306DA7" w:rsidRDefault="00F01B47" w:rsidP="0081548B">
      <w:pPr>
        <w:rPr>
          <w:rFonts w:ascii="Calibri" w:hAnsi="Calibri" w:cs="Arial"/>
          <w:bCs/>
          <w:i/>
          <w:u w:val="single"/>
        </w:rPr>
      </w:pPr>
      <w:r w:rsidRPr="00306DA7">
        <w:rPr>
          <w:rFonts w:ascii="Calibri" w:hAnsi="Calibri" w:cs="Arial"/>
          <w:b/>
          <w:bCs/>
        </w:rPr>
        <w:t>   </w:t>
      </w:r>
      <w:r w:rsidRPr="00306DA7">
        <w:rPr>
          <w:rFonts w:ascii="Calibri" w:hAnsi="Calibri" w:cs="Arial"/>
          <w:bCs/>
          <w:i/>
          <w:u w:val="single"/>
        </w:rPr>
        <w:t> PCP Guidelines:</w:t>
      </w:r>
    </w:p>
    <w:p w14:paraId="2E7362A3" w14:textId="0FDA4491" w:rsidR="00F01B47" w:rsidRPr="00306DA7" w:rsidRDefault="00F01B47" w:rsidP="007470DF">
      <w:pPr>
        <w:pStyle w:val="ListParagraph"/>
        <w:numPr>
          <w:ilvl w:val="0"/>
          <w:numId w:val="13"/>
        </w:numPr>
        <w:tabs>
          <w:tab w:val="clear" w:pos="1080"/>
          <w:tab w:val="left" w:pos="376"/>
          <w:tab w:val="left" w:pos="1432"/>
          <w:tab w:val="num" w:pos="1620"/>
        </w:tabs>
        <w:rPr>
          <w:rFonts w:ascii="Calibri" w:hAnsi="Calibri" w:cs="Arial"/>
          <w:sz w:val="22"/>
          <w:szCs w:val="22"/>
        </w:rPr>
      </w:pPr>
      <w:r w:rsidRPr="00306DA7">
        <w:rPr>
          <w:rFonts w:ascii="Calibri" w:hAnsi="Calibri" w:cs="Arial"/>
          <w:sz w:val="22"/>
          <w:szCs w:val="22"/>
        </w:rPr>
        <w:t>Registry may be paper or electronic</w:t>
      </w:r>
      <w:r w:rsidR="00224D74">
        <w:rPr>
          <w:rFonts w:ascii="Calibri" w:hAnsi="Calibri" w:cs="Arial"/>
          <w:sz w:val="22"/>
          <w:szCs w:val="22"/>
        </w:rPr>
        <w:t>.</w:t>
      </w:r>
    </w:p>
    <w:p w14:paraId="1B9BDECF" w14:textId="43851663" w:rsidR="00F01B47" w:rsidRPr="00306DA7" w:rsidRDefault="00F01B47" w:rsidP="007470DF">
      <w:pPr>
        <w:pStyle w:val="ListParagraph"/>
        <w:numPr>
          <w:ilvl w:val="0"/>
          <w:numId w:val="13"/>
        </w:numPr>
        <w:tabs>
          <w:tab w:val="clear" w:pos="1080"/>
          <w:tab w:val="left" w:pos="376"/>
          <w:tab w:val="left" w:pos="1432"/>
          <w:tab w:val="num" w:pos="1620"/>
        </w:tabs>
        <w:rPr>
          <w:rFonts w:ascii="Calibri" w:hAnsi="Calibri" w:cs="Arial"/>
          <w:sz w:val="22"/>
          <w:szCs w:val="22"/>
        </w:rPr>
      </w:pPr>
      <w:r w:rsidRPr="00306DA7">
        <w:rPr>
          <w:rFonts w:ascii="Calibri" w:hAnsi="Calibri" w:cs="Arial"/>
          <w:sz w:val="22"/>
          <w:szCs w:val="22"/>
        </w:rPr>
        <w:t>The individual practitioner responsible for the care of each patient is identified in the registry</w:t>
      </w:r>
      <w:r w:rsidR="00224D74">
        <w:rPr>
          <w:rFonts w:ascii="Calibri" w:hAnsi="Calibri" w:cs="Arial"/>
          <w:sz w:val="22"/>
          <w:szCs w:val="22"/>
        </w:rPr>
        <w:t>.</w:t>
      </w:r>
    </w:p>
    <w:p w14:paraId="45BF6BA3" w14:textId="25E29D84" w:rsidR="00F01B47" w:rsidRPr="00306DA7" w:rsidRDefault="00F01B47" w:rsidP="007470DF">
      <w:pPr>
        <w:numPr>
          <w:ilvl w:val="1"/>
          <w:numId w:val="14"/>
        </w:numPr>
        <w:tabs>
          <w:tab w:val="clear" w:pos="1800"/>
          <w:tab w:val="left" w:pos="376"/>
          <w:tab w:val="left" w:pos="1432"/>
          <w:tab w:val="num" w:pos="2340"/>
        </w:tabs>
        <w:ind w:left="1440"/>
        <w:rPr>
          <w:rFonts w:ascii="Calibri" w:hAnsi="Calibri" w:cs="Arial"/>
          <w:sz w:val="22"/>
          <w:szCs w:val="22"/>
        </w:rPr>
      </w:pPr>
      <w:r w:rsidRPr="00306DA7">
        <w:rPr>
          <w:rFonts w:ascii="Calibri" w:hAnsi="Calibri" w:cs="Arial"/>
          <w:sz w:val="22"/>
          <w:szCs w:val="22"/>
        </w:rPr>
        <w:t>Occasional gaps in information about some patients’ individual attributed practitioner due to changes in medical personnel are acceptable</w:t>
      </w:r>
      <w:r w:rsidR="007D1457">
        <w:rPr>
          <w:rFonts w:ascii="Calibri" w:hAnsi="Calibri" w:cs="Arial"/>
          <w:sz w:val="22"/>
          <w:szCs w:val="22"/>
        </w:rPr>
        <w:t>.</w:t>
      </w:r>
    </w:p>
    <w:p w14:paraId="5B912E25" w14:textId="77777777" w:rsidR="00F01B47" w:rsidRPr="00306DA7" w:rsidRDefault="00F01B47" w:rsidP="00F01B47">
      <w:pPr>
        <w:tabs>
          <w:tab w:val="left" w:pos="376"/>
          <w:tab w:val="left" w:pos="1432"/>
        </w:tabs>
        <w:rPr>
          <w:rFonts w:ascii="Calibri" w:hAnsi="Calibri" w:cs="Arial"/>
          <w:bCs/>
          <w:i/>
          <w:u w:val="single"/>
        </w:rPr>
      </w:pPr>
      <w:r w:rsidRPr="00306DA7">
        <w:rPr>
          <w:rFonts w:ascii="Calibri" w:hAnsi="Calibri" w:cs="Arial"/>
          <w:bCs/>
          <w:i/>
          <w:u w:val="single"/>
        </w:rPr>
        <w:t> Specialist Guidelines:</w:t>
      </w:r>
    </w:p>
    <w:p w14:paraId="6BA42ACA" w14:textId="612C38B1" w:rsidR="00F01B47" w:rsidRDefault="00F01B47" w:rsidP="007470DF">
      <w:pPr>
        <w:pStyle w:val="ListParagraph"/>
        <w:numPr>
          <w:ilvl w:val="0"/>
          <w:numId w:val="222"/>
        </w:numPr>
        <w:tabs>
          <w:tab w:val="left" w:pos="376"/>
          <w:tab w:val="left" w:pos="1432"/>
        </w:tabs>
        <w:rPr>
          <w:rFonts w:ascii="Calibri" w:hAnsi="Calibri" w:cs="Arial"/>
          <w:sz w:val="22"/>
          <w:szCs w:val="22"/>
        </w:rPr>
      </w:pPr>
      <w:r w:rsidRPr="00306DA7">
        <w:rPr>
          <w:rFonts w:ascii="Calibri" w:hAnsi="Calibri" w:cs="Arial"/>
          <w:sz w:val="22"/>
          <w:szCs w:val="22"/>
        </w:rPr>
        <w:t>Registry may be paper or electronic</w:t>
      </w:r>
      <w:r w:rsidR="00224D74">
        <w:rPr>
          <w:rFonts w:ascii="Calibri" w:hAnsi="Calibri" w:cs="Arial"/>
          <w:sz w:val="22"/>
          <w:szCs w:val="22"/>
        </w:rPr>
        <w:t>.</w:t>
      </w:r>
    </w:p>
    <w:p w14:paraId="7887C314" w14:textId="3E573DF6" w:rsidR="007E5B7B" w:rsidRPr="00306DA7" w:rsidRDefault="007E5B7B" w:rsidP="007470DF">
      <w:pPr>
        <w:pStyle w:val="ListParagraph"/>
        <w:numPr>
          <w:ilvl w:val="0"/>
          <w:numId w:val="222"/>
        </w:numPr>
        <w:tabs>
          <w:tab w:val="left" w:pos="376"/>
          <w:tab w:val="left" w:pos="1432"/>
        </w:tabs>
        <w:rPr>
          <w:rFonts w:ascii="Calibri" w:hAnsi="Calibri" w:cs="Arial"/>
          <w:sz w:val="22"/>
          <w:szCs w:val="22"/>
        </w:rPr>
      </w:pPr>
      <w:r w:rsidRPr="00306DA7">
        <w:rPr>
          <w:rFonts w:ascii="Calibri" w:hAnsi="Calibri" w:cs="Arial"/>
          <w:sz w:val="22"/>
          <w:szCs w:val="22"/>
        </w:rPr>
        <w:t>The individual practitioner responsible for the care of each patient is identified in the registry</w:t>
      </w:r>
      <w:r>
        <w:rPr>
          <w:rFonts w:ascii="Calibri" w:hAnsi="Calibri" w:cs="Arial"/>
          <w:sz w:val="22"/>
          <w:szCs w:val="22"/>
        </w:rPr>
        <w:t>.</w:t>
      </w:r>
    </w:p>
    <w:p w14:paraId="6F79BFD8" w14:textId="77777777" w:rsidR="00F01B47" w:rsidRDefault="00F01B47" w:rsidP="008A19AF">
      <w:pPr>
        <w:rPr>
          <w:rFonts w:ascii="Calibri" w:hAnsi="Calibri" w:cs="Arial"/>
          <w:sz w:val="22"/>
          <w:szCs w:val="22"/>
        </w:rPr>
      </w:pPr>
    </w:p>
    <w:p w14:paraId="2CC1BDDA" w14:textId="77777777" w:rsidR="00F01B47" w:rsidRPr="006E722F" w:rsidRDefault="00F01B47" w:rsidP="00F01B47">
      <w:pPr>
        <w:pStyle w:val="Heading2"/>
        <w:spacing w:before="0" w:after="0"/>
        <w:jc w:val="center"/>
        <w:rPr>
          <w:rFonts w:ascii="Calibri" w:hAnsi="Calibri"/>
          <w:sz w:val="24"/>
          <w:szCs w:val="24"/>
        </w:rPr>
      </w:pPr>
      <w:r w:rsidRPr="0048098E">
        <w:rPr>
          <w:rFonts w:ascii="Calibri" w:hAnsi="Calibri"/>
          <w:sz w:val="24"/>
          <w:szCs w:val="24"/>
        </w:rPr>
        <w:t>4.6</w:t>
      </w:r>
      <w:r>
        <w:rPr>
          <w:rFonts w:ascii="Calibri" w:hAnsi="Calibri"/>
          <w:sz w:val="24"/>
          <w:szCs w:val="24"/>
        </w:rPr>
        <w:t xml:space="preserve"> - Retired</w:t>
      </w:r>
    </w:p>
    <w:p w14:paraId="1F9D1BC1" w14:textId="77777777" w:rsidR="00F01B47" w:rsidRPr="00C9609A" w:rsidRDefault="00F01B47" w:rsidP="00F01B47">
      <w:pPr>
        <w:jc w:val="center"/>
        <w:rPr>
          <w:rFonts w:ascii="Calibri" w:hAnsi="Calibri"/>
          <w:b/>
          <w:i/>
        </w:rPr>
      </w:pPr>
      <w:r w:rsidRPr="00F73EE2">
        <w:rPr>
          <w:rFonts w:ascii="Calibri" w:hAnsi="Calibri"/>
          <w:b/>
          <w:i/>
        </w:rPr>
        <w:t>A systematic approach is in place for appointment tracking and generation of reminders for the patient population selected for initial focus</w:t>
      </w:r>
    </w:p>
    <w:p w14:paraId="693E807F" w14:textId="77777777" w:rsidR="00F01B47" w:rsidRPr="00C10BA4" w:rsidRDefault="00F01B47" w:rsidP="00F01B47">
      <w:pPr>
        <w:rPr>
          <w:rFonts w:ascii="Calibri" w:hAnsi="Calibri" w:cs="Arial"/>
          <w:sz w:val="22"/>
          <w:szCs w:val="22"/>
        </w:rPr>
      </w:pPr>
      <w:r w:rsidRPr="00A24EB1">
        <w:rPr>
          <w:rFonts w:ascii="Calibri" w:hAnsi="Calibri" w:cs="Arial"/>
          <w:bCs/>
          <w:i/>
          <w:u w:val="single"/>
        </w:rPr>
        <w:t>PCP and Specialist Guidelines:</w:t>
      </w:r>
    </w:p>
    <w:p w14:paraId="1DD4699F" w14:textId="77777777" w:rsidR="00F01B47" w:rsidRPr="00C10BA4" w:rsidRDefault="00F01B47" w:rsidP="007470DF">
      <w:pPr>
        <w:numPr>
          <w:ilvl w:val="0"/>
          <w:numId w:val="43"/>
        </w:numPr>
        <w:tabs>
          <w:tab w:val="clear" w:pos="1260"/>
          <w:tab w:val="left" w:pos="376"/>
          <w:tab w:val="left" w:pos="1432"/>
          <w:tab w:val="num" w:pos="180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78E4B84C" w14:textId="01C18F4C" w:rsidR="00F01B47" w:rsidRPr="00C10BA4" w:rsidRDefault="00F01B47" w:rsidP="007470DF">
      <w:pPr>
        <w:numPr>
          <w:ilvl w:val="1"/>
          <w:numId w:val="43"/>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Conducting tracking and follow-up regarding missed appointments</w:t>
      </w:r>
      <w:r w:rsidR="007D1457">
        <w:rPr>
          <w:rFonts w:ascii="Calibri" w:hAnsi="Calibri" w:cs="Arial"/>
          <w:sz w:val="22"/>
          <w:szCs w:val="22"/>
        </w:rPr>
        <w:t>.</w:t>
      </w:r>
    </w:p>
    <w:p w14:paraId="797F3D02" w14:textId="79A30EE1" w:rsidR="00F01B47" w:rsidRDefault="00F01B47" w:rsidP="007470DF">
      <w:pPr>
        <w:numPr>
          <w:ilvl w:val="1"/>
          <w:numId w:val="43"/>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Providing patients with mail and/or telephone reminders of upcoming appointments</w:t>
      </w:r>
      <w:r w:rsidR="007D1457">
        <w:rPr>
          <w:rFonts w:ascii="Calibri" w:hAnsi="Calibri" w:cs="Arial"/>
          <w:sz w:val="22"/>
          <w:szCs w:val="22"/>
        </w:rPr>
        <w:t>.</w:t>
      </w:r>
    </w:p>
    <w:p w14:paraId="21546A3E" w14:textId="77777777" w:rsidR="00F01B47" w:rsidRDefault="00F01B47" w:rsidP="008A19AF">
      <w:pPr>
        <w:tabs>
          <w:tab w:val="left" w:pos="376"/>
          <w:tab w:val="left" w:pos="1432"/>
        </w:tabs>
        <w:ind w:left="216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3FE50382"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7C9162"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BE233A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3D3BFC4E"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46AA4"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BDB6390"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4B174D" w14:textId="77777777" w:rsidR="00F01B47" w:rsidRPr="000B2E14" w:rsidRDefault="00F01B47" w:rsidP="007470DF">
            <w:pPr>
              <w:pStyle w:val="ListParagraph"/>
              <w:numPr>
                <w:ilvl w:val="0"/>
                <w:numId w:val="166"/>
              </w:numPr>
              <w:rPr>
                <w:rFonts w:asciiTheme="minorHAnsi" w:hAnsiTheme="minorHAnsi"/>
                <w:sz w:val="22"/>
                <w:szCs w:val="22"/>
              </w:rPr>
            </w:pPr>
            <w:r w:rsidRPr="000B2E14">
              <w:rPr>
                <w:rFonts w:asciiTheme="minorHAnsi" w:hAnsiTheme="minorHAnsi"/>
                <w:sz w:val="22"/>
                <w:szCs w:val="22"/>
              </w:rPr>
              <w:t>Appointment reminder (upcoming appts) &amp; trackin</w:t>
            </w:r>
            <w:r>
              <w:rPr>
                <w:rFonts w:asciiTheme="minorHAnsi" w:hAnsiTheme="minorHAnsi"/>
                <w:sz w:val="22"/>
                <w:szCs w:val="22"/>
              </w:rPr>
              <w:t xml:space="preserve">g </w:t>
            </w:r>
            <w:r w:rsidRPr="000B2E14">
              <w:rPr>
                <w:rFonts w:asciiTheme="minorHAnsi" w:hAnsiTheme="minorHAnsi"/>
                <w:sz w:val="22"/>
                <w:szCs w:val="22"/>
              </w:rPr>
              <w:t xml:space="preserve">(no shows) for 1 chronic condition </w:t>
            </w:r>
          </w:p>
          <w:p w14:paraId="78C9AC14" w14:textId="77777777" w:rsidR="00F01B47" w:rsidRPr="000B2E14" w:rsidRDefault="00F01B47" w:rsidP="007470DF">
            <w:pPr>
              <w:pStyle w:val="ListParagraph"/>
              <w:numPr>
                <w:ilvl w:val="0"/>
                <w:numId w:val="166"/>
              </w:numPr>
              <w:rPr>
                <w:rFonts w:asciiTheme="minorHAnsi" w:hAnsiTheme="minorHAnsi"/>
                <w:sz w:val="22"/>
                <w:szCs w:val="22"/>
              </w:rPr>
            </w:pPr>
            <w:r w:rsidRPr="000B2E14">
              <w:rPr>
                <w:rFonts w:asciiTheme="minorHAnsi" w:hAnsiTheme="minorHAnsi"/>
                <w:sz w:val="22"/>
                <w:szCs w:val="22"/>
              </w:rPr>
              <w:t>Discuss appointment tracking process - follow up fo</w:t>
            </w:r>
            <w:r>
              <w:rPr>
                <w:rFonts w:asciiTheme="minorHAnsi" w:hAnsiTheme="minorHAnsi"/>
                <w:sz w:val="22"/>
                <w:szCs w:val="22"/>
              </w:rPr>
              <w:t>r no shows, d</w:t>
            </w:r>
            <w:r w:rsidRPr="000B2E14">
              <w:rPr>
                <w:rFonts w:asciiTheme="minorHAnsi" w:hAnsiTheme="minorHAnsi"/>
                <w:sz w:val="22"/>
                <w:szCs w:val="22"/>
              </w:rPr>
              <w:t>emo recent example</w:t>
            </w:r>
          </w:p>
        </w:tc>
      </w:tr>
    </w:tbl>
    <w:p w14:paraId="6D924F27" w14:textId="77777777" w:rsidR="007E5B7B" w:rsidRDefault="007E5B7B" w:rsidP="008A19AF">
      <w:pPr>
        <w:pStyle w:val="Heading2"/>
        <w:spacing w:before="0" w:after="0"/>
        <w:jc w:val="center"/>
        <w:rPr>
          <w:rFonts w:ascii="Calibri" w:hAnsi="Calibri"/>
          <w:sz w:val="24"/>
          <w:szCs w:val="24"/>
        </w:rPr>
      </w:pPr>
    </w:p>
    <w:p w14:paraId="1C1A230C" w14:textId="4AE5D111" w:rsidR="00F01B47" w:rsidRPr="006E722F" w:rsidRDefault="00F01B47" w:rsidP="008A19AF">
      <w:pPr>
        <w:pStyle w:val="Heading2"/>
        <w:spacing w:before="0" w:after="0"/>
        <w:jc w:val="center"/>
        <w:rPr>
          <w:rFonts w:ascii="Calibri" w:hAnsi="Calibri"/>
          <w:sz w:val="24"/>
          <w:szCs w:val="24"/>
        </w:rPr>
      </w:pPr>
      <w:r w:rsidRPr="006E722F">
        <w:rPr>
          <w:rFonts w:ascii="Calibri" w:hAnsi="Calibri"/>
          <w:sz w:val="24"/>
          <w:szCs w:val="24"/>
        </w:rPr>
        <w:t>4.7</w:t>
      </w:r>
      <w:r>
        <w:rPr>
          <w:rFonts w:ascii="Calibri" w:hAnsi="Calibri"/>
          <w:sz w:val="24"/>
          <w:szCs w:val="24"/>
        </w:rPr>
        <w:t xml:space="preserve"> - Retired</w:t>
      </w:r>
    </w:p>
    <w:p w14:paraId="31BF5422" w14:textId="77777777" w:rsidR="00F01B47" w:rsidRPr="00C10BA4" w:rsidRDefault="00F01B47" w:rsidP="008A19AF">
      <w:pPr>
        <w:pStyle w:val="Heading2"/>
        <w:spacing w:before="0" w:after="0"/>
        <w:jc w:val="center"/>
        <w:rPr>
          <w:rFonts w:ascii="Calibri" w:hAnsi="Calibri"/>
          <w:sz w:val="24"/>
          <w:szCs w:val="24"/>
        </w:rPr>
      </w:pPr>
      <w:r w:rsidRPr="006E722F">
        <w:rPr>
          <w:rFonts w:ascii="Calibri" w:hAnsi="Calibri"/>
          <w:sz w:val="24"/>
          <w:szCs w:val="24"/>
        </w:rPr>
        <w:t>A systematic approach is in place to ensure that follow-up for needed services is provided for the patient population selected for initial focus</w:t>
      </w:r>
      <w:r w:rsidRPr="00A24EB1">
        <w:rPr>
          <w:rFonts w:ascii="Calibri" w:hAnsi="Calibri"/>
          <w:sz w:val="24"/>
          <w:szCs w:val="24"/>
        </w:rPr>
        <w:t xml:space="preserve"> </w:t>
      </w:r>
    </w:p>
    <w:p w14:paraId="140B6EDA" w14:textId="77777777" w:rsidR="00F01B47" w:rsidRPr="00C10BA4" w:rsidRDefault="00F01B47" w:rsidP="008A19AF">
      <w:pPr>
        <w:tabs>
          <w:tab w:val="left" w:pos="376"/>
          <w:tab w:val="left" w:pos="1432"/>
        </w:tabs>
        <w:ind w:left="720"/>
        <w:rPr>
          <w:rFonts w:ascii="Calibri" w:hAnsi="Calibri" w:cs="Arial"/>
          <w:bCs/>
          <w:i/>
          <w:u w:val="single"/>
        </w:rPr>
      </w:pPr>
      <w:r>
        <w:rPr>
          <w:rFonts w:ascii="Calibri" w:hAnsi="Calibri" w:cs="Arial"/>
          <w:bCs/>
          <w:i/>
          <w:u w:val="single"/>
        </w:rPr>
        <w:t>PCP and Specialist Guidelines:</w:t>
      </w:r>
    </w:p>
    <w:p w14:paraId="15A85426" w14:textId="77777777" w:rsidR="00F01B47" w:rsidRPr="00C10BA4" w:rsidRDefault="00F01B47" w:rsidP="007470DF">
      <w:pPr>
        <w:numPr>
          <w:ilvl w:val="0"/>
          <w:numId w:val="44"/>
        </w:numPr>
        <w:tabs>
          <w:tab w:val="clear" w:pos="1260"/>
          <w:tab w:val="left" w:pos="376"/>
          <w:tab w:val="left" w:pos="1432"/>
          <w:tab w:val="num" w:pos="1800"/>
        </w:tabs>
        <w:ind w:left="1080"/>
        <w:rPr>
          <w:rFonts w:ascii="Calibri" w:hAnsi="Calibri" w:cs="Arial"/>
          <w:sz w:val="22"/>
          <w:szCs w:val="22"/>
        </w:rPr>
      </w:pPr>
      <w:r w:rsidRPr="00A24EB1">
        <w:rPr>
          <w:rFonts w:ascii="Calibri" w:hAnsi="Calibri" w:cs="Arial"/>
          <w:sz w:val="22"/>
          <w:szCs w:val="22"/>
        </w:rPr>
        <w:t>Evidence-based guidelines are used systematically as a basis for:</w:t>
      </w:r>
    </w:p>
    <w:p w14:paraId="75B0FD0F" w14:textId="7F7EB763" w:rsidR="00F01B47" w:rsidRDefault="00F01B47" w:rsidP="007470DF">
      <w:pPr>
        <w:numPr>
          <w:ilvl w:val="1"/>
          <w:numId w:val="44"/>
        </w:numPr>
        <w:tabs>
          <w:tab w:val="clear" w:pos="1800"/>
          <w:tab w:val="left" w:pos="376"/>
          <w:tab w:val="left" w:pos="1432"/>
          <w:tab w:val="num" w:pos="2340"/>
        </w:tabs>
        <w:rPr>
          <w:rFonts w:ascii="Calibri" w:hAnsi="Calibri" w:cs="Arial"/>
          <w:sz w:val="22"/>
          <w:szCs w:val="22"/>
        </w:rPr>
      </w:pPr>
      <w:r w:rsidRPr="00A24EB1">
        <w:rPr>
          <w:rFonts w:ascii="Calibri" w:hAnsi="Calibri" w:cs="Arial"/>
          <w:sz w:val="22"/>
          <w:szCs w:val="22"/>
        </w:rPr>
        <w:t>Following up with patients to ensure that needed services, whether at the PCMH/PCMH-N practice site or at another care site, are obtained by the patients</w:t>
      </w:r>
      <w:r w:rsidR="007D1457">
        <w:rPr>
          <w:rFonts w:ascii="Calibri" w:hAnsi="Calibri" w:cs="Arial"/>
          <w:sz w:val="22"/>
          <w:szCs w:val="22"/>
        </w:rPr>
        <w:t>.</w:t>
      </w:r>
    </w:p>
    <w:p w14:paraId="21E91EB0" w14:textId="77777777" w:rsidR="00F01B47" w:rsidRDefault="00F01B47" w:rsidP="008A19AF">
      <w:pPr>
        <w:tabs>
          <w:tab w:val="left" w:pos="376"/>
          <w:tab w:val="left" w:pos="1432"/>
        </w:tabs>
        <w:ind w:left="216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309A7A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4B11B2"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F27F47"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74B427CA"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26C5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049CBA5F"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6761D3" w14:textId="77777777" w:rsidR="00F01B47" w:rsidRPr="0029544D" w:rsidRDefault="00F01B47"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 xml:space="preserve">System to ensure follow up for needed services for </w:t>
            </w:r>
            <w:r>
              <w:rPr>
                <w:rFonts w:asciiTheme="minorHAnsi" w:hAnsiTheme="minorHAnsi"/>
                <w:sz w:val="22"/>
                <w:szCs w:val="22"/>
              </w:rPr>
              <w:t xml:space="preserve">one </w:t>
            </w:r>
            <w:r w:rsidRPr="0029544D">
              <w:rPr>
                <w:rFonts w:asciiTheme="minorHAnsi" w:hAnsiTheme="minorHAnsi"/>
                <w:sz w:val="22"/>
                <w:szCs w:val="22"/>
              </w:rPr>
              <w:t>chronic condition</w:t>
            </w:r>
          </w:p>
          <w:p w14:paraId="1F20B5CB" w14:textId="20F374AB" w:rsidR="00F01B47" w:rsidRDefault="00F01B47" w:rsidP="007470DF">
            <w:pPr>
              <w:pStyle w:val="ListParagraph"/>
              <w:numPr>
                <w:ilvl w:val="0"/>
                <w:numId w:val="166"/>
              </w:numPr>
              <w:rPr>
                <w:rFonts w:asciiTheme="minorHAnsi" w:hAnsiTheme="minorHAnsi"/>
                <w:sz w:val="22"/>
                <w:szCs w:val="22"/>
              </w:rPr>
            </w:pPr>
            <w:r w:rsidRPr="00D527DE">
              <w:rPr>
                <w:rFonts w:asciiTheme="minorHAnsi" w:hAnsiTheme="minorHAnsi"/>
                <w:sz w:val="22"/>
                <w:szCs w:val="22"/>
              </w:rPr>
              <w:t>Discuss process</w:t>
            </w:r>
            <w:r>
              <w:rPr>
                <w:rFonts w:asciiTheme="minorHAnsi" w:hAnsiTheme="minorHAnsi"/>
                <w:sz w:val="22"/>
                <w:szCs w:val="22"/>
              </w:rPr>
              <w:t xml:space="preserve"> for follow up in general. Demonstrate</w:t>
            </w:r>
            <w:r w:rsidRPr="0029544D">
              <w:rPr>
                <w:rFonts w:asciiTheme="minorHAnsi" w:hAnsiTheme="minorHAnsi"/>
                <w:sz w:val="22"/>
                <w:szCs w:val="22"/>
              </w:rPr>
              <w:t xml:space="preserve"> recent example</w:t>
            </w:r>
          </w:p>
          <w:p w14:paraId="44EAF3EE" w14:textId="77777777" w:rsidR="00F01B47" w:rsidRPr="0029544D" w:rsidRDefault="00F01B47" w:rsidP="007470DF">
            <w:pPr>
              <w:pStyle w:val="ListParagraph"/>
              <w:numPr>
                <w:ilvl w:val="0"/>
                <w:numId w:val="166"/>
              </w:numPr>
              <w:rPr>
                <w:rFonts w:asciiTheme="minorHAnsi" w:hAnsiTheme="minorHAnsi"/>
                <w:sz w:val="22"/>
                <w:szCs w:val="22"/>
              </w:rPr>
            </w:pPr>
            <w:r w:rsidRPr="007437D5">
              <w:rPr>
                <w:rFonts w:asciiTheme="minorHAnsi" w:hAnsiTheme="minorHAnsi"/>
                <w:sz w:val="22"/>
                <w:szCs w:val="22"/>
              </w:rPr>
              <w:t>Recall system for patients that are</w:t>
            </w:r>
            <w:r w:rsidRPr="0029544D">
              <w:rPr>
                <w:rFonts w:asciiTheme="minorHAnsi" w:hAnsiTheme="minorHAnsi"/>
                <w:sz w:val="22"/>
                <w:szCs w:val="22"/>
              </w:rPr>
              <w:t xml:space="preserve"> not seen?</w:t>
            </w:r>
          </w:p>
        </w:tc>
      </w:tr>
    </w:tbl>
    <w:p w14:paraId="0BA677E0" w14:textId="77777777" w:rsidR="00F01B47" w:rsidRDefault="00F01B47" w:rsidP="008A19AF">
      <w:pPr>
        <w:rPr>
          <w:ins w:id="1291" w:author="Niksic, Lora" w:date="2023-10-03T10:14:00Z"/>
          <w:rFonts w:ascii="Calibri" w:hAnsi="Calibri" w:cs="Arial"/>
          <w:b/>
          <w:bCs/>
        </w:rPr>
      </w:pPr>
    </w:p>
    <w:p w14:paraId="7A2765B8" w14:textId="384F9F48" w:rsidR="00213388" w:rsidRPr="00C260DC" w:rsidRDefault="00213388" w:rsidP="00213388">
      <w:pPr>
        <w:jc w:val="center"/>
        <w:rPr>
          <w:ins w:id="1292" w:author="Niksic, Lora" w:date="2023-10-03T10:15:00Z"/>
          <w:rFonts w:asciiTheme="minorHAnsi" w:hAnsiTheme="minorHAnsi" w:cstheme="minorHAnsi"/>
          <w:i/>
        </w:rPr>
      </w:pPr>
      <w:ins w:id="1293" w:author="Niksic, Lora" w:date="2023-10-03T10:15:00Z">
        <w:r w:rsidRPr="00C260DC">
          <w:rPr>
            <w:rFonts w:asciiTheme="minorHAnsi" w:hAnsiTheme="minorHAnsi" w:cstheme="minorHAnsi"/>
            <w:b/>
            <w:i/>
          </w:rPr>
          <w:t>4.28</w:t>
        </w:r>
        <w:r>
          <w:rPr>
            <w:rFonts w:asciiTheme="minorHAnsi" w:hAnsiTheme="minorHAnsi" w:cstheme="minorHAnsi"/>
            <w:b/>
            <w:i/>
          </w:rPr>
          <w:t xml:space="preserve"> - Retired</w:t>
        </w:r>
      </w:ins>
    </w:p>
    <w:p w14:paraId="547634D6" w14:textId="77777777" w:rsidR="00213388" w:rsidRPr="00C260DC" w:rsidRDefault="00213388" w:rsidP="00213388">
      <w:pPr>
        <w:jc w:val="center"/>
        <w:rPr>
          <w:ins w:id="1294" w:author="Niksic, Lora" w:date="2023-10-03T10:15:00Z"/>
          <w:rFonts w:asciiTheme="minorHAnsi" w:hAnsiTheme="minorHAnsi" w:cstheme="minorHAnsi"/>
          <w:i/>
        </w:rPr>
      </w:pPr>
      <w:ins w:id="1295" w:author="Niksic, Lora" w:date="2023-10-03T10:15:00Z">
        <w:r w:rsidRPr="00C260DC">
          <w:rPr>
            <w:rFonts w:asciiTheme="minorHAnsi" w:hAnsiTheme="minorHAnsi" w:cstheme="minorHAnsi"/>
            <w:b/>
            <w:i/>
          </w:rPr>
          <w:t>Physician organizations assist practices with seeking waiver for offering Medication Assisted Treatment (MAT) as needed/desired to reduce opioid dependency in the practice’s patient population. Practices that seek waiver must be both willing and able to del</w:t>
        </w:r>
        <w:r>
          <w:rPr>
            <w:rFonts w:asciiTheme="minorHAnsi" w:hAnsiTheme="minorHAnsi" w:cstheme="minorHAnsi"/>
            <w:b/>
            <w:i/>
          </w:rPr>
          <w:t>iver Medication Assisted T</w:t>
        </w:r>
        <w:r w:rsidRPr="00C260DC">
          <w:rPr>
            <w:rFonts w:asciiTheme="minorHAnsi" w:hAnsiTheme="minorHAnsi" w:cstheme="minorHAnsi"/>
            <w:b/>
            <w:i/>
          </w:rPr>
          <w:t>reatment to their patients</w:t>
        </w:r>
      </w:ins>
    </w:p>
    <w:p w14:paraId="55D5CC49" w14:textId="77777777" w:rsidR="00213388" w:rsidRPr="00C260DC" w:rsidRDefault="00213388" w:rsidP="00213388">
      <w:pPr>
        <w:rPr>
          <w:ins w:id="1296" w:author="Niksic, Lora" w:date="2023-10-03T10:15:00Z"/>
          <w:rFonts w:asciiTheme="minorHAnsi" w:hAnsiTheme="minorHAnsi" w:cstheme="minorHAnsi"/>
          <w:i/>
        </w:rPr>
      </w:pPr>
    </w:p>
    <w:p w14:paraId="060ADE7F" w14:textId="77777777" w:rsidR="00213388" w:rsidRPr="00C260DC" w:rsidRDefault="00213388" w:rsidP="00213388">
      <w:pPr>
        <w:tabs>
          <w:tab w:val="left" w:pos="376"/>
          <w:tab w:val="left" w:pos="1432"/>
        </w:tabs>
        <w:rPr>
          <w:ins w:id="1297" w:author="Niksic, Lora" w:date="2023-10-03T10:15:00Z"/>
          <w:rFonts w:ascii="Calibri" w:hAnsi="Calibri" w:cs="Arial"/>
          <w:bCs/>
          <w:i/>
          <w:u w:val="single"/>
        </w:rPr>
      </w:pPr>
      <w:ins w:id="1298" w:author="Niksic, Lora" w:date="2023-10-03T10:15:00Z">
        <w:r w:rsidRPr="00C260DC">
          <w:rPr>
            <w:rFonts w:ascii="Calibri" w:hAnsi="Calibri" w:cs="Arial"/>
            <w:bCs/>
            <w:i/>
            <w:u w:val="single"/>
          </w:rPr>
          <w:t>PCP and Specialist Guidelines:</w:t>
        </w:r>
      </w:ins>
    </w:p>
    <w:p w14:paraId="6A0656AC" w14:textId="77777777" w:rsidR="00213388" w:rsidRPr="00C260DC" w:rsidRDefault="00213388" w:rsidP="00213388">
      <w:pPr>
        <w:pStyle w:val="ListParagraph"/>
        <w:numPr>
          <w:ilvl w:val="0"/>
          <w:numId w:val="173"/>
        </w:numPr>
        <w:tabs>
          <w:tab w:val="left" w:pos="376"/>
          <w:tab w:val="left" w:pos="1432"/>
        </w:tabs>
        <w:rPr>
          <w:ins w:id="1299" w:author="Niksic, Lora" w:date="2023-10-03T10:15:00Z"/>
          <w:rFonts w:ascii="Calibri" w:hAnsi="Calibri" w:cs="Arial"/>
          <w:sz w:val="22"/>
          <w:szCs w:val="22"/>
        </w:rPr>
      </w:pPr>
      <w:ins w:id="1300" w:author="Niksic, Lora" w:date="2023-10-03T10:15:00Z">
        <w:r>
          <w:rPr>
            <w:rFonts w:ascii="Calibri" w:hAnsi="Calibri" w:cs="Arial"/>
            <w:sz w:val="22"/>
            <w:szCs w:val="22"/>
          </w:rPr>
          <w:t>For more information on M</w:t>
        </w:r>
        <w:r w:rsidRPr="00C260DC">
          <w:rPr>
            <w:rFonts w:ascii="Calibri" w:hAnsi="Calibri" w:cs="Arial"/>
            <w:sz w:val="22"/>
            <w:szCs w:val="22"/>
          </w:rPr>
          <w:t>edication</w:t>
        </w:r>
        <w:r>
          <w:rPr>
            <w:rFonts w:ascii="Calibri" w:hAnsi="Calibri" w:cs="Arial"/>
            <w:sz w:val="22"/>
            <w:szCs w:val="22"/>
          </w:rPr>
          <w:t xml:space="preserve"> Assisted T</w:t>
        </w:r>
        <w:r w:rsidRPr="00C260DC">
          <w:rPr>
            <w:rFonts w:ascii="Calibri" w:hAnsi="Calibri" w:cs="Arial"/>
            <w:sz w:val="22"/>
            <w:szCs w:val="22"/>
          </w:rPr>
          <w:t>reatment, refer to the following websites:</w:t>
        </w:r>
        <w:r w:rsidRPr="00C260DC">
          <w:t xml:space="preserve"> </w:t>
        </w:r>
        <w:r>
          <w:fldChar w:fldCharType="begin"/>
        </w:r>
        <w:r>
          <w:instrText>HYPERLINK "https://www.samhsa.gov/medication-assisted-treatment"</w:instrText>
        </w:r>
        <w:r>
          <w:fldChar w:fldCharType="separate"/>
        </w:r>
        <w:r w:rsidRPr="00EE11F6">
          <w:rPr>
            <w:rStyle w:val="Hyperlink"/>
            <w:rFonts w:ascii="Calibri" w:hAnsi="Calibri" w:cs="Arial"/>
            <w:sz w:val="22"/>
            <w:szCs w:val="22"/>
          </w:rPr>
          <w:t>https://www.samhsa.gov/medication-assisted-treatment</w:t>
        </w:r>
        <w:r>
          <w:rPr>
            <w:rStyle w:val="Hyperlink"/>
            <w:rFonts w:ascii="Calibri" w:hAnsi="Calibri" w:cs="Arial"/>
            <w:sz w:val="22"/>
            <w:szCs w:val="22"/>
          </w:rPr>
          <w:fldChar w:fldCharType="end"/>
        </w:r>
        <w:r w:rsidRPr="00C260DC">
          <w:rPr>
            <w:rFonts w:ascii="Calibri" w:hAnsi="Calibri" w:cs="Arial"/>
            <w:sz w:val="22"/>
            <w:szCs w:val="22"/>
          </w:rPr>
          <w:t xml:space="preserve"> and  </w:t>
        </w:r>
        <w:r>
          <w:fldChar w:fldCharType="begin"/>
        </w:r>
        <w:r>
          <w:instrText>HYPERLINK "https://www.fda.gov/Drugs/DrugSafety/InformationbyDrugClass/ucm600092.htm"</w:instrText>
        </w:r>
        <w:r>
          <w:fldChar w:fldCharType="separate"/>
        </w:r>
        <w:r w:rsidRPr="00EE11F6">
          <w:rPr>
            <w:rStyle w:val="Hyperlink"/>
            <w:rFonts w:ascii="Calibri" w:hAnsi="Calibri" w:cs="Arial"/>
            <w:sz w:val="22"/>
            <w:szCs w:val="22"/>
          </w:rPr>
          <w:t>https://www.fda.gov/Drugs/DrugSafety/InformationbyDrugClass/ucm600092.htm</w:t>
        </w:r>
        <w:r>
          <w:rPr>
            <w:rStyle w:val="Hyperlink"/>
            <w:rFonts w:ascii="Calibri" w:hAnsi="Calibri" w:cs="Arial"/>
            <w:sz w:val="22"/>
            <w:szCs w:val="22"/>
          </w:rPr>
          <w:fldChar w:fldCharType="end"/>
        </w:r>
        <w:r>
          <w:rPr>
            <w:rStyle w:val="Hyperlink"/>
            <w:rFonts w:ascii="Calibri" w:hAnsi="Calibri" w:cs="Arial"/>
            <w:color w:val="auto"/>
            <w:sz w:val="22"/>
            <w:szCs w:val="22"/>
          </w:rPr>
          <w:t>.</w:t>
        </w:r>
      </w:ins>
    </w:p>
    <w:p w14:paraId="1037E898" w14:textId="77777777" w:rsidR="00213388" w:rsidRDefault="00213388" w:rsidP="00213388">
      <w:pPr>
        <w:pStyle w:val="ListParagraph"/>
        <w:numPr>
          <w:ilvl w:val="0"/>
          <w:numId w:val="173"/>
        </w:numPr>
        <w:tabs>
          <w:tab w:val="left" w:pos="376"/>
          <w:tab w:val="left" w:pos="1432"/>
        </w:tabs>
        <w:rPr>
          <w:ins w:id="1301" w:author="Niksic, Lora" w:date="2023-10-03T10:15:00Z"/>
          <w:rFonts w:ascii="Calibri" w:hAnsi="Calibri" w:cs="Arial"/>
          <w:sz w:val="22"/>
          <w:szCs w:val="22"/>
        </w:rPr>
      </w:pPr>
      <w:ins w:id="1302" w:author="Niksic, Lora" w:date="2023-10-03T10:15:00Z">
        <w:r w:rsidRPr="009A4267">
          <w:rPr>
            <w:rFonts w:ascii="Calibri" w:hAnsi="Calibri" w:cs="Arial"/>
            <w:sz w:val="22"/>
            <w:szCs w:val="22"/>
          </w:rPr>
          <w:t xml:space="preserve">For more information on the waiver process, visit this site: </w:t>
        </w:r>
        <w:r>
          <w:fldChar w:fldCharType="begin"/>
        </w:r>
        <w:r>
          <w:instrText>HYPERLINK "https://www.samhsa.gov/medication-assisted-treatment/become-buprenorphine-waivered-practitioner"</w:instrText>
        </w:r>
        <w:r>
          <w:fldChar w:fldCharType="separate"/>
        </w:r>
        <w:r w:rsidRPr="009A4267">
          <w:rPr>
            <w:rStyle w:val="Hyperlink"/>
            <w:rFonts w:ascii="Calibri" w:hAnsi="Calibri" w:cs="Arial"/>
            <w:sz w:val="22"/>
            <w:szCs w:val="22"/>
          </w:rPr>
          <w:t>https://www.samhsa.gov/medication-assisted-treatment/become-buprenorphine-waivered-practitioner</w:t>
        </w:r>
        <w:r>
          <w:rPr>
            <w:rStyle w:val="Hyperlink"/>
            <w:rFonts w:ascii="Calibri" w:hAnsi="Calibri" w:cs="Arial"/>
            <w:sz w:val="22"/>
            <w:szCs w:val="22"/>
          </w:rPr>
          <w:fldChar w:fldCharType="end"/>
        </w:r>
        <w:r>
          <w:rPr>
            <w:rFonts w:ascii="Calibri" w:hAnsi="Calibri" w:cs="Arial"/>
            <w:sz w:val="22"/>
            <w:szCs w:val="22"/>
          </w:rPr>
          <w:t>.</w:t>
        </w:r>
      </w:ins>
    </w:p>
    <w:p w14:paraId="4BE2B61B" w14:textId="77777777" w:rsidR="00213388" w:rsidRPr="009A4267" w:rsidRDefault="00213388" w:rsidP="00213388">
      <w:pPr>
        <w:pStyle w:val="ListParagraph"/>
        <w:numPr>
          <w:ilvl w:val="0"/>
          <w:numId w:val="173"/>
        </w:numPr>
        <w:tabs>
          <w:tab w:val="left" w:pos="376"/>
          <w:tab w:val="left" w:pos="1432"/>
        </w:tabs>
        <w:rPr>
          <w:ins w:id="1303" w:author="Niksic, Lora" w:date="2023-10-03T10:15:00Z"/>
          <w:rFonts w:ascii="Calibri" w:hAnsi="Calibri" w:cs="Arial"/>
          <w:sz w:val="22"/>
          <w:szCs w:val="22"/>
        </w:rPr>
      </w:pPr>
      <w:ins w:id="1304" w:author="Niksic, Lora" w:date="2023-10-03T10:15:00Z">
        <w:r>
          <w:rPr>
            <w:rFonts w:ascii="Calibri" w:hAnsi="Calibri" w:cs="Arial"/>
            <w:sz w:val="22"/>
            <w:szCs w:val="22"/>
          </w:rPr>
          <w:t xml:space="preserve">For providers who intend to treat up to 30 patients at a time, a notice of intent is required to obtain a waiver. </w:t>
        </w:r>
        <w:r w:rsidRPr="009A4267">
          <w:rPr>
            <w:rFonts w:ascii="Calibri" w:hAnsi="Calibri" w:cs="Arial"/>
            <w:sz w:val="22"/>
            <w:szCs w:val="22"/>
          </w:rPr>
          <w:t>For those who intend to treat greater than 30 at a time, training requirements still exist to obtain the appropriate waiver and approval for that level of treatment.</w:t>
        </w:r>
      </w:ins>
    </w:p>
    <w:p w14:paraId="53710E10" w14:textId="77777777" w:rsidR="00213388" w:rsidRPr="00C260DC" w:rsidRDefault="00213388" w:rsidP="00213388">
      <w:pPr>
        <w:rPr>
          <w:ins w:id="1305" w:author="Niksic, Lora" w:date="2023-10-03T10:15:00Z"/>
          <w:rFonts w:asciiTheme="minorHAnsi" w:hAnsiTheme="minorHAnsi" w:cstheme="minorHAnsi"/>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213388" w:rsidRPr="00C260DC" w14:paraId="567D8A07" w14:textId="77777777" w:rsidTr="001755CB">
        <w:trPr>
          <w:jc w:val="center"/>
          <w:ins w:id="1306" w:author="Niksic, Lora" w:date="2023-10-03T10:15: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355700" w14:textId="77777777" w:rsidR="00213388" w:rsidRPr="00C260DC" w:rsidRDefault="00213388" w:rsidP="001755CB">
            <w:pPr>
              <w:jc w:val="center"/>
              <w:rPr>
                <w:ins w:id="1307" w:author="Niksic, Lora" w:date="2023-10-03T10:15:00Z"/>
                <w:rFonts w:asciiTheme="minorHAnsi" w:hAnsiTheme="minorHAnsi"/>
                <w:b/>
                <w:bCs/>
                <w:sz w:val="22"/>
                <w:szCs w:val="22"/>
              </w:rPr>
            </w:pPr>
            <w:ins w:id="1308" w:author="Niksic, Lora" w:date="2023-10-03T10:15:00Z">
              <w:r w:rsidRPr="00C260DC">
                <w:rPr>
                  <w:rFonts w:asciiTheme="minorHAnsi" w:hAnsiTheme="minorHAnsi"/>
                  <w:b/>
                  <w:bCs/>
                  <w:sz w:val="22"/>
                  <w:szCs w:val="22"/>
                </w:rPr>
                <w:t>Required for PCMH Designation: NO</w:t>
              </w:r>
            </w:ins>
          </w:p>
        </w:tc>
        <w:tc>
          <w:tcPr>
            <w:tcW w:w="3508" w:type="dxa"/>
            <w:tcBorders>
              <w:top w:val="single" w:sz="8" w:space="0" w:color="auto"/>
              <w:left w:val="nil"/>
              <w:bottom w:val="single" w:sz="8" w:space="0" w:color="auto"/>
              <w:right w:val="single" w:sz="8" w:space="0" w:color="auto"/>
            </w:tcBorders>
            <w:hideMark/>
          </w:tcPr>
          <w:p w14:paraId="20577704" w14:textId="77777777" w:rsidR="00213388" w:rsidRPr="00C260DC" w:rsidRDefault="00213388" w:rsidP="001755CB">
            <w:pPr>
              <w:jc w:val="center"/>
              <w:rPr>
                <w:ins w:id="1309" w:author="Niksic, Lora" w:date="2023-10-03T10:15:00Z"/>
                <w:rFonts w:asciiTheme="minorHAnsi" w:hAnsiTheme="minorHAnsi"/>
                <w:b/>
                <w:bCs/>
                <w:sz w:val="22"/>
                <w:szCs w:val="22"/>
              </w:rPr>
            </w:pPr>
            <w:ins w:id="1310" w:author="Niksic, Lora" w:date="2023-10-03T10:15:00Z">
              <w:r w:rsidRPr="00C260DC">
                <w:rPr>
                  <w:rFonts w:asciiTheme="minorHAnsi" w:hAnsiTheme="minorHAnsi"/>
                  <w:b/>
                  <w:bCs/>
                  <w:sz w:val="22"/>
                  <w:szCs w:val="22"/>
                </w:rPr>
                <w:t>Predicate Logic: n/a</w:t>
              </w:r>
            </w:ins>
          </w:p>
        </w:tc>
      </w:tr>
      <w:tr w:rsidR="00213388" w:rsidRPr="00C260DC" w14:paraId="0C0491AF" w14:textId="77777777" w:rsidTr="001755CB">
        <w:trPr>
          <w:jc w:val="center"/>
          <w:ins w:id="1311" w:author="Niksic, Lora" w:date="2023-10-03T10:15: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250383" w14:textId="77777777" w:rsidR="00213388" w:rsidRPr="00C260DC" w:rsidRDefault="00213388" w:rsidP="001755CB">
            <w:pPr>
              <w:jc w:val="center"/>
              <w:rPr>
                <w:ins w:id="1312" w:author="Niksic, Lora" w:date="2023-10-03T10:15:00Z"/>
                <w:rFonts w:asciiTheme="minorHAnsi" w:hAnsiTheme="minorHAnsi"/>
                <w:b/>
                <w:bCs/>
                <w:sz w:val="22"/>
                <w:szCs w:val="22"/>
              </w:rPr>
            </w:pPr>
            <w:ins w:id="1313" w:author="Niksic, Lora" w:date="2023-10-03T10:15:00Z">
              <w:r w:rsidRPr="00C260DC">
                <w:rPr>
                  <w:rFonts w:asciiTheme="minorHAnsi" w:hAnsiTheme="minorHAnsi"/>
                  <w:b/>
                  <w:bCs/>
                  <w:sz w:val="22"/>
                  <w:szCs w:val="22"/>
                </w:rPr>
                <w:t>PCMH Validation Notes for Site Visits</w:t>
              </w:r>
            </w:ins>
          </w:p>
        </w:tc>
      </w:tr>
      <w:tr w:rsidR="00213388" w:rsidRPr="00C260DC" w14:paraId="3CD89856" w14:textId="77777777" w:rsidTr="001755CB">
        <w:trPr>
          <w:jc w:val="center"/>
          <w:ins w:id="1314" w:author="Niksic, Lora" w:date="2023-10-03T10:15: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598EE" w14:textId="77777777" w:rsidR="00213388" w:rsidRPr="00C260DC" w:rsidRDefault="00213388" w:rsidP="001755CB">
            <w:pPr>
              <w:pStyle w:val="ListParagraph"/>
              <w:numPr>
                <w:ilvl w:val="0"/>
                <w:numId w:val="166"/>
              </w:numPr>
              <w:rPr>
                <w:ins w:id="1315" w:author="Niksic, Lora" w:date="2023-10-03T10:15:00Z"/>
                <w:rFonts w:asciiTheme="minorHAnsi" w:hAnsiTheme="minorHAnsi"/>
                <w:sz w:val="22"/>
                <w:szCs w:val="22"/>
              </w:rPr>
            </w:pPr>
            <w:ins w:id="1316" w:author="Niksic, Lora" w:date="2023-10-03T10:15:00Z">
              <w:r w:rsidRPr="00C260DC">
                <w:rPr>
                  <w:rFonts w:asciiTheme="minorHAnsi" w:hAnsiTheme="minorHAnsi"/>
                  <w:sz w:val="22"/>
                  <w:szCs w:val="22"/>
                </w:rPr>
                <w:t xml:space="preserve">Physician can provide evidence that they have successfully </w:t>
              </w:r>
              <w:r>
                <w:rPr>
                  <w:rFonts w:asciiTheme="minorHAnsi" w:hAnsiTheme="minorHAnsi"/>
                  <w:sz w:val="22"/>
                  <w:szCs w:val="22"/>
                </w:rPr>
                <w:t>received waiver to deliver Medication Assisted T</w:t>
              </w:r>
              <w:r w:rsidRPr="00C260DC">
                <w:rPr>
                  <w:rFonts w:asciiTheme="minorHAnsi" w:hAnsiTheme="minorHAnsi"/>
                  <w:sz w:val="22"/>
                  <w:szCs w:val="22"/>
                </w:rPr>
                <w:t>reatment and can also demonstrate th</w:t>
              </w:r>
              <w:r>
                <w:rPr>
                  <w:rFonts w:asciiTheme="minorHAnsi" w:hAnsiTheme="minorHAnsi"/>
                  <w:sz w:val="22"/>
                  <w:szCs w:val="22"/>
                </w:rPr>
                <w:t>at they have delivered Medication Assisted T</w:t>
              </w:r>
              <w:r w:rsidRPr="00C260DC">
                <w:rPr>
                  <w:rFonts w:asciiTheme="minorHAnsi" w:hAnsiTheme="minorHAnsi"/>
                  <w:sz w:val="22"/>
                  <w:szCs w:val="22"/>
                </w:rPr>
                <w:t>reatment to relevant patients through documentation in medical record</w:t>
              </w:r>
            </w:ins>
          </w:p>
        </w:tc>
      </w:tr>
    </w:tbl>
    <w:p w14:paraId="3A5B0397" w14:textId="77777777" w:rsidR="00213388" w:rsidRPr="00C10BA4" w:rsidRDefault="00213388" w:rsidP="008A19AF">
      <w:pPr>
        <w:rPr>
          <w:rFonts w:ascii="Calibri" w:hAnsi="Calibri" w:cs="Arial"/>
          <w:b/>
          <w:bCs/>
        </w:rPr>
      </w:pPr>
    </w:p>
    <w:p w14:paraId="0C518A0B" w14:textId="77777777" w:rsidR="00F01B47" w:rsidRDefault="00F01B47" w:rsidP="00F01B47">
      <w:pPr>
        <w:jc w:val="center"/>
        <w:rPr>
          <w:rFonts w:asciiTheme="minorHAnsi" w:hAnsiTheme="minorHAnsi" w:cstheme="minorHAnsi"/>
          <w:b/>
          <w:i/>
        </w:rPr>
      </w:pPr>
      <w:r>
        <w:rPr>
          <w:rFonts w:asciiTheme="minorHAnsi" w:hAnsiTheme="minorHAnsi" w:cstheme="minorHAnsi"/>
          <w:b/>
          <w:i/>
        </w:rPr>
        <w:t xml:space="preserve">4.29 - Retired </w:t>
      </w:r>
    </w:p>
    <w:p w14:paraId="2F298E48" w14:textId="77777777" w:rsidR="00F01B47" w:rsidRDefault="00F01B47" w:rsidP="00F01B47">
      <w:pPr>
        <w:jc w:val="center"/>
        <w:rPr>
          <w:rFonts w:asciiTheme="minorHAnsi" w:hAnsiTheme="minorHAnsi" w:cstheme="minorHAnsi"/>
          <w:b/>
          <w:i/>
        </w:rPr>
      </w:pPr>
      <w:r>
        <w:rPr>
          <w:rFonts w:asciiTheme="minorHAnsi" w:hAnsiTheme="minorHAnsi" w:cstheme="minorHAnsi"/>
          <w:b/>
          <w:i/>
        </w:rPr>
        <w:t>Physician organizations work with practices that employ Advanced Practice Providers, as outlined in the PGIP APP Acceleration Policy, and ensure consistency with attestation process and oversight responsibilities as described in section (g) in that document</w:t>
      </w:r>
    </w:p>
    <w:p w14:paraId="6844222A" w14:textId="77777777" w:rsidR="00F01B47" w:rsidRDefault="00F01B47" w:rsidP="008A19AF">
      <w:pPr>
        <w:jc w:val="center"/>
        <w:rPr>
          <w:rFonts w:asciiTheme="minorHAnsi" w:hAnsiTheme="minorHAnsi" w:cstheme="minorHAnsi"/>
          <w:b/>
          <w: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5532F51A"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DFA67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700CFD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3A67CDD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F1B98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5923F216"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503108" w14:textId="77777777" w:rsidR="00F01B47"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Show team-based conference agendas including dates, patient lists, and EMR chart/note review</w:t>
            </w:r>
          </w:p>
          <w:p w14:paraId="0E75D2C8" w14:textId="77777777" w:rsidR="00F01B47" w:rsidRPr="00AF3A7A"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PO or PU provides dates of visits within the past year for purpose of verifying capabilities</w:t>
            </w:r>
          </w:p>
        </w:tc>
      </w:tr>
    </w:tbl>
    <w:p w14:paraId="530B0F02" w14:textId="77777777" w:rsidR="00F01B47" w:rsidRDefault="00F01B47" w:rsidP="008A19AF"/>
    <w:p w14:paraId="7018AF50"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6.3</w:t>
      </w:r>
      <w:r>
        <w:rPr>
          <w:rFonts w:ascii="Calibri" w:hAnsi="Calibri"/>
          <w:sz w:val="24"/>
          <w:szCs w:val="24"/>
        </w:rPr>
        <w:t xml:space="preserve"> - Retired</w:t>
      </w:r>
    </w:p>
    <w:p w14:paraId="7E0A8087"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Process is in place for ensuring patient contact details are kept up to date</w:t>
      </w:r>
    </w:p>
    <w:p w14:paraId="73F1AD9B" w14:textId="77777777" w:rsidR="00F01B47" w:rsidRPr="00C10BA4" w:rsidRDefault="00F01B47" w:rsidP="00F01B47">
      <w:pPr>
        <w:rPr>
          <w:rFonts w:ascii="Calibri" w:hAnsi="Calibri" w:cs="Arial"/>
          <w:sz w:val="22"/>
          <w:szCs w:val="22"/>
        </w:rPr>
      </w:pPr>
      <w:r w:rsidRPr="00A24EB1">
        <w:rPr>
          <w:rFonts w:ascii="Calibri" w:hAnsi="Calibri" w:cs="Arial"/>
          <w:b/>
          <w:bCs/>
          <w:sz w:val="22"/>
          <w:szCs w:val="22"/>
        </w:rPr>
        <w:t> </w:t>
      </w:r>
    </w:p>
    <w:p w14:paraId="199E092C" w14:textId="77777777" w:rsidR="00F01B47" w:rsidRPr="00C10BA4" w:rsidRDefault="00F01B47" w:rsidP="00F01B47">
      <w:pPr>
        <w:tabs>
          <w:tab w:val="left" w:pos="376"/>
          <w:tab w:val="left" w:pos="1432"/>
        </w:tabs>
        <w:rPr>
          <w:rFonts w:ascii="Calibri" w:hAnsi="Calibri" w:cs="Arial"/>
          <w:bCs/>
          <w:i/>
          <w:u w:val="single"/>
        </w:rPr>
      </w:pPr>
      <w:r>
        <w:rPr>
          <w:rFonts w:ascii="Calibri" w:hAnsi="Calibri" w:cs="Arial"/>
          <w:bCs/>
          <w:i/>
          <w:u w:val="single"/>
        </w:rPr>
        <w:t>PCP and Specialist Guidelines:</w:t>
      </w:r>
    </w:p>
    <w:p w14:paraId="5ED2AC2F" w14:textId="33A465B9" w:rsidR="00F01B47" w:rsidRPr="00C10BA4" w:rsidRDefault="00F01B47" w:rsidP="007470DF">
      <w:pPr>
        <w:numPr>
          <w:ilvl w:val="0"/>
          <w:numId w:val="60"/>
        </w:numPr>
        <w:tabs>
          <w:tab w:val="left" w:pos="376"/>
          <w:tab w:val="left" w:pos="1432"/>
        </w:tabs>
        <w:rPr>
          <w:rFonts w:ascii="Calibri" w:hAnsi="Calibri" w:cs="Arial"/>
          <w:b/>
          <w:bCs/>
          <w:sz w:val="22"/>
          <w:szCs w:val="22"/>
        </w:rPr>
      </w:pPr>
      <w:r w:rsidRPr="00A24EB1">
        <w:rPr>
          <w:rFonts w:ascii="Calibri" w:hAnsi="Calibri" w:cs="Arial"/>
          <w:sz w:val="22"/>
          <w:szCs w:val="22"/>
        </w:rPr>
        <w:t>Patients are asked at every visit to confirm that address and phone numbers are current</w:t>
      </w:r>
      <w:r w:rsidR="007E5B7B">
        <w:rPr>
          <w:rFonts w:ascii="Calibri" w:hAnsi="Calibri" w:cs="Arial"/>
          <w:sz w:val="22"/>
          <w:szCs w:val="22"/>
        </w:rPr>
        <w:t>.</w:t>
      </w:r>
    </w:p>
    <w:p w14:paraId="532460B0" w14:textId="77777777" w:rsidR="00F01B47" w:rsidRDefault="00F01B47" w:rsidP="008A19AF">
      <w:pPr>
        <w:rPr>
          <w:ins w:id="1317" w:author="Niksic, Lora" w:date="2023-10-03T10:12:00Z"/>
        </w:rPr>
      </w:pPr>
    </w:p>
    <w:p w14:paraId="31BEF224" w14:textId="5575CB0E" w:rsidR="007E034F" w:rsidRPr="009C7020" w:rsidRDefault="007E034F" w:rsidP="007E034F">
      <w:pPr>
        <w:keepNext/>
        <w:jc w:val="center"/>
        <w:outlineLvl w:val="1"/>
        <w:rPr>
          <w:ins w:id="1318" w:author="Niksic, Lora" w:date="2023-10-03T10:12:00Z"/>
          <w:rFonts w:ascii="Calibri" w:hAnsi="Calibri" w:cs="Arial"/>
          <w:b/>
          <w:bCs/>
          <w:i/>
          <w:iCs/>
          <w:sz w:val="28"/>
          <w:szCs w:val="28"/>
        </w:rPr>
      </w:pPr>
      <w:ins w:id="1319" w:author="Niksic, Lora" w:date="2023-10-03T10:12:00Z">
        <w:r w:rsidRPr="009C7020">
          <w:rPr>
            <w:rFonts w:ascii="Calibri" w:hAnsi="Calibri" w:cs="Arial"/>
            <w:b/>
            <w:bCs/>
            <w:i/>
            <w:iCs/>
          </w:rPr>
          <w:t>8.7</w:t>
        </w:r>
        <w:r w:rsidR="000961D2">
          <w:rPr>
            <w:rFonts w:ascii="Calibri" w:hAnsi="Calibri" w:cs="Arial"/>
            <w:b/>
            <w:bCs/>
            <w:i/>
            <w:iCs/>
          </w:rPr>
          <w:t xml:space="preserve"> - Retired</w:t>
        </w:r>
      </w:ins>
    </w:p>
    <w:p w14:paraId="055C1FDB" w14:textId="77777777" w:rsidR="007E034F" w:rsidRPr="009C7020" w:rsidRDefault="007E034F" w:rsidP="007E034F">
      <w:pPr>
        <w:keepNext/>
        <w:jc w:val="center"/>
        <w:outlineLvl w:val="1"/>
        <w:rPr>
          <w:ins w:id="1320" w:author="Niksic, Lora" w:date="2023-10-03T10:12:00Z"/>
          <w:rFonts w:ascii="Calibri" w:hAnsi="Calibri" w:cs="Arial"/>
          <w:b/>
          <w:bCs/>
          <w:i/>
          <w:iCs/>
        </w:rPr>
      </w:pPr>
      <w:ins w:id="1321" w:author="Niksic, Lora" w:date="2023-10-03T10:12:00Z">
        <w:r w:rsidRPr="009C7020">
          <w:rPr>
            <w:rFonts w:ascii="Calibri" w:hAnsi="Calibri" w:cs="Arial"/>
            <w:b/>
            <w:bCs/>
            <w:i/>
            <w:iCs/>
          </w:rPr>
          <w:t xml:space="preserve">Full e-prescribing system is in place and actively in use by all physicians </w:t>
        </w:r>
      </w:ins>
    </w:p>
    <w:p w14:paraId="3A3EC0B1" w14:textId="77777777" w:rsidR="007E034F" w:rsidRPr="009C7020" w:rsidRDefault="007E034F" w:rsidP="007E034F">
      <w:pPr>
        <w:tabs>
          <w:tab w:val="left" w:pos="376"/>
          <w:tab w:val="left" w:pos="1432"/>
        </w:tabs>
        <w:rPr>
          <w:ins w:id="1322" w:author="Niksic, Lora" w:date="2023-10-03T10:12:00Z"/>
          <w:rFonts w:ascii="Calibri" w:hAnsi="Calibri" w:cs="Arial"/>
          <w:bCs/>
          <w:i/>
          <w:u w:val="single"/>
        </w:rPr>
      </w:pPr>
    </w:p>
    <w:p w14:paraId="14731F9E" w14:textId="77777777" w:rsidR="007E034F" w:rsidRPr="009C7020" w:rsidRDefault="007E034F" w:rsidP="007E034F">
      <w:pPr>
        <w:tabs>
          <w:tab w:val="left" w:pos="376"/>
          <w:tab w:val="left" w:pos="1432"/>
        </w:tabs>
        <w:rPr>
          <w:ins w:id="1323" w:author="Niksic, Lora" w:date="2023-10-03T10:12:00Z"/>
          <w:rFonts w:ascii="Calibri" w:hAnsi="Calibri" w:cs="Arial"/>
          <w:bCs/>
          <w:i/>
          <w:u w:val="single"/>
        </w:rPr>
      </w:pPr>
      <w:ins w:id="1324" w:author="Niksic, Lora" w:date="2023-10-03T10:12:00Z">
        <w:r w:rsidRPr="009C7020">
          <w:rPr>
            <w:rFonts w:ascii="Calibri" w:hAnsi="Calibri" w:cs="Arial"/>
            <w:bCs/>
            <w:i/>
            <w:u w:val="single"/>
          </w:rPr>
          <w:t>PCP and Specialist Guidelines:</w:t>
        </w:r>
      </w:ins>
    </w:p>
    <w:p w14:paraId="1F90B7A8" w14:textId="77777777" w:rsidR="007E034F" w:rsidRPr="009C7020" w:rsidRDefault="007E034F" w:rsidP="007E034F">
      <w:pPr>
        <w:numPr>
          <w:ilvl w:val="0"/>
          <w:numId w:val="157"/>
        </w:numPr>
        <w:tabs>
          <w:tab w:val="left" w:pos="376"/>
        </w:tabs>
        <w:rPr>
          <w:ins w:id="1325" w:author="Niksic, Lora" w:date="2023-10-03T10:12:00Z"/>
          <w:rFonts w:ascii="Calibri" w:hAnsi="Calibri" w:cs="Arial"/>
          <w:bCs/>
        </w:rPr>
      </w:pPr>
      <w:ins w:id="1326" w:author="Niksic, Lora" w:date="2023-10-03T10:12:00Z">
        <w:r w:rsidRPr="009C7020">
          <w:rPr>
            <w:rFonts w:ascii="Calibri" w:hAnsi="Calibri" w:cs="Arial"/>
          </w:rPr>
          <w:t>All practitioners routinely use an e-prescribing system for all prescriptions for non-controlled substances.</w:t>
        </w:r>
      </w:ins>
    </w:p>
    <w:p w14:paraId="0DE277E8" w14:textId="77777777" w:rsidR="007E034F" w:rsidRPr="009C7020" w:rsidRDefault="007E034F" w:rsidP="007E034F">
      <w:pPr>
        <w:numPr>
          <w:ilvl w:val="0"/>
          <w:numId w:val="157"/>
        </w:numPr>
        <w:tabs>
          <w:tab w:val="left" w:pos="376"/>
        </w:tabs>
        <w:rPr>
          <w:ins w:id="1327" w:author="Niksic, Lora" w:date="2023-10-03T10:12:00Z"/>
          <w:rFonts w:ascii="Calibri" w:hAnsi="Calibri"/>
        </w:rPr>
      </w:pPr>
      <w:ins w:id="1328" w:author="Niksic, Lora" w:date="2023-10-03T10:12:00Z">
        <w:r w:rsidRPr="009C7020">
          <w:rPr>
            <w:rFonts w:ascii="Calibri" w:hAnsi="Calibri" w:cs="Arial"/>
          </w:rPr>
          <w:t>When possible, EHR or other automated system should be set to default to e-prescribing. E-prescribing system meets Medicare requirement standards.</w:t>
        </w:r>
      </w:ins>
    </w:p>
    <w:p w14:paraId="441ECAE2" w14:textId="77777777" w:rsidR="007E034F" w:rsidRPr="009C7020" w:rsidRDefault="007E034F" w:rsidP="007E034F">
      <w:pPr>
        <w:numPr>
          <w:ilvl w:val="0"/>
          <w:numId w:val="157"/>
        </w:numPr>
        <w:tabs>
          <w:tab w:val="left" w:pos="376"/>
        </w:tabs>
        <w:rPr>
          <w:ins w:id="1329" w:author="Niksic, Lora" w:date="2023-10-03T10:12:00Z"/>
          <w:rFonts w:ascii="Calibri" w:hAnsi="Calibri"/>
        </w:rPr>
      </w:pPr>
      <w:ins w:id="1330" w:author="Niksic, Lora" w:date="2023-10-03T10:12:00Z">
        <w:r w:rsidRPr="009C7020">
          <w:rPr>
            <w:rFonts w:ascii="Calibri" w:hAnsi="Calibri" w:cs="Arial"/>
          </w:rPr>
          <w:t>“Actively in use” is defined as greater than 75% of non-controlled prescriptions prescribed by the practice.</w:t>
        </w:r>
      </w:ins>
    </w:p>
    <w:p w14:paraId="6C5A2481" w14:textId="77777777" w:rsidR="007E034F" w:rsidRPr="009C7020" w:rsidRDefault="007E034F" w:rsidP="007E034F">
      <w:pPr>
        <w:tabs>
          <w:tab w:val="left" w:pos="376"/>
          <w:tab w:val="left" w:pos="1432"/>
        </w:tabs>
        <w:ind w:left="1080"/>
        <w:rPr>
          <w:ins w:id="1331" w:author="Niksic, Lora" w:date="2023-10-03T10:12:00Z"/>
          <w:rFonts w:ascii="Calibri" w:hAnsi="Calibri"/>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E034F" w:rsidRPr="009C7020" w14:paraId="56E211C4" w14:textId="77777777" w:rsidTr="001755CB">
        <w:trPr>
          <w:jc w:val="center"/>
          <w:ins w:id="1332" w:author="Niksic, Lora" w:date="2023-10-03T10:12: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3751FD" w14:textId="77777777" w:rsidR="007E034F" w:rsidRPr="009C7020" w:rsidRDefault="007E034F" w:rsidP="001755CB">
            <w:pPr>
              <w:jc w:val="center"/>
              <w:rPr>
                <w:ins w:id="1333" w:author="Niksic, Lora" w:date="2023-10-03T10:12:00Z"/>
                <w:rFonts w:ascii="Calibri" w:hAnsi="Calibri"/>
                <w:b/>
                <w:bCs/>
              </w:rPr>
            </w:pPr>
            <w:ins w:id="1334" w:author="Niksic, Lora" w:date="2023-10-03T10:12:00Z">
              <w:r w:rsidRPr="009C7020">
                <w:rPr>
                  <w:rFonts w:ascii="Calibri" w:hAnsi="Calibri"/>
                  <w:b/>
                  <w:bCs/>
                </w:rPr>
                <w:t>Required for PCMH Designation: NO</w:t>
              </w:r>
            </w:ins>
          </w:p>
        </w:tc>
        <w:tc>
          <w:tcPr>
            <w:tcW w:w="3508" w:type="dxa"/>
            <w:tcBorders>
              <w:top w:val="single" w:sz="8" w:space="0" w:color="auto"/>
              <w:left w:val="nil"/>
              <w:bottom w:val="single" w:sz="8" w:space="0" w:color="auto"/>
              <w:right w:val="single" w:sz="8" w:space="0" w:color="auto"/>
            </w:tcBorders>
            <w:hideMark/>
          </w:tcPr>
          <w:p w14:paraId="3A512AC1" w14:textId="77777777" w:rsidR="007E034F" w:rsidRPr="009C7020" w:rsidRDefault="007E034F" w:rsidP="001755CB">
            <w:pPr>
              <w:jc w:val="center"/>
              <w:rPr>
                <w:ins w:id="1335" w:author="Niksic, Lora" w:date="2023-10-03T10:12:00Z"/>
                <w:rFonts w:ascii="Calibri" w:hAnsi="Calibri"/>
                <w:b/>
                <w:bCs/>
              </w:rPr>
            </w:pPr>
            <w:ins w:id="1336" w:author="Niksic, Lora" w:date="2023-10-03T10:12:00Z">
              <w:r w:rsidRPr="009C7020">
                <w:rPr>
                  <w:rFonts w:ascii="Calibri" w:hAnsi="Calibri"/>
                  <w:b/>
                  <w:bCs/>
                </w:rPr>
                <w:t>Predicate Logic: n/a</w:t>
              </w:r>
            </w:ins>
          </w:p>
        </w:tc>
      </w:tr>
      <w:tr w:rsidR="007E034F" w:rsidRPr="009C7020" w14:paraId="0E401F22" w14:textId="77777777" w:rsidTr="001755CB">
        <w:trPr>
          <w:jc w:val="center"/>
          <w:ins w:id="1337" w:author="Niksic, Lora" w:date="2023-10-03T10:1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D07C5F" w14:textId="77777777" w:rsidR="007E034F" w:rsidRPr="009C7020" w:rsidRDefault="007E034F" w:rsidP="001755CB">
            <w:pPr>
              <w:jc w:val="center"/>
              <w:rPr>
                <w:ins w:id="1338" w:author="Niksic, Lora" w:date="2023-10-03T10:12:00Z"/>
                <w:rFonts w:ascii="Calibri" w:hAnsi="Calibri"/>
                <w:b/>
                <w:bCs/>
              </w:rPr>
            </w:pPr>
            <w:ins w:id="1339" w:author="Niksic, Lora" w:date="2023-10-03T10:12:00Z">
              <w:r w:rsidRPr="009C7020">
                <w:rPr>
                  <w:rFonts w:ascii="Calibri" w:hAnsi="Calibri"/>
                  <w:b/>
                  <w:bCs/>
                </w:rPr>
                <w:t>PCMH Validation Notes for Site Visits</w:t>
              </w:r>
            </w:ins>
          </w:p>
        </w:tc>
      </w:tr>
      <w:tr w:rsidR="007E034F" w:rsidRPr="009C7020" w14:paraId="32A0BEA4" w14:textId="77777777" w:rsidTr="001755CB">
        <w:trPr>
          <w:jc w:val="center"/>
          <w:ins w:id="1340" w:author="Niksic, Lora" w:date="2023-10-03T10:1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F70DED" w14:textId="77777777" w:rsidR="007E034F" w:rsidRPr="009C7020" w:rsidRDefault="007E034F" w:rsidP="007E034F">
            <w:pPr>
              <w:numPr>
                <w:ilvl w:val="0"/>
                <w:numId w:val="166"/>
              </w:numPr>
              <w:contextualSpacing/>
              <w:rPr>
                <w:ins w:id="1341" w:author="Niksic, Lora" w:date="2023-10-03T10:12:00Z"/>
                <w:rFonts w:ascii="Calibri" w:hAnsi="Calibri"/>
              </w:rPr>
            </w:pPr>
            <w:ins w:id="1342" w:author="Niksic, Lora" w:date="2023-10-03T10:12:00Z">
              <w:r w:rsidRPr="009C7020">
                <w:rPr>
                  <w:rFonts w:ascii="Calibri" w:hAnsi="Calibri"/>
                </w:rPr>
                <w:t>Full e-Rx functionality by all PCPs</w:t>
              </w:r>
            </w:ins>
          </w:p>
          <w:p w14:paraId="3CDE2E3D" w14:textId="77777777" w:rsidR="007E034F" w:rsidRPr="009C7020" w:rsidRDefault="007E034F" w:rsidP="007E034F">
            <w:pPr>
              <w:numPr>
                <w:ilvl w:val="0"/>
                <w:numId w:val="166"/>
              </w:numPr>
              <w:contextualSpacing/>
              <w:rPr>
                <w:ins w:id="1343" w:author="Niksic, Lora" w:date="2023-10-03T10:12:00Z"/>
                <w:rFonts w:ascii="Calibri" w:hAnsi="Calibri"/>
              </w:rPr>
            </w:pPr>
            <w:ins w:id="1344" w:author="Niksic, Lora" w:date="2023-10-03T10:12:00Z">
              <w:r w:rsidRPr="009C7020">
                <w:rPr>
                  <w:rFonts w:ascii="Calibri" w:hAnsi="Calibri"/>
                </w:rPr>
                <w:t xml:space="preserve">Reports from practice EHR will demonstrate </w:t>
              </w:r>
              <w:r w:rsidRPr="009C7020">
                <w:rPr>
                  <w:rFonts w:ascii="Calibri" w:hAnsi="Calibri" w:cs="Calibri"/>
                </w:rPr>
                <w:t>75% implementation for eRx</w:t>
              </w:r>
              <w:r w:rsidRPr="009C7020">
                <w:rPr>
                  <w:rFonts w:ascii="Calibri" w:hAnsi="Calibri" w:cs="Calibri"/>
                  <w:color w:val="1F497D"/>
                </w:rPr>
                <w:t xml:space="preserve"> </w:t>
              </w:r>
            </w:ins>
          </w:p>
        </w:tc>
      </w:tr>
    </w:tbl>
    <w:p w14:paraId="5BBE634E" w14:textId="77777777" w:rsidR="007E034F" w:rsidRPr="009C7020" w:rsidRDefault="007E034F" w:rsidP="007E034F">
      <w:pPr>
        <w:tabs>
          <w:tab w:val="left" w:pos="376"/>
          <w:tab w:val="left" w:pos="1432"/>
        </w:tabs>
        <w:ind w:left="1080"/>
        <w:rPr>
          <w:ins w:id="1345" w:author="Niksic, Lora" w:date="2023-10-03T10:12:00Z"/>
          <w:rFonts w:ascii="Calibri" w:hAnsi="Calibri"/>
        </w:rPr>
      </w:pPr>
    </w:p>
    <w:p w14:paraId="31F49D59" w14:textId="1CFF5F8F" w:rsidR="007E034F" w:rsidRPr="009C7020" w:rsidRDefault="007E034F" w:rsidP="007E034F">
      <w:pPr>
        <w:keepNext/>
        <w:jc w:val="center"/>
        <w:outlineLvl w:val="1"/>
        <w:rPr>
          <w:ins w:id="1346" w:author="Niksic, Lora" w:date="2023-10-03T10:12:00Z"/>
          <w:rFonts w:ascii="Calibri" w:hAnsi="Calibri" w:cs="Arial"/>
          <w:b/>
          <w:bCs/>
          <w:i/>
          <w:iCs/>
        </w:rPr>
      </w:pPr>
      <w:ins w:id="1347" w:author="Niksic, Lora" w:date="2023-10-03T10:12:00Z">
        <w:r w:rsidRPr="009C7020">
          <w:rPr>
            <w:rFonts w:ascii="Calibri" w:hAnsi="Calibri" w:cs="Arial"/>
            <w:b/>
            <w:bCs/>
            <w:i/>
            <w:iCs/>
          </w:rPr>
          <w:t>8.8</w:t>
        </w:r>
        <w:r w:rsidR="000961D2">
          <w:rPr>
            <w:rFonts w:ascii="Calibri" w:hAnsi="Calibri" w:cs="Arial"/>
            <w:b/>
            <w:bCs/>
            <w:i/>
            <w:iCs/>
          </w:rPr>
          <w:t xml:space="preserve"> - Retired</w:t>
        </w:r>
      </w:ins>
    </w:p>
    <w:p w14:paraId="10453C65" w14:textId="77777777" w:rsidR="007E034F" w:rsidRPr="009C7020" w:rsidRDefault="007E034F" w:rsidP="007E034F">
      <w:pPr>
        <w:keepNext/>
        <w:jc w:val="center"/>
        <w:outlineLvl w:val="1"/>
        <w:rPr>
          <w:ins w:id="1348" w:author="Niksic, Lora" w:date="2023-10-03T10:12:00Z"/>
          <w:rFonts w:ascii="Calibri" w:hAnsi="Calibri" w:cs="Arial"/>
          <w:b/>
          <w:bCs/>
          <w:i/>
          <w:iCs/>
        </w:rPr>
      </w:pPr>
      <w:ins w:id="1349" w:author="Niksic, Lora" w:date="2023-10-03T10:12:00Z">
        <w:r w:rsidRPr="009C7020">
          <w:rPr>
            <w:rFonts w:ascii="Calibri" w:hAnsi="Calibri" w:cs="Arial"/>
            <w:b/>
            <w:bCs/>
            <w:i/>
            <w:iCs/>
          </w:rPr>
          <w:t>Electronic prescribing system is routinely used to prescribe controlled substances</w:t>
        </w:r>
      </w:ins>
    </w:p>
    <w:p w14:paraId="4B2AB918" w14:textId="77777777" w:rsidR="007E034F" w:rsidRPr="009C7020" w:rsidRDefault="007E034F" w:rsidP="007E034F">
      <w:pPr>
        <w:tabs>
          <w:tab w:val="left" w:pos="376"/>
          <w:tab w:val="left" w:pos="1432"/>
        </w:tabs>
        <w:rPr>
          <w:ins w:id="1350" w:author="Niksic, Lora" w:date="2023-10-03T10:12:00Z"/>
          <w:rFonts w:ascii="Calibri" w:hAnsi="Calibri" w:cs="Arial"/>
          <w:bCs/>
          <w:i/>
          <w:u w:val="single"/>
        </w:rPr>
      </w:pPr>
      <w:ins w:id="1351" w:author="Niksic, Lora" w:date="2023-10-03T10:12:00Z">
        <w:r w:rsidRPr="009C7020">
          <w:rPr>
            <w:rFonts w:ascii="Calibri" w:hAnsi="Calibri" w:cs="Arial"/>
            <w:bCs/>
            <w:i/>
            <w:u w:val="single"/>
          </w:rPr>
          <w:t xml:space="preserve"> </w:t>
        </w:r>
      </w:ins>
    </w:p>
    <w:p w14:paraId="410BB5B8" w14:textId="77777777" w:rsidR="007E034F" w:rsidRPr="009C7020" w:rsidRDefault="007E034F" w:rsidP="007E034F">
      <w:pPr>
        <w:tabs>
          <w:tab w:val="left" w:pos="376"/>
          <w:tab w:val="left" w:pos="1432"/>
        </w:tabs>
        <w:rPr>
          <w:ins w:id="1352" w:author="Niksic, Lora" w:date="2023-10-03T10:12:00Z"/>
          <w:rFonts w:ascii="Calibri" w:hAnsi="Calibri" w:cs="Arial"/>
          <w:bCs/>
          <w:i/>
          <w:u w:val="single"/>
        </w:rPr>
      </w:pPr>
      <w:ins w:id="1353" w:author="Niksic, Lora" w:date="2023-10-03T10:12:00Z">
        <w:r w:rsidRPr="009C7020">
          <w:rPr>
            <w:rFonts w:ascii="Calibri" w:hAnsi="Calibri" w:cs="Arial"/>
            <w:bCs/>
            <w:i/>
            <w:u w:val="single"/>
          </w:rPr>
          <w:t>PCP and Specialist Guidelines:</w:t>
        </w:r>
      </w:ins>
    </w:p>
    <w:p w14:paraId="7947322D" w14:textId="77777777" w:rsidR="007E034F" w:rsidRPr="009C7020" w:rsidRDefault="007E034F" w:rsidP="007E034F">
      <w:pPr>
        <w:numPr>
          <w:ilvl w:val="0"/>
          <w:numId w:val="217"/>
        </w:numPr>
        <w:tabs>
          <w:tab w:val="left" w:pos="376"/>
          <w:tab w:val="left" w:pos="1432"/>
        </w:tabs>
        <w:rPr>
          <w:ins w:id="1354" w:author="Niksic, Lora" w:date="2023-10-03T10:12:00Z"/>
          <w:rFonts w:ascii="Calibri" w:hAnsi="Calibri" w:cs="Arial"/>
          <w:bCs/>
        </w:rPr>
      </w:pPr>
      <w:ins w:id="1355" w:author="Niksic, Lora" w:date="2023-10-03T10:12:00Z">
        <w:r w:rsidRPr="009C7020">
          <w:rPr>
            <w:rFonts w:ascii="Calibri" w:hAnsi="Calibri" w:cs="Arial"/>
          </w:rPr>
          <w:t>All practitioners routinely use an e-prescribing system to prescribe controlled substances.</w:t>
        </w:r>
      </w:ins>
    </w:p>
    <w:p w14:paraId="3B5CDC7D" w14:textId="77777777" w:rsidR="007E034F" w:rsidRPr="009C7020" w:rsidRDefault="007E034F" w:rsidP="007E034F">
      <w:pPr>
        <w:numPr>
          <w:ilvl w:val="1"/>
          <w:numId w:val="217"/>
        </w:numPr>
        <w:tabs>
          <w:tab w:val="left" w:pos="376"/>
          <w:tab w:val="left" w:pos="1432"/>
        </w:tabs>
        <w:ind w:left="1800"/>
        <w:rPr>
          <w:ins w:id="1356" w:author="Niksic, Lora" w:date="2023-10-03T10:12:00Z"/>
          <w:rFonts w:ascii="Calibri" w:hAnsi="Calibri" w:cs="Arial"/>
          <w:bCs/>
        </w:rPr>
      </w:pPr>
      <w:ins w:id="1357" w:author="Niksic, Lora" w:date="2023-10-03T10:12:00Z">
        <w:r w:rsidRPr="009C7020">
          <w:rPr>
            <w:rFonts w:ascii="Calibri" w:hAnsi="Calibri" w:cs="Arial"/>
          </w:rPr>
          <w:t>When possible, EHR or other automated system should be set to default to e-prescribing.</w:t>
        </w:r>
      </w:ins>
    </w:p>
    <w:p w14:paraId="74836FDD" w14:textId="77777777" w:rsidR="007E034F" w:rsidRPr="009C7020" w:rsidRDefault="007E034F" w:rsidP="007E034F">
      <w:pPr>
        <w:numPr>
          <w:ilvl w:val="1"/>
          <w:numId w:val="217"/>
        </w:numPr>
        <w:tabs>
          <w:tab w:val="left" w:pos="376"/>
          <w:tab w:val="left" w:pos="1432"/>
        </w:tabs>
        <w:ind w:left="1800"/>
        <w:rPr>
          <w:ins w:id="1358" w:author="Niksic, Lora" w:date="2023-10-03T10:12:00Z"/>
          <w:rFonts w:ascii="Calibri" w:hAnsi="Calibri" w:cs="Arial"/>
          <w:bCs/>
        </w:rPr>
      </w:pPr>
      <w:ins w:id="1359" w:author="Niksic, Lora" w:date="2023-10-03T10:12:00Z">
        <w:r w:rsidRPr="009C7020">
          <w:rPr>
            <w:rFonts w:ascii="Calibri" w:hAnsi="Calibri" w:cs="Arial"/>
            <w:bCs/>
          </w:rPr>
          <w:t>Greater than 75% of controlled substance prescriptions prescribed by the practice should be electronic.</w:t>
        </w:r>
      </w:ins>
    </w:p>
    <w:p w14:paraId="716763EC" w14:textId="77777777" w:rsidR="007E034F" w:rsidRPr="009C7020" w:rsidRDefault="007E034F" w:rsidP="007E034F">
      <w:pPr>
        <w:tabs>
          <w:tab w:val="left" w:pos="376"/>
          <w:tab w:val="left" w:pos="1432"/>
        </w:tabs>
        <w:ind w:left="1800"/>
        <w:rPr>
          <w:ins w:id="1360" w:author="Niksic, Lora" w:date="2023-10-03T10:12:00Z"/>
          <w:rFonts w:ascii="Calibri" w:hAnsi="Calibri" w:cs="Arial"/>
          <w:bCs/>
        </w:rPr>
      </w:pPr>
    </w:p>
    <w:tbl>
      <w:tblPr>
        <w:tblW w:w="0" w:type="auto"/>
        <w:jc w:val="center"/>
        <w:tblCellMar>
          <w:left w:w="0" w:type="dxa"/>
          <w:right w:w="0" w:type="dxa"/>
        </w:tblCellMar>
        <w:tblLook w:val="04A0" w:firstRow="1" w:lastRow="0" w:firstColumn="1" w:lastColumn="0" w:noHBand="0" w:noVBand="1"/>
      </w:tblPr>
      <w:tblGrid>
        <w:gridCol w:w="4235"/>
        <w:gridCol w:w="3508"/>
      </w:tblGrid>
      <w:tr w:rsidR="007E034F" w:rsidRPr="009C7020" w14:paraId="4B7E19FE" w14:textId="77777777" w:rsidTr="001755CB">
        <w:trPr>
          <w:jc w:val="center"/>
          <w:ins w:id="1361" w:author="Niksic, Lora" w:date="2023-10-03T10:12:00Z"/>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7151A4" w14:textId="77777777" w:rsidR="007E034F" w:rsidRPr="009C7020" w:rsidRDefault="007E034F" w:rsidP="001755CB">
            <w:pPr>
              <w:jc w:val="center"/>
              <w:rPr>
                <w:ins w:id="1362" w:author="Niksic, Lora" w:date="2023-10-03T10:12:00Z"/>
                <w:rFonts w:ascii="Calibri" w:hAnsi="Calibri"/>
                <w:b/>
                <w:bCs/>
              </w:rPr>
            </w:pPr>
            <w:ins w:id="1363" w:author="Niksic, Lora" w:date="2023-10-03T10:12:00Z">
              <w:r w:rsidRPr="009C7020">
                <w:rPr>
                  <w:rFonts w:ascii="Calibri" w:hAnsi="Calibri"/>
                  <w:b/>
                  <w:bCs/>
                </w:rPr>
                <w:t>Required for PCMH Designation: NO</w:t>
              </w:r>
            </w:ins>
          </w:p>
        </w:tc>
        <w:tc>
          <w:tcPr>
            <w:tcW w:w="3508" w:type="dxa"/>
            <w:tcBorders>
              <w:top w:val="single" w:sz="8" w:space="0" w:color="auto"/>
              <w:left w:val="nil"/>
              <w:bottom w:val="single" w:sz="8" w:space="0" w:color="auto"/>
              <w:right w:val="single" w:sz="8" w:space="0" w:color="auto"/>
            </w:tcBorders>
            <w:hideMark/>
          </w:tcPr>
          <w:p w14:paraId="6455D29F" w14:textId="77777777" w:rsidR="007E034F" w:rsidRPr="009C7020" w:rsidRDefault="007E034F" w:rsidP="001755CB">
            <w:pPr>
              <w:jc w:val="center"/>
              <w:rPr>
                <w:ins w:id="1364" w:author="Niksic, Lora" w:date="2023-10-03T10:12:00Z"/>
                <w:rFonts w:ascii="Calibri" w:hAnsi="Calibri"/>
                <w:b/>
                <w:bCs/>
              </w:rPr>
            </w:pPr>
            <w:ins w:id="1365" w:author="Niksic, Lora" w:date="2023-10-03T10:12:00Z">
              <w:r w:rsidRPr="009C7020">
                <w:rPr>
                  <w:rFonts w:ascii="Calibri" w:hAnsi="Calibri"/>
                  <w:b/>
                  <w:bCs/>
                </w:rPr>
                <w:t>Predicate Logic: n/a</w:t>
              </w:r>
            </w:ins>
          </w:p>
        </w:tc>
      </w:tr>
      <w:tr w:rsidR="007E034F" w:rsidRPr="009C7020" w14:paraId="11AE829B" w14:textId="77777777" w:rsidTr="001755CB">
        <w:trPr>
          <w:jc w:val="center"/>
          <w:ins w:id="1366" w:author="Niksic, Lora" w:date="2023-10-03T10:1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B80542" w14:textId="77777777" w:rsidR="007E034F" w:rsidRPr="009C7020" w:rsidRDefault="007E034F" w:rsidP="001755CB">
            <w:pPr>
              <w:jc w:val="center"/>
              <w:rPr>
                <w:ins w:id="1367" w:author="Niksic, Lora" w:date="2023-10-03T10:12:00Z"/>
                <w:rFonts w:ascii="Calibri" w:hAnsi="Calibri"/>
                <w:b/>
                <w:bCs/>
              </w:rPr>
            </w:pPr>
            <w:ins w:id="1368" w:author="Niksic, Lora" w:date="2023-10-03T10:12:00Z">
              <w:r w:rsidRPr="009C7020">
                <w:rPr>
                  <w:rFonts w:ascii="Calibri" w:hAnsi="Calibri"/>
                  <w:b/>
                  <w:bCs/>
                </w:rPr>
                <w:t>PCMH Validation Notes for Site Visits</w:t>
              </w:r>
            </w:ins>
          </w:p>
        </w:tc>
      </w:tr>
      <w:tr w:rsidR="007E034F" w:rsidRPr="009C7020" w14:paraId="76D53CC7" w14:textId="77777777" w:rsidTr="001755CB">
        <w:trPr>
          <w:jc w:val="center"/>
          <w:ins w:id="1369" w:author="Niksic, Lora" w:date="2023-10-03T10:12:00Z"/>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52EAD" w14:textId="77777777" w:rsidR="007E034F" w:rsidRPr="009C7020" w:rsidRDefault="007E034F" w:rsidP="007E034F">
            <w:pPr>
              <w:numPr>
                <w:ilvl w:val="0"/>
                <w:numId w:val="166"/>
              </w:numPr>
              <w:contextualSpacing/>
              <w:rPr>
                <w:ins w:id="1370" w:author="Niksic, Lora" w:date="2023-10-03T10:12:00Z"/>
                <w:rFonts w:ascii="Calibri" w:hAnsi="Calibri"/>
              </w:rPr>
            </w:pPr>
            <w:ins w:id="1371" w:author="Niksic, Lora" w:date="2023-10-03T10:12:00Z">
              <w:r w:rsidRPr="009C7020">
                <w:rPr>
                  <w:rFonts w:ascii="Calibri" w:hAnsi="Calibri"/>
                </w:rPr>
                <w:t>Review BCBSM EPCS reports to support PU's active use</w:t>
              </w:r>
            </w:ins>
          </w:p>
          <w:p w14:paraId="036C8FCC" w14:textId="77777777" w:rsidR="007E034F" w:rsidRPr="009C7020" w:rsidRDefault="007E034F" w:rsidP="007E034F">
            <w:pPr>
              <w:numPr>
                <w:ilvl w:val="0"/>
                <w:numId w:val="166"/>
              </w:numPr>
              <w:contextualSpacing/>
              <w:rPr>
                <w:ins w:id="1372" w:author="Niksic, Lora" w:date="2023-10-03T10:12:00Z"/>
                <w:rFonts w:ascii="Calibri" w:hAnsi="Calibri"/>
              </w:rPr>
            </w:pPr>
            <w:ins w:id="1373" w:author="Niksic, Lora" w:date="2023-10-03T10:12:00Z">
              <w:r w:rsidRPr="009C7020">
                <w:rPr>
                  <w:rFonts w:ascii="Calibri" w:hAnsi="Calibri"/>
                </w:rPr>
                <w:t>Reports from practice EHR will demonstrate 75% implementation for EPCS</w:t>
              </w:r>
            </w:ins>
          </w:p>
        </w:tc>
      </w:tr>
    </w:tbl>
    <w:p w14:paraId="0C44F624" w14:textId="77777777" w:rsidR="007E034F" w:rsidRDefault="007E034F" w:rsidP="008A19AF"/>
    <w:p w14:paraId="0EB428EF" w14:textId="77777777" w:rsidR="00F01B47" w:rsidRPr="002D596E" w:rsidRDefault="00F01B47" w:rsidP="00F01B47">
      <w:pPr>
        <w:pStyle w:val="Heading2"/>
        <w:spacing w:before="0" w:after="0"/>
        <w:jc w:val="center"/>
        <w:rPr>
          <w:rFonts w:ascii="Calibri" w:hAnsi="Calibri"/>
          <w:color w:val="FF0000"/>
          <w:sz w:val="24"/>
          <w:szCs w:val="24"/>
        </w:rPr>
      </w:pPr>
      <w:r w:rsidRPr="002D596E">
        <w:rPr>
          <w:rFonts w:ascii="Calibri" w:hAnsi="Calibri"/>
          <w:sz w:val="24"/>
          <w:szCs w:val="24"/>
        </w:rPr>
        <w:t>8.9 - Retire</w:t>
      </w:r>
      <w:r>
        <w:rPr>
          <w:rFonts w:ascii="Calibri" w:hAnsi="Calibri"/>
          <w:sz w:val="24"/>
          <w:szCs w:val="24"/>
        </w:rPr>
        <w:t>d</w:t>
      </w:r>
    </w:p>
    <w:p w14:paraId="3092FF90" w14:textId="77777777" w:rsidR="00F01B47" w:rsidRDefault="00F01B47" w:rsidP="00F01B47">
      <w:pPr>
        <w:pStyle w:val="Heading2"/>
        <w:spacing w:before="0" w:after="0"/>
        <w:jc w:val="center"/>
        <w:rPr>
          <w:rFonts w:ascii="Calibri" w:hAnsi="Calibri"/>
          <w:sz w:val="24"/>
          <w:szCs w:val="24"/>
        </w:rPr>
      </w:pPr>
      <w:r w:rsidRPr="002D596E">
        <w:rPr>
          <w:rFonts w:ascii="Calibri" w:hAnsi="Calibri"/>
          <w:sz w:val="24"/>
          <w:szCs w:val="24"/>
        </w:rPr>
        <w:t>Michigan Automated Prescription System (renamed “PMP AWARxE”) reports are run prior to prescribing controlled substances</w:t>
      </w:r>
    </w:p>
    <w:p w14:paraId="12630DA2" w14:textId="77777777" w:rsidR="00F01B47" w:rsidRDefault="00F01B47" w:rsidP="008A19AF">
      <w:pPr>
        <w:tabs>
          <w:tab w:val="left" w:pos="376"/>
          <w:tab w:val="left" w:pos="1432"/>
        </w:tabs>
        <w:rPr>
          <w:rFonts w:ascii="Calibri" w:hAnsi="Calibri" w:cs="Arial"/>
          <w:bCs/>
          <w:i/>
          <w:u w:val="single"/>
        </w:rPr>
      </w:pPr>
    </w:p>
    <w:p w14:paraId="7D0EBCEA" w14:textId="77777777" w:rsidR="00F01B47" w:rsidRPr="00C10BA4" w:rsidRDefault="00F01B47" w:rsidP="00F01B47">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39725EA2" w14:textId="44DF4180" w:rsidR="00F01B47" w:rsidRPr="00CB1A9A" w:rsidRDefault="00F01B47" w:rsidP="007470DF">
      <w:pPr>
        <w:numPr>
          <w:ilvl w:val="0"/>
          <w:numId w:val="158"/>
        </w:numPr>
        <w:tabs>
          <w:tab w:val="left" w:pos="376"/>
        </w:tabs>
        <w:rPr>
          <w:rFonts w:ascii="Calibri" w:hAnsi="Calibri" w:cs="Arial"/>
          <w:bCs/>
          <w:sz w:val="22"/>
          <w:szCs w:val="22"/>
        </w:rPr>
      </w:pPr>
      <w:r w:rsidRPr="00234ECB">
        <w:rPr>
          <w:rFonts w:ascii="Calibri" w:hAnsi="Calibri" w:cs="Arial"/>
          <w:sz w:val="22"/>
          <w:szCs w:val="22"/>
        </w:rPr>
        <w:t xml:space="preserve">All practitioners run </w:t>
      </w:r>
      <w:r>
        <w:rPr>
          <w:rFonts w:ascii="Calibri" w:hAnsi="Calibri" w:cs="Arial"/>
          <w:sz w:val="22"/>
          <w:szCs w:val="22"/>
        </w:rPr>
        <w:t xml:space="preserve">PMP AWARxE </w:t>
      </w:r>
      <w:r w:rsidRPr="00234ECB">
        <w:rPr>
          <w:rFonts w:ascii="Calibri" w:hAnsi="Calibri" w:cs="Arial"/>
          <w:sz w:val="22"/>
          <w:szCs w:val="22"/>
        </w:rPr>
        <w:t>reports prior to prescribing controlled substances, and follow-up with patient</w:t>
      </w:r>
      <w:r>
        <w:rPr>
          <w:rFonts w:ascii="Calibri" w:hAnsi="Calibri" w:cs="Arial"/>
          <w:sz w:val="22"/>
          <w:szCs w:val="22"/>
        </w:rPr>
        <w:t xml:space="preserve"> if any concerns are identified</w:t>
      </w:r>
      <w:r w:rsidR="007E5B7B">
        <w:rPr>
          <w:rFonts w:ascii="Calibri" w:hAnsi="Calibri" w:cs="Arial"/>
          <w:sz w:val="22"/>
          <w:szCs w:val="22"/>
        </w:rPr>
        <w:t>.</w:t>
      </w:r>
    </w:p>
    <w:p w14:paraId="73A54FFB" w14:textId="77777777" w:rsidR="00F01B47" w:rsidRPr="00CB1A9A" w:rsidRDefault="00F01B47" w:rsidP="00F01B47">
      <w:pPr>
        <w:tabs>
          <w:tab w:val="left" w:pos="376"/>
          <w:tab w:val="left" w:pos="1432"/>
        </w:tabs>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0817DF1"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FA35F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44F40570"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62B76BAC"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961BD"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25360FB"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AA816C" w14:textId="77777777" w:rsidR="00F01B47" w:rsidRPr="00CB1A9A" w:rsidRDefault="00F01B47"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 xml:space="preserve">What is the standardized process for running </w:t>
            </w:r>
            <w:r>
              <w:rPr>
                <w:rFonts w:asciiTheme="minorHAnsi" w:hAnsiTheme="minorHAnsi"/>
                <w:sz w:val="22"/>
                <w:szCs w:val="22"/>
              </w:rPr>
              <w:t>PMP AWARxE? Is it documented in patient chart?</w:t>
            </w:r>
          </w:p>
          <w:p w14:paraId="7533E133" w14:textId="43E0966E" w:rsidR="00F01B47" w:rsidRPr="006D42B2" w:rsidRDefault="00F01B47" w:rsidP="007470DF">
            <w:pPr>
              <w:pStyle w:val="ListParagraph"/>
              <w:numPr>
                <w:ilvl w:val="0"/>
                <w:numId w:val="166"/>
              </w:numPr>
              <w:rPr>
                <w:rFonts w:asciiTheme="minorHAnsi" w:hAnsiTheme="minorHAnsi"/>
                <w:sz w:val="22"/>
                <w:szCs w:val="22"/>
              </w:rPr>
            </w:pPr>
            <w:r w:rsidRPr="00CB1A9A">
              <w:rPr>
                <w:rFonts w:asciiTheme="minorHAnsi" w:hAnsiTheme="minorHAnsi"/>
                <w:sz w:val="22"/>
                <w:szCs w:val="22"/>
              </w:rPr>
              <w:t>Written policy is strongly recommended</w:t>
            </w:r>
          </w:p>
        </w:tc>
      </w:tr>
    </w:tbl>
    <w:p w14:paraId="33BC55FA" w14:textId="77777777" w:rsidR="00F01B47" w:rsidRDefault="00F01B47" w:rsidP="008A19AF"/>
    <w:p w14:paraId="0494841F" w14:textId="77777777" w:rsidR="00F01B47" w:rsidRPr="00C10BA4" w:rsidRDefault="00F01B47" w:rsidP="00F01B47">
      <w:pPr>
        <w:pStyle w:val="Heading2"/>
        <w:spacing w:before="0" w:after="0"/>
        <w:jc w:val="center"/>
        <w:rPr>
          <w:rFonts w:ascii="Calibri" w:hAnsi="Calibri"/>
          <w:sz w:val="24"/>
          <w:szCs w:val="24"/>
        </w:rPr>
      </w:pPr>
      <w:r>
        <w:rPr>
          <w:rFonts w:ascii="Calibri" w:hAnsi="Calibri"/>
          <w:sz w:val="24"/>
          <w:szCs w:val="24"/>
        </w:rPr>
        <w:t>8.11 - Retired</w:t>
      </w:r>
    </w:p>
    <w:p w14:paraId="509D3BE1" w14:textId="77777777" w:rsidR="00F01B47" w:rsidRPr="00C10BA4" w:rsidRDefault="00F01B47" w:rsidP="00F01B47">
      <w:pPr>
        <w:pStyle w:val="Heading2"/>
        <w:spacing w:before="0" w:after="0"/>
        <w:jc w:val="center"/>
        <w:rPr>
          <w:rFonts w:ascii="Calibri" w:hAnsi="Calibri"/>
          <w:sz w:val="24"/>
          <w:szCs w:val="24"/>
        </w:rPr>
      </w:pPr>
      <w:r>
        <w:rPr>
          <w:rFonts w:ascii="Calibri" w:hAnsi="Calibri"/>
          <w:sz w:val="24"/>
          <w:szCs w:val="24"/>
        </w:rPr>
        <w:t>Controlled Substance Agreements are shared with all patient’s care providers</w:t>
      </w:r>
    </w:p>
    <w:p w14:paraId="3B0EFD6E" w14:textId="77777777" w:rsidR="00F01B47" w:rsidRDefault="00F01B47" w:rsidP="008A19AF">
      <w:pPr>
        <w:tabs>
          <w:tab w:val="left" w:pos="376"/>
          <w:tab w:val="left" w:pos="1432"/>
        </w:tabs>
        <w:rPr>
          <w:rFonts w:ascii="Calibri" w:hAnsi="Calibri" w:cs="Arial"/>
          <w:bCs/>
          <w:i/>
          <w:u w:val="single"/>
        </w:rPr>
      </w:pPr>
    </w:p>
    <w:p w14:paraId="491D44DE" w14:textId="77777777" w:rsidR="00F01B47" w:rsidRPr="00C10BA4" w:rsidRDefault="00F01B47" w:rsidP="00F01B47">
      <w:pPr>
        <w:tabs>
          <w:tab w:val="left" w:pos="376"/>
          <w:tab w:val="left" w:pos="1432"/>
        </w:tabs>
        <w:rPr>
          <w:rFonts w:ascii="Calibri" w:hAnsi="Calibri" w:cs="Arial"/>
          <w:bCs/>
          <w:i/>
          <w:u w:val="single"/>
        </w:rPr>
      </w:pPr>
      <w:r w:rsidRPr="00A24EB1">
        <w:rPr>
          <w:rFonts w:ascii="Calibri" w:hAnsi="Calibri" w:cs="Arial"/>
          <w:bCs/>
          <w:i/>
          <w:u w:val="single"/>
        </w:rPr>
        <w:t>PCP and Specialist</w:t>
      </w:r>
      <w:r>
        <w:rPr>
          <w:rFonts w:ascii="Calibri" w:hAnsi="Calibri" w:cs="Arial"/>
          <w:bCs/>
          <w:i/>
          <w:u w:val="single"/>
        </w:rPr>
        <w:t xml:space="preserve"> Guidelines:</w:t>
      </w:r>
    </w:p>
    <w:p w14:paraId="02E7E5AC" w14:textId="2D356FFD" w:rsidR="00F01B47" w:rsidRPr="00620ABA" w:rsidRDefault="00F01B47" w:rsidP="007470DF">
      <w:pPr>
        <w:numPr>
          <w:ilvl w:val="0"/>
          <w:numId w:val="160"/>
        </w:numPr>
        <w:tabs>
          <w:tab w:val="left" w:pos="376"/>
        </w:tabs>
        <w:rPr>
          <w:rFonts w:ascii="Calibri" w:hAnsi="Calibri" w:cs="Arial"/>
          <w:bCs/>
          <w:sz w:val="22"/>
          <w:szCs w:val="22"/>
        </w:rPr>
      </w:pPr>
      <w:r w:rsidRPr="00234ECB">
        <w:rPr>
          <w:rFonts w:ascii="Calibri" w:hAnsi="Calibri" w:cs="Arial"/>
          <w:sz w:val="22"/>
          <w:szCs w:val="22"/>
        </w:rPr>
        <w:t>All practitioners ensure that copies of Controlled Substance Agreements are given to all of the patient</w:t>
      </w:r>
      <w:r>
        <w:rPr>
          <w:rFonts w:ascii="Calibri" w:hAnsi="Calibri" w:cs="Arial"/>
          <w:sz w:val="22"/>
          <w:szCs w:val="22"/>
        </w:rPr>
        <w:t>’s care providers</w:t>
      </w:r>
      <w:r w:rsidR="0064602A">
        <w:rPr>
          <w:rFonts w:ascii="Calibri" w:hAnsi="Calibri" w:cs="Arial"/>
          <w:sz w:val="22"/>
          <w:szCs w:val="22"/>
        </w:rPr>
        <w:t>.</w:t>
      </w:r>
    </w:p>
    <w:p w14:paraId="1562B5FA" w14:textId="76160104" w:rsidR="00F01B47" w:rsidRDefault="00F01B47" w:rsidP="007470DF">
      <w:pPr>
        <w:numPr>
          <w:ilvl w:val="0"/>
          <w:numId w:val="160"/>
        </w:numPr>
        <w:tabs>
          <w:tab w:val="left" w:pos="376"/>
        </w:tabs>
        <w:rPr>
          <w:rFonts w:ascii="Calibri" w:hAnsi="Calibri" w:cs="Arial"/>
          <w:bCs/>
          <w:sz w:val="22"/>
          <w:szCs w:val="22"/>
        </w:rPr>
      </w:pPr>
      <w:r>
        <w:rPr>
          <w:rFonts w:ascii="Calibri" w:hAnsi="Calibri" w:cs="Arial"/>
          <w:bCs/>
          <w:sz w:val="22"/>
          <w:szCs w:val="22"/>
        </w:rPr>
        <w:t>When</w:t>
      </w:r>
      <w:r w:rsidRPr="00234ECB">
        <w:rPr>
          <w:rFonts w:ascii="Calibri" w:hAnsi="Calibri" w:cs="Arial"/>
          <w:bCs/>
          <w:sz w:val="22"/>
          <w:szCs w:val="22"/>
        </w:rPr>
        <w:t xml:space="preserve"> all practitioners are on a common EHR platform</w:t>
      </w:r>
      <w:r>
        <w:rPr>
          <w:rFonts w:ascii="Calibri" w:hAnsi="Calibri" w:cs="Arial"/>
          <w:bCs/>
          <w:sz w:val="22"/>
          <w:szCs w:val="22"/>
        </w:rPr>
        <w:t>,</w:t>
      </w:r>
      <w:r w:rsidRPr="00234ECB">
        <w:rPr>
          <w:rFonts w:ascii="Calibri" w:hAnsi="Calibri" w:cs="Arial"/>
          <w:bCs/>
          <w:sz w:val="22"/>
          <w:szCs w:val="22"/>
        </w:rPr>
        <w:t xml:space="preserve"> there must be a systematic approach</w:t>
      </w:r>
      <w:r>
        <w:rPr>
          <w:rFonts w:ascii="Calibri" w:hAnsi="Calibri" w:cs="Arial"/>
          <w:bCs/>
          <w:sz w:val="22"/>
          <w:szCs w:val="22"/>
        </w:rPr>
        <w:t xml:space="preserve"> such as a flag or other notification mechanism</w:t>
      </w:r>
      <w:r w:rsidRPr="00234ECB">
        <w:rPr>
          <w:rFonts w:ascii="Calibri" w:hAnsi="Calibri" w:cs="Arial"/>
          <w:bCs/>
          <w:sz w:val="22"/>
          <w:szCs w:val="22"/>
        </w:rPr>
        <w:t xml:space="preserve"> to ensure all providers are aware that a controlled substa</w:t>
      </w:r>
      <w:r>
        <w:rPr>
          <w:rFonts w:ascii="Calibri" w:hAnsi="Calibri" w:cs="Arial"/>
          <w:bCs/>
          <w:sz w:val="22"/>
          <w:szCs w:val="22"/>
        </w:rPr>
        <w:t>nce agreement is in place</w:t>
      </w:r>
      <w:r w:rsidR="0064602A">
        <w:rPr>
          <w:rFonts w:ascii="Calibri" w:hAnsi="Calibri" w:cs="Arial"/>
          <w:bCs/>
          <w:sz w:val="22"/>
          <w:szCs w:val="22"/>
        </w:rPr>
        <w:t>.</w:t>
      </w:r>
      <w:r w:rsidRPr="00234ECB">
        <w:rPr>
          <w:rFonts w:ascii="Calibri" w:hAnsi="Calibri" w:cs="Arial"/>
          <w:bCs/>
          <w:sz w:val="22"/>
          <w:szCs w:val="22"/>
        </w:rPr>
        <w:t xml:space="preserve"> </w:t>
      </w:r>
    </w:p>
    <w:p w14:paraId="06EBFE09" w14:textId="77777777" w:rsidR="00F01B47" w:rsidRDefault="00F01B47" w:rsidP="00F01B47">
      <w:pPr>
        <w:tabs>
          <w:tab w:val="left" w:pos="376"/>
          <w:tab w:val="left" w:pos="1432"/>
        </w:tabs>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3F378336"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7D4AF4"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FB14883"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Predicate Logic: n/a</w:t>
            </w:r>
          </w:p>
        </w:tc>
      </w:tr>
      <w:tr w:rsidR="00F01B47" w14:paraId="66F83741"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B17C3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72183CD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6CA58F" w14:textId="77777777" w:rsidR="00F01B47" w:rsidRPr="006D42B2" w:rsidRDefault="00F01B47" w:rsidP="007470DF">
            <w:pPr>
              <w:pStyle w:val="ListParagraph"/>
              <w:numPr>
                <w:ilvl w:val="0"/>
                <w:numId w:val="166"/>
              </w:numPr>
              <w:rPr>
                <w:rFonts w:asciiTheme="minorHAnsi" w:hAnsiTheme="minorHAnsi"/>
                <w:sz w:val="22"/>
                <w:szCs w:val="22"/>
              </w:rPr>
            </w:pPr>
            <w:r w:rsidRPr="00624141">
              <w:rPr>
                <w:rFonts w:asciiTheme="minorHAnsi" w:hAnsiTheme="minorHAnsi"/>
                <w:sz w:val="22"/>
                <w:szCs w:val="22"/>
              </w:rPr>
              <w:t>How does PU ensure copies of Controlled Substance Agreement is shared with all care partners</w:t>
            </w:r>
            <w:r>
              <w:rPr>
                <w:rFonts w:asciiTheme="minorHAnsi" w:hAnsiTheme="minorHAnsi"/>
                <w:sz w:val="22"/>
                <w:szCs w:val="22"/>
              </w:rPr>
              <w:t>?</w:t>
            </w:r>
          </w:p>
        </w:tc>
      </w:tr>
    </w:tbl>
    <w:p w14:paraId="26E2A813" w14:textId="77777777" w:rsidR="00F01B47" w:rsidRDefault="00F01B47" w:rsidP="008A19AF"/>
    <w:p w14:paraId="60569B92" w14:textId="77777777" w:rsidR="00F01B47" w:rsidRDefault="00F01B47" w:rsidP="008A19AF"/>
    <w:p w14:paraId="759B127E"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12.1</w:t>
      </w:r>
      <w:r>
        <w:rPr>
          <w:rFonts w:ascii="Calibri" w:hAnsi="Calibri"/>
          <w:sz w:val="24"/>
          <w:szCs w:val="24"/>
        </w:rPr>
        <w:t xml:space="preserve"> - Retired</w:t>
      </w:r>
    </w:p>
    <w:p w14:paraId="59215F89"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Available vendor options for purchasing and implementing a patient web portal system have been evaluated</w:t>
      </w:r>
    </w:p>
    <w:p w14:paraId="705AFD08" w14:textId="77777777" w:rsidR="00F01B47" w:rsidRPr="00C10BA4" w:rsidRDefault="00F01B47" w:rsidP="00F01B47">
      <w:pPr>
        <w:rPr>
          <w:rFonts w:ascii="Calibri" w:hAnsi="Calibri" w:cs="Arial"/>
          <w:bCs/>
          <w:sz w:val="22"/>
          <w:szCs w:val="22"/>
        </w:rPr>
      </w:pPr>
    </w:p>
    <w:p w14:paraId="6DAA1C2E" w14:textId="77777777" w:rsidR="00F01B47" w:rsidRPr="002C3793" w:rsidRDefault="00F01B47" w:rsidP="00F01B47">
      <w:pPr>
        <w:rPr>
          <w:rFonts w:ascii="Calibri" w:hAnsi="Calibri" w:cs="Arial"/>
          <w:bCs/>
        </w:rPr>
      </w:pPr>
      <w:r w:rsidRPr="008F79CA">
        <w:rPr>
          <w:rFonts w:ascii="Calibri" w:hAnsi="Calibri" w:cs="Arial"/>
          <w:bCs/>
          <w:i/>
          <w:u w:val="single"/>
        </w:rPr>
        <w:t>PCP and Specialist Guidelines:</w:t>
      </w:r>
      <w:r w:rsidRPr="008F79CA">
        <w:rPr>
          <w:rFonts w:ascii="Calibri" w:hAnsi="Calibri" w:cs="Arial"/>
          <w:bCs/>
        </w:rPr>
        <w:t xml:space="preserve"> </w:t>
      </w:r>
    </w:p>
    <w:p w14:paraId="32080FB7" w14:textId="77777777" w:rsidR="00F01B47" w:rsidRPr="00C10BA4" w:rsidRDefault="00F01B47" w:rsidP="007470DF">
      <w:pPr>
        <w:numPr>
          <w:ilvl w:val="0"/>
          <w:numId w:val="90"/>
        </w:numPr>
        <w:ind w:left="1080"/>
        <w:rPr>
          <w:rFonts w:ascii="Calibri" w:hAnsi="Calibri" w:cs="Arial"/>
          <w:bCs/>
          <w:sz w:val="22"/>
          <w:szCs w:val="22"/>
        </w:rPr>
      </w:pPr>
      <w:r w:rsidRPr="00A24EB1">
        <w:rPr>
          <w:rFonts w:ascii="Calibri" w:hAnsi="Calibri" w:cs="Arial"/>
          <w:bCs/>
          <w:sz w:val="22"/>
          <w:szCs w:val="22"/>
        </w:rPr>
        <w:t>Assessment of vendor options may be conducted by PO or Practice Unit.</w:t>
      </w:r>
    </w:p>
    <w:p w14:paraId="7A4FB4D2" w14:textId="77777777" w:rsidR="00F01B47" w:rsidRPr="00C10BA4" w:rsidRDefault="00F01B47" w:rsidP="00F01B47">
      <w:pPr>
        <w:rPr>
          <w:rFonts w:ascii="Calibri" w:hAnsi="Calibri" w:cs="Arial"/>
          <w:bCs/>
          <w:sz w:val="22"/>
          <w:szCs w:val="22"/>
        </w:rPr>
      </w:pPr>
    </w:p>
    <w:p w14:paraId="5ED8D838"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12.2</w:t>
      </w:r>
      <w:r>
        <w:rPr>
          <w:rFonts w:ascii="Calibri" w:hAnsi="Calibri"/>
          <w:sz w:val="24"/>
          <w:szCs w:val="24"/>
        </w:rPr>
        <w:t xml:space="preserve"> - Retired</w:t>
      </w:r>
    </w:p>
    <w:p w14:paraId="3FEBC6F8"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PO or Practice Unit has assessed liability and safety issues involved in maintaining a patient web portal at any level and developed policies that allow for a safe and efficient exchange of information</w:t>
      </w:r>
    </w:p>
    <w:p w14:paraId="533CDDC7" w14:textId="77777777" w:rsidR="00F01B47" w:rsidRPr="00C10BA4" w:rsidRDefault="00F01B47" w:rsidP="00F01B47">
      <w:pPr>
        <w:rPr>
          <w:rFonts w:ascii="Calibri" w:hAnsi="Calibri" w:cs="Arial"/>
          <w:bCs/>
          <w:sz w:val="22"/>
          <w:szCs w:val="22"/>
        </w:rPr>
      </w:pPr>
    </w:p>
    <w:p w14:paraId="6114F248" w14:textId="77777777" w:rsidR="00F01B47" w:rsidRPr="002C3793" w:rsidRDefault="00F01B47" w:rsidP="00F01B47">
      <w:pPr>
        <w:rPr>
          <w:rFonts w:ascii="Calibri" w:hAnsi="Calibri" w:cs="Arial"/>
          <w:bCs/>
        </w:rPr>
      </w:pPr>
      <w:r w:rsidRPr="008F79CA">
        <w:rPr>
          <w:rFonts w:ascii="Calibri" w:hAnsi="Calibri" w:cs="Arial"/>
          <w:bCs/>
          <w:i/>
          <w:u w:val="single"/>
        </w:rPr>
        <w:t>PCP and Specialist Guidelines:</w:t>
      </w:r>
      <w:r w:rsidRPr="008F79CA">
        <w:rPr>
          <w:rFonts w:ascii="Calibri" w:hAnsi="Calibri" w:cs="Arial"/>
          <w:bCs/>
        </w:rPr>
        <w:t xml:space="preserve"> </w:t>
      </w:r>
    </w:p>
    <w:p w14:paraId="7B9FAFEF" w14:textId="77777777" w:rsidR="00F01B47" w:rsidRPr="00C10BA4"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Safety issues may include prohibiting electronic communication for emergency situations, etc.</w:t>
      </w:r>
    </w:p>
    <w:p w14:paraId="382D66BA" w14:textId="77777777" w:rsidR="00F01B47" w:rsidRPr="00C10BA4"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All messages exchanged must be secure and HIPAA compliant.</w:t>
      </w:r>
    </w:p>
    <w:p w14:paraId="40CAADA2" w14:textId="4531FAED" w:rsidR="00F01B47" w:rsidRDefault="00F01B47" w:rsidP="007470DF">
      <w:pPr>
        <w:numPr>
          <w:ilvl w:val="0"/>
          <w:numId w:val="91"/>
        </w:numPr>
        <w:ind w:left="1080"/>
        <w:rPr>
          <w:rFonts w:ascii="Calibri" w:hAnsi="Calibri" w:cs="Arial"/>
          <w:bCs/>
          <w:sz w:val="22"/>
          <w:szCs w:val="22"/>
        </w:rPr>
      </w:pPr>
      <w:r w:rsidRPr="00A24EB1">
        <w:rPr>
          <w:rFonts w:ascii="Calibri" w:hAnsi="Calibri" w:cs="Arial"/>
          <w:bCs/>
          <w:sz w:val="22"/>
          <w:szCs w:val="22"/>
        </w:rPr>
        <w:t>Attestation of PO is acceptable</w:t>
      </w:r>
      <w:r w:rsidR="0064602A">
        <w:rPr>
          <w:rFonts w:ascii="Calibri" w:hAnsi="Calibri" w:cs="Arial"/>
          <w:bCs/>
          <w:sz w:val="22"/>
          <w:szCs w:val="22"/>
        </w:rPr>
        <w:t>.</w:t>
      </w:r>
    </w:p>
    <w:p w14:paraId="3A74054E"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D9AF37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FC58E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5EEC62E6"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23509C5E"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7BC566"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37EFB02"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8B9278" w14:textId="77777777" w:rsidR="00F01B47" w:rsidRPr="004A186F" w:rsidRDefault="00F01B47" w:rsidP="007470DF">
            <w:pPr>
              <w:pStyle w:val="ListParagraph"/>
              <w:numPr>
                <w:ilvl w:val="0"/>
                <w:numId w:val="166"/>
              </w:numPr>
              <w:rPr>
                <w:rFonts w:asciiTheme="minorHAnsi" w:hAnsiTheme="minorHAnsi"/>
                <w:sz w:val="22"/>
                <w:szCs w:val="22"/>
              </w:rPr>
            </w:pPr>
            <w:r w:rsidRPr="004A186F">
              <w:rPr>
                <w:rFonts w:asciiTheme="minorHAnsi" w:hAnsiTheme="minorHAnsi"/>
                <w:sz w:val="22"/>
                <w:szCs w:val="22"/>
              </w:rPr>
              <w:t>Discuss w/PO implemen</w:t>
            </w:r>
            <w:r>
              <w:rPr>
                <w:rFonts w:asciiTheme="minorHAnsi" w:hAnsiTheme="minorHAnsi"/>
                <w:sz w:val="22"/>
                <w:szCs w:val="22"/>
              </w:rPr>
              <w:t>tation plan if not in use, if in</w:t>
            </w:r>
            <w:r w:rsidRPr="004A186F">
              <w:rPr>
                <w:rFonts w:asciiTheme="minorHAnsi" w:hAnsiTheme="minorHAnsi"/>
                <w:sz w:val="22"/>
                <w:szCs w:val="22"/>
              </w:rPr>
              <w:t xml:space="preserve"> use, ask for policies related to use of the portal </w:t>
            </w:r>
            <w:r>
              <w:rPr>
                <w:rFonts w:asciiTheme="minorHAnsi" w:hAnsiTheme="minorHAnsi"/>
                <w:sz w:val="22"/>
                <w:szCs w:val="22"/>
              </w:rPr>
              <w:t>–</w:t>
            </w:r>
            <w:r w:rsidRPr="004A186F">
              <w:rPr>
                <w:rFonts w:asciiTheme="minorHAnsi" w:hAnsiTheme="minorHAnsi"/>
                <w:sz w:val="22"/>
                <w:szCs w:val="22"/>
              </w:rPr>
              <w:t xml:space="preserve"> must</w:t>
            </w:r>
            <w:r>
              <w:rPr>
                <w:rFonts w:asciiTheme="minorHAnsi" w:hAnsiTheme="minorHAnsi"/>
                <w:sz w:val="22"/>
                <w:szCs w:val="22"/>
              </w:rPr>
              <w:t xml:space="preserve"> </w:t>
            </w:r>
            <w:r w:rsidRPr="004A186F">
              <w:rPr>
                <w:rFonts w:asciiTheme="minorHAnsi" w:hAnsiTheme="minorHAnsi"/>
                <w:sz w:val="22"/>
                <w:szCs w:val="22"/>
              </w:rPr>
              <w:t>be H</w:t>
            </w:r>
            <w:r>
              <w:rPr>
                <w:rFonts w:asciiTheme="minorHAnsi" w:hAnsiTheme="minorHAnsi"/>
                <w:sz w:val="22"/>
                <w:szCs w:val="22"/>
              </w:rPr>
              <w:t>IPAA compliant with PHI. S</w:t>
            </w:r>
            <w:r w:rsidRPr="004A186F">
              <w:rPr>
                <w:rFonts w:asciiTheme="minorHAnsi" w:hAnsiTheme="minorHAnsi"/>
                <w:sz w:val="22"/>
                <w:szCs w:val="22"/>
              </w:rPr>
              <w:t>afety issues &amp;</w:t>
            </w:r>
            <w:r>
              <w:rPr>
                <w:rFonts w:asciiTheme="minorHAnsi" w:hAnsiTheme="minorHAnsi"/>
                <w:sz w:val="22"/>
                <w:szCs w:val="22"/>
              </w:rPr>
              <w:t xml:space="preserve"> </w:t>
            </w:r>
            <w:r w:rsidRPr="004A186F">
              <w:rPr>
                <w:rFonts w:asciiTheme="minorHAnsi" w:hAnsiTheme="minorHAnsi"/>
                <w:sz w:val="22"/>
                <w:szCs w:val="22"/>
              </w:rPr>
              <w:t>emer</w:t>
            </w:r>
            <w:r>
              <w:rPr>
                <w:rFonts w:asciiTheme="minorHAnsi" w:hAnsiTheme="minorHAnsi"/>
                <w:sz w:val="22"/>
                <w:szCs w:val="22"/>
              </w:rPr>
              <w:t>gency scenarios discussed or demonstrated</w:t>
            </w:r>
          </w:p>
        </w:tc>
      </w:tr>
    </w:tbl>
    <w:p w14:paraId="09704768" w14:textId="77777777" w:rsidR="00F01B47" w:rsidRPr="00C10BA4" w:rsidRDefault="00F01B47" w:rsidP="00F01B47">
      <w:pPr>
        <w:rPr>
          <w:rFonts w:ascii="Calibri" w:hAnsi="Calibri" w:cs="Arial"/>
          <w:bCs/>
          <w:sz w:val="22"/>
          <w:szCs w:val="22"/>
        </w:rPr>
      </w:pPr>
    </w:p>
    <w:p w14:paraId="337025CB" w14:textId="77777777" w:rsidR="00F01B47" w:rsidRDefault="00F01B47" w:rsidP="008A19AF"/>
    <w:p w14:paraId="70669B62" w14:textId="77777777" w:rsidR="00F01B47" w:rsidRDefault="00F01B47" w:rsidP="008A19AF"/>
    <w:p w14:paraId="2B63F91C" w14:textId="77777777" w:rsidR="00F01B47" w:rsidRPr="00C10BA4" w:rsidRDefault="00F01B47" w:rsidP="00F01B47">
      <w:pPr>
        <w:pStyle w:val="Heading2"/>
        <w:spacing w:before="0" w:after="0"/>
        <w:jc w:val="center"/>
        <w:rPr>
          <w:rFonts w:ascii="Calibri" w:hAnsi="Calibri"/>
          <w:sz w:val="24"/>
          <w:szCs w:val="24"/>
        </w:rPr>
      </w:pPr>
      <w:r w:rsidRPr="00CB146A">
        <w:rPr>
          <w:rFonts w:ascii="Calibri" w:hAnsi="Calibri"/>
          <w:sz w:val="24"/>
          <w:szCs w:val="24"/>
        </w:rPr>
        <w:t>12.8</w:t>
      </w:r>
      <w:r>
        <w:rPr>
          <w:rFonts w:ascii="Calibri" w:hAnsi="Calibri"/>
          <w:sz w:val="24"/>
          <w:szCs w:val="24"/>
        </w:rPr>
        <w:t xml:space="preserve"> - Retired</w:t>
      </w:r>
    </w:p>
    <w:p w14:paraId="3558806A" w14:textId="77777777" w:rsidR="00F01B47" w:rsidRPr="00C10BA4" w:rsidRDefault="00F01B47" w:rsidP="00F01B47">
      <w:pPr>
        <w:pStyle w:val="Heading2"/>
        <w:spacing w:before="0" w:after="0"/>
        <w:jc w:val="center"/>
        <w:rPr>
          <w:rFonts w:ascii="Calibri" w:hAnsi="Calibri"/>
          <w:sz w:val="24"/>
          <w:szCs w:val="24"/>
        </w:rPr>
      </w:pPr>
      <w:r w:rsidRPr="00A24EB1">
        <w:rPr>
          <w:rFonts w:ascii="Calibri" w:hAnsi="Calibri"/>
          <w:sz w:val="24"/>
          <w:szCs w:val="24"/>
        </w:rPr>
        <w:t>Patient</w:t>
      </w:r>
      <w:r>
        <w:rPr>
          <w:rFonts w:ascii="Calibri" w:hAnsi="Calibri"/>
          <w:sz w:val="24"/>
          <w:szCs w:val="24"/>
        </w:rPr>
        <w:t xml:space="preserve"> portal</w:t>
      </w:r>
      <w:r w:rsidRPr="00A24EB1">
        <w:rPr>
          <w:rFonts w:ascii="Calibri" w:hAnsi="Calibri"/>
          <w:sz w:val="24"/>
          <w:szCs w:val="24"/>
        </w:rPr>
        <w:t xml:space="preserve"> system </w:t>
      </w:r>
      <w:r>
        <w:rPr>
          <w:rFonts w:ascii="Calibri" w:hAnsi="Calibri"/>
          <w:sz w:val="24"/>
          <w:szCs w:val="24"/>
        </w:rPr>
        <w:t>has</w:t>
      </w:r>
      <w:r w:rsidRPr="00A24EB1">
        <w:rPr>
          <w:rFonts w:ascii="Calibri" w:hAnsi="Calibri"/>
          <w:sz w:val="24"/>
          <w:szCs w:val="24"/>
        </w:rPr>
        <w:t xml:space="preserve"> capability for patient to creat</w:t>
      </w:r>
      <w:r>
        <w:rPr>
          <w:rFonts w:ascii="Calibri" w:hAnsi="Calibri"/>
          <w:sz w:val="24"/>
          <w:szCs w:val="24"/>
        </w:rPr>
        <w:t>e and update</w:t>
      </w:r>
      <w:r w:rsidRPr="00A24EB1">
        <w:rPr>
          <w:rFonts w:ascii="Calibri" w:hAnsi="Calibri"/>
          <w:sz w:val="24"/>
          <w:szCs w:val="24"/>
        </w:rPr>
        <w:t xml:space="preserve"> personal health record</w:t>
      </w:r>
    </w:p>
    <w:p w14:paraId="1F4322CC" w14:textId="77777777" w:rsidR="00F01B47" w:rsidRPr="00C10BA4" w:rsidRDefault="00F01B47" w:rsidP="00F01B47">
      <w:pPr>
        <w:rPr>
          <w:rFonts w:ascii="Calibri" w:hAnsi="Calibri" w:cs="Arial"/>
          <w:b/>
          <w:bCs/>
          <w:sz w:val="22"/>
          <w:szCs w:val="22"/>
        </w:rPr>
      </w:pPr>
    </w:p>
    <w:p w14:paraId="6D9AC01A" w14:textId="77777777" w:rsidR="00F01B47" w:rsidRPr="001C25AA" w:rsidRDefault="00F01B47" w:rsidP="00F01B47">
      <w:pPr>
        <w:rPr>
          <w:rFonts w:ascii="Calibri" w:hAnsi="Calibri" w:cs="Arial"/>
          <w:bCs/>
          <w:i/>
          <w:u w:val="single"/>
        </w:rPr>
      </w:pPr>
      <w:r w:rsidRPr="008F79CA">
        <w:rPr>
          <w:rFonts w:ascii="Calibri" w:hAnsi="Calibri" w:cs="Arial"/>
          <w:bCs/>
          <w:i/>
          <w:u w:val="single"/>
        </w:rPr>
        <w:t>PCP and Specialist Guidelines:</w:t>
      </w:r>
    </w:p>
    <w:p w14:paraId="64C89709" w14:textId="77777777" w:rsidR="00F01B47" w:rsidRDefault="00F01B47" w:rsidP="007470DF">
      <w:pPr>
        <w:numPr>
          <w:ilvl w:val="0"/>
          <w:numId w:val="269"/>
        </w:numPr>
        <w:rPr>
          <w:rFonts w:ascii="Calibri" w:hAnsi="Calibri" w:cs="Arial"/>
          <w:bCs/>
          <w:sz w:val="22"/>
          <w:szCs w:val="22"/>
        </w:rPr>
      </w:pPr>
      <w:r>
        <w:rPr>
          <w:rFonts w:ascii="Calibri" w:hAnsi="Calibri" w:cs="Arial"/>
          <w:bCs/>
          <w:sz w:val="22"/>
          <w:szCs w:val="22"/>
        </w:rPr>
        <w:t>Personal health records are created and maintained by patients to improve their health care experience and reduce fragmentation of care, and typically include:</w:t>
      </w:r>
    </w:p>
    <w:p w14:paraId="7E571C31" w14:textId="3B4E463A" w:rsidR="00F01B47" w:rsidRDefault="00F01B47" w:rsidP="007470DF">
      <w:pPr>
        <w:numPr>
          <w:ilvl w:val="1"/>
          <w:numId w:val="124"/>
        </w:numPr>
        <w:rPr>
          <w:rFonts w:ascii="Calibri" w:hAnsi="Calibri" w:cs="Arial"/>
          <w:bCs/>
          <w:sz w:val="22"/>
          <w:szCs w:val="22"/>
        </w:rPr>
      </w:pPr>
      <w:r>
        <w:rPr>
          <w:rFonts w:ascii="Calibri" w:hAnsi="Calibri" w:cs="Arial"/>
          <w:bCs/>
          <w:sz w:val="22"/>
          <w:szCs w:val="22"/>
        </w:rPr>
        <w:t>PCP name and phone number, allergies, including drug allergies, medications, including dosages, chronic health problems, major surgeries, living will or advance directive, family history, immunization history, results of screening tests, cholesterol level and blood pressure, exercise and dietary habits, health goals</w:t>
      </w:r>
      <w:r w:rsidR="007D1457">
        <w:rPr>
          <w:rFonts w:ascii="Calibri" w:hAnsi="Calibri" w:cs="Arial"/>
          <w:bCs/>
          <w:sz w:val="22"/>
          <w:szCs w:val="22"/>
        </w:rPr>
        <w:t>.</w:t>
      </w:r>
    </w:p>
    <w:p w14:paraId="6EE18187" w14:textId="44E90340" w:rsidR="00F01B47" w:rsidRDefault="00F01B47" w:rsidP="007470DF">
      <w:pPr>
        <w:numPr>
          <w:ilvl w:val="1"/>
          <w:numId w:val="124"/>
        </w:numPr>
        <w:rPr>
          <w:rFonts w:ascii="Calibri" w:hAnsi="Calibri" w:cs="Arial"/>
          <w:bCs/>
          <w:sz w:val="22"/>
          <w:szCs w:val="22"/>
        </w:rPr>
      </w:pPr>
      <w:r w:rsidRPr="00A24EB1">
        <w:rPr>
          <w:rFonts w:ascii="Calibri" w:hAnsi="Calibri" w:cs="Arial"/>
          <w:bCs/>
          <w:sz w:val="22"/>
          <w:szCs w:val="22"/>
        </w:rPr>
        <w:t>Content of personal health record may be defined by</w:t>
      </w:r>
      <w:r>
        <w:rPr>
          <w:rFonts w:ascii="Calibri" w:hAnsi="Calibri" w:cs="Arial"/>
          <w:bCs/>
          <w:sz w:val="22"/>
          <w:szCs w:val="22"/>
        </w:rPr>
        <w:t xml:space="preserve"> patient and</w:t>
      </w:r>
      <w:r w:rsidRPr="00A24EB1">
        <w:rPr>
          <w:rFonts w:ascii="Calibri" w:hAnsi="Calibri" w:cs="Arial"/>
          <w:bCs/>
          <w:sz w:val="22"/>
          <w:szCs w:val="22"/>
        </w:rPr>
        <w:t xml:space="preserve"> PO/Practice Unit, within context of patient portal system</w:t>
      </w:r>
      <w:r>
        <w:rPr>
          <w:rFonts w:ascii="Calibri" w:hAnsi="Calibri" w:cs="Arial"/>
          <w:bCs/>
          <w:sz w:val="22"/>
          <w:szCs w:val="22"/>
        </w:rPr>
        <w:t>, but must contain at least some of the following patient-supplied elements</w:t>
      </w:r>
      <w:r w:rsidR="007D1457">
        <w:rPr>
          <w:rFonts w:ascii="Calibri" w:hAnsi="Calibri" w:cs="Arial"/>
          <w:bCs/>
          <w:sz w:val="22"/>
          <w:szCs w:val="22"/>
        </w:rPr>
        <w:t>.</w:t>
      </w:r>
    </w:p>
    <w:p w14:paraId="5C331074" w14:textId="77777777" w:rsidR="00F01B47" w:rsidRDefault="00F01B47" w:rsidP="007470DF">
      <w:pPr>
        <w:numPr>
          <w:ilvl w:val="2"/>
          <w:numId w:val="124"/>
        </w:numPr>
        <w:rPr>
          <w:rFonts w:ascii="Calibri" w:hAnsi="Calibri" w:cs="Arial"/>
          <w:bCs/>
          <w:sz w:val="22"/>
          <w:szCs w:val="22"/>
        </w:rPr>
      </w:pPr>
      <w:r>
        <w:rPr>
          <w:rFonts w:ascii="Calibri" w:hAnsi="Calibri" w:cs="Arial"/>
          <w:bCs/>
          <w:sz w:val="22"/>
          <w:szCs w:val="22"/>
        </w:rPr>
        <w:t>Chronic health problems, family history, exercise and dietary habits, health goals</w:t>
      </w:r>
    </w:p>
    <w:p w14:paraId="2E0B0816" w14:textId="29743555" w:rsidR="00F01B47" w:rsidRDefault="00F01B47" w:rsidP="007470DF">
      <w:pPr>
        <w:numPr>
          <w:ilvl w:val="0"/>
          <w:numId w:val="269"/>
        </w:numPr>
        <w:rPr>
          <w:rFonts w:ascii="Calibri" w:hAnsi="Calibri" w:cs="Arial"/>
          <w:bCs/>
          <w:sz w:val="22"/>
          <w:szCs w:val="22"/>
        </w:rPr>
      </w:pPr>
      <w:r>
        <w:rPr>
          <w:rFonts w:ascii="Calibri" w:hAnsi="Calibri" w:cs="Arial"/>
          <w:bCs/>
          <w:sz w:val="22"/>
          <w:szCs w:val="22"/>
        </w:rPr>
        <w:t>Patients must be actively adding or augmenting existing health information in the portal</w:t>
      </w:r>
      <w:r w:rsidR="0064602A">
        <w:rPr>
          <w:rFonts w:ascii="Calibri" w:hAnsi="Calibri" w:cs="Arial"/>
          <w:bCs/>
          <w:sz w:val="22"/>
          <w:szCs w:val="22"/>
        </w:rPr>
        <w:t>.</w:t>
      </w:r>
    </w:p>
    <w:p w14:paraId="7841F494" w14:textId="3A2E8278" w:rsidR="00F01B47" w:rsidRDefault="00F01B47" w:rsidP="007470DF">
      <w:pPr>
        <w:numPr>
          <w:ilvl w:val="0"/>
          <w:numId w:val="282"/>
        </w:numPr>
        <w:rPr>
          <w:rFonts w:ascii="Calibri" w:hAnsi="Calibri" w:cs="Arial"/>
          <w:bCs/>
          <w:sz w:val="22"/>
          <w:szCs w:val="22"/>
        </w:rPr>
      </w:pPr>
      <w:r>
        <w:rPr>
          <w:rFonts w:ascii="Calibri" w:hAnsi="Calibri" w:cs="Arial"/>
          <w:bCs/>
          <w:sz w:val="22"/>
          <w:szCs w:val="22"/>
        </w:rPr>
        <w:t>The capability must exist for the patient to add the information themselves directly into the personal health record</w:t>
      </w:r>
      <w:r w:rsidR="007D1457">
        <w:rPr>
          <w:rFonts w:ascii="Calibri" w:hAnsi="Calibri" w:cs="Arial"/>
          <w:bCs/>
          <w:sz w:val="22"/>
          <w:szCs w:val="22"/>
        </w:rPr>
        <w:t>.</w:t>
      </w:r>
    </w:p>
    <w:p w14:paraId="1550C1A3" w14:textId="77777777" w:rsidR="00F01B47" w:rsidRDefault="00F01B47" w:rsidP="007470DF">
      <w:pPr>
        <w:numPr>
          <w:ilvl w:val="2"/>
          <w:numId w:val="124"/>
        </w:numPr>
        <w:rPr>
          <w:rFonts w:ascii="Calibri" w:hAnsi="Calibri" w:cs="Arial"/>
          <w:bCs/>
          <w:sz w:val="22"/>
          <w:szCs w:val="22"/>
        </w:rPr>
      </w:pPr>
      <w:r>
        <w:rPr>
          <w:rFonts w:ascii="Calibri" w:hAnsi="Calibri" w:cs="Arial"/>
          <w:bCs/>
          <w:sz w:val="22"/>
          <w:szCs w:val="22"/>
        </w:rPr>
        <w:t>If patient prefers, information may be given to provider to be entered</w:t>
      </w:r>
    </w:p>
    <w:p w14:paraId="56214508" w14:textId="77777777" w:rsidR="00F01B47" w:rsidRDefault="00F01B47" w:rsidP="00F01B47">
      <w:pPr>
        <w:ind w:left="252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51F6BED"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62344C"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37D3322"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19E3AAB4"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7C555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A3419E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86DAB" w14:textId="7E371842" w:rsidR="00F01B47" w:rsidRPr="00657DD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Demo</w:t>
            </w:r>
            <w:r w:rsidRPr="00657DD4">
              <w:rPr>
                <w:rFonts w:asciiTheme="minorHAnsi" w:hAnsiTheme="minorHAnsi"/>
                <w:sz w:val="22"/>
                <w:szCs w:val="22"/>
              </w:rPr>
              <w:t xml:space="preserve"> h</w:t>
            </w:r>
            <w:r>
              <w:rPr>
                <w:rFonts w:asciiTheme="minorHAnsi" w:hAnsiTheme="minorHAnsi"/>
                <w:sz w:val="22"/>
                <w:szCs w:val="22"/>
              </w:rPr>
              <w:t>ow the patient creates the health</w:t>
            </w:r>
            <w:r w:rsidRPr="00657DD4">
              <w:rPr>
                <w:rFonts w:asciiTheme="minorHAnsi" w:hAnsiTheme="minorHAnsi"/>
                <w:sz w:val="22"/>
                <w:szCs w:val="22"/>
              </w:rPr>
              <w:t xml:space="preserve"> record</w:t>
            </w:r>
          </w:p>
        </w:tc>
      </w:tr>
    </w:tbl>
    <w:p w14:paraId="5BD21D0A" w14:textId="77777777" w:rsidR="00F01B47" w:rsidRDefault="00F01B47" w:rsidP="008A19AF"/>
    <w:p w14:paraId="26B0E0FA" w14:textId="77777777" w:rsidR="00F01B47" w:rsidRDefault="00F01B47" w:rsidP="008A19AF"/>
    <w:p w14:paraId="6AB39037"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13.8</w:t>
      </w:r>
      <w:r>
        <w:rPr>
          <w:rFonts w:ascii="Calibri" w:hAnsi="Calibri"/>
          <w:sz w:val="24"/>
          <w:szCs w:val="24"/>
        </w:rPr>
        <w:t xml:space="preserve"> - Retired</w:t>
      </w:r>
    </w:p>
    <w:p w14:paraId="05B06D1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Care coordination capabilities as defined in 13.1-13.7 are</w:t>
      </w:r>
      <w:r>
        <w:rPr>
          <w:rFonts w:ascii="Calibri" w:hAnsi="Calibri"/>
          <w:sz w:val="24"/>
          <w:szCs w:val="24"/>
        </w:rPr>
        <w:t xml:space="preserve"> in place and </w:t>
      </w:r>
      <w:r w:rsidRPr="00713BF9">
        <w:rPr>
          <w:rFonts w:ascii="Calibri" w:hAnsi="Calibri"/>
          <w:sz w:val="24"/>
          <w:szCs w:val="24"/>
        </w:rPr>
        <w:t>extended to multiple patient populations that need care coordination assistance</w:t>
      </w:r>
    </w:p>
    <w:p w14:paraId="5C54EBE8" w14:textId="77777777" w:rsidR="00F01B47" w:rsidRPr="00713BF9" w:rsidRDefault="00F01B47" w:rsidP="00F01B47">
      <w:pPr>
        <w:rPr>
          <w:rFonts w:ascii="Calibri" w:hAnsi="Calibri" w:cs="Arial"/>
          <w:bCs/>
          <w:sz w:val="22"/>
          <w:szCs w:val="22"/>
        </w:rPr>
      </w:pPr>
    </w:p>
    <w:p w14:paraId="40EB0F1A" w14:textId="77777777" w:rsidR="00F01B47" w:rsidRPr="002756C1" w:rsidRDefault="00F01B47" w:rsidP="00F01B47">
      <w:pPr>
        <w:rPr>
          <w:rFonts w:ascii="Calibri" w:hAnsi="Calibri" w:cs="Arial"/>
          <w:bCs/>
          <w:i/>
          <w:u w:val="single"/>
        </w:rPr>
      </w:pPr>
      <w:r w:rsidRPr="008F79CA">
        <w:rPr>
          <w:rFonts w:ascii="Calibri" w:hAnsi="Calibri" w:cs="Arial"/>
          <w:bCs/>
          <w:i/>
          <w:u w:val="single"/>
        </w:rPr>
        <w:t>PCP Guidelines:</w:t>
      </w:r>
    </w:p>
    <w:p w14:paraId="14AF40E6" w14:textId="22AA8F25" w:rsidR="00F01B47" w:rsidRPr="00713BF9" w:rsidRDefault="00F01B47" w:rsidP="007470DF">
      <w:pPr>
        <w:numPr>
          <w:ilvl w:val="0"/>
          <w:numId w:val="104"/>
        </w:numPr>
        <w:ind w:left="1080"/>
        <w:rPr>
          <w:rFonts w:ascii="Calibri" w:hAnsi="Calibri" w:cs="Arial"/>
          <w:bCs/>
          <w:sz w:val="22"/>
          <w:szCs w:val="22"/>
        </w:rPr>
      </w:pPr>
      <w:r w:rsidRPr="00713BF9">
        <w:rPr>
          <w:rFonts w:ascii="Calibri" w:hAnsi="Calibri" w:cs="Arial"/>
          <w:bCs/>
          <w:sz w:val="22"/>
          <w:szCs w:val="22"/>
        </w:rPr>
        <w:t>Applicable to all patients with chronic conditions</w:t>
      </w:r>
      <w:r w:rsidR="0064602A">
        <w:rPr>
          <w:rFonts w:ascii="Calibri" w:hAnsi="Calibri" w:cs="Arial"/>
          <w:bCs/>
          <w:sz w:val="22"/>
          <w:szCs w:val="22"/>
        </w:rPr>
        <w:t>.</w:t>
      </w:r>
    </w:p>
    <w:p w14:paraId="225972FA" w14:textId="044238F7" w:rsidR="00F01B47" w:rsidRPr="00713BF9" w:rsidRDefault="00F01B47" w:rsidP="007470DF">
      <w:pPr>
        <w:numPr>
          <w:ilvl w:val="0"/>
          <w:numId w:val="104"/>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5C9C95DE" w14:textId="77777777" w:rsidR="00F01B47" w:rsidRPr="00713BF9" w:rsidRDefault="00F01B47" w:rsidP="00F01B47">
      <w:pPr>
        <w:rPr>
          <w:rFonts w:ascii="Calibri" w:hAnsi="Calibri" w:cs="Arial"/>
          <w:bCs/>
          <w:sz w:val="22"/>
          <w:szCs w:val="22"/>
        </w:rPr>
      </w:pPr>
    </w:p>
    <w:p w14:paraId="7E2E5690" w14:textId="77777777" w:rsidR="00F01B47" w:rsidRPr="002756C1" w:rsidRDefault="00F01B47" w:rsidP="00F01B47">
      <w:pPr>
        <w:rPr>
          <w:rFonts w:ascii="Calibri" w:hAnsi="Calibri" w:cs="Arial"/>
          <w:bCs/>
          <w:i/>
          <w:u w:val="single"/>
        </w:rPr>
      </w:pPr>
      <w:r w:rsidRPr="008F79CA">
        <w:rPr>
          <w:rFonts w:ascii="Calibri" w:hAnsi="Calibri" w:cs="Arial"/>
          <w:bCs/>
          <w:i/>
          <w:u w:val="single"/>
        </w:rPr>
        <w:t>Specialist Guidelines:</w:t>
      </w:r>
    </w:p>
    <w:p w14:paraId="52BBC840" w14:textId="7B9009E2" w:rsidR="00F01B47" w:rsidRPr="00713BF9" w:rsidRDefault="00F01B47" w:rsidP="007470DF">
      <w:pPr>
        <w:numPr>
          <w:ilvl w:val="0"/>
          <w:numId w:val="267"/>
        </w:numPr>
        <w:ind w:left="1080"/>
        <w:rPr>
          <w:rFonts w:ascii="Calibri" w:hAnsi="Calibri" w:cs="Arial"/>
          <w:bCs/>
          <w:sz w:val="22"/>
          <w:szCs w:val="22"/>
        </w:rPr>
      </w:pPr>
      <w:r w:rsidRPr="00713BF9">
        <w:rPr>
          <w:rFonts w:ascii="Calibri" w:hAnsi="Calibri" w:cs="Arial"/>
          <w:bCs/>
          <w:sz w:val="22"/>
          <w:szCs w:val="22"/>
        </w:rPr>
        <w:t>Applicable to multiple patient populations relevant to the practice</w:t>
      </w:r>
      <w:r w:rsidR="0064602A">
        <w:rPr>
          <w:rFonts w:ascii="Calibri" w:hAnsi="Calibri" w:cs="Arial"/>
          <w:bCs/>
          <w:sz w:val="22"/>
          <w:szCs w:val="22"/>
        </w:rPr>
        <w:t>.</w:t>
      </w:r>
    </w:p>
    <w:p w14:paraId="08FE157F" w14:textId="5FD81F1B" w:rsidR="00F01B47" w:rsidRDefault="00F01B47" w:rsidP="007470DF">
      <w:pPr>
        <w:numPr>
          <w:ilvl w:val="0"/>
          <w:numId w:val="267"/>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168B5F3D"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4C16A9C3"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D1602D"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2A63A751"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13.1-13.7</w:t>
            </w:r>
          </w:p>
        </w:tc>
      </w:tr>
      <w:tr w:rsidR="00F01B47" w14:paraId="4A152414"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7B87C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6B97DD97"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15E8FC" w14:textId="77777777" w:rsidR="00F01B47" w:rsidRPr="00A23A55" w:rsidRDefault="00F01B47"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Must have 13.1-13.7 in place before 13.8</w:t>
            </w:r>
          </w:p>
        </w:tc>
      </w:tr>
    </w:tbl>
    <w:p w14:paraId="3C1CE616" w14:textId="77777777" w:rsidR="00F01B47" w:rsidRPr="00713BF9" w:rsidRDefault="00F01B47" w:rsidP="00F01B47">
      <w:pPr>
        <w:rPr>
          <w:rFonts w:ascii="Calibri" w:hAnsi="Calibri" w:cs="Arial"/>
          <w:bCs/>
          <w:sz w:val="22"/>
          <w:szCs w:val="22"/>
        </w:rPr>
      </w:pPr>
    </w:p>
    <w:p w14:paraId="3BB3BA20"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13.9</w:t>
      </w:r>
      <w:r>
        <w:rPr>
          <w:rFonts w:ascii="Calibri" w:hAnsi="Calibri"/>
          <w:sz w:val="24"/>
          <w:szCs w:val="24"/>
        </w:rPr>
        <w:t xml:space="preserve"> - Retired</w:t>
      </w:r>
    </w:p>
    <w:p w14:paraId="78F8392F"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Coordination capabilities as defined in 13.1-13.7 are </w:t>
      </w:r>
      <w:r>
        <w:rPr>
          <w:rFonts w:ascii="Calibri" w:hAnsi="Calibri"/>
          <w:sz w:val="24"/>
          <w:szCs w:val="24"/>
        </w:rPr>
        <w:t xml:space="preserve">in place and </w:t>
      </w:r>
      <w:r w:rsidRPr="00713BF9">
        <w:rPr>
          <w:rFonts w:ascii="Calibri" w:hAnsi="Calibri"/>
          <w:sz w:val="24"/>
          <w:szCs w:val="24"/>
        </w:rPr>
        <w:t xml:space="preserve">extended to </w:t>
      </w:r>
      <w:r w:rsidRPr="00713BF9">
        <w:rPr>
          <w:rFonts w:ascii="Calibri" w:hAnsi="Calibri"/>
          <w:i w:val="0"/>
          <w:sz w:val="24"/>
          <w:szCs w:val="24"/>
          <w:u w:val="single"/>
        </w:rPr>
        <w:t>all</w:t>
      </w:r>
      <w:r w:rsidRPr="00713BF9">
        <w:rPr>
          <w:rFonts w:ascii="Calibri" w:hAnsi="Calibri"/>
          <w:i w:val="0"/>
          <w:sz w:val="24"/>
          <w:szCs w:val="24"/>
        </w:rPr>
        <w:t xml:space="preserve"> </w:t>
      </w:r>
      <w:r w:rsidRPr="00713BF9">
        <w:rPr>
          <w:rFonts w:ascii="Calibri" w:hAnsi="Calibri"/>
          <w:sz w:val="24"/>
          <w:szCs w:val="24"/>
        </w:rPr>
        <w:t>patients that need care coordination assistance</w:t>
      </w:r>
    </w:p>
    <w:p w14:paraId="65B6BEED" w14:textId="77777777" w:rsidR="00F01B47" w:rsidRPr="002756C1" w:rsidRDefault="00F01B47" w:rsidP="00F01B47">
      <w:pPr>
        <w:rPr>
          <w:rFonts w:ascii="Calibri" w:hAnsi="Calibri" w:cs="Arial"/>
          <w:bCs/>
          <w:i/>
          <w:u w:val="single"/>
        </w:rPr>
      </w:pPr>
      <w:r w:rsidRPr="008F79CA">
        <w:rPr>
          <w:rFonts w:ascii="Calibri" w:hAnsi="Calibri" w:cs="Arial"/>
          <w:bCs/>
          <w:i/>
          <w:u w:val="single"/>
        </w:rPr>
        <w:t>PCP and Specialist Guidelines:</w:t>
      </w:r>
    </w:p>
    <w:p w14:paraId="2EC777DE" w14:textId="012E4054" w:rsidR="00F01B47" w:rsidRDefault="00F01B47" w:rsidP="007470DF">
      <w:pPr>
        <w:numPr>
          <w:ilvl w:val="0"/>
          <w:numId w:val="268"/>
        </w:numPr>
        <w:ind w:left="1080"/>
        <w:rPr>
          <w:rFonts w:ascii="Calibri" w:hAnsi="Calibri" w:cs="Arial"/>
          <w:bCs/>
          <w:sz w:val="22"/>
          <w:szCs w:val="22"/>
        </w:rPr>
      </w:pPr>
      <w:r w:rsidRPr="00713BF9">
        <w:rPr>
          <w:rFonts w:ascii="Calibri" w:hAnsi="Calibri" w:cs="Arial"/>
          <w:bCs/>
          <w:sz w:val="22"/>
          <w:szCs w:val="22"/>
        </w:rPr>
        <w:t>Written procedures and/or guidelines on care coordination processes may be developed by the PO or practice</w:t>
      </w:r>
      <w:r w:rsidR="0064602A">
        <w:rPr>
          <w:rFonts w:ascii="Calibri" w:hAnsi="Calibri" w:cs="Arial"/>
          <w:bCs/>
          <w:sz w:val="22"/>
          <w:szCs w:val="22"/>
        </w:rPr>
        <w:t>.</w:t>
      </w:r>
    </w:p>
    <w:p w14:paraId="354E5D76"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63723DC9"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643B3B"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1241053A"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13.1-13.8</w:t>
            </w:r>
          </w:p>
        </w:tc>
      </w:tr>
      <w:tr w:rsidR="00F01B47" w14:paraId="4DBE73C5"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B93F4E"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34B9E496"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6C1DA4" w14:textId="77777777" w:rsidR="00F01B47" w:rsidRPr="007D4B04" w:rsidRDefault="00F01B47" w:rsidP="007470DF">
            <w:pPr>
              <w:pStyle w:val="ListParagraph"/>
              <w:numPr>
                <w:ilvl w:val="0"/>
                <w:numId w:val="166"/>
              </w:numPr>
              <w:rPr>
                <w:rFonts w:asciiTheme="minorHAnsi" w:hAnsiTheme="minorHAnsi"/>
                <w:sz w:val="22"/>
                <w:szCs w:val="22"/>
              </w:rPr>
            </w:pPr>
            <w:r w:rsidRPr="00A23A55">
              <w:rPr>
                <w:rFonts w:asciiTheme="minorHAnsi" w:hAnsiTheme="minorHAnsi"/>
                <w:sz w:val="22"/>
                <w:szCs w:val="22"/>
              </w:rPr>
              <w:t>Must have 13.1-13.7 in place before 13.</w:t>
            </w:r>
            <w:r>
              <w:rPr>
                <w:rFonts w:asciiTheme="minorHAnsi" w:hAnsiTheme="minorHAnsi"/>
                <w:sz w:val="22"/>
                <w:szCs w:val="22"/>
              </w:rPr>
              <w:t>9</w:t>
            </w:r>
          </w:p>
        </w:tc>
      </w:tr>
    </w:tbl>
    <w:p w14:paraId="5A831752" w14:textId="77777777" w:rsidR="00F01B47" w:rsidRDefault="00F01B47" w:rsidP="00F01B47">
      <w:pPr>
        <w:rPr>
          <w:rFonts w:ascii="Calibri" w:hAnsi="Calibri" w:cs="Arial"/>
          <w:bCs/>
          <w:sz w:val="22"/>
          <w:szCs w:val="22"/>
        </w:rPr>
      </w:pPr>
    </w:p>
    <w:p w14:paraId="722293E8" w14:textId="77777777" w:rsidR="00F01B47" w:rsidRDefault="00F01B47" w:rsidP="008A19AF"/>
    <w:p w14:paraId="3391136F"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14.2</w:t>
      </w:r>
      <w:r>
        <w:rPr>
          <w:rFonts w:ascii="Calibri" w:hAnsi="Calibri"/>
          <w:sz w:val="24"/>
          <w:szCs w:val="24"/>
        </w:rPr>
        <w:t xml:space="preserve"> - Retired</w:t>
      </w:r>
    </w:p>
    <w:p w14:paraId="5FA34F6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Documented procedures are in place to guide each phase of the specialist referral process – including desired timeframes for appointment and information exchange – for other key providers </w:t>
      </w:r>
    </w:p>
    <w:p w14:paraId="17293613" w14:textId="77777777" w:rsidR="00F01B47" w:rsidRPr="00713BF9" w:rsidRDefault="00F01B47" w:rsidP="00F01B47">
      <w:pPr>
        <w:rPr>
          <w:rFonts w:ascii="Calibri" w:hAnsi="Calibri" w:cs="Arial"/>
          <w:bCs/>
          <w:i/>
          <w:sz w:val="22"/>
          <w:szCs w:val="22"/>
          <w:u w:val="single"/>
        </w:rPr>
      </w:pPr>
    </w:p>
    <w:p w14:paraId="230C37B8" w14:textId="77777777" w:rsidR="00F01B47" w:rsidRPr="002756C1" w:rsidRDefault="00F01B47" w:rsidP="00F01B47">
      <w:pPr>
        <w:rPr>
          <w:rFonts w:ascii="Calibri" w:hAnsi="Calibri" w:cs="Arial"/>
          <w:bCs/>
        </w:rPr>
      </w:pPr>
      <w:r w:rsidRPr="008F79CA">
        <w:rPr>
          <w:rFonts w:ascii="Calibri" w:hAnsi="Calibri" w:cs="Arial"/>
          <w:bCs/>
          <w:i/>
          <w:u w:val="single"/>
        </w:rPr>
        <w:t>PCP Guidelines:</w:t>
      </w:r>
    </w:p>
    <w:p w14:paraId="26C245E4" w14:textId="6666911C" w:rsidR="00F01B47" w:rsidRPr="00713BF9" w:rsidRDefault="00F01B47" w:rsidP="007470DF">
      <w:pPr>
        <w:numPr>
          <w:ilvl w:val="0"/>
          <w:numId w:val="105"/>
        </w:numPr>
        <w:ind w:left="1080"/>
        <w:rPr>
          <w:rFonts w:ascii="Calibri" w:hAnsi="Calibri" w:cs="Arial"/>
          <w:bCs/>
          <w:sz w:val="22"/>
          <w:szCs w:val="22"/>
        </w:rPr>
      </w:pPr>
      <w:r w:rsidRPr="00713BF9">
        <w:rPr>
          <w:rFonts w:ascii="Calibri" w:hAnsi="Calibri" w:cs="Arial"/>
          <w:bCs/>
          <w:sz w:val="22"/>
          <w:szCs w:val="22"/>
        </w:rPr>
        <w:t>Other key providers are defined as those to whom patient is referred to manage an uncommon condition of special importance to the patient’s well-being</w:t>
      </w:r>
      <w:r w:rsidR="0064602A">
        <w:rPr>
          <w:rFonts w:ascii="Calibri" w:hAnsi="Calibri" w:cs="Arial"/>
          <w:bCs/>
          <w:sz w:val="22"/>
          <w:szCs w:val="22"/>
        </w:rPr>
        <w:t>.</w:t>
      </w:r>
    </w:p>
    <w:p w14:paraId="06001093" w14:textId="77777777" w:rsidR="00F01B47" w:rsidRPr="00713BF9" w:rsidRDefault="00F01B47" w:rsidP="00F01B47">
      <w:pPr>
        <w:ind w:left="720"/>
        <w:rPr>
          <w:rFonts w:ascii="Calibri" w:hAnsi="Calibri" w:cs="Arial"/>
          <w:bCs/>
          <w:sz w:val="22"/>
          <w:szCs w:val="22"/>
        </w:rPr>
      </w:pPr>
    </w:p>
    <w:p w14:paraId="4B889B96" w14:textId="77777777" w:rsidR="00F01B47" w:rsidRPr="002756C1" w:rsidRDefault="00F01B47" w:rsidP="00F01B47">
      <w:pPr>
        <w:rPr>
          <w:rFonts w:ascii="Calibri" w:hAnsi="Calibri" w:cs="Arial"/>
          <w:bCs/>
        </w:rPr>
      </w:pPr>
      <w:r w:rsidRPr="008F79CA">
        <w:rPr>
          <w:rFonts w:ascii="Calibri" w:hAnsi="Calibri" w:cs="Arial"/>
          <w:bCs/>
          <w:i/>
          <w:u w:val="single"/>
        </w:rPr>
        <w:t>Specialist Guidelines:</w:t>
      </w:r>
    </w:p>
    <w:p w14:paraId="52C5AE92" w14:textId="07D9BAAA" w:rsidR="00F01B47" w:rsidRDefault="00F01B47" w:rsidP="007470DF">
      <w:pPr>
        <w:numPr>
          <w:ilvl w:val="0"/>
          <w:numId w:val="264"/>
        </w:numPr>
        <w:ind w:left="1080"/>
        <w:rPr>
          <w:rFonts w:ascii="Calibri" w:hAnsi="Calibri" w:cs="Arial"/>
          <w:bCs/>
          <w:sz w:val="22"/>
          <w:szCs w:val="22"/>
        </w:rPr>
      </w:pPr>
      <w:r w:rsidRPr="00713BF9">
        <w:rPr>
          <w:rFonts w:ascii="Calibri" w:hAnsi="Calibri" w:cs="Arial"/>
          <w:bCs/>
          <w:sz w:val="22"/>
          <w:szCs w:val="22"/>
        </w:rPr>
        <w:t>Other key providers are defined as PCPs who refer patients for management of an uncommon condition of special importance to the patient’s well-being</w:t>
      </w:r>
      <w:r w:rsidR="0064602A">
        <w:rPr>
          <w:rFonts w:ascii="Calibri" w:hAnsi="Calibri" w:cs="Arial"/>
          <w:bCs/>
          <w:sz w:val="22"/>
          <w:szCs w:val="22"/>
        </w:rPr>
        <w:t>.</w:t>
      </w:r>
    </w:p>
    <w:p w14:paraId="04C6F228" w14:textId="77777777" w:rsidR="00F01B47" w:rsidRDefault="00F01B47" w:rsidP="00F01B47">
      <w:pPr>
        <w:ind w:left="1080"/>
        <w:rPr>
          <w:rFonts w:ascii="Calibri" w:hAnsi="Calibri" w:cs="Arial"/>
          <w:bCs/>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27C40B72"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449736"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6569D2AC"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14.1</w:t>
            </w:r>
          </w:p>
        </w:tc>
      </w:tr>
      <w:tr w:rsidR="00F01B47" w14:paraId="0B26A2B8"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7CAA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1821DA8F" w14:textId="77777777" w:rsidTr="00CD6CF8">
        <w:trPr>
          <w:jc w:val="center"/>
        </w:trPr>
        <w:tc>
          <w:tcPr>
            <w:tcW w:w="7743"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643D20D8"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Policies/procedures must be documented with timeframes</w:t>
            </w:r>
          </w:p>
        </w:tc>
      </w:tr>
      <w:tr w:rsidR="00F01B47" w14:paraId="1F4B1EA0"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5CA5C7D" w14:textId="77777777" w:rsidR="00F01B47" w:rsidRPr="00860F49" w:rsidRDefault="00F01B47" w:rsidP="00CD6CF8">
            <w:pPr>
              <w:rPr>
                <w:rFonts w:asciiTheme="minorHAnsi" w:hAnsiTheme="minorHAnsi"/>
                <w:sz w:val="6"/>
                <w:szCs w:val="22"/>
              </w:rPr>
            </w:pPr>
          </w:p>
        </w:tc>
      </w:tr>
    </w:tbl>
    <w:p w14:paraId="1FE2933A" w14:textId="77777777" w:rsidR="00F01B47" w:rsidRDefault="00F01B47" w:rsidP="00F01B47">
      <w:pPr>
        <w:rPr>
          <w:rFonts w:ascii="Calibri" w:hAnsi="Calibri" w:cs="Arial"/>
          <w:bCs/>
          <w:sz w:val="22"/>
          <w:szCs w:val="22"/>
        </w:rPr>
      </w:pPr>
    </w:p>
    <w:p w14:paraId="5236ED43" w14:textId="77777777" w:rsidR="00F01B47" w:rsidRPr="00713BF9" w:rsidRDefault="00F01B47" w:rsidP="00F01B47">
      <w:pPr>
        <w:rPr>
          <w:rFonts w:ascii="Calibri" w:hAnsi="Calibri" w:cs="Arial"/>
          <w:bCs/>
          <w:color w:val="FF0000"/>
          <w:sz w:val="22"/>
          <w:szCs w:val="22"/>
        </w:rPr>
      </w:pPr>
    </w:p>
    <w:p w14:paraId="20391156"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14.3</w:t>
      </w:r>
      <w:r>
        <w:rPr>
          <w:rFonts w:ascii="Calibri" w:hAnsi="Calibri"/>
          <w:sz w:val="24"/>
          <w:szCs w:val="24"/>
        </w:rPr>
        <w:t xml:space="preserve"> - Retired</w:t>
      </w:r>
    </w:p>
    <w:p w14:paraId="485ADC98"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Directory is maintained listing specialists to whom patients are routinely referred </w:t>
      </w:r>
    </w:p>
    <w:p w14:paraId="60CD9094" w14:textId="77777777" w:rsidR="00F01B47" w:rsidRPr="00713BF9" w:rsidRDefault="00F01B47" w:rsidP="00F01B47">
      <w:pPr>
        <w:rPr>
          <w:rFonts w:ascii="Calibri" w:hAnsi="Calibri" w:cs="Arial"/>
          <w:bCs/>
          <w:sz w:val="22"/>
          <w:szCs w:val="22"/>
        </w:rPr>
      </w:pPr>
    </w:p>
    <w:p w14:paraId="4930640B" w14:textId="77777777" w:rsidR="00F01B47" w:rsidRPr="002756C1" w:rsidRDefault="00F01B47" w:rsidP="00F01B47">
      <w:pPr>
        <w:rPr>
          <w:rFonts w:ascii="Calibri" w:hAnsi="Calibri" w:cs="Arial"/>
          <w:bCs/>
        </w:rPr>
      </w:pPr>
      <w:r w:rsidRPr="008F79CA">
        <w:rPr>
          <w:rFonts w:ascii="Calibri" w:hAnsi="Calibri" w:cs="Arial"/>
          <w:bCs/>
          <w:i/>
          <w:u w:val="single"/>
        </w:rPr>
        <w:t>PCP Guidelines:</w:t>
      </w:r>
    </w:p>
    <w:p w14:paraId="607AD183" w14:textId="46DAC261" w:rsidR="00F01B47" w:rsidRPr="00713BF9" w:rsidRDefault="00F01B47" w:rsidP="007470DF">
      <w:pPr>
        <w:numPr>
          <w:ilvl w:val="0"/>
          <w:numId w:val="106"/>
        </w:numPr>
        <w:ind w:left="1080"/>
        <w:rPr>
          <w:rFonts w:ascii="Calibri" w:hAnsi="Calibri" w:cs="Arial"/>
          <w:bCs/>
          <w:sz w:val="22"/>
          <w:szCs w:val="22"/>
        </w:rPr>
      </w:pPr>
      <w:r w:rsidRPr="00713BF9">
        <w:rPr>
          <w:rFonts w:ascii="Calibri" w:hAnsi="Calibri" w:cs="Arial"/>
          <w:bCs/>
          <w:sz w:val="22"/>
          <w:szCs w:val="22"/>
        </w:rPr>
        <w:t>Practice Units have defined and validated the criteria which are most important to them when referring patients to a specialist, and revise or update database of preferred physicians regularly</w:t>
      </w:r>
      <w:r w:rsidR="0064602A">
        <w:rPr>
          <w:rFonts w:ascii="Calibri" w:hAnsi="Calibri" w:cs="Arial"/>
          <w:bCs/>
          <w:sz w:val="22"/>
          <w:szCs w:val="22"/>
        </w:rPr>
        <w:t>.</w:t>
      </w:r>
    </w:p>
    <w:p w14:paraId="62C46E6C" w14:textId="77777777" w:rsidR="00F01B47" w:rsidRPr="00713BF9" w:rsidRDefault="00F01B47" w:rsidP="00F01B47">
      <w:pPr>
        <w:ind w:left="720"/>
        <w:rPr>
          <w:rFonts w:ascii="Calibri" w:hAnsi="Calibri" w:cs="Arial"/>
          <w:bCs/>
          <w:sz w:val="22"/>
          <w:szCs w:val="22"/>
        </w:rPr>
      </w:pPr>
    </w:p>
    <w:p w14:paraId="24CD0B4A" w14:textId="77777777" w:rsidR="00F01B47" w:rsidRPr="002756C1" w:rsidRDefault="00F01B47" w:rsidP="00F01B47">
      <w:pPr>
        <w:rPr>
          <w:rFonts w:ascii="Calibri" w:hAnsi="Calibri" w:cs="Arial"/>
          <w:bCs/>
        </w:rPr>
      </w:pPr>
      <w:r w:rsidRPr="008F79CA">
        <w:rPr>
          <w:rFonts w:ascii="Calibri" w:hAnsi="Calibri" w:cs="Arial"/>
          <w:bCs/>
          <w:i/>
          <w:u w:val="single"/>
        </w:rPr>
        <w:t>Specialist Guidelines:</w:t>
      </w:r>
    </w:p>
    <w:p w14:paraId="6936D87E" w14:textId="515FED09" w:rsidR="00F01B47" w:rsidRPr="00FC2802" w:rsidRDefault="00F01B47" w:rsidP="007470DF">
      <w:pPr>
        <w:numPr>
          <w:ilvl w:val="0"/>
          <w:numId w:val="263"/>
        </w:numPr>
        <w:ind w:left="1080"/>
        <w:rPr>
          <w:rFonts w:ascii="Calibri" w:hAnsi="Calibri" w:cs="Arial"/>
          <w:sz w:val="22"/>
          <w:szCs w:val="20"/>
        </w:rPr>
      </w:pPr>
      <w:r w:rsidRPr="00755BE5">
        <w:rPr>
          <w:rFonts w:ascii="Calibri" w:hAnsi="Calibri" w:cs="Arial"/>
          <w:sz w:val="22"/>
          <w:szCs w:val="20"/>
        </w:rPr>
        <w:t>For PCPs with whom the specialist shares a meaningful number of patients</w:t>
      </w:r>
      <w:r w:rsidRPr="00FC2802">
        <w:rPr>
          <w:rFonts w:ascii="Calibri" w:hAnsi="Calibri" w:cs="Arial"/>
          <w:sz w:val="22"/>
          <w:szCs w:val="20"/>
        </w:rPr>
        <w:t>, specialists will provide PCPs or POs with information needed to maintain the PCP’s directory</w:t>
      </w:r>
      <w:r w:rsidR="0064602A">
        <w:rPr>
          <w:rFonts w:ascii="Calibri" w:hAnsi="Calibri" w:cs="Arial"/>
          <w:sz w:val="22"/>
          <w:szCs w:val="20"/>
        </w:rPr>
        <w:t>.</w:t>
      </w:r>
    </w:p>
    <w:p w14:paraId="781C45F7" w14:textId="68155E64" w:rsidR="00F01B47" w:rsidRPr="00713BF9" w:rsidRDefault="00F01B47" w:rsidP="007470DF">
      <w:pPr>
        <w:numPr>
          <w:ilvl w:val="0"/>
          <w:numId w:val="263"/>
        </w:numPr>
        <w:ind w:left="1080"/>
        <w:rPr>
          <w:rFonts w:ascii="Calibri" w:hAnsi="Calibri" w:cs="Arial"/>
          <w:sz w:val="22"/>
          <w:szCs w:val="20"/>
        </w:rPr>
      </w:pPr>
      <w:r w:rsidRPr="00713BF9">
        <w:rPr>
          <w:rFonts w:ascii="Calibri" w:hAnsi="Calibri" w:cs="Arial"/>
          <w:sz w:val="22"/>
          <w:szCs w:val="20"/>
        </w:rPr>
        <w:t>Information should include current contact information (phone, address, fax, list of key contacts: office manager, appt scheduler), provider updates (new providers or if providers left practice), new procedures/techniques available, any insurance changes, and a summary of any other key changes in the practice (</w:t>
      </w:r>
      <w:r>
        <w:rPr>
          <w:rFonts w:ascii="Calibri" w:hAnsi="Calibri" w:cs="Arial"/>
          <w:sz w:val="22"/>
          <w:szCs w:val="20"/>
        </w:rPr>
        <w:t>EHR</w:t>
      </w:r>
      <w:r w:rsidRPr="00713BF9">
        <w:rPr>
          <w:rFonts w:ascii="Calibri" w:hAnsi="Calibri" w:cs="Arial"/>
          <w:sz w:val="22"/>
          <w:szCs w:val="20"/>
        </w:rPr>
        <w:t>, patient portal)</w:t>
      </w:r>
      <w:r w:rsidR="0064602A">
        <w:rPr>
          <w:rFonts w:ascii="Calibri" w:hAnsi="Calibri" w:cs="Arial"/>
          <w:sz w:val="22"/>
          <w:szCs w:val="20"/>
        </w:rPr>
        <w:t>.</w:t>
      </w:r>
      <w:r w:rsidRPr="00713BF9">
        <w:rPr>
          <w:rFonts w:ascii="Calibri" w:hAnsi="Calibri" w:cs="Arial"/>
          <w:sz w:val="22"/>
          <w:szCs w:val="20"/>
        </w:rPr>
        <w:t xml:space="preserve"> </w:t>
      </w:r>
    </w:p>
    <w:p w14:paraId="6FB52005" w14:textId="4E115CAB" w:rsidR="00F01B47" w:rsidRDefault="00F01B47" w:rsidP="007470DF">
      <w:pPr>
        <w:numPr>
          <w:ilvl w:val="0"/>
          <w:numId w:val="263"/>
        </w:numPr>
        <w:ind w:left="1080"/>
        <w:rPr>
          <w:rFonts w:ascii="Calibri" w:hAnsi="Calibri" w:cs="Arial"/>
          <w:sz w:val="22"/>
          <w:szCs w:val="20"/>
        </w:rPr>
      </w:pPr>
      <w:r w:rsidRPr="00713BF9">
        <w:rPr>
          <w:rFonts w:ascii="Calibri" w:hAnsi="Calibri" w:cs="Arial"/>
          <w:sz w:val="22"/>
          <w:szCs w:val="20"/>
        </w:rPr>
        <w:t>Specialist must contact PCP or PO to validate information at least annually and update when necessary</w:t>
      </w:r>
      <w:r w:rsidR="0064602A">
        <w:rPr>
          <w:rFonts w:ascii="Calibri" w:hAnsi="Calibri" w:cs="Arial"/>
          <w:sz w:val="22"/>
          <w:szCs w:val="20"/>
        </w:rPr>
        <w:t>.</w:t>
      </w:r>
      <w:r w:rsidRPr="00713BF9">
        <w:rPr>
          <w:rFonts w:ascii="Calibri" w:hAnsi="Calibri" w:cs="Arial"/>
          <w:sz w:val="22"/>
          <w:szCs w:val="20"/>
        </w:rPr>
        <w:t xml:space="preserve"> </w:t>
      </w:r>
    </w:p>
    <w:p w14:paraId="129A536F" w14:textId="77777777" w:rsidR="00F01B47" w:rsidRDefault="00F01B47" w:rsidP="00F01B47">
      <w:pPr>
        <w:ind w:left="1800"/>
        <w:rPr>
          <w:rFonts w:ascii="Calibri" w:hAnsi="Calibri" w:cs="Arial"/>
          <w:sz w:val="22"/>
          <w:szCs w:val="20"/>
        </w:rPr>
      </w:pPr>
    </w:p>
    <w:tbl>
      <w:tblPr>
        <w:tblW w:w="0" w:type="auto"/>
        <w:jc w:val="center"/>
        <w:tblCellMar>
          <w:left w:w="0" w:type="dxa"/>
          <w:right w:w="0" w:type="dxa"/>
        </w:tblCellMar>
        <w:tblLook w:val="04A0" w:firstRow="1" w:lastRow="0" w:firstColumn="1" w:lastColumn="0" w:noHBand="0" w:noVBand="1"/>
      </w:tblPr>
      <w:tblGrid>
        <w:gridCol w:w="4392"/>
        <w:gridCol w:w="3486"/>
      </w:tblGrid>
      <w:tr w:rsidR="00F01B47" w14:paraId="7285CB85" w14:textId="77777777" w:rsidTr="00CD6CF8">
        <w:trPr>
          <w:trHeight w:val="313"/>
          <w:jc w:val="center"/>
        </w:trPr>
        <w:tc>
          <w:tcPr>
            <w:tcW w:w="4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7F874A"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486" w:type="dxa"/>
            <w:tcBorders>
              <w:top w:val="single" w:sz="8" w:space="0" w:color="auto"/>
              <w:left w:val="nil"/>
              <w:bottom w:val="single" w:sz="8" w:space="0" w:color="auto"/>
              <w:right w:val="single" w:sz="8" w:space="0" w:color="auto"/>
            </w:tcBorders>
            <w:hideMark/>
          </w:tcPr>
          <w:p w14:paraId="4876040A"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rsidRPr="000433C5" w14:paraId="00B574BA" w14:textId="77777777" w:rsidTr="00CD6CF8">
        <w:trPr>
          <w:trHeight w:val="389"/>
          <w:jc w:val="center"/>
        </w:trPr>
        <w:tc>
          <w:tcPr>
            <w:tcW w:w="78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DDAFFF"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rsidRPr="00714F14" w14:paraId="0C86DDE5" w14:textId="77777777" w:rsidTr="00CD6CF8">
        <w:trPr>
          <w:trHeight w:val="407"/>
          <w:jc w:val="center"/>
        </w:trPr>
        <w:tc>
          <w:tcPr>
            <w:tcW w:w="7878"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4C4BA1B1"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Ask to see specialist directory</w:t>
            </w:r>
          </w:p>
        </w:tc>
      </w:tr>
      <w:tr w:rsidR="00F01B47" w:rsidRPr="00714F14" w14:paraId="3F4FB142" w14:textId="77777777" w:rsidTr="00CD6CF8">
        <w:trPr>
          <w:trHeight w:val="87"/>
          <w:jc w:val="center"/>
        </w:trPr>
        <w:tc>
          <w:tcPr>
            <w:tcW w:w="78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CFB49EC" w14:textId="77777777" w:rsidR="00F01B47" w:rsidRPr="00860F49" w:rsidRDefault="00F01B47" w:rsidP="00CD6CF8">
            <w:pPr>
              <w:rPr>
                <w:rFonts w:asciiTheme="minorHAnsi" w:hAnsiTheme="minorHAnsi"/>
                <w:sz w:val="6"/>
                <w:szCs w:val="22"/>
              </w:rPr>
            </w:pPr>
          </w:p>
        </w:tc>
      </w:tr>
    </w:tbl>
    <w:p w14:paraId="6F50189A" w14:textId="1C6CB05D" w:rsidR="00F01B47" w:rsidRDefault="00F01B47" w:rsidP="008A19AF"/>
    <w:p w14:paraId="10B69D74" w14:textId="48C3316C" w:rsidR="004F5DF0" w:rsidRDefault="004F5DF0" w:rsidP="008A19AF"/>
    <w:p w14:paraId="034BE49D" w14:textId="118E0F7D" w:rsidR="004F5DF0" w:rsidRDefault="004F5DF0" w:rsidP="008A19AF"/>
    <w:p w14:paraId="11F4E796" w14:textId="77777777" w:rsidR="004F5DF0" w:rsidRDefault="004F5DF0" w:rsidP="008A19AF"/>
    <w:p w14:paraId="6ECCADCD"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14.5</w:t>
      </w:r>
      <w:r>
        <w:rPr>
          <w:rFonts w:ascii="Calibri" w:hAnsi="Calibri"/>
          <w:sz w:val="24"/>
          <w:szCs w:val="24"/>
        </w:rPr>
        <w:t xml:space="preserve"> - Retired</w:t>
      </w:r>
    </w:p>
    <w:p w14:paraId="3D347401" w14:textId="77777777" w:rsidR="00F01B47" w:rsidRPr="00713BF9" w:rsidRDefault="00F01B47" w:rsidP="00F01B47">
      <w:pPr>
        <w:pStyle w:val="Heading2"/>
        <w:spacing w:before="0" w:after="0"/>
        <w:jc w:val="center"/>
        <w:rPr>
          <w:rFonts w:ascii="Calibri" w:hAnsi="Calibri"/>
          <w:sz w:val="24"/>
          <w:szCs w:val="24"/>
        </w:rPr>
      </w:pPr>
      <w:r w:rsidRPr="00713BF9">
        <w:rPr>
          <w:rFonts w:ascii="Calibri" w:hAnsi="Calibri"/>
          <w:sz w:val="24"/>
          <w:szCs w:val="24"/>
        </w:rPr>
        <w:t xml:space="preserve">Practice Unit or designee </w:t>
      </w:r>
      <w:r>
        <w:rPr>
          <w:rFonts w:ascii="Calibri" w:hAnsi="Calibri"/>
          <w:sz w:val="24"/>
          <w:szCs w:val="24"/>
        </w:rPr>
        <w:t>ensures patients are scheduled for</w:t>
      </w:r>
      <w:r w:rsidRPr="00713BF9">
        <w:rPr>
          <w:rFonts w:ascii="Calibri" w:hAnsi="Calibri"/>
          <w:sz w:val="24"/>
          <w:szCs w:val="24"/>
        </w:rPr>
        <w:t xml:space="preserve"> specialist appointments </w:t>
      </w:r>
      <w:r>
        <w:rPr>
          <w:rFonts w:ascii="Calibri" w:hAnsi="Calibri"/>
          <w:sz w:val="24"/>
          <w:szCs w:val="24"/>
        </w:rPr>
        <w:t xml:space="preserve">in timely manner </w:t>
      </w:r>
    </w:p>
    <w:p w14:paraId="20531ECF" w14:textId="77777777" w:rsidR="00F01B47" w:rsidRPr="00713BF9" w:rsidRDefault="00F01B47" w:rsidP="00F01B47">
      <w:pPr>
        <w:rPr>
          <w:rFonts w:ascii="Calibri" w:hAnsi="Calibri" w:cs="Arial"/>
          <w:bCs/>
          <w:i/>
          <w:sz w:val="22"/>
          <w:szCs w:val="22"/>
          <w:u w:val="single"/>
        </w:rPr>
      </w:pPr>
    </w:p>
    <w:p w14:paraId="2FD1B9E0" w14:textId="77777777" w:rsidR="00F01B47" w:rsidRPr="00DE1B6B" w:rsidRDefault="00F01B47" w:rsidP="00F01B47">
      <w:pPr>
        <w:rPr>
          <w:rFonts w:ascii="Calibri" w:hAnsi="Calibri" w:cs="Arial"/>
          <w:bCs/>
          <w:i/>
          <w:u w:val="single"/>
        </w:rPr>
      </w:pPr>
      <w:r w:rsidRPr="008F79CA">
        <w:rPr>
          <w:rFonts w:ascii="Calibri" w:hAnsi="Calibri" w:cs="Arial"/>
          <w:bCs/>
          <w:i/>
          <w:u w:val="single"/>
        </w:rPr>
        <w:t>PCP Guidelines:</w:t>
      </w:r>
    </w:p>
    <w:p w14:paraId="1BD49594" w14:textId="0B1CE0F2" w:rsidR="00F01B47" w:rsidRPr="00713BF9" w:rsidRDefault="00F01B47" w:rsidP="007470DF">
      <w:pPr>
        <w:numPr>
          <w:ilvl w:val="0"/>
          <w:numId w:val="107"/>
        </w:numPr>
        <w:ind w:left="1080"/>
        <w:rPr>
          <w:rFonts w:ascii="Calibri" w:hAnsi="Calibri" w:cs="Arial"/>
          <w:bCs/>
          <w:sz w:val="22"/>
          <w:szCs w:val="22"/>
        </w:rPr>
      </w:pPr>
      <w:r w:rsidRPr="00713BF9">
        <w:rPr>
          <w:rFonts w:ascii="Calibri" w:hAnsi="Calibri" w:cs="Arial"/>
          <w:bCs/>
          <w:sz w:val="22"/>
          <w:szCs w:val="22"/>
        </w:rPr>
        <w:t xml:space="preserve">Practice Units </w:t>
      </w:r>
      <w:r>
        <w:rPr>
          <w:rFonts w:ascii="Calibri" w:hAnsi="Calibri" w:cs="Arial"/>
          <w:bCs/>
          <w:sz w:val="22"/>
          <w:szCs w:val="22"/>
        </w:rPr>
        <w:t xml:space="preserve">assist patients as needed in </w:t>
      </w:r>
      <w:r w:rsidRPr="00713BF9">
        <w:rPr>
          <w:rFonts w:ascii="Calibri" w:hAnsi="Calibri" w:cs="Arial"/>
          <w:bCs/>
          <w:sz w:val="22"/>
          <w:szCs w:val="22"/>
        </w:rPr>
        <w:t>coordinat</w:t>
      </w:r>
      <w:r>
        <w:rPr>
          <w:rFonts w:ascii="Calibri" w:hAnsi="Calibri" w:cs="Arial"/>
          <w:bCs/>
          <w:sz w:val="22"/>
          <w:szCs w:val="22"/>
        </w:rPr>
        <w:t>ing</w:t>
      </w:r>
      <w:r w:rsidRPr="00713BF9">
        <w:rPr>
          <w:rFonts w:ascii="Calibri" w:hAnsi="Calibri" w:cs="Arial"/>
          <w:bCs/>
          <w:sz w:val="22"/>
          <w:szCs w:val="22"/>
        </w:rPr>
        <w:t xml:space="preserve"> with central scheduling office or specialist office to have appointments made in timely manner</w:t>
      </w:r>
      <w:r w:rsidR="0064602A">
        <w:rPr>
          <w:rFonts w:ascii="Calibri" w:hAnsi="Calibri" w:cs="Arial"/>
          <w:bCs/>
          <w:sz w:val="22"/>
          <w:szCs w:val="22"/>
        </w:rPr>
        <w:t>.</w:t>
      </w:r>
    </w:p>
    <w:p w14:paraId="457B0204" w14:textId="77777777" w:rsidR="00F01B47" w:rsidRPr="00992B91" w:rsidRDefault="00F01B47" w:rsidP="007470DF">
      <w:pPr>
        <w:numPr>
          <w:ilvl w:val="0"/>
          <w:numId w:val="107"/>
        </w:numPr>
        <w:ind w:left="1080"/>
        <w:rPr>
          <w:rFonts w:ascii="Calibri" w:hAnsi="Calibri" w:cs="Arial"/>
          <w:bCs/>
          <w:sz w:val="22"/>
          <w:szCs w:val="22"/>
        </w:rPr>
      </w:pPr>
      <w:r>
        <w:rPr>
          <w:rFonts w:ascii="Calibri" w:hAnsi="Calibri" w:cs="Arial"/>
          <w:bCs/>
          <w:sz w:val="22"/>
          <w:szCs w:val="22"/>
        </w:rPr>
        <w:t xml:space="preserve">For urgent cases, PCP has systematic process for communicating directly with specialist to ensure patient is seen in timeframe requested. </w:t>
      </w:r>
    </w:p>
    <w:p w14:paraId="1B093696" w14:textId="77777777" w:rsidR="00F01B47" w:rsidRPr="00713BF9" w:rsidRDefault="00F01B47" w:rsidP="00F01B47">
      <w:pPr>
        <w:ind w:left="720"/>
        <w:rPr>
          <w:rFonts w:ascii="Calibri" w:hAnsi="Calibri" w:cs="Arial"/>
          <w:bCs/>
          <w:sz w:val="22"/>
          <w:szCs w:val="22"/>
        </w:rPr>
      </w:pPr>
    </w:p>
    <w:p w14:paraId="4B7FD7E2" w14:textId="77777777" w:rsidR="00F01B47" w:rsidRPr="006E2E4D" w:rsidRDefault="00F01B47" w:rsidP="00F01B47">
      <w:pPr>
        <w:rPr>
          <w:rFonts w:ascii="Calibri" w:hAnsi="Calibri" w:cs="Arial"/>
          <w:bCs/>
          <w:i/>
          <w:u w:val="single"/>
        </w:rPr>
      </w:pPr>
      <w:r w:rsidRPr="008F79CA">
        <w:rPr>
          <w:rFonts w:ascii="Calibri" w:hAnsi="Calibri" w:cs="Arial"/>
          <w:bCs/>
          <w:i/>
          <w:u w:val="single"/>
        </w:rPr>
        <w:t>Specialist Guidelines:</w:t>
      </w:r>
    </w:p>
    <w:p w14:paraId="0289C635" w14:textId="6DEE48B4"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Specialist coordinates with PCPs to make appointments for patients when requested to do so by PCP</w:t>
      </w:r>
      <w:r w:rsidR="0064602A">
        <w:rPr>
          <w:rFonts w:ascii="Calibri" w:hAnsi="Calibri" w:cs="Arial"/>
          <w:bCs/>
          <w:sz w:val="22"/>
          <w:szCs w:val="22"/>
        </w:rPr>
        <w:t>.</w:t>
      </w:r>
    </w:p>
    <w:p w14:paraId="7A858F34" w14:textId="69680258"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Responsibility for notifying patient of appointment date and time is clearly established</w:t>
      </w:r>
      <w:r w:rsidR="0064602A">
        <w:rPr>
          <w:rFonts w:ascii="Calibri" w:hAnsi="Calibri" w:cs="Arial"/>
          <w:bCs/>
          <w:sz w:val="22"/>
          <w:szCs w:val="22"/>
        </w:rPr>
        <w:t>.</w:t>
      </w:r>
    </w:p>
    <w:p w14:paraId="70D3C7AF" w14:textId="562EEBF8" w:rsidR="00F01B47" w:rsidRPr="00713BF9" w:rsidRDefault="00F01B47" w:rsidP="007470DF">
      <w:pPr>
        <w:numPr>
          <w:ilvl w:val="0"/>
          <w:numId w:val="265"/>
        </w:numPr>
        <w:ind w:left="1080"/>
        <w:rPr>
          <w:rFonts w:ascii="Calibri" w:hAnsi="Calibri" w:cs="Arial"/>
          <w:bCs/>
          <w:sz w:val="22"/>
          <w:szCs w:val="22"/>
        </w:rPr>
      </w:pPr>
      <w:r w:rsidRPr="00713BF9">
        <w:rPr>
          <w:rFonts w:ascii="Calibri" w:hAnsi="Calibri" w:cs="Arial"/>
          <w:bCs/>
          <w:sz w:val="22"/>
          <w:szCs w:val="22"/>
        </w:rPr>
        <w:t>Specialists schedule any out of office or sub-specialist referrals and notifies PCP of these appointments</w:t>
      </w:r>
      <w:r w:rsidR="0064602A">
        <w:rPr>
          <w:rFonts w:ascii="Calibri" w:hAnsi="Calibri" w:cs="Arial"/>
          <w:bCs/>
          <w:sz w:val="22"/>
          <w:szCs w:val="22"/>
        </w:rPr>
        <w:t>.</w:t>
      </w:r>
    </w:p>
    <w:p w14:paraId="07A076D8" w14:textId="77777777" w:rsidR="00F01B47" w:rsidRDefault="00F01B47" w:rsidP="008A19AF"/>
    <w:p w14:paraId="31FBF018" w14:textId="77777777" w:rsidR="00F01B47" w:rsidRDefault="00F01B47" w:rsidP="008A19AF"/>
    <w:p w14:paraId="2936A854" w14:textId="77777777" w:rsidR="00F01B47" w:rsidRPr="0077599B" w:rsidRDefault="00F01B47" w:rsidP="00F01B47">
      <w:pPr>
        <w:pStyle w:val="Heading2"/>
        <w:spacing w:before="0" w:after="0"/>
        <w:jc w:val="center"/>
        <w:rPr>
          <w:rFonts w:ascii="Calibri" w:hAnsi="Calibri"/>
          <w:color w:val="FF0000"/>
        </w:rPr>
      </w:pPr>
      <w:r w:rsidRPr="00713BF9">
        <w:rPr>
          <w:rFonts w:ascii="Calibri" w:hAnsi="Calibri"/>
          <w:sz w:val="24"/>
          <w:szCs w:val="24"/>
        </w:rPr>
        <w:t>14.10</w:t>
      </w:r>
      <w:r>
        <w:rPr>
          <w:rFonts w:ascii="Calibri" w:hAnsi="Calibri"/>
          <w:sz w:val="24"/>
          <w:szCs w:val="24"/>
        </w:rPr>
        <w:t xml:space="preserve"> - Retired</w:t>
      </w:r>
    </w:p>
    <w:p w14:paraId="30E46FAA" w14:textId="77777777" w:rsidR="00F01B47" w:rsidRPr="00713BF9" w:rsidRDefault="00F01B47" w:rsidP="00F01B47">
      <w:pPr>
        <w:pStyle w:val="Heading2"/>
        <w:spacing w:before="0" w:after="0"/>
        <w:jc w:val="center"/>
        <w:rPr>
          <w:rFonts w:ascii="Calibri" w:hAnsi="Calibri"/>
        </w:rPr>
      </w:pPr>
      <w:r w:rsidRPr="00713BF9">
        <w:rPr>
          <w:rFonts w:ascii="Calibri" w:hAnsi="Calibri"/>
          <w:sz w:val="24"/>
          <w:szCs w:val="24"/>
        </w:rPr>
        <w:t>Physician-to-physician pre-consultation exchanges are used to clarify need for referral and enable PCP to obtain guidance from specialists and subspecialists, ensuring optimal and efficient patient care</w:t>
      </w:r>
    </w:p>
    <w:p w14:paraId="469C9BBB" w14:textId="77777777" w:rsidR="00F01B47" w:rsidRPr="006E2E4D" w:rsidRDefault="00F01B47" w:rsidP="00D24206">
      <w:pPr>
        <w:spacing w:before="100" w:beforeAutospacing="1"/>
        <w:rPr>
          <w:rFonts w:ascii="Calibri" w:hAnsi="Calibri"/>
        </w:rPr>
      </w:pPr>
      <w:r w:rsidRPr="00713BF9">
        <w:rPr>
          <w:rFonts w:ascii="Calibri" w:hAnsi="Calibri" w:cs="Arial"/>
        </w:rPr>
        <w:t> </w:t>
      </w:r>
      <w:r w:rsidRPr="008F79CA">
        <w:rPr>
          <w:rFonts w:ascii="Calibri" w:hAnsi="Calibri" w:cs="Arial"/>
          <w:i/>
          <w:iCs/>
          <w:u w:val="single"/>
        </w:rPr>
        <w:t>PCP Guidelines:</w:t>
      </w:r>
    </w:p>
    <w:p w14:paraId="010F4003" w14:textId="611F688D" w:rsidR="00F01B47" w:rsidRPr="00713BF9" w:rsidRDefault="00F01B47" w:rsidP="007470DF">
      <w:pPr>
        <w:pStyle w:val="ListParagraph"/>
        <w:numPr>
          <w:ilvl w:val="0"/>
          <w:numId w:val="111"/>
        </w:numPr>
        <w:ind w:left="1080"/>
        <w:rPr>
          <w:rFonts w:ascii="Calibri" w:hAnsi="Calibri"/>
          <w:sz w:val="22"/>
          <w:szCs w:val="22"/>
        </w:rPr>
      </w:pPr>
      <w:r w:rsidRPr="00713BF9">
        <w:rPr>
          <w:rFonts w:ascii="Calibri" w:hAnsi="Calibri" w:cs="Arial"/>
          <w:sz w:val="22"/>
          <w:szCs w:val="22"/>
        </w:rPr>
        <w:t>Documented procedures are in place outlining processes to be followed for pre-consultation exchanges, when appropriate, and related documentation</w:t>
      </w:r>
      <w:r w:rsidR="0064602A">
        <w:rPr>
          <w:rFonts w:ascii="Calibri" w:hAnsi="Calibri" w:cs="Arial"/>
          <w:sz w:val="22"/>
          <w:szCs w:val="22"/>
        </w:rPr>
        <w:t>.</w:t>
      </w:r>
    </w:p>
    <w:p w14:paraId="411755DB" w14:textId="77777777" w:rsidR="00F01B47" w:rsidRPr="00713BF9" w:rsidRDefault="00F01B47" w:rsidP="00F01B47">
      <w:pPr>
        <w:pStyle w:val="ListParagraph"/>
        <w:ind w:left="1080"/>
        <w:rPr>
          <w:rFonts w:ascii="Calibri" w:hAnsi="Calibri"/>
          <w:sz w:val="22"/>
          <w:szCs w:val="22"/>
        </w:rPr>
      </w:pPr>
    </w:p>
    <w:p w14:paraId="37459730" w14:textId="77777777" w:rsidR="00F01B47" w:rsidRPr="006E2E4D" w:rsidRDefault="00F01B47" w:rsidP="00F01B47">
      <w:pPr>
        <w:rPr>
          <w:rFonts w:ascii="Calibri" w:hAnsi="Calibri"/>
        </w:rPr>
      </w:pPr>
      <w:r w:rsidRPr="008F79CA">
        <w:rPr>
          <w:rFonts w:ascii="Calibri" w:hAnsi="Calibri" w:cs="Arial"/>
          <w:i/>
          <w:iCs/>
          <w:u w:val="single"/>
        </w:rPr>
        <w:t>Specialist Guidelines:</w:t>
      </w:r>
    </w:p>
    <w:p w14:paraId="03C5EF92" w14:textId="0CFAD2CD" w:rsidR="00F01B47" w:rsidRPr="00F274EC" w:rsidRDefault="00F01B47" w:rsidP="007470DF">
      <w:pPr>
        <w:numPr>
          <w:ilvl w:val="0"/>
          <w:numId w:val="266"/>
        </w:numPr>
        <w:ind w:left="1080"/>
        <w:rPr>
          <w:rFonts w:ascii="Calibri" w:hAnsi="Calibri" w:cs="Arial"/>
          <w:bCs/>
          <w:sz w:val="22"/>
          <w:szCs w:val="22"/>
        </w:rPr>
      </w:pPr>
      <w:r w:rsidRPr="00F274EC">
        <w:rPr>
          <w:rFonts w:ascii="Calibri" w:hAnsi="Calibri" w:cs="Arial"/>
          <w:bCs/>
          <w:sz w:val="22"/>
          <w:szCs w:val="22"/>
        </w:rPr>
        <w:t>Specialist practice has mechanism in place to ensure PCP access to timely pre-consultation exchanges</w:t>
      </w:r>
      <w:r w:rsidR="0064602A">
        <w:rPr>
          <w:rFonts w:ascii="Calibri" w:hAnsi="Calibri" w:cs="Arial"/>
          <w:bCs/>
          <w:sz w:val="22"/>
          <w:szCs w:val="22"/>
        </w:rPr>
        <w:t>.</w:t>
      </w:r>
    </w:p>
    <w:p w14:paraId="5B84736D" w14:textId="77777777" w:rsidR="00F01B47" w:rsidRDefault="00F01B47" w:rsidP="00F01B47">
      <w:pPr>
        <w:pStyle w:val="ListParagraph"/>
        <w:ind w:left="1080"/>
        <w:rPr>
          <w:rFonts w:ascii="Calibri" w:hAnsi="Calibri" w:cs="Arial"/>
          <w:sz w:val="22"/>
          <w:szCs w:val="22"/>
        </w:rPr>
      </w:pPr>
    </w:p>
    <w:tbl>
      <w:tblPr>
        <w:tblW w:w="0" w:type="auto"/>
        <w:jc w:val="center"/>
        <w:tblCellMar>
          <w:left w:w="0" w:type="dxa"/>
          <w:right w:w="0" w:type="dxa"/>
        </w:tblCellMar>
        <w:tblLook w:val="04A0" w:firstRow="1" w:lastRow="0" w:firstColumn="1" w:lastColumn="0" w:noHBand="0" w:noVBand="1"/>
      </w:tblPr>
      <w:tblGrid>
        <w:gridCol w:w="4235"/>
        <w:gridCol w:w="3508"/>
      </w:tblGrid>
      <w:tr w:rsidR="00F01B47" w14:paraId="1ED4316C" w14:textId="77777777" w:rsidTr="00CD6CF8">
        <w:trPr>
          <w:jc w:val="center"/>
        </w:trPr>
        <w:tc>
          <w:tcPr>
            <w:tcW w:w="4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4D1011"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 xml:space="preserve">Required for PCMH Designation: </w:t>
            </w:r>
            <w:r>
              <w:rPr>
                <w:rFonts w:asciiTheme="minorHAnsi" w:hAnsiTheme="minorHAnsi"/>
                <w:b/>
                <w:bCs/>
                <w:sz w:val="22"/>
                <w:szCs w:val="22"/>
              </w:rPr>
              <w:t>NO</w:t>
            </w:r>
          </w:p>
        </w:tc>
        <w:tc>
          <w:tcPr>
            <w:tcW w:w="3508" w:type="dxa"/>
            <w:tcBorders>
              <w:top w:val="single" w:sz="8" w:space="0" w:color="auto"/>
              <w:left w:val="nil"/>
              <w:bottom w:val="single" w:sz="8" w:space="0" w:color="auto"/>
              <w:right w:val="single" w:sz="8" w:space="0" w:color="auto"/>
            </w:tcBorders>
            <w:hideMark/>
          </w:tcPr>
          <w:p w14:paraId="3E6E0C21" w14:textId="77777777" w:rsidR="00F01B47" w:rsidRPr="000433C5" w:rsidRDefault="00F01B47" w:rsidP="00CD6CF8">
            <w:pPr>
              <w:jc w:val="center"/>
              <w:rPr>
                <w:rFonts w:asciiTheme="minorHAnsi" w:hAnsiTheme="minorHAnsi"/>
                <w:b/>
                <w:bCs/>
                <w:sz w:val="22"/>
                <w:szCs w:val="22"/>
              </w:rPr>
            </w:pPr>
            <w:r>
              <w:rPr>
                <w:rFonts w:asciiTheme="minorHAnsi" w:hAnsiTheme="minorHAnsi"/>
                <w:b/>
                <w:bCs/>
                <w:sz w:val="22"/>
                <w:szCs w:val="22"/>
              </w:rPr>
              <w:t>Predicate Logic: n/a</w:t>
            </w:r>
          </w:p>
        </w:tc>
      </w:tr>
      <w:tr w:rsidR="00F01B47" w14:paraId="2DA2C0A1" w14:textId="77777777" w:rsidTr="00CD6CF8">
        <w:trPr>
          <w:jc w:val="center"/>
        </w:trPr>
        <w:tc>
          <w:tcPr>
            <w:tcW w:w="77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78C823" w14:textId="77777777" w:rsidR="00F01B47" w:rsidRPr="000433C5" w:rsidRDefault="00F01B47" w:rsidP="00CD6CF8">
            <w:pPr>
              <w:jc w:val="center"/>
              <w:rPr>
                <w:rFonts w:asciiTheme="minorHAnsi" w:hAnsiTheme="minorHAnsi"/>
                <w:b/>
                <w:bCs/>
                <w:sz w:val="22"/>
                <w:szCs w:val="22"/>
              </w:rPr>
            </w:pPr>
            <w:r w:rsidRPr="000433C5">
              <w:rPr>
                <w:rFonts w:asciiTheme="minorHAnsi" w:hAnsiTheme="minorHAnsi"/>
                <w:b/>
                <w:bCs/>
                <w:sz w:val="22"/>
                <w:szCs w:val="22"/>
              </w:rPr>
              <w:t>PCMH Validation Notes for Site Visits</w:t>
            </w:r>
          </w:p>
        </w:tc>
      </w:tr>
      <w:tr w:rsidR="00F01B47" w14:paraId="30FEFC42" w14:textId="77777777" w:rsidTr="00CD6CF8">
        <w:trPr>
          <w:jc w:val="center"/>
        </w:trPr>
        <w:tc>
          <w:tcPr>
            <w:tcW w:w="7743"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7C4B921" w14:textId="77777777" w:rsidR="00F01B47" w:rsidRPr="00714F14" w:rsidRDefault="00F01B47" w:rsidP="007470DF">
            <w:pPr>
              <w:pStyle w:val="ListParagraph"/>
              <w:numPr>
                <w:ilvl w:val="0"/>
                <w:numId w:val="166"/>
              </w:numPr>
              <w:rPr>
                <w:rFonts w:asciiTheme="minorHAnsi" w:hAnsiTheme="minorHAnsi"/>
                <w:sz w:val="22"/>
                <w:szCs w:val="22"/>
              </w:rPr>
            </w:pPr>
            <w:r>
              <w:rPr>
                <w:rFonts w:asciiTheme="minorHAnsi" w:hAnsiTheme="minorHAnsi"/>
                <w:sz w:val="22"/>
                <w:szCs w:val="22"/>
              </w:rPr>
              <w:t>Documented p</w:t>
            </w:r>
            <w:r w:rsidRPr="00714F14">
              <w:rPr>
                <w:rFonts w:asciiTheme="minorHAnsi" w:hAnsiTheme="minorHAnsi"/>
                <w:sz w:val="22"/>
                <w:szCs w:val="22"/>
              </w:rPr>
              <w:t>rocedure for physician-to-physician</w:t>
            </w:r>
            <w:r>
              <w:rPr>
                <w:rFonts w:asciiTheme="minorHAnsi" w:hAnsiTheme="minorHAnsi"/>
                <w:sz w:val="22"/>
                <w:szCs w:val="22"/>
              </w:rPr>
              <w:t xml:space="preserve"> </w:t>
            </w:r>
            <w:r w:rsidRPr="00714F14">
              <w:rPr>
                <w:rFonts w:asciiTheme="minorHAnsi" w:hAnsiTheme="minorHAnsi"/>
                <w:sz w:val="22"/>
                <w:szCs w:val="22"/>
              </w:rPr>
              <w:t>pre-consultation exchanges when appropriate</w:t>
            </w:r>
          </w:p>
        </w:tc>
      </w:tr>
    </w:tbl>
    <w:p w14:paraId="41203E94" w14:textId="77777777" w:rsidR="00F01B47" w:rsidRPr="00411F51" w:rsidRDefault="00F01B47" w:rsidP="008A19AF">
      <w:pPr>
        <w:rPr>
          <w:b/>
          <w:bCs/>
          <w:i/>
          <w:iCs/>
        </w:rPr>
      </w:pPr>
    </w:p>
    <w:p w14:paraId="72A8220F" w14:textId="77777777" w:rsidR="00F01B47" w:rsidRPr="00F01B47" w:rsidRDefault="00F01B47" w:rsidP="00F01B47"/>
    <w:sectPr w:rsidR="00F01B47" w:rsidRPr="00F01B47" w:rsidSect="00EA4D49">
      <w:headerReference w:type="default" r:id="rId48"/>
      <w:footerReference w:type="default" r:id="rId49"/>
      <w:pgSz w:w="12240" w:h="15840"/>
      <w:pgMar w:top="1296" w:right="1152" w:bottom="1296" w:left="1152"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97" w:author="Sibai, Kaitlyn" w:date="2023-09-15T11:03:00Z" w:initials="SK">
    <w:p w14:paraId="38294586" w14:textId="77777777" w:rsidR="00F748E2" w:rsidRDefault="00F748E2">
      <w:pPr>
        <w:pStyle w:val="CommentText"/>
      </w:pPr>
      <w:r>
        <w:rPr>
          <w:rStyle w:val="CommentReference"/>
        </w:rPr>
        <w:annotationRef/>
      </w:r>
      <w:r>
        <w:t>Should this be in parentheses in the capability language? Should we add PCP Guidelines?</w:t>
      </w:r>
    </w:p>
  </w:comment>
  <w:comment w:id="1107" w:author="Sibai, Kaitlyn" w:date="2023-09-15T11:09:00Z" w:initials="SK">
    <w:p w14:paraId="7CCF03EF" w14:textId="77777777" w:rsidR="0046768A" w:rsidRDefault="0046768A" w:rsidP="0046768A">
      <w:pPr>
        <w:pStyle w:val="CommentText"/>
      </w:pPr>
      <w:r>
        <w:rPr>
          <w:rStyle w:val="CommentReference"/>
        </w:rPr>
        <w:annotationRef/>
      </w:r>
      <w:r>
        <w:t>Suggestion was made to add recommendations from AAP's Bright Futures and add resources from Post-partum support international</w:t>
      </w:r>
    </w:p>
  </w:comment>
  <w:comment w:id="1186" w:author="Sibai, Kaitlyn" w:date="2023-09-15T11:09:00Z" w:initials="SK">
    <w:p w14:paraId="4045E2BA" w14:textId="77777777" w:rsidR="00CB78BD" w:rsidRDefault="00CB78BD">
      <w:pPr>
        <w:pStyle w:val="CommentText"/>
      </w:pPr>
      <w:r>
        <w:rPr>
          <w:rStyle w:val="CommentReference"/>
        </w:rPr>
        <w:annotationRef/>
      </w:r>
      <w:r>
        <w:t>Suggestion was made to add recommendations from AAP's Bright Futures and add resources from Post-partum support international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294586" w15:done="1"/>
  <w15:commentEx w15:paraId="7CCF03EF" w15:done="0"/>
  <w15:commentEx w15:paraId="4045E2B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EB86D" w16cex:dateUtc="2023-09-15T15:03:00Z"/>
  <w16cex:commentExtensible w16cex:durableId="28AEF933" w16cex:dateUtc="2023-09-15T15:09:00Z"/>
  <w16cex:commentExtensible w16cex:durableId="28AEB9D9" w16cex:dateUtc="2023-09-15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294586" w16cid:durableId="28AEB86D"/>
  <w16cid:commentId w16cid:paraId="7CCF03EF" w16cid:durableId="28AEF933"/>
  <w16cid:commentId w16cid:paraId="4045E2BA" w16cid:durableId="28AEB9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42AC5" w14:textId="77777777" w:rsidR="00EA3A50" w:rsidRDefault="00EA3A50" w:rsidP="002B0787">
      <w:r>
        <w:separator/>
      </w:r>
    </w:p>
  </w:endnote>
  <w:endnote w:type="continuationSeparator" w:id="0">
    <w:p w14:paraId="1C4EAF77" w14:textId="77777777" w:rsidR="00EA3A50" w:rsidRDefault="00EA3A50" w:rsidP="002B0787">
      <w:r>
        <w:continuationSeparator/>
      </w:r>
    </w:p>
  </w:endnote>
  <w:endnote w:type="continuationNotice" w:id="1">
    <w:p w14:paraId="6118ED06" w14:textId="77777777" w:rsidR="00EA3A50" w:rsidRDefault="00EA3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A6531" w14:textId="77777777" w:rsidR="00163DE5" w:rsidRDefault="00163DE5">
    <w:pPr>
      <w:pStyle w:val="Footer"/>
      <w:framePr w:wrap="around" w:vAnchor="text" w:hAnchor="margin" w:xAlign="center" w:y="1"/>
      <w:jc w:val="right"/>
      <w:rPr>
        <w:rStyle w:val="PageNumber"/>
        <w:i/>
        <w:color w:val="808080"/>
        <w:sz w:val="20"/>
        <w:szCs w:val="20"/>
      </w:rPr>
    </w:pPr>
    <w:r>
      <w:rPr>
        <w:rStyle w:val="PageNumber"/>
      </w:rPr>
      <w:tab/>
    </w:r>
    <w:r>
      <w:rPr>
        <w:rStyle w:val="PageNumber"/>
      </w:rPr>
      <w:tab/>
    </w:r>
    <w:r>
      <w:rPr>
        <w:rStyle w:val="PageNumber"/>
        <w:i/>
        <w:color w:val="808080"/>
        <w:sz w:val="20"/>
        <w:szCs w:val="20"/>
      </w:rPr>
      <w:t xml:space="preserve">Patient Registry Initiative Plan, p. </w:t>
    </w:r>
    <w:r>
      <w:rPr>
        <w:rStyle w:val="PageNumber"/>
        <w:i/>
        <w:color w:val="808080"/>
        <w:sz w:val="20"/>
        <w:szCs w:val="20"/>
      </w:rPr>
      <w:fldChar w:fldCharType="begin"/>
    </w:r>
    <w:r>
      <w:rPr>
        <w:rStyle w:val="PageNumber"/>
        <w:i/>
        <w:color w:val="808080"/>
        <w:sz w:val="20"/>
        <w:szCs w:val="20"/>
      </w:rPr>
      <w:instrText xml:space="preserve">PAGE  </w:instrText>
    </w:r>
    <w:r>
      <w:rPr>
        <w:rStyle w:val="PageNumber"/>
        <w:i/>
        <w:color w:val="808080"/>
        <w:sz w:val="20"/>
        <w:szCs w:val="20"/>
      </w:rPr>
      <w:fldChar w:fldCharType="separate"/>
    </w:r>
    <w:r>
      <w:rPr>
        <w:rStyle w:val="PageNumber"/>
        <w:i/>
        <w:noProof/>
        <w:color w:val="808080"/>
        <w:sz w:val="20"/>
        <w:szCs w:val="20"/>
      </w:rPr>
      <w:t>2</w:t>
    </w:r>
    <w:r>
      <w:rPr>
        <w:rStyle w:val="PageNumber"/>
        <w:i/>
        <w:color w:val="808080"/>
        <w:sz w:val="20"/>
        <w:szCs w:val="20"/>
      </w:rPr>
      <w:fldChar w:fldCharType="end"/>
    </w:r>
  </w:p>
  <w:p w14:paraId="5B98E230" w14:textId="77777777" w:rsidR="00163DE5" w:rsidRDefault="00163DE5" w:rsidP="00D9134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7184B" w14:textId="77777777" w:rsidR="00163DE5" w:rsidRPr="004A44DC" w:rsidRDefault="00163DE5" w:rsidP="00874204">
    <w:pPr>
      <w:pStyle w:val="Footer"/>
      <w:jc w:val="center"/>
      <w:rPr>
        <w:sz w:val="18"/>
        <w:szCs w:val="18"/>
      </w:rPr>
    </w:pPr>
    <w:r w:rsidRPr="004A44DC">
      <w:rPr>
        <w:rFonts w:ascii="Helvetica" w:hAnsi="Helvetica" w:cs="Helvetica"/>
        <w:sz w:val="18"/>
        <w:szCs w:val="18"/>
      </w:rPr>
      <w:t xml:space="preserve">Blue Cross Blue Shield of Michigan is a nonprofit corporation and independent licensee </w:t>
    </w:r>
    <w:r>
      <w:rPr>
        <w:rFonts w:ascii="Helvetica" w:hAnsi="Helvetica" w:cs="Helvetica"/>
        <w:sz w:val="18"/>
        <w:szCs w:val="18"/>
      </w:rPr>
      <w:br/>
    </w:r>
    <w:r w:rsidRPr="004A44DC">
      <w:rPr>
        <w:rFonts w:ascii="Helvetica" w:hAnsi="Helvetica" w:cs="Helvetica"/>
        <w:sz w:val="18"/>
        <w:szCs w:val="18"/>
      </w:rPr>
      <w:t>of the Blue Cross and Blue Shield Association</w:t>
    </w:r>
  </w:p>
  <w:p w14:paraId="7A9BE795" w14:textId="77777777" w:rsidR="00163DE5" w:rsidRDefault="00163D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8A577" w14:textId="77777777" w:rsidR="00163DE5" w:rsidRDefault="00163DE5">
    <w:pPr>
      <w:pStyle w:val="Footer"/>
      <w:framePr w:wrap="around" w:vAnchor="text" w:hAnchor="margin" w:xAlign="center" w:y="1"/>
      <w:jc w:val="right"/>
      <w:rPr>
        <w:rStyle w:val="PageNumber"/>
        <w:i/>
        <w:color w:val="808080"/>
        <w:sz w:val="20"/>
        <w:szCs w:val="20"/>
      </w:rPr>
    </w:pPr>
    <w:r>
      <w:rPr>
        <w:rStyle w:val="PageNumber"/>
      </w:rPr>
      <w:tab/>
    </w:r>
    <w:r>
      <w:rPr>
        <w:rStyle w:val="PageNumber"/>
      </w:rPr>
      <w:tab/>
    </w:r>
  </w:p>
  <w:p w14:paraId="62A0C934" w14:textId="2226B481" w:rsidR="00163DE5" w:rsidRPr="00163DE5" w:rsidRDefault="00163DE5" w:rsidP="00D9134B">
    <w:pPr>
      <w:pStyle w:val="Footer"/>
      <w:jc w:val="right"/>
      <w:rPr>
        <w:rFonts w:asciiTheme="minorHAnsi" w:hAnsiTheme="minorHAnsi" w:cstheme="minorHAnsi"/>
        <w:sz w:val="22"/>
        <w:szCs w:val="22"/>
      </w:rPr>
    </w:pPr>
    <w:r w:rsidRPr="00163DE5">
      <w:rPr>
        <w:rStyle w:val="PageNumber"/>
        <w:rFonts w:asciiTheme="minorHAnsi" w:hAnsiTheme="minorHAnsi" w:cstheme="minorHAnsi"/>
        <w:sz w:val="22"/>
        <w:szCs w:val="22"/>
      </w:rPr>
      <w:fldChar w:fldCharType="begin"/>
    </w:r>
    <w:r w:rsidRPr="00163DE5">
      <w:rPr>
        <w:rStyle w:val="PageNumber"/>
        <w:rFonts w:asciiTheme="minorHAnsi" w:hAnsiTheme="minorHAnsi" w:cstheme="minorHAnsi"/>
        <w:sz w:val="22"/>
        <w:szCs w:val="22"/>
      </w:rPr>
      <w:instrText xml:space="preserve"> PAGE </w:instrText>
    </w:r>
    <w:r w:rsidRPr="00163DE5">
      <w:rPr>
        <w:rStyle w:val="PageNumber"/>
        <w:rFonts w:asciiTheme="minorHAnsi" w:hAnsiTheme="minorHAnsi" w:cstheme="minorHAnsi"/>
        <w:sz w:val="22"/>
        <w:szCs w:val="22"/>
      </w:rPr>
      <w:fldChar w:fldCharType="separate"/>
    </w:r>
    <w:r w:rsidR="00A24C17">
      <w:rPr>
        <w:rStyle w:val="PageNumber"/>
        <w:rFonts w:asciiTheme="minorHAnsi" w:hAnsiTheme="minorHAnsi" w:cstheme="minorHAnsi"/>
        <w:noProof/>
        <w:sz w:val="22"/>
        <w:szCs w:val="22"/>
      </w:rPr>
      <w:t>1</w:t>
    </w:r>
    <w:r w:rsidRPr="00163DE5">
      <w:rPr>
        <w:rStyle w:val="PageNumber"/>
        <w:rFonts w:asciiTheme="minorHAnsi" w:hAnsiTheme="minorHAnsi" w:cstheme="minorHAnsi"/>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C18F9" w14:textId="106A733C" w:rsidR="00163DE5" w:rsidRPr="00163DE5" w:rsidRDefault="00163DE5" w:rsidP="00D9134B">
    <w:pPr>
      <w:pStyle w:val="Footer"/>
      <w:framePr w:wrap="around" w:vAnchor="text" w:hAnchor="margin" w:xAlign="right" w:y="1"/>
      <w:rPr>
        <w:rStyle w:val="PageNumber"/>
        <w:rFonts w:asciiTheme="minorHAnsi" w:hAnsiTheme="minorHAnsi" w:cstheme="minorHAnsi"/>
        <w:sz w:val="22"/>
        <w:szCs w:val="22"/>
      </w:rPr>
    </w:pPr>
    <w:r w:rsidRPr="00163DE5">
      <w:rPr>
        <w:rStyle w:val="PageNumber"/>
        <w:rFonts w:asciiTheme="minorHAnsi" w:hAnsiTheme="minorHAnsi" w:cstheme="minorHAnsi"/>
        <w:sz w:val="22"/>
        <w:szCs w:val="22"/>
      </w:rPr>
      <w:fldChar w:fldCharType="begin"/>
    </w:r>
    <w:r w:rsidRPr="00163DE5">
      <w:rPr>
        <w:rStyle w:val="PageNumber"/>
        <w:rFonts w:asciiTheme="minorHAnsi" w:hAnsiTheme="minorHAnsi" w:cstheme="minorHAnsi"/>
        <w:sz w:val="22"/>
        <w:szCs w:val="22"/>
      </w:rPr>
      <w:instrText xml:space="preserve">PAGE  </w:instrText>
    </w:r>
    <w:r w:rsidRPr="00163DE5">
      <w:rPr>
        <w:rStyle w:val="PageNumber"/>
        <w:rFonts w:asciiTheme="minorHAnsi" w:hAnsiTheme="minorHAnsi" w:cstheme="minorHAnsi"/>
        <w:sz w:val="22"/>
        <w:szCs w:val="22"/>
      </w:rPr>
      <w:fldChar w:fldCharType="separate"/>
    </w:r>
    <w:r w:rsidR="00A24C17">
      <w:rPr>
        <w:rStyle w:val="PageNumber"/>
        <w:rFonts w:asciiTheme="minorHAnsi" w:hAnsiTheme="minorHAnsi" w:cstheme="minorHAnsi"/>
        <w:noProof/>
        <w:sz w:val="22"/>
        <w:szCs w:val="22"/>
      </w:rPr>
      <w:t>17</w:t>
    </w:r>
    <w:r w:rsidRPr="00163DE5">
      <w:rPr>
        <w:rStyle w:val="PageNumber"/>
        <w:rFonts w:asciiTheme="minorHAnsi" w:hAnsiTheme="minorHAnsi" w:cstheme="minorHAnsi"/>
        <w:sz w:val="22"/>
        <w:szCs w:val="22"/>
      </w:rPr>
      <w:fldChar w:fldCharType="end"/>
    </w:r>
  </w:p>
  <w:p w14:paraId="4326D94E" w14:textId="079C6B0B" w:rsidR="00163DE5" w:rsidRPr="00F26EBA" w:rsidRDefault="00163DE5" w:rsidP="00D9134B">
    <w:pPr>
      <w:pStyle w:val="Footer"/>
      <w:ind w:right="360"/>
      <w:rPr>
        <w:rFonts w:asciiTheme="minorHAnsi" w:hAnsiTheme="minorHAnsi" w:cs="Arial"/>
        <w:i/>
        <w:sz w:val="20"/>
        <w:szCs w:val="20"/>
      </w:rPr>
    </w:pPr>
    <w:r w:rsidRPr="008F79CA">
      <w:rPr>
        <w:rFonts w:asciiTheme="minorHAnsi" w:hAnsiTheme="minorHAnsi" w:cs="Arial"/>
        <w:i/>
        <w:sz w:val="20"/>
        <w:szCs w:val="20"/>
      </w:rPr>
      <w:t xml:space="preserve">BCBSM PCMH and PCMH-N Interpretive Guidelines </w:t>
    </w:r>
    <w:del w:id="1374" w:author="Niksic, Lora" w:date="2023-09-05T11:20:00Z">
      <w:r w:rsidR="00391866" w:rsidDel="007262C0">
        <w:rPr>
          <w:rFonts w:asciiTheme="minorHAnsi" w:hAnsiTheme="minorHAnsi" w:cs="Arial"/>
          <w:i/>
          <w:sz w:val="20"/>
          <w:szCs w:val="20"/>
        </w:rPr>
        <w:delText>2022</w:delText>
      </w:r>
    </w:del>
    <w:ins w:id="1375" w:author="Niksic, Lora" w:date="2023-09-05T11:24:00Z">
      <w:r w:rsidR="00666F06">
        <w:rPr>
          <w:rFonts w:asciiTheme="minorHAnsi" w:hAnsiTheme="minorHAnsi" w:cs="Arial"/>
          <w:i/>
          <w:sz w:val="20"/>
          <w:szCs w:val="20"/>
        </w:rPr>
        <w:t>2023</w:t>
      </w:r>
    </w:ins>
    <w:r>
      <w:rPr>
        <w:rFonts w:asciiTheme="minorHAnsi" w:hAnsiTheme="minorHAnsi" w:cs="Arial"/>
        <w:i/>
        <w:sz w:val="20"/>
        <w:szCs w:val="20"/>
      </w:rPr>
      <w:t>-</w:t>
    </w:r>
    <w:del w:id="1376" w:author="Niksic, Lora" w:date="2023-09-05T11:21:00Z">
      <w:r w:rsidR="00391866" w:rsidDel="007262C0">
        <w:rPr>
          <w:rFonts w:asciiTheme="minorHAnsi" w:hAnsiTheme="minorHAnsi" w:cs="Arial"/>
          <w:i/>
          <w:sz w:val="20"/>
          <w:szCs w:val="20"/>
        </w:rPr>
        <w:delText>2023</w:delText>
      </w:r>
    </w:del>
    <w:ins w:id="1377" w:author="Niksic, Lora" w:date="2023-09-05T11:24:00Z">
      <w:r w:rsidR="00666F06">
        <w:rPr>
          <w:rFonts w:asciiTheme="minorHAnsi" w:hAnsiTheme="minorHAnsi" w:cs="Arial"/>
          <w:i/>
          <w:sz w:val="20"/>
          <w:szCs w:val="20"/>
        </w:rPr>
        <w:t>2024</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25A1F" w14:textId="77777777" w:rsidR="00EA3A50" w:rsidRDefault="00EA3A50" w:rsidP="002B0787">
      <w:r>
        <w:separator/>
      </w:r>
    </w:p>
  </w:footnote>
  <w:footnote w:type="continuationSeparator" w:id="0">
    <w:p w14:paraId="59A8C24E" w14:textId="77777777" w:rsidR="00EA3A50" w:rsidRDefault="00EA3A50" w:rsidP="002B0787">
      <w:r>
        <w:continuationSeparator/>
      </w:r>
    </w:p>
  </w:footnote>
  <w:footnote w:type="continuationNotice" w:id="1">
    <w:p w14:paraId="54FCE3F2" w14:textId="77777777" w:rsidR="00EA3A50" w:rsidRDefault="00EA3A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9AFC" w14:textId="77777777" w:rsidR="00163DE5" w:rsidRDefault="00163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C83"/>
    <w:multiLevelType w:val="hybridMultilevel"/>
    <w:tmpl w:val="C5FA8056"/>
    <w:lvl w:ilvl="0" w:tplc="643237A2">
      <w:start w:val="1"/>
      <w:numFmt w:val="lowerLetter"/>
      <w:lvlText w:val="%1."/>
      <w:lvlJc w:val="left"/>
      <w:pPr>
        <w:ind w:left="720" w:hanging="360"/>
      </w:pPr>
      <w:rPr>
        <w:rFonts w:asciiTheme="minorHAnsi" w:hAnsiTheme="minorHAnsi" w:cstheme="minorHAnsi" w:hint="default"/>
        <w:sz w:val="22"/>
      </w:rPr>
    </w:lvl>
    <w:lvl w:ilvl="1" w:tplc="75163474">
      <w:start w:val="1"/>
      <w:numFmt w:val="lowerRoman"/>
      <w:lvlText w:val="%2."/>
      <w:lvlJc w:val="left"/>
      <w:pPr>
        <w:ind w:left="1440" w:hanging="360"/>
      </w:pPr>
      <w:rPr>
        <w:rFonts w:asciiTheme="minorHAnsi" w:hAnsiTheme="minorHAnsi" w:cstheme="minorHAnsi"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C36A57"/>
    <w:multiLevelType w:val="hybridMultilevel"/>
    <w:tmpl w:val="91BE90C4"/>
    <w:lvl w:ilvl="0" w:tplc="1DBAE5D2">
      <w:start w:val="1"/>
      <w:numFmt w:val="lowerLetter"/>
      <w:lvlText w:val="%1."/>
      <w:lvlJc w:val="left"/>
      <w:pPr>
        <w:tabs>
          <w:tab w:val="num" w:pos="1080"/>
        </w:tabs>
        <w:ind w:left="1080" w:hanging="360"/>
      </w:pPr>
      <w:rPr>
        <w:rFonts w:hint="default"/>
      </w:rPr>
    </w:lvl>
    <w:lvl w:ilvl="1" w:tplc="44C83E40">
      <w:start w:val="1"/>
      <w:numFmt w:val="lowerRoman"/>
      <w:lvlText w:val="%2"/>
      <w:lvlJc w:val="left"/>
      <w:pPr>
        <w:tabs>
          <w:tab w:val="num" w:pos="1800"/>
        </w:tabs>
        <w:ind w:left="1800" w:hanging="360"/>
      </w:pPr>
      <w:rPr>
        <w:rFonts w:hint="default"/>
      </w:rPr>
    </w:lvl>
    <w:lvl w:ilvl="2" w:tplc="8A0C8472">
      <w:start w:val="1"/>
      <w:numFmt w:val="bullet"/>
      <w:lvlText w:val=""/>
      <w:lvlJc w:val="left"/>
      <w:pPr>
        <w:tabs>
          <w:tab w:val="num" w:pos="2520"/>
        </w:tabs>
        <w:ind w:left="2520" w:hanging="360"/>
      </w:pPr>
      <w:rPr>
        <w:rFonts w:ascii="Wingdings" w:hAnsi="Wingdings" w:hint="default"/>
      </w:rPr>
    </w:lvl>
    <w:lvl w:ilvl="3" w:tplc="A9CA4B66">
      <w:start w:val="1"/>
      <w:numFmt w:val="bullet"/>
      <w:lvlText w:val=""/>
      <w:lvlJc w:val="left"/>
      <w:pPr>
        <w:tabs>
          <w:tab w:val="num" w:pos="3240"/>
        </w:tabs>
        <w:ind w:left="3240" w:hanging="360"/>
      </w:pPr>
      <w:rPr>
        <w:rFonts w:ascii="Symbol" w:hAnsi="Symbol" w:hint="default"/>
      </w:rPr>
    </w:lvl>
    <w:lvl w:ilvl="4" w:tplc="00C84B00">
      <w:start w:val="1"/>
      <w:numFmt w:val="bullet"/>
      <w:lvlText w:val="o"/>
      <w:lvlJc w:val="left"/>
      <w:pPr>
        <w:tabs>
          <w:tab w:val="num" w:pos="3960"/>
        </w:tabs>
        <w:ind w:left="3960" w:hanging="360"/>
      </w:pPr>
      <w:rPr>
        <w:rFonts w:ascii="Courier New" w:hAnsi="Courier New" w:cs="Courier New" w:hint="default"/>
      </w:rPr>
    </w:lvl>
    <w:lvl w:ilvl="5" w:tplc="B394B660">
      <w:start w:val="1"/>
      <w:numFmt w:val="bullet"/>
      <w:lvlText w:val=""/>
      <w:lvlJc w:val="left"/>
      <w:pPr>
        <w:tabs>
          <w:tab w:val="num" w:pos="4680"/>
        </w:tabs>
        <w:ind w:left="4680" w:hanging="360"/>
      </w:pPr>
      <w:rPr>
        <w:rFonts w:ascii="Wingdings" w:hAnsi="Wingdings" w:hint="default"/>
      </w:rPr>
    </w:lvl>
    <w:lvl w:ilvl="6" w:tplc="085E371A">
      <w:start w:val="1"/>
      <w:numFmt w:val="bullet"/>
      <w:lvlText w:val=""/>
      <w:lvlJc w:val="left"/>
      <w:pPr>
        <w:tabs>
          <w:tab w:val="num" w:pos="5400"/>
        </w:tabs>
        <w:ind w:left="5400" w:hanging="360"/>
      </w:pPr>
      <w:rPr>
        <w:rFonts w:ascii="Symbol" w:hAnsi="Symbol" w:hint="default"/>
      </w:rPr>
    </w:lvl>
    <w:lvl w:ilvl="7" w:tplc="506CC79E">
      <w:start w:val="1"/>
      <w:numFmt w:val="bullet"/>
      <w:lvlText w:val="o"/>
      <w:lvlJc w:val="left"/>
      <w:pPr>
        <w:tabs>
          <w:tab w:val="num" w:pos="6120"/>
        </w:tabs>
        <w:ind w:left="6120" w:hanging="360"/>
      </w:pPr>
      <w:rPr>
        <w:rFonts w:ascii="Courier New" w:hAnsi="Courier New" w:cs="Courier New" w:hint="default"/>
      </w:rPr>
    </w:lvl>
    <w:lvl w:ilvl="8" w:tplc="786A11D6">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0F14AE1"/>
    <w:multiLevelType w:val="hybridMultilevel"/>
    <w:tmpl w:val="3000D7C6"/>
    <w:numStyleLink w:val="Style1"/>
  </w:abstractNum>
  <w:abstractNum w:abstractNumId="3" w15:restartNumberingAfterBreak="0">
    <w:nsid w:val="019B483D"/>
    <w:multiLevelType w:val="hybridMultilevel"/>
    <w:tmpl w:val="396E7C9C"/>
    <w:lvl w:ilvl="0" w:tplc="04090019">
      <w:start w:val="1"/>
      <w:numFmt w:val="lowerLetter"/>
      <w:lvlText w:val="%1."/>
      <w:lvlJc w:val="left"/>
      <w:pPr>
        <w:tabs>
          <w:tab w:val="num" w:pos="1440"/>
        </w:tabs>
        <w:ind w:left="1080" w:hanging="360"/>
      </w:pPr>
      <w:rPr>
        <w:rFonts w:hint="default"/>
        <w:sz w:val="22"/>
      </w:rPr>
    </w:lvl>
    <w:lvl w:ilvl="1" w:tplc="7EB21632">
      <w:start w:val="1"/>
      <w:numFmt w:val="lowerRoman"/>
      <w:lvlText w:val="%2."/>
      <w:lvlJc w:val="left"/>
      <w:pPr>
        <w:tabs>
          <w:tab w:val="num" w:pos="1800"/>
        </w:tabs>
        <w:ind w:left="1800" w:hanging="360"/>
      </w:pPr>
      <w:rPr>
        <w:rFonts w:ascii="Arial" w:hAnsi="Arial" w:hint="default"/>
        <w:sz w:val="24"/>
      </w:rPr>
    </w:lvl>
    <w:lvl w:ilvl="2" w:tplc="0016C2FA">
      <w:start w:val="1"/>
      <w:numFmt w:val="bullet"/>
      <w:lvlText w:val=""/>
      <w:lvlJc w:val="left"/>
      <w:pPr>
        <w:tabs>
          <w:tab w:val="num" w:pos="2520"/>
        </w:tabs>
        <w:ind w:left="2520" w:hanging="360"/>
      </w:pPr>
      <w:rPr>
        <w:rFonts w:ascii="Wingdings" w:hAnsi="Wingdings" w:hint="default"/>
      </w:rPr>
    </w:lvl>
    <w:lvl w:ilvl="3" w:tplc="7E4A6030">
      <w:start w:val="1"/>
      <w:numFmt w:val="bullet"/>
      <w:lvlText w:val=""/>
      <w:lvlJc w:val="left"/>
      <w:pPr>
        <w:tabs>
          <w:tab w:val="num" w:pos="3240"/>
        </w:tabs>
        <w:ind w:left="3240" w:hanging="360"/>
      </w:pPr>
      <w:rPr>
        <w:rFonts w:ascii="Symbol" w:hAnsi="Symbol" w:hint="default"/>
      </w:rPr>
    </w:lvl>
    <w:lvl w:ilvl="4" w:tplc="6DCCBE86">
      <w:start w:val="1"/>
      <w:numFmt w:val="bullet"/>
      <w:lvlText w:val="o"/>
      <w:lvlJc w:val="left"/>
      <w:pPr>
        <w:tabs>
          <w:tab w:val="num" w:pos="3960"/>
        </w:tabs>
        <w:ind w:left="3960" w:hanging="360"/>
      </w:pPr>
      <w:rPr>
        <w:rFonts w:ascii="Courier New" w:hAnsi="Courier New" w:cs="Courier New" w:hint="default"/>
      </w:rPr>
    </w:lvl>
    <w:lvl w:ilvl="5" w:tplc="D2660EE4">
      <w:start w:val="1"/>
      <w:numFmt w:val="bullet"/>
      <w:lvlText w:val=""/>
      <w:lvlJc w:val="left"/>
      <w:pPr>
        <w:tabs>
          <w:tab w:val="num" w:pos="4680"/>
        </w:tabs>
        <w:ind w:left="4680" w:hanging="360"/>
      </w:pPr>
      <w:rPr>
        <w:rFonts w:ascii="Wingdings" w:hAnsi="Wingdings" w:hint="default"/>
      </w:rPr>
    </w:lvl>
    <w:lvl w:ilvl="6" w:tplc="84CC2138">
      <w:start w:val="1"/>
      <w:numFmt w:val="bullet"/>
      <w:lvlText w:val=""/>
      <w:lvlJc w:val="left"/>
      <w:pPr>
        <w:tabs>
          <w:tab w:val="num" w:pos="5400"/>
        </w:tabs>
        <w:ind w:left="5400" w:hanging="360"/>
      </w:pPr>
      <w:rPr>
        <w:rFonts w:ascii="Symbol" w:hAnsi="Symbol" w:hint="default"/>
      </w:rPr>
    </w:lvl>
    <w:lvl w:ilvl="7" w:tplc="C37866FA">
      <w:start w:val="1"/>
      <w:numFmt w:val="bullet"/>
      <w:lvlText w:val="o"/>
      <w:lvlJc w:val="left"/>
      <w:pPr>
        <w:tabs>
          <w:tab w:val="num" w:pos="6120"/>
        </w:tabs>
        <w:ind w:left="6120" w:hanging="360"/>
      </w:pPr>
      <w:rPr>
        <w:rFonts w:ascii="Courier New" w:hAnsi="Courier New" w:cs="Courier New" w:hint="default"/>
      </w:rPr>
    </w:lvl>
    <w:lvl w:ilvl="8" w:tplc="11DEAF12">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2181045"/>
    <w:multiLevelType w:val="hybridMultilevel"/>
    <w:tmpl w:val="3000D7C6"/>
    <w:numStyleLink w:val="Style1"/>
  </w:abstractNum>
  <w:abstractNum w:abstractNumId="5" w15:restartNumberingAfterBreak="0">
    <w:nsid w:val="02383EA9"/>
    <w:multiLevelType w:val="hybridMultilevel"/>
    <w:tmpl w:val="91BE90C4"/>
    <w:lvl w:ilvl="0" w:tplc="B0E6120E">
      <w:start w:val="1"/>
      <w:numFmt w:val="lowerLetter"/>
      <w:lvlText w:val="%1."/>
      <w:lvlJc w:val="left"/>
      <w:pPr>
        <w:tabs>
          <w:tab w:val="num" w:pos="1080"/>
        </w:tabs>
        <w:ind w:left="1080" w:hanging="360"/>
      </w:pPr>
      <w:rPr>
        <w:rFonts w:hint="default"/>
      </w:rPr>
    </w:lvl>
    <w:lvl w:ilvl="1" w:tplc="29C27628">
      <w:start w:val="1"/>
      <w:numFmt w:val="lowerRoman"/>
      <w:lvlText w:val="%2"/>
      <w:lvlJc w:val="left"/>
      <w:pPr>
        <w:tabs>
          <w:tab w:val="num" w:pos="1800"/>
        </w:tabs>
        <w:ind w:left="1800" w:hanging="360"/>
      </w:pPr>
      <w:rPr>
        <w:rFonts w:hint="default"/>
      </w:rPr>
    </w:lvl>
    <w:lvl w:ilvl="2" w:tplc="6C0A2028">
      <w:start w:val="1"/>
      <w:numFmt w:val="bullet"/>
      <w:lvlText w:val=""/>
      <w:lvlJc w:val="left"/>
      <w:pPr>
        <w:tabs>
          <w:tab w:val="num" w:pos="2520"/>
        </w:tabs>
        <w:ind w:left="2520" w:hanging="360"/>
      </w:pPr>
      <w:rPr>
        <w:rFonts w:ascii="Wingdings" w:hAnsi="Wingdings" w:hint="default"/>
      </w:rPr>
    </w:lvl>
    <w:lvl w:ilvl="3" w:tplc="F38E28A6">
      <w:start w:val="1"/>
      <w:numFmt w:val="bullet"/>
      <w:lvlText w:val=""/>
      <w:lvlJc w:val="left"/>
      <w:pPr>
        <w:tabs>
          <w:tab w:val="num" w:pos="3240"/>
        </w:tabs>
        <w:ind w:left="3240" w:hanging="360"/>
      </w:pPr>
      <w:rPr>
        <w:rFonts w:ascii="Symbol" w:hAnsi="Symbol" w:hint="default"/>
      </w:rPr>
    </w:lvl>
    <w:lvl w:ilvl="4" w:tplc="D7EABEE2">
      <w:start w:val="1"/>
      <w:numFmt w:val="bullet"/>
      <w:lvlText w:val="o"/>
      <w:lvlJc w:val="left"/>
      <w:pPr>
        <w:tabs>
          <w:tab w:val="num" w:pos="3960"/>
        </w:tabs>
        <w:ind w:left="3960" w:hanging="360"/>
      </w:pPr>
      <w:rPr>
        <w:rFonts w:ascii="Courier New" w:hAnsi="Courier New" w:cs="Courier New" w:hint="default"/>
      </w:rPr>
    </w:lvl>
    <w:lvl w:ilvl="5" w:tplc="64F21032">
      <w:start w:val="1"/>
      <w:numFmt w:val="bullet"/>
      <w:lvlText w:val=""/>
      <w:lvlJc w:val="left"/>
      <w:pPr>
        <w:tabs>
          <w:tab w:val="num" w:pos="4680"/>
        </w:tabs>
        <w:ind w:left="4680" w:hanging="360"/>
      </w:pPr>
      <w:rPr>
        <w:rFonts w:ascii="Wingdings" w:hAnsi="Wingdings" w:hint="default"/>
      </w:rPr>
    </w:lvl>
    <w:lvl w:ilvl="6" w:tplc="ACAE326E">
      <w:start w:val="1"/>
      <w:numFmt w:val="bullet"/>
      <w:lvlText w:val=""/>
      <w:lvlJc w:val="left"/>
      <w:pPr>
        <w:tabs>
          <w:tab w:val="num" w:pos="5400"/>
        </w:tabs>
        <w:ind w:left="5400" w:hanging="360"/>
      </w:pPr>
      <w:rPr>
        <w:rFonts w:ascii="Symbol" w:hAnsi="Symbol" w:hint="default"/>
      </w:rPr>
    </w:lvl>
    <w:lvl w:ilvl="7" w:tplc="F5B6EB3E">
      <w:start w:val="1"/>
      <w:numFmt w:val="bullet"/>
      <w:lvlText w:val="o"/>
      <w:lvlJc w:val="left"/>
      <w:pPr>
        <w:tabs>
          <w:tab w:val="num" w:pos="6120"/>
        </w:tabs>
        <w:ind w:left="6120" w:hanging="360"/>
      </w:pPr>
      <w:rPr>
        <w:rFonts w:ascii="Courier New" w:hAnsi="Courier New" w:cs="Courier New" w:hint="default"/>
      </w:rPr>
    </w:lvl>
    <w:lvl w:ilvl="8" w:tplc="3B50C746">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24B249E"/>
    <w:multiLevelType w:val="hybridMultilevel"/>
    <w:tmpl w:val="3000D7C6"/>
    <w:lvl w:ilvl="0" w:tplc="B80C450A">
      <w:start w:val="1"/>
      <w:numFmt w:val="lowerLetter"/>
      <w:lvlText w:val="%1."/>
      <w:lvlJc w:val="left"/>
      <w:pPr>
        <w:tabs>
          <w:tab w:val="num" w:pos="1260"/>
        </w:tabs>
        <w:ind w:left="1260" w:hanging="360"/>
      </w:pPr>
      <w:rPr>
        <w:rFonts w:ascii="Calibri" w:eastAsia="Times New Roman" w:hAnsi="Calibri" w:cs="Arial"/>
        <w:sz w:val="22"/>
      </w:rPr>
    </w:lvl>
    <w:lvl w:ilvl="1" w:tplc="1FFEA272">
      <w:start w:val="1"/>
      <w:numFmt w:val="lowerRoman"/>
      <w:lvlText w:val="%2."/>
      <w:lvlJc w:val="left"/>
      <w:pPr>
        <w:tabs>
          <w:tab w:val="num" w:pos="1800"/>
        </w:tabs>
        <w:ind w:left="1800" w:hanging="360"/>
      </w:pPr>
      <w:rPr>
        <w:rFonts w:ascii="Arial" w:hAnsi="Arial"/>
        <w:sz w:val="24"/>
      </w:rPr>
    </w:lvl>
    <w:lvl w:ilvl="2" w:tplc="6CA8DC00">
      <w:start w:val="1"/>
      <w:numFmt w:val="bullet"/>
      <w:lvlText w:val=""/>
      <w:lvlJc w:val="left"/>
      <w:pPr>
        <w:tabs>
          <w:tab w:val="num" w:pos="2520"/>
        </w:tabs>
        <w:ind w:left="2520" w:hanging="360"/>
      </w:pPr>
      <w:rPr>
        <w:rFonts w:ascii="Wingdings" w:hAnsi="Wingdings" w:hint="default"/>
      </w:rPr>
    </w:lvl>
    <w:lvl w:ilvl="3" w:tplc="91BC657A">
      <w:start w:val="1"/>
      <w:numFmt w:val="bullet"/>
      <w:lvlText w:val=""/>
      <w:lvlJc w:val="left"/>
      <w:pPr>
        <w:tabs>
          <w:tab w:val="num" w:pos="3240"/>
        </w:tabs>
        <w:ind w:left="3240" w:hanging="360"/>
      </w:pPr>
      <w:rPr>
        <w:rFonts w:ascii="Symbol" w:hAnsi="Symbol" w:hint="default"/>
      </w:rPr>
    </w:lvl>
    <w:lvl w:ilvl="4" w:tplc="6D20F76C">
      <w:start w:val="1"/>
      <w:numFmt w:val="bullet"/>
      <w:lvlText w:val="o"/>
      <w:lvlJc w:val="left"/>
      <w:pPr>
        <w:tabs>
          <w:tab w:val="num" w:pos="3960"/>
        </w:tabs>
        <w:ind w:left="3960" w:hanging="360"/>
      </w:pPr>
      <w:rPr>
        <w:rFonts w:ascii="Courier New" w:hAnsi="Courier New" w:cs="Courier New" w:hint="default"/>
      </w:rPr>
    </w:lvl>
    <w:lvl w:ilvl="5" w:tplc="7F94E982">
      <w:start w:val="1"/>
      <w:numFmt w:val="bullet"/>
      <w:lvlText w:val=""/>
      <w:lvlJc w:val="left"/>
      <w:pPr>
        <w:tabs>
          <w:tab w:val="num" w:pos="4680"/>
        </w:tabs>
        <w:ind w:left="4680" w:hanging="360"/>
      </w:pPr>
      <w:rPr>
        <w:rFonts w:ascii="Wingdings" w:hAnsi="Wingdings" w:hint="default"/>
      </w:rPr>
    </w:lvl>
    <w:lvl w:ilvl="6" w:tplc="AF50FB6A">
      <w:start w:val="1"/>
      <w:numFmt w:val="bullet"/>
      <w:lvlText w:val=""/>
      <w:lvlJc w:val="left"/>
      <w:pPr>
        <w:tabs>
          <w:tab w:val="num" w:pos="5400"/>
        </w:tabs>
        <w:ind w:left="5400" w:hanging="360"/>
      </w:pPr>
      <w:rPr>
        <w:rFonts w:ascii="Symbol" w:hAnsi="Symbol" w:hint="default"/>
      </w:rPr>
    </w:lvl>
    <w:lvl w:ilvl="7" w:tplc="B7244D66">
      <w:start w:val="1"/>
      <w:numFmt w:val="bullet"/>
      <w:lvlText w:val="o"/>
      <w:lvlJc w:val="left"/>
      <w:pPr>
        <w:tabs>
          <w:tab w:val="num" w:pos="6120"/>
        </w:tabs>
        <w:ind w:left="6120" w:hanging="360"/>
      </w:pPr>
      <w:rPr>
        <w:rFonts w:ascii="Courier New" w:hAnsi="Courier New" w:cs="Courier New" w:hint="default"/>
      </w:rPr>
    </w:lvl>
    <w:lvl w:ilvl="8" w:tplc="ACDC242E">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2B61F96"/>
    <w:multiLevelType w:val="hybridMultilevel"/>
    <w:tmpl w:val="0146373E"/>
    <w:lvl w:ilvl="0" w:tplc="D8FA7D8A">
      <w:start w:val="1"/>
      <w:numFmt w:val="lowerLetter"/>
      <w:lvlText w:val="%1."/>
      <w:lvlJc w:val="left"/>
      <w:pPr>
        <w:tabs>
          <w:tab w:val="num" w:pos="1080"/>
        </w:tabs>
        <w:ind w:left="1080" w:hanging="360"/>
      </w:pPr>
      <w:rPr>
        <w:rFonts w:ascii="Arial" w:hAnsi="Arial" w:hint="default"/>
        <w:sz w:val="22"/>
      </w:rPr>
    </w:lvl>
    <w:lvl w:ilvl="1" w:tplc="99FA9816">
      <w:start w:val="1"/>
      <w:numFmt w:val="lowerRoman"/>
      <w:lvlText w:val="%2."/>
      <w:lvlJc w:val="left"/>
      <w:pPr>
        <w:tabs>
          <w:tab w:val="num" w:pos="1800"/>
        </w:tabs>
        <w:ind w:left="1800" w:hanging="360"/>
      </w:pPr>
      <w:rPr>
        <w:rFonts w:asciiTheme="minorHAnsi" w:hAnsiTheme="minorHAnsi" w:cstheme="minorHAnsi" w:hint="default"/>
        <w:sz w:val="22"/>
        <w:szCs w:val="22"/>
      </w:rPr>
    </w:lvl>
    <w:lvl w:ilvl="2" w:tplc="8496D360">
      <w:start w:val="1"/>
      <w:numFmt w:val="bullet"/>
      <w:lvlText w:val=""/>
      <w:lvlJc w:val="left"/>
      <w:pPr>
        <w:tabs>
          <w:tab w:val="num" w:pos="2520"/>
        </w:tabs>
        <w:ind w:left="2520" w:hanging="360"/>
      </w:pPr>
      <w:rPr>
        <w:rFonts w:ascii="Wingdings" w:hAnsi="Wingdings" w:hint="default"/>
      </w:rPr>
    </w:lvl>
    <w:lvl w:ilvl="3" w:tplc="A7281204">
      <w:start w:val="1"/>
      <w:numFmt w:val="bullet"/>
      <w:lvlText w:val=""/>
      <w:lvlJc w:val="left"/>
      <w:pPr>
        <w:tabs>
          <w:tab w:val="num" w:pos="3240"/>
        </w:tabs>
        <w:ind w:left="3240" w:hanging="360"/>
      </w:pPr>
      <w:rPr>
        <w:rFonts w:ascii="Symbol" w:hAnsi="Symbol" w:hint="default"/>
      </w:rPr>
    </w:lvl>
    <w:lvl w:ilvl="4" w:tplc="A6FA5ED4">
      <w:start w:val="1"/>
      <w:numFmt w:val="bullet"/>
      <w:lvlText w:val="o"/>
      <w:lvlJc w:val="left"/>
      <w:pPr>
        <w:tabs>
          <w:tab w:val="num" w:pos="3960"/>
        </w:tabs>
        <w:ind w:left="3960" w:hanging="360"/>
      </w:pPr>
      <w:rPr>
        <w:rFonts w:ascii="Courier New" w:hAnsi="Courier New" w:cs="Courier New" w:hint="default"/>
      </w:rPr>
    </w:lvl>
    <w:lvl w:ilvl="5" w:tplc="8126EF0E">
      <w:start w:val="1"/>
      <w:numFmt w:val="bullet"/>
      <w:lvlText w:val=""/>
      <w:lvlJc w:val="left"/>
      <w:pPr>
        <w:tabs>
          <w:tab w:val="num" w:pos="4680"/>
        </w:tabs>
        <w:ind w:left="4680" w:hanging="360"/>
      </w:pPr>
      <w:rPr>
        <w:rFonts w:ascii="Wingdings" w:hAnsi="Wingdings" w:hint="default"/>
      </w:rPr>
    </w:lvl>
    <w:lvl w:ilvl="6" w:tplc="6D62CF5E">
      <w:start w:val="1"/>
      <w:numFmt w:val="bullet"/>
      <w:lvlText w:val=""/>
      <w:lvlJc w:val="left"/>
      <w:pPr>
        <w:tabs>
          <w:tab w:val="num" w:pos="5400"/>
        </w:tabs>
        <w:ind w:left="5400" w:hanging="360"/>
      </w:pPr>
      <w:rPr>
        <w:rFonts w:ascii="Symbol" w:hAnsi="Symbol" w:hint="default"/>
      </w:rPr>
    </w:lvl>
    <w:lvl w:ilvl="7" w:tplc="D324A7C0">
      <w:start w:val="1"/>
      <w:numFmt w:val="bullet"/>
      <w:lvlText w:val="o"/>
      <w:lvlJc w:val="left"/>
      <w:pPr>
        <w:tabs>
          <w:tab w:val="num" w:pos="6120"/>
        </w:tabs>
        <w:ind w:left="6120" w:hanging="360"/>
      </w:pPr>
      <w:rPr>
        <w:rFonts w:ascii="Courier New" w:hAnsi="Courier New" w:cs="Courier New" w:hint="default"/>
      </w:rPr>
    </w:lvl>
    <w:lvl w:ilvl="8" w:tplc="DDB85BDA">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2D561EE"/>
    <w:multiLevelType w:val="multilevel"/>
    <w:tmpl w:val="6B56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2F47F96"/>
    <w:multiLevelType w:val="multilevel"/>
    <w:tmpl w:val="0010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34764DD"/>
    <w:multiLevelType w:val="hybridMultilevel"/>
    <w:tmpl w:val="866AF77C"/>
    <w:lvl w:ilvl="0" w:tplc="E5F22CF4">
      <w:start w:val="1"/>
      <w:numFmt w:val="lowerLetter"/>
      <w:lvlText w:val="%1."/>
      <w:lvlJc w:val="left"/>
      <w:pPr>
        <w:tabs>
          <w:tab w:val="num" w:pos="1080"/>
        </w:tabs>
        <w:ind w:left="1080" w:hanging="360"/>
      </w:pPr>
      <w:rPr>
        <w:rFonts w:asciiTheme="minorHAnsi" w:hAnsiTheme="minorHAnsi" w:cstheme="minorHAnsi" w:hint="default"/>
        <w:sz w:val="22"/>
      </w:rPr>
    </w:lvl>
    <w:lvl w:ilvl="1" w:tplc="03507FCA">
      <w:start w:val="1"/>
      <w:numFmt w:val="lowerRoman"/>
      <w:lvlText w:val="%2."/>
      <w:lvlJc w:val="left"/>
      <w:pPr>
        <w:tabs>
          <w:tab w:val="num" w:pos="1800"/>
        </w:tabs>
        <w:ind w:left="1800" w:hanging="360"/>
      </w:pPr>
      <w:rPr>
        <w:rFonts w:ascii="Arial" w:hAnsi="Arial" w:hint="default"/>
        <w:sz w:val="24"/>
      </w:rPr>
    </w:lvl>
    <w:lvl w:ilvl="2" w:tplc="03E4B91E">
      <w:start w:val="1"/>
      <w:numFmt w:val="bullet"/>
      <w:lvlText w:val=""/>
      <w:lvlJc w:val="left"/>
      <w:pPr>
        <w:tabs>
          <w:tab w:val="num" w:pos="2520"/>
        </w:tabs>
        <w:ind w:left="2520" w:hanging="360"/>
      </w:pPr>
      <w:rPr>
        <w:rFonts w:ascii="Wingdings" w:hAnsi="Wingdings" w:hint="default"/>
      </w:rPr>
    </w:lvl>
    <w:lvl w:ilvl="3" w:tplc="41FEFAA6">
      <w:start w:val="1"/>
      <w:numFmt w:val="bullet"/>
      <w:lvlText w:val=""/>
      <w:lvlJc w:val="left"/>
      <w:pPr>
        <w:tabs>
          <w:tab w:val="num" w:pos="3240"/>
        </w:tabs>
        <w:ind w:left="3240" w:hanging="360"/>
      </w:pPr>
      <w:rPr>
        <w:rFonts w:ascii="Symbol" w:hAnsi="Symbol" w:hint="default"/>
      </w:rPr>
    </w:lvl>
    <w:lvl w:ilvl="4" w:tplc="7206AEB4">
      <w:start w:val="1"/>
      <w:numFmt w:val="bullet"/>
      <w:lvlText w:val="o"/>
      <w:lvlJc w:val="left"/>
      <w:pPr>
        <w:tabs>
          <w:tab w:val="num" w:pos="3960"/>
        </w:tabs>
        <w:ind w:left="3960" w:hanging="360"/>
      </w:pPr>
      <w:rPr>
        <w:rFonts w:ascii="Courier New" w:hAnsi="Courier New" w:cs="Courier New" w:hint="default"/>
      </w:rPr>
    </w:lvl>
    <w:lvl w:ilvl="5" w:tplc="E5AEC19C">
      <w:start w:val="1"/>
      <w:numFmt w:val="bullet"/>
      <w:lvlText w:val=""/>
      <w:lvlJc w:val="left"/>
      <w:pPr>
        <w:tabs>
          <w:tab w:val="num" w:pos="4680"/>
        </w:tabs>
        <w:ind w:left="4680" w:hanging="360"/>
      </w:pPr>
      <w:rPr>
        <w:rFonts w:ascii="Wingdings" w:hAnsi="Wingdings" w:hint="default"/>
      </w:rPr>
    </w:lvl>
    <w:lvl w:ilvl="6" w:tplc="00B46522">
      <w:start w:val="1"/>
      <w:numFmt w:val="bullet"/>
      <w:lvlText w:val=""/>
      <w:lvlJc w:val="left"/>
      <w:pPr>
        <w:tabs>
          <w:tab w:val="num" w:pos="5400"/>
        </w:tabs>
        <w:ind w:left="5400" w:hanging="360"/>
      </w:pPr>
      <w:rPr>
        <w:rFonts w:ascii="Symbol" w:hAnsi="Symbol" w:hint="default"/>
      </w:rPr>
    </w:lvl>
    <w:lvl w:ilvl="7" w:tplc="61AA40D6">
      <w:start w:val="1"/>
      <w:numFmt w:val="bullet"/>
      <w:lvlText w:val="o"/>
      <w:lvlJc w:val="left"/>
      <w:pPr>
        <w:tabs>
          <w:tab w:val="num" w:pos="6120"/>
        </w:tabs>
        <w:ind w:left="6120" w:hanging="360"/>
      </w:pPr>
      <w:rPr>
        <w:rFonts w:ascii="Courier New" w:hAnsi="Courier New" w:cs="Courier New" w:hint="default"/>
      </w:rPr>
    </w:lvl>
    <w:lvl w:ilvl="8" w:tplc="C4A8156A">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480621"/>
    <w:multiLevelType w:val="hybridMultilevel"/>
    <w:tmpl w:val="3000D7C6"/>
    <w:numStyleLink w:val="Style1"/>
  </w:abstractNum>
  <w:abstractNum w:abstractNumId="12" w15:restartNumberingAfterBreak="0">
    <w:nsid w:val="04A01F56"/>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4C93594"/>
    <w:multiLevelType w:val="hybridMultilevel"/>
    <w:tmpl w:val="91BE90C4"/>
    <w:lvl w:ilvl="0" w:tplc="233AE64C">
      <w:start w:val="1"/>
      <w:numFmt w:val="lowerLetter"/>
      <w:lvlText w:val="%1."/>
      <w:lvlJc w:val="left"/>
      <w:pPr>
        <w:tabs>
          <w:tab w:val="num" w:pos="1080"/>
        </w:tabs>
        <w:ind w:left="1080" w:hanging="360"/>
      </w:pPr>
      <w:rPr>
        <w:rFonts w:hint="default"/>
      </w:rPr>
    </w:lvl>
    <w:lvl w:ilvl="1" w:tplc="8C8A1CBE">
      <w:start w:val="1"/>
      <w:numFmt w:val="lowerRoman"/>
      <w:lvlText w:val="%2"/>
      <w:lvlJc w:val="left"/>
      <w:pPr>
        <w:tabs>
          <w:tab w:val="num" w:pos="1800"/>
        </w:tabs>
        <w:ind w:left="1800" w:hanging="360"/>
      </w:pPr>
      <w:rPr>
        <w:rFonts w:hint="default"/>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541388F"/>
    <w:multiLevelType w:val="multilevel"/>
    <w:tmpl w:val="FB6C0F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5DA1BBE"/>
    <w:multiLevelType w:val="hybridMultilevel"/>
    <w:tmpl w:val="5556329C"/>
    <w:lvl w:ilvl="0" w:tplc="DE28541C">
      <w:start w:val="1"/>
      <w:numFmt w:val="lowerLetter"/>
      <w:lvlText w:val="%1."/>
      <w:lvlJc w:val="left"/>
      <w:pPr>
        <w:tabs>
          <w:tab w:val="num" w:pos="1080"/>
        </w:tabs>
        <w:ind w:left="1080" w:hanging="360"/>
      </w:pPr>
      <w:rPr>
        <w:rFonts w:ascii="Calibri" w:eastAsia="Times New Roman" w:hAnsi="Calibri" w:cs="Calibri" w:hint="default"/>
        <w:color w:val="000000"/>
        <w:sz w:val="22"/>
        <w:szCs w:val="22"/>
      </w:rPr>
    </w:lvl>
    <w:lvl w:ilvl="1" w:tplc="A2C4A69A">
      <w:start w:val="1"/>
      <w:numFmt w:val="lowerRoman"/>
      <w:lvlText w:val="%2"/>
      <w:lvlJc w:val="left"/>
      <w:pPr>
        <w:tabs>
          <w:tab w:val="num" w:pos="1800"/>
        </w:tabs>
        <w:ind w:left="1800" w:hanging="360"/>
      </w:pPr>
      <w:rPr>
        <w:rFonts w:hint="default"/>
      </w:rPr>
    </w:lvl>
    <w:lvl w:ilvl="2" w:tplc="D5C209D6">
      <w:start w:val="1"/>
      <w:numFmt w:val="bullet"/>
      <w:lvlText w:val=""/>
      <w:lvlJc w:val="left"/>
      <w:pPr>
        <w:tabs>
          <w:tab w:val="num" w:pos="2520"/>
        </w:tabs>
        <w:ind w:left="2520" w:hanging="360"/>
      </w:pPr>
      <w:rPr>
        <w:rFonts w:ascii="Wingdings" w:hAnsi="Wingdings" w:hint="default"/>
      </w:rPr>
    </w:lvl>
    <w:lvl w:ilvl="3" w:tplc="B7D6120C">
      <w:start w:val="1"/>
      <w:numFmt w:val="bullet"/>
      <w:lvlText w:val=""/>
      <w:lvlJc w:val="left"/>
      <w:pPr>
        <w:tabs>
          <w:tab w:val="num" w:pos="3240"/>
        </w:tabs>
        <w:ind w:left="3240" w:hanging="360"/>
      </w:pPr>
      <w:rPr>
        <w:rFonts w:ascii="Symbol" w:hAnsi="Symbol" w:hint="default"/>
      </w:rPr>
    </w:lvl>
    <w:lvl w:ilvl="4" w:tplc="9A2E6FAC">
      <w:start w:val="1"/>
      <w:numFmt w:val="bullet"/>
      <w:lvlText w:val="o"/>
      <w:lvlJc w:val="left"/>
      <w:pPr>
        <w:tabs>
          <w:tab w:val="num" w:pos="3960"/>
        </w:tabs>
        <w:ind w:left="3960" w:hanging="360"/>
      </w:pPr>
      <w:rPr>
        <w:rFonts w:ascii="Courier New" w:hAnsi="Courier New" w:cs="Courier New" w:hint="default"/>
      </w:rPr>
    </w:lvl>
    <w:lvl w:ilvl="5" w:tplc="8C46F93A">
      <w:start w:val="1"/>
      <w:numFmt w:val="bullet"/>
      <w:lvlText w:val=""/>
      <w:lvlJc w:val="left"/>
      <w:pPr>
        <w:tabs>
          <w:tab w:val="num" w:pos="4680"/>
        </w:tabs>
        <w:ind w:left="4680" w:hanging="360"/>
      </w:pPr>
      <w:rPr>
        <w:rFonts w:ascii="Wingdings" w:hAnsi="Wingdings" w:hint="default"/>
      </w:rPr>
    </w:lvl>
    <w:lvl w:ilvl="6" w:tplc="DEDAEB98">
      <w:start w:val="1"/>
      <w:numFmt w:val="bullet"/>
      <w:lvlText w:val=""/>
      <w:lvlJc w:val="left"/>
      <w:pPr>
        <w:tabs>
          <w:tab w:val="num" w:pos="5400"/>
        </w:tabs>
        <w:ind w:left="5400" w:hanging="360"/>
      </w:pPr>
      <w:rPr>
        <w:rFonts w:ascii="Symbol" w:hAnsi="Symbol" w:hint="default"/>
      </w:rPr>
    </w:lvl>
    <w:lvl w:ilvl="7" w:tplc="C66EF824">
      <w:start w:val="1"/>
      <w:numFmt w:val="bullet"/>
      <w:lvlText w:val="o"/>
      <w:lvlJc w:val="left"/>
      <w:pPr>
        <w:tabs>
          <w:tab w:val="num" w:pos="6120"/>
        </w:tabs>
        <w:ind w:left="6120" w:hanging="360"/>
      </w:pPr>
      <w:rPr>
        <w:rFonts w:ascii="Courier New" w:hAnsi="Courier New" w:cs="Courier New" w:hint="default"/>
      </w:rPr>
    </w:lvl>
    <w:lvl w:ilvl="8" w:tplc="45F65960">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6A33C35"/>
    <w:multiLevelType w:val="hybridMultilevel"/>
    <w:tmpl w:val="2674AEA4"/>
    <w:lvl w:ilvl="0" w:tplc="5C3E54BA">
      <w:start w:val="1"/>
      <w:numFmt w:val="lowerLetter"/>
      <w:lvlText w:val="%1."/>
      <w:lvlJc w:val="left"/>
      <w:pPr>
        <w:tabs>
          <w:tab w:val="num" w:pos="1080"/>
        </w:tabs>
        <w:ind w:left="1080" w:hanging="360"/>
      </w:pPr>
      <w:rPr>
        <w:rFonts w:asciiTheme="minorHAnsi" w:hAnsiTheme="minorHAnsi" w:cstheme="minorHAnsi" w:hint="default"/>
        <w:sz w:val="22"/>
      </w:rPr>
    </w:lvl>
    <w:lvl w:ilvl="1" w:tplc="3B988732">
      <w:start w:val="1"/>
      <w:numFmt w:val="lowerRoman"/>
      <w:lvlText w:val="%2."/>
      <w:lvlJc w:val="left"/>
      <w:pPr>
        <w:tabs>
          <w:tab w:val="num" w:pos="1800"/>
        </w:tabs>
        <w:ind w:left="1800" w:hanging="360"/>
      </w:pPr>
      <w:rPr>
        <w:rFonts w:ascii="Arial" w:hAnsi="Arial"/>
        <w:sz w:val="24"/>
      </w:rPr>
    </w:lvl>
    <w:lvl w:ilvl="2" w:tplc="08B080E6">
      <w:start w:val="1"/>
      <w:numFmt w:val="bullet"/>
      <w:lvlText w:val=""/>
      <w:lvlJc w:val="left"/>
      <w:pPr>
        <w:tabs>
          <w:tab w:val="num" w:pos="2520"/>
        </w:tabs>
        <w:ind w:left="2520" w:hanging="360"/>
      </w:pPr>
      <w:rPr>
        <w:rFonts w:ascii="Wingdings" w:hAnsi="Wingdings" w:hint="default"/>
      </w:rPr>
    </w:lvl>
    <w:lvl w:ilvl="3" w:tplc="68B09CFC">
      <w:start w:val="1"/>
      <w:numFmt w:val="bullet"/>
      <w:lvlText w:val=""/>
      <w:lvlJc w:val="left"/>
      <w:pPr>
        <w:tabs>
          <w:tab w:val="num" w:pos="3240"/>
        </w:tabs>
        <w:ind w:left="3240" w:hanging="360"/>
      </w:pPr>
      <w:rPr>
        <w:rFonts w:ascii="Symbol" w:hAnsi="Symbol" w:hint="default"/>
      </w:rPr>
    </w:lvl>
    <w:lvl w:ilvl="4" w:tplc="14FA2B8C">
      <w:start w:val="1"/>
      <w:numFmt w:val="bullet"/>
      <w:lvlText w:val="o"/>
      <w:lvlJc w:val="left"/>
      <w:pPr>
        <w:tabs>
          <w:tab w:val="num" w:pos="3960"/>
        </w:tabs>
        <w:ind w:left="3960" w:hanging="360"/>
      </w:pPr>
      <w:rPr>
        <w:rFonts w:ascii="Courier New" w:hAnsi="Courier New" w:cs="Courier New" w:hint="default"/>
      </w:rPr>
    </w:lvl>
    <w:lvl w:ilvl="5" w:tplc="F5381A78">
      <w:start w:val="1"/>
      <w:numFmt w:val="bullet"/>
      <w:lvlText w:val=""/>
      <w:lvlJc w:val="left"/>
      <w:pPr>
        <w:tabs>
          <w:tab w:val="num" w:pos="4680"/>
        </w:tabs>
        <w:ind w:left="4680" w:hanging="360"/>
      </w:pPr>
      <w:rPr>
        <w:rFonts w:ascii="Wingdings" w:hAnsi="Wingdings" w:hint="default"/>
      </w:rPr>
    </w:lvl>
    <w:lvl w:ilvl="6" w:tplc="E5907BCC">
      <w:start w:val="1"/>
      <w:numFmt w:val="bullet"/>
      <w:lvlText w:val=""/>
      <w:lvlJc w:val="left"/>
      <w:pPr>
        <w:tabs>
          <w:tab w:val="num" w:pos="5400"/>
        </w:tabs>
        <w:ind w:left="5400" w:hanging="360"/>
      </w:pPr>
      <w:rPr>
        <w:rFonts w:ascii="Symbol" w:hAnsi="Symbol" w:hint="default"/>
      </w:rPr>
    </w:lvl>
    <w:lvl w:ilvl="7" w:tplc="B90CA8B6">
      <w:start w:val="1"/>
      <w:numFmt w:val="bullet"/>
      <w:lvlText w:val="o"/>
      <w:lvlJc w:val="left"/>
      <w:pPr>
        <w:tabs>
          <w:tab w:val="num" w:pos="6120"/>
        </w:tabs>
        <w:ind w:left="6120" w:hanging="360"/>
      </w:pPr>
      <w:rPr>
        <w:rFonts w:ascii="Courier New" w:hAnsi="Courier New" w:cs="Courier New" w:hint="default"/>
      </w:rPr>
    </w:lvl>
    <w:lvl w:ilvl="8" w:tplc="FF286CC6">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70B53E1"/>
    <w:multiLevelType w:val="hybridMultilevel"/>
    <w:tmpl w:val="3000D7C6"/>
    <w:numStyleLink w:val="Style1"/>
  </w:abstractNum>
  <w:abstractNum w:abstractNumId="18" w15:restartNumberingAfterBreak="0">
    <w:nsid w:val="07310492"/>
    <w:multiLevelType w:val="hybridMultilevel"/>
    <w:tmpl w:val="3000D7C6"/>
    <w:numStyleLink w:val="Style1"/>
  </w:abstractNum>
  <w:abstractNum w:abstractNumId="19" w15:restartNumberingAfterBreak="0">
    <w:nsid w:val="07FF5F74"/>
    <w:multiLevelType w:val="hybridMultilevel"/>
    <w:tmpl w:val="91BE90C4"/>
    <w:lvl w:ilvl="0" w:tplc="1214DC8E">
      <w:start w:val="1"/>
      <w:numFmt w:val="lowerLetter"/>
      <w:lvlText w:val="%1."/>
      <w:lvlJc w:val="left"/>
      <w:pPr>
        <w:tabs>
          <w:tab w:val="num" w:pos="1080"/>
        </w:tabs>
        <w:ind w:left="1080" w:hanging="360"/>
      </w:pPr>
      <w:rPr>
        <w:rFonts w:hint="default"/>
      </w:rPr>
    </w:lvl>
    <w:lvl w:ilvl="1" w:tplc="E38C0256">
      <w:start w:val="1"/>
      <w:numFmt w:val="lowerRoman"/>
      <w:lvlText w:val="%2"/>
      <w:lvlJc w:val="left"/>
      <w:pPr>
        <w:tabs>
          <w:tab w:val="num" w:pos="1800"/>
        </w:tabs>
        <w:ind w:left="1800" w:hanging="360"/>
      </w:pPr>
      <w:rPr>
        <w:rFonts w:hint="default"/>
      </w:rPr>
    </w:lvl>
    <w:lvl w:ilvl="2" w:tplc="E6EA2A30">
      <w:start w:val="1"/>
      <w:numFmt w:val="bullet"/>
      <w:lvlText w:val=""/>
      <w:lvlJc w:val="left"/>
      <w:pPr>
        <w:tabs>
          <w:tab w:val="num" w:pos="2520"/>
        </w:tabs>
        <w:ind w:left="2520" w:hanging="360"/>
      </w:pPr>
      <w:rPr>
        <w:rFonts w:ascii="Wingdings" w:hAnsi="Wingdings" w:hint="default"/>
      </w:rPr>
    </w:lvl>
    <w:lvl w:ilvl="3" w:tplc="E94232F4">
      <w:start w:val="1"/>
      <w:numFmt w:val="bullet"/>
      <w:lvlText w:val=""/>
      <w:lvlJc w:val="left"/>
      <w:pPr>
        <w:tabs>
          <w:tab w:val="num" w:pos="3240"/>
        </w:tabs>
        <w:ind w:left="3240" w:hanging="360"/>
      </w:pPr>
      <w:rPr>
        <w:rFonts w:ascii="Symbol" w:hAnsi="Symbol" w:hint="default"/>
      </w:rPr>
    </w:lvl>
    <w:lvl w:ilvl="4" w:tplc="4066F76A">
      <w:start w:val="1"/>
      <w:numFmt w:val="bullet"/>
      <w:lvlText w:val="o"/>
      <w:lvlJc w:val="left"/>
      <w:pPr>
        <w:tabs>
          <w:tab w:val="num" w:pos="3960"/>
        </w:tabs>
        <w:ind w:left="3960" w:hanging="360"/>
      </w:pPr>
      <w:rPr>
        <w:rFonts w:ascii="Courier New" w:hAnsi="Courier New" w:cs="Courier New" w:hint="default"/>
      </w:rPr>
    </w:lvl>
    <w:lvl w:ilvl="5" w:tplc="27ECE144">
      <w:start w:val="1"/>
      <w:numFmt w:val="bullet"/>
      <w:lvlText w:val=""/>
      <w:lvlJc w:val="left"/>
      <w:pPr>
        <w:tabs>
          <w:tab w:val="num" w:pos="4680"/>
        </w:tabs>
        <w:ind w:left="4680" w:hanging="360"/>
      </w:pPr>
      <w:rPr>
        <w:rFonts w:ascii="Wingdings" w:hAnsi="Wingdings" w:hint="default"/>
      </w:rPr>
    </w:lvl>
    <w:lvl w:ilvl="6" w:tplc="A228863C">
      <w:start w:val="1"/>
      <w:numFmt w:val="bullet"/>
      <w:lvlText w:val=""/>
      <w:lvlJc w:val="left"/>
      <w:pPr>
        <w:tabs>
          <w:tab w:val="num" w:pos="5400"/>
        </w:tabs>
        <w:ind w:left="5400" w:hanging="360"/>
      </w:pPr>
      <w:rPr>
        <w:rFonts w:ascii="Symbol" w:hAnsi="Symbol" w:hint="default"/>
      </w:rPr>
    </w:lvl>
    <w:lvl w:ilvl="7" w:tplc="43B62B74">
      <w:start w:val="1"/>
      <w:numFmt w:val="bullet"/>
      <w:lvlText w:val="o"/>
      <w:lvlJc w:val="left"/>
      <w:pPr>
        <w:tabs>
          <w:tab w:val="num" w:pos="6120"/>
        </w:tabs>
        <w:ind w:left="6120" w:hanging="360"/>
      </w:pPr>
      <w:rPr>
        <w:rFonts w:ascii="Courier New" w:hAnsi="Courier New" w:cs="Courier New" w:hint="default"/>
      </w:rPr>
    </w:lvl>
    <w:lvl w:ilvl="8" w:tplc="73F855A8">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80726FA"/>
    <w:multiLevelType w:val="hybridMultilevel"/>
    <w:tmpl w:val="91BE90C4"/>
    <w:lvl w:ilvl="0" w:tplc="56B0F826">
      <w:start w:val="1"/>
      <w:numFmt w:val="lowerLetter"/>
      <w:lvlText w:val="%1."/>
      <w:lvlJc w:val="left"/>
      <w:pPr>
        <w:tabs>
          <w:tab w:val="num" w:pos="1080"/>
        </w:tabs>
        <w:ind w:left="1080" w:hanging="360"/>
      </w:pPr>
      <w:rPr>
        <w:rFonts w:hint="default"/>
      </w:rPr>
    </w:lvl>
    <w:lvl w:ilvl="1" w:tplc="947E2FE0">
      <w:start w:val="1"/>
      <w:numFmt w:val="lowerRoman"/>
      <w:lvlText w:val="%2"/>
      <w:lvlJc w:val="left"/>
      <w:pPr>
        <w:tabs>
          <w:tab w:val="num" w:pos="1800"/>
        </w:tabs>
        <w:ind w:left="1800" w:hanging="360"/>
      </w:pPr>
      <w:rPr>
        <w:rFonts w:hint="default"/>
      </w:rPr>
    </w:lvl>
    <w:lvl w:ilvl="2" w:tplc="024212B2">
      <w:start w:val="1"/>
      <w:numFmt w:val="bullet"/>
      <w:lvlText w:val=""/>
      <w:lvlJc w:val="left"/>
      <w:pPr>
        <w:tabs>
          <w:tab w:val="num" w:pos="2520"/>
        </w:tabs>
        <w:ind w:left="2520" w:hanging="360"/>
      </w:pPr>
      <w:rPr>
        <w:rFonts w:ascii="Wingdings" w:hAnsi="Wingdings" w:hint="default"/>
      </w:rPr>
    </w:lvl>
    <w:lvl w:ilvl="3" w:tplc="BE28BB76">
      <w:start w:val="1"/>
      <w:numFmt w:val="bullet"/>
      <w:lvlText w:val=""/>
      <w:lvlJc w:val="left"/>
      <w:pPr>
        <w:tabs>
          <w:tab w:val="num" w:pos="3240"/>
        </w:tabs>
        <w:ind w:left="3240" w:hanging="360"/>
      </w:pPr>
      <w:rPr>
        <w:rFonts w:ascii="Symbol" w:hAnsi="Symbol" w:hint="default"/>
      </w:rPr>
    </w:lvl>
    <w:lvl w:ilvl="4" w:tplc="5792EFAE">
      <w:start w:val="1"/>
      <w:numFmt w:val="bullet"/>
      <w:lvlText w:val="o"/>
      <w:lvlJc w:val="left"/>
      <w:pPr>
        <w:tabs>
          <w:tab w:val="num" w:pos="3960"/>
        </w:tabs>
        <w:ind w:left="3960" w:hanging="360"/>
      </w:pPr>
      <w:rPr>
        <w:rFonts w:ascii="Courier New" w:hAnsi="Courier New" w:cs="Courier New" w:hint="default"/>
      </w:rPr>
    </w:lvl>
    <w:lvl w:ilvl="5" w:tplc="8C7E4DF4">
      <w:start w:val="1"/>
      <w:numFmt w:val="bullet"/>
      <w:lvlText w:val=""/>
      <w:lvlJc w:val="left"/>
      <w:pPr>
        <w:tabs>
          <w:tab w:val="num" w:pos="4680"/>
        </w:tabs>
        <w:ind w:left="4680" w:hanging="360"/>
      </w:pPr>
      <w:rPr>
        <w:rFonts w:ascii="Wingdings" w:hAnsi="Wingdings" w:hint="default"/>
      </w:rPr>
    </w:lvl>
    <w:lvl w:ilvl="6" w:tplc="DE04F868">
      <w:start w:val="1"/>
      <w:numFmt w:val="bullet"/>
      <w:lvlText w:val=""/>
      <w:lvlJc w:val="left"/>
      <w:pPr>
        <w:tabs>
          <w:tab w:val="num" w:pos="5400"/>
        </w:tabs>
        <w:ind w:left="5400" w:hanging="360"/>
      </w:pPr>
      <w:rPr>
        <w:rFonts w:ascii="Symbol" w:hAnsi="Symbol" w:hint="default"/>
      </w:rPr>
    </w:lvl>
    <w:lvl w:ilvl="7" w:tplc="5BBEE246">
      <w:start w:val="1"/>
      <w:numFmt w:val="bullet"/>
      <w:lvlText w:val="o"/>
      <w:lvlJc w:val="left"/>
      <w:pPr>
        <w:tabs>
          <w:tab w:val="num" w:pos="6120"/>
        </w:tabs>
        <w:ind w:left="6120" w:hanging="360"/>
      </w:pPr>
      <w:rPr>
        <w:rFonts w:ascii="Courier New" w:hAnsi="Courier New" w:cs="Courier New" w:hint="default"/>
      </w:rPr>
    </w:lvl>
    <w:lvl w:ilvl="8" w:tplc="338CD5B0">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08A1281C"/>
    <w:multiLevelType w:val="hybridMultilevel"/>
    <w:tmpl w:val="82DA5552"/>
    <w:lvl w:ilvl="0" w:tplc="800CE3F2">
      <w:start w:val="1"/>
      <w:numFmt w:val="lowerLetter"/>
      <w:lvlText w:val="%1."/>
      <w:lvlJc w:val="left"/>
      <w:pPr>
        <w:tabs>
          <w:tab w:val="num" w:pos="1080"/>
        </w:tabs>
        <w:ind w:left="1080" w:hanging="360"/>
      </w:pPr>
      <w:rPr>
        <w:rFonts w:hint="default"/>
      </w:rPr>
    </w:lvl>
    <w:lvl w:ilvl="1" w:tplc="76EEF076">
      <w:start w:val="1"/>
      <w:numFmt w:val="lowerRoman"/>
      <w:lvlText w:val="%2."/>
      <w:lvlJc w:val="left"/>
      <w:pPr>
        <w:tabs>
          <w:tab w:val="num" w:pos="1800"/>
        </w:tabs>
        <w:ind w:left="1800" w:hanging="360"/>
      </w:pPr>
      <w:rPr>
        <w:rFonts w:asciiTheme="minorHAnsi" w:hAnsiTheme="minorHAnsi" w:cstheme="minorHAnsi" w:hint="default"/>
        <w:sz w:val="22"/>
        <w:szCs w:val="22"/>
      </w:rPr>
    </w:lvl>
    <w:lvl w:ilvl="2" w:tplc="65F008C4">
      <w:start w:val="1"/>
      <w:numFmt w:val="bullet"/>
      <w:lvlText w:val=""/>
      <w:lvlJc w:val="left"/>
      <w:pPr>
        <w:tabs>
          <w:tab w:val="num" w:pos="2520"/>
        </w:tabs>
        <w:ind w:left="2520" w:hanging="360"/>
      </w:pPr>
      <w:rPr>
        <w:rFonts w:ascii="Wingdings" w:hAnsi="Wingdings" w:hint="default"/>
      </w:rPr>
    </w:lvl>
    <w:lvl w:ilvl="3" w:tplc="812CFACE">
      <w:start w:val="1"/>
      <w:numFmt w:val="bullet"/>
      <w:lvlText w:val=""/>
      <w:lvlJc w:val="left"/>
      <w:pPr>
        <w:tabs>
          <w:tab w:val="num" w:pos="3240"/>
        </w:tabs>
        <w:ind w:left="3240" w:hanging="360"/>
      </w:pPr>
      <w:rPr>
        <w:rFonts w:ascii="Symbol" w:hAnsi="Symbol" w:hint="default"/>
      </w:rPr>
    </w:lvl>
    <w:lvl w:ilvl="4" w:tplc="731441BA">
      <w:start w:val="1"/>
      <w:numFmt w:val="bullet"/>
      <w:lvlText w:val="o"/>
      <w:lvlJc w:val="left"/>
      <w:pPr>
        <w:tabs>
          <w:tab w:val="num" w:pos="3960"/>
        </w:tabs>
        <w:ind w:left="3960" w:hanging="360"/>
      </w:pPr>
      <w:rPr>
        <w:rFonts w:ascii="Courier New" w:hAnsi="Courier New" w:cs="Courier New" w:hint="default"/>
      </w:rPr>
    </w:lvl>
    <w:lvl w:ilvl="5" w:tplc="C7B2B446">
      <w:start w:val="1"/>
      <w:numFmt w:val="bullet"/>
      <w:lvlText w:val=""/>
      <w:lvlJc w:val="left"/>
      <w:pPr>
        <w:tabs>
          <w:tab w:val="num" w:pos="4680"/>
        </w:tabs>
        <w:ind w:left="4680" w:hanging="360"/>
      </w:pPr>
      <w:rPr>
        <w:rFonts w:ascii="Wingdings" w:hAnsi="Wingdings" w:hint="default"/>
      </w:rPr>
    </w:lvl>
    <w:lvl w:ilvl="6" w:tplc="8F181ECA">
      <w:start w:val="1"/>
      <w:numFmt w:val="bullet"/>
      <w:lvlText w:val=""/>
      <w:lvlJc w:val="left"/>
      <w:pPr>
        <w:tabs>
          <w:tab w:val="num" w:pos="5400"/>
        </w:tabs>
        <w:ind w:left="5400" w:hanging="360"/>
      </w:pPr>
      <w:rPr>
        <w:rFonts w:ascii="Symbol" w:hAnsi="Symbol" w:hint="default"/>
      </w:rPr>
    </w:lvl>
    <w:lvl w:ilvl="7" w:tplc="75BE94D6">
      <w:start w:val="1"/>
      <w:numFmt w:val="bullet"/>
      <w:lvlText w:val="o"/>
      <w:lvlJc w:val="left"/>
      <w:pPr>
        <w:tabs>
          <w:tab w:val="num" w:pos="6120"/>
        </w:tabs>
        <w:ind w:left="6120" w:hanging="360"/>
      </w:pPr>
      <w:rPr>
        <w:rFonts w:ascii="Courier New" w:hAnsi="Courier New" w:cs="Courier New" w:hint="default"/>
      </w:rPr>
    </w:lvl>
    <w:lvl w:ilvl="8" w:tplc="55FCF884">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08F002DE"/>
    <w:multiLevelType w:val="hybridMultilevel"/>
    <w:tmpl w:val="64325BE6"/>
    <w:lvl w:ilvl="0" w:tplc="E626BAEA">
      <w:start w:val="1"/>
      <w:numFmt w:val="lowerLetter"/>
      <w:lvlText w:val="%1."/>
      <w:lvlJc w:val="left"/>
      <w:pPr>
        <w:ind w:left="735" w:hanging="360"/>
      </w:pPr>
      <w:rPr>
        <w:rFonts w:hint="default"/>
        <w:color w:val="00000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091B07AC"/>
    <w:multiLevelType w:val="hybridMultilevel"/>
    <w:tmpl w:val="727C69FE"/>
    <w:lvl w:ilvl="0" w:tplc="FFFFFFFF">
      <w:start w:val="1"/>
      <w:numFmt w:val="lowerLetter"/>
      <w:lvlText w:val="%1."/>
      <w:lvlJc w:val="left"/>
      <w:pPr>
        <w:tabs>
          <w:tab w:val="num" w:pos="720"/>
        </w:tabs>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1800" w:hanging="360"/>
      </w:pPr>
    </w:lvl>
    <w:lvl w:ilvl="3" w:tplc="04090005">
      <w:start w:val="1"/>
      <w:numFmt w:val="bullet"/>
      <w:lvlText w:val=""/>
      <w:lvlJc w:val="left"/>
      <w:pPr>
        <w:ind w:left="252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24" w15:restartNumberingAfterBreak="0">
    <w:nsid w:val="097460F1"/>
    <w:multiLevelType w:val="hybridMultilevel"/>
    <w:tmpl w:val="91BE90C4"/>
    <w:lvl w:ilvl="0" w:tplc="7314217A">
      <w:start w:val="1"/>
      <w:numFmt w:val="lowerLetter"/>
      <w:lvlText w:val="%1."/>
      <w:lvlJc w:val="left"/>
      <w:pPr>
        <w:tabs>
          <w:tab w:val="num" w:pos="1080"/>
        </w:tabs>
        <w:ind w:left="1080" w:hanging="360"/>
      </w:pPr>
      <w:rPr>
        <w:rFonts w:hint="default"/>
      </w:rPr>
    </w:lvl>
    <w:lvl w:ilvl="1" w:tplc="A89E5478">
      <w:start w:val="1"/>
      <w:numFmt w:val="lowerRoman"/>
      <w:lvlText w:val="%2"/>
      <w:lvlJc w:val="left"/>
      <w:pPr>
        <w:tabs>
          <w:tab w:val="num" w:pos="1800"/>
        </w:tabs>
        <w:ind w:left="1800" w:hanging="360"/>
      </w:pPr>
      <w:rPr>
        <w:rFonts w:hint="default"/>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9AA6C85"/>
    <w:multiLevelType w:val="hybridMultilevel"/>
    <w:tmpl w:val="08EA6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6E5EA5"/>
    <w:multiLevelType w:val="hybridMultilevel"/>
    <w:tmpl w:val="FB56C6E0"/>
    <w:lvl w:ilvl="0" w:tplc="621EB1EA">
      <w:start w:val="1"/>
      <w:numFmt w:val="lowerLetter"/>
      <w:lvlText w:val="%1."/>
      <w:lvlJc w:val="left"/>
      <w:pPr>
        <w:ind w:left="1260" w:hanging="360"/>
      </w:pPr>
      <w:rPr>
        <w:rFonts w:hint="default"/>
      </w:rPr>
    </w:lvl>
    <w:lvl w:ilvl="1" w:tplc="0409001B">
      <w:start w:val="1"/>
      <w:numFmt w:val="lowerRoman"/>
      <w:lvlText w:val="%2."/>
      <w:lvlJc w:val="righ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0A8669CE"/>
    <w:multiLevelType w:val="hybridMultilevel"/>
    <w:tmpl w:val="3000D7C6"/>
    <w:numStyleLink w:val="Style1"/>
  </w:abstractNum>
  <w:abstractNum w:abstractNumId="28" w15:restartNumberingAfterBreak="0">
    <w:nsid w:val="0A9F2961"/>
    <w:multiLevelType w:val="hybridMultilevel"/>
    <w:tmpl w:val="5FF246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ADC54FD"/>
    <w:multiLevelType w:val="hybridMultilevel"/>
    <w:tmpl w:val="3000D7C6"/>
    <w:numStyleLink w:val="Style1"/>
  </w:abstractNum>
  <w:abstractNum w:abstractNumId="30" w15:restartNumberingAfterBreak="0">
    <w:nsid w:val="0BD92C51"/>
    <w:multiLevelType w:val="hybridMultilevel"/>
    <w:tmpl w:val="91BE90C4"/>
    <w:lvl w:ilvl="0" w:tplc="692C58A2">
      <w:start w:val="1"/>
      <w:numFmt w:val="lowerLetter"/>
      <w:lvlText w:val="%1."/>
      <w:lvlJc w:val="left"/>
      <w:pPr>
        <w:tabs>
          <w:tab w:val="num" w:pos="1080"/>
        </w:tabs>
        <w:ind w:left="1080" w:hanging="360"/>
      </w:pPr>
      <w:rPr>
        <w:rFonts w:hint="default"/>
      </w:rPr>
    </w:lvl>
    <w:lvl w:ilvl="1" w:tplc="C71AABCC">
      <w:start w:val="1"/>
      <w:numFmt w:val="lowerRoman"/>
      <w:lvlText w:val="%2"/>
      <w:lvlJc w:val="left"/>
      <w:pPr>
        <w:tabs>
          <w:tab w:val="num" w:pos="1800"/>
        </w:tabs>
        <w:ind w:left="1800" w:hanging="360"/>
      </w:pPr>
      <w:rPr>
        <w:rFonts w:hint="default"/>
      </w:rPr>
    </w:lvl>
    <w:lvl w:ilvl="2" w:tplc="312E3C4E">
      <w:start w:val="1"/>
      <w:numFmt w:val="bullet"/>
      <w:lvlText w:val=""/>
      <w:lvlJc w:val="left"/>
      <w:pPr>
        <w:tabs>
          <w:tab w:val="num" w:pos="2520"/>
        </w:tabs>
        <w:ind w:left="2520" w:hanging="360"/>
      </w:pPr>
      <w:rPr>
        <w:rFonts w:ascii="Wingdings" w:hAnsi="Wingdings" w:hint="default"/>
      </w:rPr>
    </w:lvl>
    <w:lvl w:ilvl="3" w:tplc="D7E875B4">
      <w:start w:val="1"/>
      <w:numFmt w:val="bullet"/>
      <w:lvlText w:val=""/>
      <w:lvlJc w:val="left"/>
      <w:pPr>
        <w:tabs>
          <w:tab w:val="num" w:pos="3240"/>
        </w:tabs>
        <w:ind w:left="3240" w:hanging="360"/>
      </w:pPr>
      <w:rPr>
        <w:rFonts w:ascii="Symbol" w:hAnsi="Symbol" w:hint="default"/>
      </w:rPr>
    </w:lvl>
    <w:lvl w:ilvl="4" w:tplc="EF96E530">
      <w:start w:val="1"/>
      <w:numFmt w:val="bullet"/>
      <w:lvlText w:val="o"/>
      <w:lvlJc w:val="left"/>
      <w:pPr>
        <w:tabs>
          <w:tab w:val="num" w:pos="3960"/>
        </w:tabs>
        <w:ind w:left="3960" w:hanging="360"/>
      </w:pPr>
      <w:rPr>
        <w:rFonts w:ascii="Courier New" w:hAnsi="Courier New" w:cs="Courier New" w:hint="default"/>
      </w:rPr>
    </w:lvl>
    <w:lvl w:ilvl="5" w:tplc="FAAA136E">
      <w:start w:val="1"/>
      <w:numFmt w:val="bullet"/>
      <w:lvlText w:val=""/>
      <w:lvlJc w:val="left"/>
      <w:pPr>
        <w:tabs>
          <w:tab w:val="num" w:pos="4680"/>
        </w:tabs>
        <w:ind w:left="4680" w:hanging="360"/>
      </w:pPr>
      <w:rPr>
        <w:rFonts w:ascii="Wingdings" w:hAnsi="Wingdings" w:hint="default"/>
      </w:rPr>
    </w:lvl>
    <w:lvl w:ilvl="6" w:tplc="B2EE0246">
      <w:start w:val="1"/>
      <w:numFmt w:val="bullet"/>
      <w:lvlText w:val=""/>
      <w:lvlJc w:val="left"/>
      <w:pPr>
        <w:tabs>
          <w:tab w:val="num" w:pos="5400"/>
        </w:tabs>
        <w:ind w:left="5400" w:hanging="360"/>
      </w:pPr>
      <w:rPr>
        <w:rFonts w:ascii="Symbol" w:hAnsi="Symbol" w:hint="default"/>
      </w:rPr>
    </w:lvl>
    <w:lvl w:ilvl="7" w:tplc="9F588470">
      <w:start w:val="1"/>
      <w:numFmt w:val="bullet"/>
      <w:lvlText w:val="o"/>
      <w:lvlJc w:val="left"/>
      <w:pPr>
        <w:tabs>
          <w:tab w:val="num" w:pos="6120"/>
        </w:tabs>
        <w:ind w:left="6120" w:hanging="360"/>
      </w:pPr>
      <w:rPr>
        <w:rFonts w:ascii="Courier New" w:hAnsi="Courier New" w:cs="Courier New" w:hint="default"/>
      </w:rPr>
    </w:lvl>
    <w:lvl w:ilvl="8" w:tplc="34DE877A">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0C2D592C"/>
    <w:multiLevelType w:val="hybridMultilevel"/>
    <w:tmpl w:val="58E6CCD2"/>
    <w:lvl w:ilvl="0" w:tplc="2F4E35F8">
      <w:start w:val="1"/>
      <w:numFmt w:val="lowerLetter"/>
      <w:lvlText w:val="%1."/>
      <w:lvlJc w:val="left"/>
      <w:pPr>
        <w:tabs>
          <w:tab w:val="num" w:pos="1080"/>
        </w:tabs>
        <w:ind w:left="1080" w:hanging="360"/>
      </w:pPr>
      <w:rPr>
        <w:rFonts w:hint="default"/>
        <w:b w:val="0"/>
        <w:i w:val="0"/>
      </w:rPr>
    </w:lvl>
    <w:lvl w:ilvl="1" w:tplc="E51E71DC">
      <w:start w:val="1"/>
      <w:numFmt w:val="lowerRoman"/>
      <w:lvlText w:val="%2."/>
      <w:lvlJc w:val="left"/>
      <w:pPr>
        <w:tabs>
          <w:tab w:val="num" w:pos="1800"/>
        </w:tabs>
        <w:ind w:left="1800" w:hanging="360"/>
      </w:pPr>
      <w:rPr>
        <w:rFonts w:hint="default"/>
        <w:b w:val="0"/>
        <w:i w:val="0"/>
      </w:rPr>
    </w:lvl>
    <w:lvl w:ilvl="2" w:tplc="8AAE95BC">
      <w:start w:val="1"/>
      <w:numFmt w:val="bullet"/>
      <w:lvlText w:val=""/>
      <w:lvlJc w:val="left"/>
      <w:pPr>
        <w:tabs>
          <w:tab w:val="num" w:pos="2520"/>
        </w:tabs>
        <w:ind w:left="2520" w:hanging="360"/>
      </w:pPr>
      <w:rPr>
        <w:rFonts w:ascii="Wingdings" w:hAnsi="Wingdings" w:hint="default"/>
      </w:rPr>
    </w:lvl>
    <w:lvl w:ilvl="3" w:tplc="EF94B56A">
      <w:start w:val="1"/>
      <w:numFmt w:val="bullet"/>
      <w:lvlText w:val=""/>
      <w:lvlJc w:val="left"/>
      <w:pPr>
        <w:tabs>
          <w:tab w:val="num" w:pos="3240"/>
        </w:tabs>
        <w:ind w:left="3240" w:hanging="360"/>
      </w:pPr>
      <w:rPr>
        <w:rFonts w:ascii="Symbol" w:hAnsi="Symbol" w:hint="default"/>
      </w:rPr>
    </w:lvl>
    <w:lvl w:ilvl="4" w:tplc="58E0E234">
      <w:start w:val="1"/>
      <w:numFmt w:val="bullet"/>
      <w:lvlText w:val="o"/>
      <w:lvlJc w:val="left"/>
      <w:pPr>
        <w:tabs>
          <w:tab w:val="num" w:pos="3960"/>
        </w:tabs>
        <w:ind w:left="3960" w:hanging="360"/>
      </w:pPr>
      <w:rPr>
        <w:rFonts w:ascii="Courier New" w:hAnsi="Courier New" w:cs="Courier New" w:hint="default"/>
      </w:rPr>
    </w:lvl>
    <w:lvl w:ilvl="5" w:tplc="AA4832AA">
      <w:start w:val="1"/>
      <w:numFmt w:val="bullet"/>
      <w:lvlText w:val=""/>
      <w:lvlJc w:val="left"/>
      <w:pPr>
        <w:tabs>
          <w:tab w:val="num" w:pos="4680"/>
        </w:tabs>
        <w:ind w:left="4680" w:hanging="360"/>
      </w:pPr>
      <w:rPr>
        <w:rFonts w:ascii="Wingdings" w:hAnsi="Wingdings" w:hint="default"/>
      </w:rPr>
    </w:lvl>
    <w:lvl w:ilvl="6" w:tplc="1B68AF6A">
      <w:start w:val="1"/>
      <w:numFmt w:val="bullet"/>
      <w:lvlText w:val=""/>
      <w:lvlJc w:val="left"/>
      <w:pPr>
        <w:tabs>
          <w:tab w:val="num" w:pos="5400"/>
        </w:tabs>
        <w:ind w:left="5400" w:hanging="360"/>
      </w:pPr>
      <w:rPr>
        <w:rFonts w:ascii="Symbol" w:hAnsi="Symbol" w:hint="default"/>
      </w:rPr>
    </w:lvl>
    <w:lvl w:ilvl="7" w:tplc="18F26A98">
      <w:start w:val="1"/>
      <w:numFmt w:val="bullet"/>
      <w:lvlText w:val="o"/>
      <w:lvlJc w:val="left"/>
      <w:pPr>
        <w:tabs>
          <w:tab w:val="num" w:pos="6120"/>
        </w:tabs>
        <w:ind w:left="6120" w:hanging="360"/>
      </w:pPr>
      <w:rPr>
        <w:rFonts w:ascii="Courier New" w:hAnsi="Courier New" w:cs="Courier New" w:hint="default"/>
      </w:rPr>
    </w:lvl>
    <w:lvl w:ilvl="8" w:tplc="D85A8700">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0C5A0106"/>
    <w:multiLevelType w:val="hybridMultilevel"/>
    <w:tmpl w:val="91BE90C4"/>
    <w:lvl w:ilvl="0" w:tplc="88E435CC">
      <w:start w:val="1"/>
      <w:numFmt w:val="lowerLetter"/>
      <w:lvlText w:val="%1."/>
      <w:lvlJc w:val="left"/>
      <w:pPr>
        <w:tabs>
          <w:tab w:val="num" w:pos="1080"/>
        </w:tabs>
        <w:ind w:left="1080" w:hanging="360"/>
      </w:pPr>
      <w:rPr>
        <w:rFonts w:hint="default"/>
      </w:rPr>
    </w:lvl>
    <w:lvl w:ilvl="1" w:tplc="2F506D5C">
      <w:start w:val="1"/>
      <w:numFmt w:val="lowerRoman"/>
      <w:lvlText w:val="%2"/>
      <w:lvlJc w:val="left"/>
      <w:pPr>
        <w:tabs>
          <w:tab w:val="num" w:pos="1800"/>
        </w:tabs>
        <w:ind w:left="1800" w:hanging="360"/>
      </w:pPr>
      <w:rPr>
        <w:rFonts w:hint="default"/>
      </w:rPr>
    </w:lvl>
    <w:lvl w:ilvl="2" w:tplc="F2CE7308">
      <w:start w:val="1"/>
      <w:numFmt w:val="bullet"/>
      <w:lvlText w:val=""/>
      <w:lvlJc w:val="left"/>
      <w:pPr>
        <w:tabs>
          <w:tab w:val="num" w:pos="2520"/>
        </w:tabs>
        <w:ind w:left="2520" w:hanging="360"/>
      </w:pPr>
      <w:rPr>
        <w:rFonts w:ascii="Wingdings" w:hAnsi="Wingdings" w:hint="default"/>
      </w:rPr>
    </w:lvl>
    <w:lvl w:ilvl="3" w:tplc="91C49880">
      <w:start w:val="1"/>
      <w:numFmt w:val="bullet"/>
      <w:lvlText w:val=""/>
      <w:lvlJc w:val="left"/>
      <w:pPr>
        <w:tabs>
          <w:tab w:val="num" w:pos="3240"/>
        </w:tabs>
        <w:ind w:left="3240" w:hanging="360"/>
      </w:pPr>
      <w:rPr>
        <w:rFonts w:ascii="Symbol" w:hAnsi="Symbol" w:hint="default"/>
      </w:rPr>
    </w:lvl>
    <w:lvl w:ilvl="4" w:tplc="D98A294A">
      <w:start w:val="1"/>
      <w:numFmt w:val="bullet"/>
      <w:lvlText w:val="o"/>
      <w:lvlJc w:val="left"/>
      <w:pPr>
        <w:tabs>
          <w:tab w:val="num" w:pos="3960"/>
        </w:tabs>
        <w:ind w:left="3960" w:hanging="360"/>
      </w:pPr>
      <w:rPr>
        <w:rFonts w:ascii="Courier New" w:hAnsi="Courier New" w:cs="Courier New" w:hint="default"/>
      </w:rPr>
    </w:lvl>
    <w:lvl w:ilvl="5" w:tplc="5E60E846">
      <w:start w:val="1"/>
      <w:numFmt w:val="bullet"/>
      <w:lvlText w:val=""/>
      <w:lvlJc w:val="left"/>
      <w:pPr>
        <w:tabs>
          <w:tab w:val="num" w:pos="4680"/>
        </w:tabs>
        <w:ind w:left="4680" w:hanging="360"/>
      </w:pPr>
      <w:rPr>
        <w:rFonts w:ascii="Wingdings" w:hAnsi="Wingdings" w:hint="default"/>
      </w:rPr>
    </w:lvl>
    <w:lvl w:ilvl="6" w:tplc="749E4CC0">
      <w:start w:val="1"/>
      <w:numFmt w:val="bullet"/>
      <w:lvlText w:val=""/>
      <w:lvlJc w:val="left"/>
      <w:pPr>
        <w:tabs>
          <w:tab w:val="num" w:pos="5400"/>
        </w:tabs>
        <w:ind w:left="5400" w:hanging="360"/>
      </w:pPr>
      <w:rPr>
        <w:rFonts w:ascii="Symbol" w:hAnsi="Symbol" w:hint="default"/>
      </w:rPr>
    </w:lvl>
    <w:lvl w:ilvl="7" w:tplc="C62C36B4">
      <w:start w:val="1"/>
      <w:numFmt w:val="bullet"/>
      <w:lvlText w:val="o"/>
      <w:lvlJc w:val="left"/>
      <w:pPr>
        <w:tabs>
          <w:tab w:val="num" w:pos="6120"/>
        </w:tabs>
        <w:ind w:left="6120" w:hanging="360"/>
      </w:pPr>
      <w:rPr>
        <w:rFonts w:ascii="Courier New" w:hAnsi="Courier New" w:cs="Courier New" w:hint="default"/>
      </w:rPr>
    </w:lvl>
    <w:lvl w:ilvl="8" w:tplc="E4C04A10">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0CBA7492"/>
    <w:multiLevelType w:val="hybridMultilevel"/>
    <w:tmpl w:val="8DB604D2"/>
    <w:lvl w:ilvl="0" w:tplc="BD68D87E">
      <w:start w:val="1"/>
      <w:numFmt w:val="lowerLetter"/>
      <w:lvlText w:val="%1."/>
      <w:lvlJc w:val="left"/>
      <w:pPr>
        <w:ind w:left="720" w:hanging="360"/>
      </w:pPr>
      <w:rPr>
        <w:rFonts w:ascii="Calibri" w:hAnsi="Calibri" w:cs="Calibr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D74507"/>
    <w:multiLevelType w:val="hybridMultilevel"/>
    <w:tmpl w:val="3000D7C6"/>
    <w:numStyleLink w:val="Style1"/>
  </w:abstractNum>
  <w:abstractNum w:abstractNumId="35" w15:restartNumberingAfterBreak="0">
    <w:nsid w:val="0D471AB1"/>
    <w:multiLevelType w:val="hybridMultilevel"/>
    <w:tmpl w:val="5CD02A0A"/>
    <w:lvl w:ilvl="0" w:tplc="11CC2EB6">
      <w:start w:val="1"/>
      <w:numFmt w:val="lowerLetter"/>
      <w:lvlText w:val="%1."/>
      <w:lvlJc w:val="left"/>
      <w:pPr>
        <w:tabs>
          <w:tab w:val="num" w:pos="1080"/>
        </w:tabs>
        <w:ind w:left="1080" w:hanging="360"/>
      </w:pPr>
      <w:rPr>
        <w:rFonts w:hint="default"/>
      </w:rPr>
    </w:lvl>
    <w:lvl w:ilvl="1" w:tplc="C804D96C">
      <w:start w:val="1"/>
      <w:numFmt w:val="lowerRoman"/>
      <w:lvlText w:val="%2"/>
      <w:lvlJc w:val="left"/>
      <w:pPr>
        <w:tabs>
          <w:tab w:val="num" w:pos="1800"/>
        </w:tabs>
        <w:ind w:left="1800" w:hanging="360"/>
      </w:pPr>
      <w:rPr>
        <w:rFonts w:hint="default"/>
      </w:rPr>
    </w:lvl>
    <w:lvl w:ilvl="2" w:tplc="9C8E9204">
      <w:start w:val="1"/>
      <w:numFmt w:val="bullet"/>
      <w:lvlText w:val=""/>
      <w:lvlJc w:val="left"/>
      <w:pPr>
        <w:tabs>
          <w:tab w:val="num" w:pos="2520"/>
        </w:tabs>
        <w:ind w:left="2520" w:hanging="360"/>
      </w:pPr>
      <w:rPr>
        <w:rFonts w:ascii="Wingdings" w:hAnsi="Wingdings" w:hint="default"/>
      </w:rPr>
    </w:lvl>
    <w:lvl w:ilvl="3" w:tplc="33F47EAC">
      <w:start w:val="1"/>
      <w:numFmt w:val="bullet"/>
      <w:lvlText w:val=""/>
      <w:lvlJc w:val="left"/>
      <w:pPr>
        <w:tabs>
          <w:tab w:val="num" w:pos="3240"/>
        </w:tabs>
        <w:ind w:left="3240" w:hanging="360"/>
      </w:pPr>
      <w:rPr>
        <w:rFonts w:ascii="Symbol" w:hAnsi="Symbol" w:hint="default"/>
      </w:rPr>
    </w:lvl>
    <w:lvl w:ilvl="4" w:tplc="F4168CF0">
      <w:start w:val="1"/>
      <w:numFmt w:val="bullet"/>
      <w:lvlText w:val="o"/>
      <w:lvlJc w:val="left"/>
      <w:pPr>
        <w:tabs>
          <w:tab w:val="num" w:pos="3960"/>
        </w:tabs>
        <w:ind w:left="3960" w:hanging="360"/>
      </w:pPr>
      <w:rPr>
        <w:rFonts w:ascii="Courier New" w:hAnsi="Courier New" w:cs="Courier New" w:hint="default"/>
      </w:rPr>
    </w:lvl>
    <w:lvl w:ilvl="5" w:tplc="4434F13E">
      <w:start w:val="1"/>
      <w:numFmt w:val="bullet"/>
      <w:lvlText w:val=""/>
      <w:lvlJc w:val="left"/>
      <w:pPr>
        <w:tabs>
          <w:tab w:val="num" w:pos="4680"/>
        </w:tabs>
        <w:ind w:left="4680" w:hanging="360"/>
      </w:pPr>
      <w:rPr>
        <w:rFonts w:ascii="Wingdings" w:hAnsi="Wingdings" w:hint="default"/>
      </w:rPr>
    </w:lvl>
    <w:lvl w:ilvl="6" w:tplc="82C06DA2">
      <w:start w:val="1"/>
      <w:numFmt w:val="bullet"/>
      <w:lvlText w:val=""/>
      <w:lvlJc w:val="left"/>
      <w:pPr>
        <w:tabs>
          <w:tab w:val="num" w:pos="5400"/>
        </w:tabs>
        <w:ind w:left="5400" w:hanging="360"/>
      </w:pPr>
      <w:rPr>
        <w:rFonts w:ascii="Symbol" w:hAnsi="Symbol" w:hint="default"/>
      </w:rPr>
    </w:lvl>
    <w:lvl w:ilvl="7" w:tplc="61A2E46E">
      <w:start w:val="1"/>
      <w:numFmt w:val="bullet"/>
      <w:lvlText w:val="o"/>
      <w:lvlJc w:val="left"/>
      <w:pPr>
        <w:tabs>
          <w:tab w:val="num" w:pos="6120"/>
        </w:tabs>
        <w:ind w:left="6120" w:hanging="360"/>
      </w:pPr>
      <w:rPr>
        <w:rFonts w:ascii="Courier New" w:hAnsi="Courier New" w:cs="Courier New" w:hint="default"/>
      </w:rPr>
    </w:lvl>
    <w:lvl w:ilvl="8" w:tplc="115AF26E">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0DB91BF5"/>
    <w:multiLevelType w:val="hybridMultilevel"/>
    <w:tmpl w:val="3000D7C6"/>
    <w:numStyleLink w:val="Style1"/>
  </w:abstractNum>
  <w:abstractNum w:abstractNumId="37" w15:restartNumberingAfterBreak="0">
    <w:nsid w:val="0E266E25"/>
    <w:multiLevelType w:val="hybridMultilevel"/>
    <w:tmpl w:val="3000D7C6"/>
    <w:numStyleLink w:val="Style1"/>
  </w:abstractNum>
  <w:abstractNum w:abstractNumId="38" w15:restartNumberingAfterBreak="0">
    <w:nsid w:val="0E5B63FF"/>
    <w:multiLevelType w:val="hybridMultilevel"/>
    <w:tmpl w:val="51A6CF26"/>
    <w:lvl w:ilvl="0" w:tplc="8086122A">
      <w:start w:val="1"/>
      <w:numFmt w:val="lowerLetter"/>
      <w:lvlText w:val="%1."/>
      <w:lvlJc w:val="left"/>
      <w:pPr>
        <w:tabs>
          <w:tab w:val="num" w:pos="1080"/>
        </w:tabs>
        <w:ind w:left="1080" w:hanging="360"/>
      </w:pPr>
      <w:rPr>
        <w:rFonts w:asciiTheme="minorHAnsi" w:hAnsiTheme="minorHAnsi" w:cstheme="minorHAnsi" w:hint="default"/>
        <w:sz w:val="22"/>
      </w:rPr>
    </w:lvl>
    <w:lvl w:ilvl="1" w:tplc="7BFE279A">
      <w:start w:val="1"/>
      <w:numFmt w:val="lowerRoman"/>
      <w:lvlText w:val="%2."/>
      <w:lvlJc w:val="left"/>
      <w:pPr>
        <w:tabs>
          <w:tab w:val="num" w:pos="1800"/>
        </w:tabs>
        <w:ind w:left="1800" w:hanging="360"/>
      </w:pPr>
      <w:rPr>
        <w:rFonts w:ascii="Arial" w:hAnsi="Arial" w:hint="default"/>
        <w:sz w:val="24"/>
      </w:rPr>
    </w:lvl>
    <w:lvl w:ilvl="2" w:tplc="BD089402">
      <w:start w:val="1"/>
      <w:numFmt w:val="bullet"/>
      <w:lvlText w:val=""/>
      <w:lvlJc w:val="left"/>
      <w:pPr>
        <w:tabs>
          <w:tab w:val="num" w:pos="2520"/>
        </w:tabs>
        <w:ind w:left="2520" w:hanging="360"/>
      </w:pPr>
      <w:rPr>
        <w:rFonts w:ascii="Wingdings" w:hAnsi="Wingdings" w:hint="default"/>
      </w:rPr>
    </w:lvl>
    <w:lvl w:ilvl="3" w:tplc="763420F8">
      <w:start w:val="1"/>
      <w:numFmt w:val="bullet"/>
      <w:lvlText w:val=""/>
      <w:lvlJc w:val="left"/>
      <w:pPr>
        <w:tabs>
          <w:tab w:val="num" w:pos="3240"/>
        </w:tabs>
        <w:ind w:left="3240" w:hanging="360"/>
      </w:pPr>
      <w:rPr>
        <w:rFonts w:ascii="Symbol" w:hAnsi="Symbol" w:hint="default"/>
      </w:rPr>
    </w:lvl>
    <w:lvl w:ilvl="4" w:tplc="355C8E1C">
      <w:start w:val="1"/>
      <w:numFmt w:val="bullet"/>
      <w:lvlText w:val="o"/>
      <w:lvlJc w:val="left"/>
      <w:pPr>
        <w:tabs>
          <w:tab w:val="num" w:pos="3960"/>
        </w:tabs>
        <w:ind w:left="3960" w:hanging="360"/>
      </w:pPr>
      <w:rPr>
        <w:rFonts w:ascii="Courier New" w:hAnsi="Courier New" w:cs="Courier New" w:hint="default"/>
      </w:rPr>
    </w:lvl>
    <w:lvl w:ilvl="5" w:tplc="5BD0BF3A">
      <w:start w:val="1"/>
      <w:numFmt w:val="bullet"/>
      <w:lvlText w:val=""/>
      <w:lvlJc w:val="left"/>
      <w:pPr>
        <w:tabs>
          <w:tab w:val="num" w:pos="4680"/>
        </w:tabs>
        <w:ind w:left="4680" w:hanging="360"/>
      </w:pPr>
      <w:rPr>
        <w:rFonts w:ascii="Wingdings" w:hAnsi="Wingdings" w:hint="default"/>
      </w:rPr>
    </w:lvl>
    <w:lvl w:ilvl="6" w:tplc="97287AD0">
      <w:start w:val="1"/>
      <w:numFmt w:val="bullet"/>
      <w:lvlText w:val=""/>
      <w:lvlJc w:val="left"/>
      <w:pPr>
        <w:tabs>
          <w:tab w:val="num" w:pos="5400"/>
        </w:tabs>
        <w:ind w:left="5400" w:hanging="360"/>
      </w:pPr>
      <w:rPr>
        <w:rFonts w:ascii="Symbol" w:hAnsi="Symbol" w:hint="default"/>
      </w:rPr>
    </w:lvl>
    <w:lvl w:ilvl="7" w:tplc="D98C88D2">
      <w:start w:val="1"/>
      <w:numFmt w:val="bullet"/>
      <w:lvlText w:val="o"/>
      <w:lvlJc w:val="left"/>
      <w:pPr>
        <w:tabs>
          <w:tab w:val="num" w:pos="6120"/>
        </w:tabs>
        <w:ind w:left="6120" w:hanging="360"/>
      </w:pPr>
      <w:rPr>
        <w:rFonts w:ascii="Courier New" w:hAnsi="Courier New" w:cs="Courier New" w:hint="default"/>
      </w:rPr>
    </w:lvl>
    <w:lvl w:ilvl="8" w:tplc="7B7CA3C8">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0EFF0091"/>
    <w:multiLevelType w:val="hybridMultilevel"/>
    <w:tmpl w:val="BE322012"/>
    <w:lvl w:ilvl="0" w:tplc="04090019">
      <w:start w:val="1"/>
      <w:numFmt w:val="lowerLetter"/>
      <w:lvlText w:val="%1."/>
      <w:lvlJc w:val="left"/>
      <w:pPr>
        <w:tabs>
          <w:tab w:val="num" w:pos="1080"/>
        </w:tabs>
        <w:ind w:left="1080" w:hanging="360"/>
      </w:pPr>
      <w:rPr>
        <w:rFonts w:hint="default"/>
      </w:rPr>
    </w:lvl>
    <w:lvl w:ilvl="1" w:tplc="D270AEE2">
      <w:start w:val="1"/>
      <w:numFmt w:val="lowerRoman"/>
      <w:lvlText w:val="%2"/>
      <w:lvlJc w:val="left"/>
      <w:pPr>
        <w:tabs>
          <w:tab w:val="num" w:pos="1800"/>
        </w:tabs>
        <w:ind w:left="1800" w:hanging="360"/>
      </w:pPr>
      <w:rPr>
        <w:rFonts w:hint="default"/>
      </w:rPr>
    </w:lvl>
    <w:lvl w:ilvl="2" w:tplc="FA3097DC">
      <w:start w:val="1"/>
      <w:numFmt w:val="bullet"/>
      <w:lvlText w:val=""/>
      <w:lvlJc w:val="left"/>
      <w:pPr>
        <w:tabs>
          <w:tab w:val="num" w:pos="2520"/>
        </w:tabs>
        <w:ind w:left="2520" w:hanging="360"/>
      </w:pPr>
      <w:rPr>
        <w:rFonts w:ascii="Wingdings" w:hAnsi="Wingdings" w:hint="default"/>
      </w:rPr>
    </w:lvl>
    <w:lvl w:ilvl="3" w:tplc="672C76BE">
      <w:start w:val="1"/>
      <w:numFmt w:val="bullet"/>
      <w:lvlText w:val=""/>
      <w:lvlJc w:val="left"/>
      <w:pPr>
        <w:tabs>
          <w:tab w:val="num" w:pos="3240"/>
        </w:tabs>
        <w:ind w:left="3240" w:hanging="360"/>
      </w:pPr>
      <w:rPr>
        <w:rFonts w:ascii="Symbol" w:hAnsi="Symbol" w:hint="default"/>
      </w:rPr>
    </w:lvl>
    <w:lvl w:ilvl="4" w:tplc="DA50E74C">
      <w:start w:val="1"/>
      <w:numFmt w:val="bullet"/>
      <w:lvlText w:val="o"/>
      <w:lvlJc w:val="left"/>
      <w:pPr>
        <w:tabs>
          <w:tab w:val="num" w:pos="3960"/>
        </w:tabs>
        <w:ind w:left="3960" w:hanging="360"/>
      </w:pPr>
      <w:rPr>
        <w:rFonts w:ascii="Courier New" w:hAnsi="Courier New" w:cs="Courier New" w:hint="default"/>
      </w:rPr>
    </w:lvl>
    <w:lvl w:ilvl="5" w:tplc="EC66AE5E">
      <w:start w:val="1"/>
      <w:numFmt w:val="bullet"/>
      <w:lvlText w:val=""/>
      <w:lvlJc w:val="left"/>
      <w:pPr>
        <w:tabs>
          <w:tab w:val="num" w:pos="4680"/>
        </w:tabs>
        <w:ind w:left="4680" w:hanging="360"/>
      </w:pPr>
      <w:rPr>
        <w:rFonts w:ascii="Wingdings" w:hAnsi="Wingdings" w:hint="default"/>
      </w:rPr>
    </w:lvl>
    <w:lvl w:ilvl="6" w:tplc="FDE00344">
      <w:start w:val="1"/>
      <w:numFmt w:val="bullet"/>
      <w:lvlText w:val=""/>
      <w:lvlJc w:val="left"/>
      <w:pPr>
        <w:tabs>
          <w:tab w:val="num" w:pos="5400"/>
        </w:tabs>
        <w:ind w:left="5400" w:hanging="360"/>
      </w:pPr>
      <w:rPr>
        <w:rFonts w:ascii="Symbol" w:hAnsi="Symbol" w:hint="default"/>
      </w:rPr>
    </w:lvl>
    <w:lvl w:ilvl="7" w:tplc="ABE02620">
      <w:start w:val="1"/>
      <w:numFmt w:val="bullet"/>
      <w:lvlText w:val="o"/>
      <w:lvlJc w:val="left"/>
      <w:pPr>
        <w:tabs>
          <w:tab w:val="num" w:pos="6120"/>
        </w:tabs>
        <w:ind w:left="6120" w:hanging="360"/>
      </w:pPr>
      <w:rPr>
        <w:rFonts w:ascii="Courier New" w:hAnsi="Courier New" w:cs="Courier New" w:hint="default"/>
      </w:rPr>
    </w:lvl>
    <w:lvl w:ilvl="8" w:tplc="F50EB0C6">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0F2233FE"/>
    <w:multiLevelType w:val="hybridMultilevel"/>
    <w:tmpl w:val="C4A47F8A"/>
    <w:lvl w:ilvl="0" w:tplc="791A44E2">
      <w:start w:val="1"/>
      <w:numFmt w:val="lowerLetter"/>
      <w:lvlText w:val="%1."/>
      <w:lvlJc w:val="left"/>
      <w:pPr>
        <w:tabs>
          <w:tab w:val="num" w:pos="1440"/>
        </w:tabs>
        <w:ind w:left="1080" w:hanging="360"/>
      </w:pPr>
      <w:rPr>
        <w:rFonts w:ascii="Calibri" w:hAnsi="Calibri" w:cs="Calibri" w:hint="default"/>
        <w:sz w:val="22"/>
      </w:rPr>
    </w:lvl>
    <w:lvl w:ilvl="1" w:tplc="73F0521E">
      <w:start w:val="1"/>
      <w:numFmt w:val="lowerRoman"/>
      <w:lvlText w:val="%2."/>
      <w:lvlJc w:val="left"/>
      <w:pPr>
        <w:tabs>
          <w:tab w:val="num" w:pos="1800"/>
        </w:tabs>
        <w:ind w:left="1800" w:hanging="360"/>
      </w:pPr>
      <w:rPr>
        <w:rFonts w:ascii="Arial" w:hAnsi="Arial"/>
        <w:sz w:val="24"/>
      </w:rPr>
    </w:lvl>
    <w:lvl w:ilvl="2" w:tplc="DCDA1418">
      <w:start w:val="1"/>
      <w:numFmt w:val="bullet"/>
      <w:lvlText w:val=""/>
      <w:lvlJc w:val="left"/>
      <w:pPr>
        <w:tabs>
          <w:tab w:val="num" w:pos="2520"/>
        </w:tabs>
        <w:ind w:left="2520" w:hanging="360"/>
      </w:pPr>
      <w:rPr>
        <w:rFonts w:ascii="Wingdings" w:hAnsi="Wingdings" w:hint="default"/>
      </w:rPr>
    </w:lvl>
    <w:lvl w:ilvl="3" w:tplc="30A0BAE8">
      <w:start w:val="1"/>
      <w:numFmt w:val="bullet"/>
      <w:lvlText w:val=""/>
      <w:lvlJc w:val="left"/>
      <w:pPr>
        <w:tabs>
          <w:tab w:val="num" w:pos="3240"/>
        </w:tabs>
        <w:ind w:left="3240" w:hanging="360"/>
      </w:pPr>
      <w:rPr>
        <w:rFonts w:ascii="Symbol" w:hAnsi="Symbol" w:hint="default"/>
      </w:rPr>
    </w:lvl>
    <w:lvl w:ilvl="4" w:tplc="CCDC97C2">
      <w:start w:val="1"/>
      <w:numFmt w:val="bullet"/>
      <w:lvlText w:val="o"/>
      <w:lvlJc w:val="left"/>
      <w:pPr>
        <w:tabs>
          <w:tab w:val="num" w:pos="3960"/>
        </w:tabs>
        <w:ind w:left="3960" w:hanging="360"/>
      </w:pPr>
      <w:rPr>
        <w:rFonts w:ascii="Courier New" w:hAnsi="Courier New" w:cs="Courier New" w:hint="default"/>
      </w:rPr>
    </w:lvl>
    <w:lvl w:ilvl="5" w:tplc="94B6A322">
      <w:start w:val="1"/>
      <w:numFmt w:val="bullet"/>
      <w:lvlText w:val=""/>
      <w:lvlJc w:val="left"/>
      <w:pPr>
        <w:tabs>
          <w:tab w:val="num" w:pos="4680"/>
        </w:tabs>
        <w:ind w:left="4680" w:hanging="360"/>
      </w:pPr>
      <w:rPr>
        <w:rFonts w:ascii="Wingdings" w:hAnsi="Wingdings" w:hint="default"/>
      </w:rPr>
    </w:lvl>
    <w:lvl w:ilvl="6" w:tplc="E54E77B4">
      <w:start w:val="1"/>
      <w:numFmt w:val="bullet"/>
      <w:lvlText w:val=""/>
      <w:lvlJc w:val="left"/>
      <w:pPr>
        <w:tabs>
          <w:tab w:val="num" w:pos="5400"/>
        </w:tabs>
        <w:ind w:left="5400" w:hanging="360"/>
      </w:pPr>
      <w:rPr>
        <w:rFonts w:ascii="Symbol" w:hAnsi="Symbol" w:hint="default"/>
      </w:rPr>
    </w:lvl>
    <w:lvl w:ilvl="7" w:tplc="B430477C">
      <w:start w:val="1"/>
      <w:numFmt w:val="bullet"/>
      <w:lvlText w:val="o"/>
      <w:lvlJc w:val="left"/>
      <w:pPr>
        <w:tabs>
          <w:tab w:val="num" w:pos="6120"/>
        </w:tabs>
        <w:ind w:left="6120" w:hanging="360"/>
      </w:pPr>
      <w:rPr>
        <w:rFonts w:ascii="Courier New" w:hAnsi="Courier New" w:cs="Courier New" w:hint="default"/>
      </w:rPr>
    </w:lvl>
    <w:lvl w:ilvl="8" w:tplc="E3B05FBA">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0FBB2BF4"/>
    <w:multiLevelType w:val="multilevel"/>
    <w:tmpl w:val="3000D7C6"/>
    <w:lvl w:ilvl="0">
      <w:start w:val="1"/>
      <w:numFmt w:val="lowerLetter"/>
      <w:lvlText w:val="%1."/>
      <w:lvlJc w:val="left"/>
      <w:pPr>
        <w:tabs>
          <w:tab w:val="num" w:pos="1260"/>
        </w:tabs>
        <w:ind w:left="1260" w:hanging="360"/>
      </w:pPr>
      <w:rPr>
        <w:rFonts w:ascii="Calibri" w:eastAsia="Times New Roman" w:hAnsi="Calibri" w:cs="Arial"/>
        <w:sz w:val="22"/>
      </w:rPr>
    </w:lvl>
    <w:lvl w:ilvl="1">
      <w:start w:val="1"/>
      <w:numFmt w:val="lowerRoman"/>
      <w:lvlText w:val="%2."/>
      <w:lvlJc w:val="left"/>
      <w:pPr>
        <w:tabs>
          <w:tab w:val="num" w:pos="1800"/>
        </w:tabs>
        <w:ind w:left="1800" w:hanging="360"/>
      </w:pPr>
      <w:rPr>
        <w:rFonts w:ascii="Arial" w:hAnsi="Arial"/>
        <w:sz w:val="2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0FCB0137"/>
    <w:multiLevelType w:val="hybridMultilevel"/>
    <w:tmpl w:val="3000D7C6"/>
    <w:numStyleLink w:val="Style1"/>
  </w:abstractNum>
  <w:abstractNum w:abstractNumId="43" w15:restartNumberingAfterBreak="0">
    <w:nsid w:val="0FE56512"/>
    <w:multiLevelType w:val="hybridMultilevel"/>
    <w:tmpl w:val="3000D7C6"/>
    <w:lvl w:ilvl="0" w:tplc="90D49FC6">
      <w:start w:val="1"/>
      <w:numFmt w:val="lowerLetter"/>
      <w:lvlText w:val="%1."/>
      <w:lvlJc w:val="left"/>
      <w:pPr>
        <w:tabs>
          <w:tab w:val="num" w:pos="1260"/>
        </w:tabs>
        <w:ind w:left="1260" w:hanging="360"/>
      </w:pPr>
      <w:rPr>
        <w:rFonts w:ascii="Calibri" w:eastAsia="Times New Roman" w:hAnsi="Calibri" w:cs="Arial"/>
        <w:sz w:val="22"/>
      </w:rPr>
    </w:lvl>
    <w:lvl w:ilvl="1" w:tplc="E250B4A6">
      <w:start w:val="1"/>
      <w:numFmt w:val="lowerRoman"/>
      <w:lvlText w:val="%2."/>
      <w:lvlJc w:val="left"/>
      <w:pPr>
        <w:tabs>
          <w:tab w:val="num" w:pos="1800"/>
        </w:tabs>
        <w:ind w:left="1800" w:hanging="360"/>
      </w:pPr>
      <w:rPr>
        <w:rFonts w:ascii="Arial" w:hAnsi="Arial"/>
        <w:sz w:val="24"/>
      </w:rPr>
    </w:lvl>
    <w:lvl w:ilvl="2" w:tplc="D6A8A7AE">
      <w:start w:val="1"/>
      <w:numFmt w:val="bullet"/>
      <w:lvlText w:val=""/>
      <w:lvlJc w:val="left"/>
      <w:pPr>
        <w:tabs>
          <w:tab w:val="num" w:pos="2520"/>
        </w:tabs>
        <w:ind w:left="2520" w:hanging="360"/>
      </w:pPr>
      <w:rPr>
        <w:rFonts w:ascii="Wingdings" w:hAnsi="Wingdings" w:hint="default"/>
      </w:rPr>
    </w:lvl>
    <w:lvl w:ilvl="3" w:tplc="56C42DF6">
      <w:start w:val="1"/>
      <w:numFmt w:val="bullet"/>
      <w:lvlText w:val=""/>
      <w:lvlJc w:val="left"/>
      <w:pPr>
        <w:tabs>
          <w:tab w:val="num" w:pos="3240"/>
        </w:tabs>
        <w:ind w:left="3240" w:hanging="360"/>
      </w:pPr>
      <w:rPr>
        <w:rFonts w:ascii="Symbol" w:hAnsi="Symbol" w:hint="default"/>
      </w:rPr>
    </w:lvl>
    <w:lvl w:ilvl="4" w:tplc="9900076E">
      <w:start w:val="1"/>
      <w:numFmt w:val="bullet"/>
      <w:lvlText w:val="o"/>
      <w:lvlJc w:val="left"/>
      <w:pPr>
        <w:tabs>
          <w:tab w:val="num" w:pos="3960"/>
        </w:tabs>
        <w:ind w:left="3960" w:hanging="360"/>
      </w:pPr>
      <w:rPr>
        <w:rFonts w:ascii="Courier New" w:hAnsi="Courier New" w:cs="Courier New" w:hint="default"/>
      </w:rPr>
    </w:lvl>
    <w:lvl w:ilvl="5" w:tplc="7CEABFB4">
      <w:start w:val="1"/>
      <w:numFmt w:val="bullet"/>
      <w:lvlText w:val=""/>
      <w:lvlJc w:val="left"/>
      <w:pPr>
        <w:tabs>
          <w:tab w:val="num" w:pos="4680"/>
        </w:tabs>
        <w:ind w:left="4680" w:hanging="360"/>
      </w:pPr>
      <w:rPr>
        <w:rFonts w:ascii="Wingdings" w:hAnsi="Wingdings" w:hint="default"/>
      </w:rPr>
    </w:lvl>
    <w:lvl w:ilvl="6" w:tplc="E7A8C036">
      <w:start w:val="1"/>
      <w:numFmt w:val="bullet"/>
      <w:lvlText w:val=""/>
      <w:lvlJc w:val="left"/>
      <w:pPr>
        <w:tabs>
          <w:tab w:val="num" w:pos="5400"/>
        </w:tabs>
        <w:ind w:left="5400" w:hanging="360"/>
      </w:pPr>
      <w:rPr>
        <w:rFonts w:ascii="Symbol" w:hAnsi="Symbol" w:hint="default"/>
      </w:rPr>
    </w:lvl>
    <w:lvl w:ilvl="7" w:tplc="6B6EFC28">
      <w:start w:val="1"/>
      <w:numFmt w:val="bullet"/>
      <w:lvlText w:val="o"/>
      <w:lvlJc w:val="left"/>
      <w:pPr>
        <w:tabs>
          <w:tab w:val="num" w:pos="6120"/>
        </w:tabs>
        <w:ind w:left="6120" w:hanging="360"/>
      </w:pPr>
      <w:rPr>
        <w:rFonts w:ascii="Courier New" w:hAnsi="Courier New" w:cs="Courier New" w:hint="default"/>
      </w:rPr>
    </w:lvl>
    <w:lvl w:ilvl="8" w:tplc="519C52FE">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0FFD09BE"/>
    <w:multiLevelType w:val="hybridMultilevel"/>
    <w:tmpl w:val="EE02766C"/>
    <w:lvl w:ilvl="0" w:tplc="E3966C5E">
      <w:start w:val="1"/>
      <w:numFmt w:val="lowerLetter"/>
      <w:lvlText w:val="%1."/>
      <w:lvlJc w:val="left"/>
      <w:pPr>
        <w:tabs>
          <w:tab w:val="num" w:pos="1080"/>
        </w:tabs>
        <w:ind w:left="1080" w:hanging="360"/>
      </w:pPr>
      <w:rPr>
        <w:rFonts w:hint="default"/>
      </w:rPr>
    </w:lvl>
    <w:lvl w:ilvl="1" w:tplc="7DBC2E56">
      <w:start w:val="1"/>
      <w:numFmt w:val="lowerRoman"/>
      <w:lvlText w:val="%2"/>
      <w:lvlJc w:val="left"/>
      <w:pPr>
        <w:tabs>
          <w:tab w:val="num" w:pos="1800"/>
        </w:tabs>
        <w:ind w:left="1800" w:hanging="360"/>
      </w:pPr>
      <w:rPr>
        <w:rFonts w:hint="default"/>
      </w:rPr>
    </w:lvl>
    <w:lvl w:ilvl="2" w:tplc="F1C235C2">
      <w:start w:val="1"/>
      <w:numFmt w:val="bullet"/>
      <w:lvlText w:val=""/>
      <w:lvlJc w:val="left"/>
      <w:pPr>
        <w:tabs>
          <w:tab w:val="num" w:pos="2520"/>
        </w:tabs>
        <w:ind w:left="2520" w:hanging="360"/>
      </w:pPr>
      <w:rPr>
        <w:rFonts w:ascii="Wingdings" w:hAnsi="Wingdings" w:hint="default"/>
      </w:rPr>
    </w:lvl>
    <w:lvl w:ilvl="3" w:tplc="C816752A">
      <w:start w:val="1"/>
      <w:numFmt w:val="bullet"/>
      <w:lvlText w:val=""/>
      <w:lvlJc w:val="left"/>
      <w:pPr>
        <w:tabs>
          <w:tab w:val="num" w:pos="3240"/>
        </w:tabs>
        <w:ind w:left="3240" w:hanging="360"/>
      </w:pPr>
      <w:rPr>
        <w:rFonts w:ascii="Symbol" w:hAnsi="Symbol" w:hint="default"/>
      </w:rPr>
    </w:lvl>
    <w:lvl w:ilvl="4" w:tplc="6124262C">
      <w:start w:val="1"/>
      <w:numFmt w:val="bullet"/>
      <w:lvlText w:val="o"/>
      <w:lvlJc w:val="left"/>
      <w:pPr>
        <w:tabs>
          <w:tab w:val="num" w:pos="3960"/>
        </w:tabs>
        <w:ind w:left="3960" w:hanging="360"/>
      </w:pPr>
      <w:rPr>
        <w:rFonts w:ascii="Courier New" w:hAnsi="Courier New" w:cs="Courier New" w:hint="default"/>
      </w:rPr>
    </w:lvl>
    <w:lvl w:ilvl="5" w:tplc="DC006A1E">
      <w:start w:val="1"/>
      <w:numFmt w:val="bullet"/>
      <w:lvlText w:val=""/>
      <w:lvlJc w:val="left"/>
      <w:pPr>
        <w:tabs>
          <w:tab w:val="num" w:pos="4680"/>
        </w:tabs>
        <w:ind w:left="4680" w:hanging="360"/>
      </w:pPr>
      <w:rPr>
        <w:rFonts w:ascii="Wingdings" w:hAnsi="Wingdings" w:hint="default"/>
      </w:rPr>
    </w:lvl>
    <w:lvl w:ilvl="6" w:tplc="8D50980A">
      <w:start w:val="1"/>
      <w:numFmt w:val="bullet"/>
      <w:lvlText w:val=""/>
      <w:lvlJc w:val="left"/>
      <w:pPr>
        <w:tabs>
          <w:tab w:val="num" w:pos="5400"/>
        </w:tabs>
        <w:ind w:left="5400" w:hanging="360"/>
      </w:pPr>
      <w:rPr>
        <w:rFonts w:ascii="Symbol" w:hAnsi="Symbol" w:hint="default"/>
      </w:rPr>
    </w:lvl>
    <w:lvl w:ilvl="7" w:tplc="2D602146">
      <w:start w:val="1"/>
      <w:numFmt w:val="bullet"/>
      <w:lvlText w:val="o"/>
      <w:lvlJc w:val="left"/>
      <w:pPr>
        <w:tabs>
          <w:tab w:val="num" w:pos="6120"/>
        </w:tabs>
        <w:ind w:left="6120" w:hanging="360"/>
      </w:pPr>
      <w:rPr>
        <w:rFonts w:ascii="Courier New" w:hAnsi="Courier New" w:cs="Courier New" w:hint="default"/>
      </w:rPr>
    </w:lvl>
    <w:lvl w:ilvl="8" w:tplc="CAB055EC">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10275E94"/>
    <w:multiLevelType w:val="hybridMultilevel"/>
    <w:tmpl w:val="074C57D0"/>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10442B2C"/>
    <w:multiLevelType w:val="hybridMultilevel"/>
    <w:tmpl w:val="E780B694"/>
    <w:lvl w:ilvl="0" w:tplc="A288D2B2">
      <w:start w:val="1"/>
      <w:numFmt w:val="lowerLetter"/>
      <w:lvlText w:val="%1."/>
      <w:lvlJc w:val="left"/>
      <w:pPr>
        <w:tabs>
          <w:tab w:val="num" w:pos="1080"/>
        </w:tabs>
        <w:ind w:left="1080" w:hanging="360"/>
      </w:pPr>
      <w:rPr>
        <w:rFonts w:hint="default"/>
        <w:sz w:val="22"/>
      </w:rPr>
    </w:lvl>
    <w:lvl w:ilvl="1" w:tplc="A880DBA6">
      <w:start w:val="1"/>
      <w:numFmt w:val="lowerRoman"/>
      <w:lvlText w:val="%2."/>
      <w:lvlJc w:val="left"/>
      <w:pPr>
        <w:tabs>
          <w:tab w:val="num" w:pos="1800"/>
        </w:tabs>
        <w:ind w:left="1800" w:hanging="360"/>
      </w:pPr>
      <w:rPr>
        <w:rFonts w:ascii="Arial" w:hAnsi="Arial" w:hint="default"/>
        <w:sz w:val="24"/>
      </w:rPr>
    </w:lvl>
    <w:lvl w:ilvl="2" w:tplc="12CC8098">
      <w:start w:val="1"/>
      <w:numFmt w:val="bullet"/>
      <w:lvlText w:val=""/>
      <w:lvlJc w:val="left"/>
      <w:pPr>
        <w:tabs>
          <w:tab w:val="num" w:pos="2520"/>
        </w:tabs>
        <w:ind w:left="2520" w:hanging="360"/>
      </w:pPr>
      <w:rPr>
        <w:rFonts w:ascii="Wingdings" w:hAnsi="Wingdings" w:hint="default"/>
      </w:rPr>
    </w:lvl>
    <w:lvl w:ilvl="3" w:tplc="A8204FFA">
      <w:start w:val="1"/>
      <w:numFmt w:val="bullet"/>
      <w:lvlText w:val=""/>
      <w:lvlJc w:val="left"/>
      <w:pPr>
        <w:tabs>
          <w:tab w:val="num" w:pos="3240"/>
        </w:tabs>
        <w:ind w:left="3240" w:hanging="360"/>
      </w:pPr>
      <w:rPr>
        <w:rFonts w:ascii="Symbol" w:hAnsi="Symbol" w:hint="default"/>
      </w:rPr>
    </w:lvl>
    <w:lvl w:ilvl="4" w:tplc="80D85F2A">
      <w:start w:val="1"/>
      <w:numFmt w:val="bullet"/>
      <w:lvlText w:val="o"/>
      <w:lvlJc w:val="left"/>
      <w:pPr>
        <w:tabs>
          <w:tab w:val="num" w:pos="3960"/>
        </w:tabs>
        <w:ind w:left="3960" w:hanging="360"/>
      </w:pPr>
      <w:rPr>
        <w:rFonts w:ascii="Courier New" w:hAnsi="Courier New" w:cs="Courier New" w:hint="default"/>
      </w:rPr>
    </w:lvl>
    <w:lvl w:ilvl="5" w:tplc="2812BDD4">
      <w:start w:val="1"/>
      <w:numFmt w:val="bullet"/>
      <w:lvlText w:val=""/>
      <w:lvlJc w:val="left"/>
      <w:pPr>
        <w:tabs>
          <w:tab w:val="num" w:pos="4680"/>
        </w:tabs>
        <w:ind w:left="4680" w:hanging="360"/>
      </w:pPr>
      <w:rPr>
        <w:rFonts w:ascii="Wingdings" w:hAnsi="Wingdings" w:hint="default"/>
      </w:rPr>
    </w:lvl>
    <w:lvl w:ilvl="6" w:tplc="EF0C62E2">
      <w:start w:val="1"/>
      <w:numFmt w:val="bullet"/>
      <w:lvlText w:val=""/>
      <w:lvlJc w:val="left"/>
      <w:pPr>
        <w:tabs>
          <w:tab w:val="num" w:pos="5400"/>
        </w:tabs>
        <w:ind w:left="5400" w:hanging="360"/>
      </w:pPr>
      <w:rPr>
        <w:rFonts w:ascii="Symbol" w:hAnsi="Symbol" w:hint="default"/>
      </w:rPr>
    </w:lvl>
    <w:lvl w:ilvl="7" w:tplc="EA72D6E2">
      <w:start w:val="1"/>
      <w:numFmt w:val="bullet"/>
      <w:lvlText w:val="o"/>
      <w:lvlJc w:val="left"/>
      <w:pPr>
        <w:tabs>
          <w:tab w:val="num" w:pos="6120"/>
        </w:tabs>
        <w:ind w:left="6120" w:hanging="360"/>
      </w:pPr>
      <w:rPr>
        <w:rFonts w:ascii="Courier New" w:hAnsi="Courier New" w:cs="Courier New" w:hint="default"/>
      </w:rPr>
    </w:lvl>
    <w:lvl w:ilvl="8" w:tplc="3B84A244">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733BA4"/>
    <w:multiLevelType w:val="hybridMultilevel"/>
    <w:tmpl w:val="3000D7C6"/>
    <w:numStyleLink w:val="Style1"/>
  </w:abstractNum>
  <w:abstractNum w:abstractNumId="48" w15:restartNumberingAfterBreak="0">
    <w:nsid w:val="10BA5181"/>
    <w:multiLevelType w:val="hybridMultilevel"/>
    <w:tmpl w:val="01DA5732"/>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2160" w:hanging="360"/>
      </w:pPr>
    </w:lvl>
    <w:lvl w:ilvl="3" w:tplc="04090005">
      <w:start w:val="1"/>
      <w:numFmt w:val="bullet"/>
      <w:lvlText w:val=""/>
      <w:lvlJc w:val="left"/>
      <w:pPr>
        <w:ind w:left="25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0C20E68"/>
    <w:multiLevelType w:val="hybridMultilevel"/>
    <w:tmpl w:val="80F81144"/>
    <w:lvl w:ilvl="0" w:tplc="EA509344">
      <w:start w:val="1"/>
      <w:numFmt w:val="lowerLetter"/>
      <w:lvlText w:val="%1."/>
      <w:lvlJc w:val="left"/>
      <w:pPr>
        <w:tabs>
          <w:tab w:val="num" w:pos="1440"/>
        </w:tabs>
        <w:ind w:left="1080" w:hanging="360"/>
      </w:pPr>
      <w:rPr>
        <w:rFonts w:hint="default"/>
      </w:rPr>
    </w:lvl>
    <w:lvl w:ilvl="1" w:tplc="E00EFEC2">
      <w:start w:val="1"/>
      <w:numFmt w:val="lowerRoman"/>
      <w:lvlText w:val="%2"/>
      <w:lvlJc w:val="left"/>
      <w:pPr>
        <w:tabs>
          <w:tab w:val="num" w:pos="1800"/>
        </w:tabs>
        <w:ind w:left="1800" w:hanging="360"/>
      </w:pPr>
      <w:rPr>
        <w:rFonts w:hint="default"/>
      </w:rPr>
    </w:lvl>
    <w:lvl w:ilvl="2" w:tplc="05CEE944">
      <w:start w:val="1"/>
      <w:numFmt w:val="bullet"/>
      <w:lvlText w:val=""/>
      <w:lvlJc w:val="left"/>
      <w:pPr>
        <w:tabs>
          <w:tab w:val="num" w:pos="2520"/>
        </w:tabs>
        <w:ind w:left="2520" w:hanging="360"/>
      </w:pPr>
      <w:rPr>
        <w:rFonts w:ascii="Wingdings" w:hAnsi="Wingdings" w:hint="default"/>
      </w:rPr>
    </w:lvl>
    <w:lvl w:ilvl="3" w:tplc="885EDD6C">
      <w:start w:val="1"/>
      <w:numFmt w:val="bullet"/>
      <w:lvlText w:val=""/>
      <w:lvlJc w:val="left"/>
      <w:pPr>
        <w:tabs>
          <w:tab w:val="num" w:pos="3240"/>
        </w:tabs>
        <w:ind w:left="3240" w:hanging="360"/>
      </w:pPr>
      <w:rPr>
        <w:rFonts w:ascii="Symbol" w:hAnsi="Symbol" w:hint="default"/>
      </w:rPr>
    </w:lvl>
    <w:lvl w:ilvl="4" w:tplc="053664C6">
      <w:start w:val="1"/>
      <w:numFmt w:val="bullet"/>
      <w:lvlText w:val="o"/>
      <w:lvlJc w:val="left"/>
      <w:pPr>
        <w:tabs>
          <w:tab w:val="num" w:pos="3960"/>
        </w:tabs>
        <w:ind w:left="3960" w:hanging="360"/>
      </w:pPr>
      <w:rPr>
        <w:rFonts w:ascii="Courier New" w:hAnsi="Courier New" w:cs="Courier New" w:hint="default"/>
      </w:rPr>
    </w:lvl>
    <w:lvl w:ilvl="5" w:tplc="76C618BE">
      <w:start w:val="1"/>
      <w:numFmt w:val="bullet"/>
      <w:lvlText w:val=""/>
      <w:lvlJc w:val="left"/>
      <w:pPr>
        <w:tabs>
          <w:tab w:val="num" w:pos="4680"/>
        </w:tabs>
        <w:ind w:left="4680" w:hanging="360"/>
      </w:pPr>
      <w:rPr>
        <w:rFonts w:ascii="Wingdings" w:hAnsi="Wingdings" w:hint="default"/>
      </w:rPr>
    </w:lvl>
    <w:lvl w:ilvl="6" w:tplc="B484DA7E">
      <w:start w:val="1"/>
      <w:numFmt w:val="bullet"/>
      <w:lvlText w:val=""/>
      <w:lvlJc w:val="left"/>
      <w:pPr>
        <w:tabs>
          <w:tab w:val="num" w:pos="5400"/>
        </w:tabs>
        <w:ind w:left="5400" w:hanging="360"/>
      </w:pPr>
      <w:rPr>
        <w:rFonts w:ascii="Symbol" w:hAnsi="Symbol" w:hint="default"/>
      </w:rPr>
    </w:lvl>
    <w:lvl w:ilvl="7" w:tplc="CBD2B032">
      <w:start w:val="1"/>
      <w:numFmt w:val="bullet"/>
      <w:lvlText w:val="o"/>
      <w:lvlJc w:val="left"/>
      <w:pPr>
        <w:tabs>
          <w:tab w:val="num" w:pos="6120"/>
        </w:tabs>
        <w:ind w:left="6120" w:hanging="360"/>
      </w:pPr>
      <w:rPr>
        <w:rFonts w:ascii="Courier New" w:hAnsi="Courier New" w:cs="Courier New" w:hint="default"/>
      </w:rPr>
    </w:lvl>
    <w:lvl w:ilvl="8" w:tplc="E7C8A84C">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11CF7387"/>
    <w:multiLevelType w:val="hybridMultilevel"/>
    <w:tmpl w:val="A0C2CA90"/>
    <w:lvl w:ilvl="0" w:tplc="0409001B">
      <w:start w:val="1"/>
      <w:numFmt w:val="lowerRoman"/>
      <w:lvlText w:val="%1."/>
      <w:lvlJc w:val="right"/>
      <w:pPr>
        <w:tabs>
          <w:tab w:val="num" w:pos="1800"/>
        </w:tabs>
        <w:ind w:left="1800" w:hanging="360"/>
      </w:pPr>
      <w:rPr>
        <w:rFonts w:hint="default"/>
      </w:rPr>
    </w:lvl>
    <w:lvl w:ilvl="1" w:tplc="D270AEE2">
      <w:start w:val="1"/>
      <w:numFmt w:val="lowerRoman"/>
      <w:lvlText w:val="%2"/>
      <w:lvlJc w:val="left"/>
      <w:pPr>
        <w:tabs>
          <w:tab w:val="num" w:pos="2520"/>
        </w:tabs>
        <w:ind w:left="2520" w:hanging="360"/>
      </w:pPr>
      <w:rPr>
        <w:rFonts w:hint="default"/>
      </w:rPr>
    </w:lvl>
    <w:lvl w:ilvl="2" w:tplc="FA3097DC">
      <w:start w:val="1"/>
      <w:numFmt w:val="bullet"/>
      <w:lvlText w:val=""/>
      <w:lvlJc w:val="left"/>
      <w:pPr>
        <w:tabs>
          <w:tab w:val="num" w:pos="3240"/>
        </w:tabs>
        <w:ind w:left="3240" w:hanging="360"/>
      </w:pPr>
      <w:rPr>
        <w:rFonts w:ascii="Wingdings" w:hAnsi="Wingdings" w:hint="default"/>
      </w:rPr>
    </w:lvl>
    <w:lvl w:ilvl="3" w:tplc="672C76BE">
      <w:start w:val="1"/>
      <w:numFmt w:val="bullet"/>
      <w:lvlText w:val=""/>
      <w:lvlJc w:val="left"/>
      <w:pPr>
        <w:tabs>
          <w:tab w:val="num" w:pos="3960"/>
        </w:tabs>
        <w:ind w:left="3960" w:hanging="360"/>
      </w:pPr>
      <w:rPr>
        <w:rFonts w:ascii="Symbol" w:hAnsi="Symbol" w:hint="default"/>
      </w:rPr>
    </w:lvl>
    <w:lvl w:ilvl="4" w:tplc="DA50E74C">
      <w:start w:val="1"/>
      <w:numFmt w:val="bullet"/>
      <w:lvlText w:val="o"/>
      <w:lvlJc w:val="left"/>
      <w:pPr>
        <w:tabs>
          <w:tab w:val="num" w:pos="4680"/>
        </w:tabs>
        <w:ind w:left="4680" w:hanging="360"/>
      </w:pPr>
      <w:rPr>
        <w:rFonts w:ascii="Courier New" w:hAnsi="Courier New" w:cs="Courier New" w:hint="default"/>
      </w:rPr>
    </w:lvl>
    <w:lvl w:ilvl="5" w:tplc="EC66AE5E">
      <w:start w:val="1"/>
      <w:numFmt w:val="bullet"/>
      <w:lvlText w:val=""/>
      <w:lvlJc w:val="left"/>
      <w:pPr>
        <w:tabs>
          <w:tab w:val="num" w:pos="5400"/>
        </w:tabs>
        <w:ind w:left="5400" w:hanging="360"/>
      </w:pPr>
      <w:rPr>
        <w:rFonts w:ascii="Wingdings" w:hAnsi="Wingdings" w:hint="default"/>
      </w:rPr>
    </w:lvl>
    <w:lvl w:ilvl="6" w:tplc="FDE00344">
      <w:start w:val="1"/>
      <w:numFmt w:val="bullet"/>
      <w:lvlText w:val=""/>
      <w:lvlJc w:val="left"/>
      <w:pPr>
        <w:tabs>
          <w:tab w:val="num" w:pos="6120"/>
        </w:tabs>
        <w:ind w:left="6120" w:hanging="360"/>
      </w:pPr>
      <w:rPr>
        <w:rFonts w:ascii="Symbol" w:hAnsi="Symbol" w:hint="default"/>
      </w:rPr>
    </w:lvl>
    <w:lvl w:ilvl="7" w:tplc="ABE02620">
      <w:start w:val="1"/>
      <w:numFmt w:val="bullet"/>
      <w:lvlText w:val="o"/>
      <w:lvlJc w:val="left"/>
      <w:pPr>
        <w:tabs>
          <w:tab w:val="num" w:pos="6840"/>
        </w:tabs>
        <w:ind w:left="6840" w:hanging="360"/>
      </w:pPr>
      <w:rPr>
        <w:rFonts w:ascii="Courier New" w:hAnsi="Courier New" w:cs="Courier New" w:hint="default"/>
      </w:rPr>
    </w:lvl>
    <w:lvl w:ilvl="8" w:tplc="F50EB0C6">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11ED6DBF"/>
    <w:multiLevelType w:val="hybridMultilevel"/>
    <w:tmpl w:val="1190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2631D2F"/>
    <w:multiLevelType w:val="hybridMultilevel"/>
    <w:tmpl w:val="531492A2"/>
    <w:lvl w:ilvl="0" w:tplc="FFFFFFFF">
      <w:start w:val="1"/>
      <w:numFmt w:val="lowerLetter"/>
      <w:lvlText w:val="%1."/>
      <w:lvlJc w:val="left"/>
      <w:pPr>
        <w:tabs>
          <w:tab w:val="num" w:pos="720"/>
        </w:tabs>
        <w:ind w:left="720" w:hanging="360"/>
      </w:pPr>
    </w:lvl>
    <w:lvl w:ilvl="1" w:tplc="0409001B">
      <w:start w:val="1"/>
      <w:numFmt w:val="lowerRoman"/>
      <w:lvlText w:val="%2."/>
      <w:lvlJc w:val="right"/>
      <w:pPr>
        <w:ind w:left="1440" w:hanging="360"/>
      </w:pPr>
    </w:lvl>
    <w:lvl w:ilvl="2" w:tplc="FFFFFFFF">
      <w:start w:val="1"/>
      <w:numFmt w:val="lowerRoman"/>
      <w:lvlText w:val="%3."/>
      <w:lvlJc w:val="right"/>
      <w:pPr>
        <w:ind w:left="1800" w:hanging="360"/>
      </w:pPr>
    </w:lvl>
    <w:lvl w:ilvl="3" w:tplc="FFFFFFFF">
      <w:start w:val="1"/>
      <w:numFmt w:val="lowerLetter"/>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53" w15:restartNumberingAfterBreak="0">
    <w:nsid w:val="128109BA"/>
    <w:multiLevelType w:val="hybridMultilevel"/>
    <w:tmpl w:val="91BE90C4"/>
    <w:lvl w:ilvl="0" w:tplc="CA20D33E">
      <w:start w:val="1"/>
      <w:numFmt w:val="lowerLetter"/>
      <w:lvlText w:val="%1."/>
      <w:lvlJc w:val="left"/>
      <w:pPr>
        <w:tabs>
          <w:tab w:val="num" w:pos="1080"/>
        </w:tabs>
        <w:ind w:left="1080" w:hanging="360"/>
      </w:pPr>
      <w:rPr>
        <w:rFonts w:hint="default"/>
      </w:rPr>
    </w:lvl>
    <w:lvl w:ilvl="1" w:tplc="A10604AA">
      <w:start w:val="1"/>
      <w:numFmt w:val="lowerRoman"/>
      <w:lvlText w:val="%2"/>
      <w:lvlJc w:val="left"/>
      <w:pPr>
        <w:tabs>
          <w:tab w:val="num" w:pos="1800"/>
        </w:tabs>
        <w:ind w:left="1800" w:hanging="360"/>
      </w:pPr>
      <w:rPr>
        <w:rFonts w:hint="default"/>
      </w:rPr>
    </w:lvl>
    <w:lvl w:ilvl="2" w:tplc="46D60DB6">
      <w:start w:val="1"/>
      <w:numFmt w:val="bullet"/>
      <w:lvlText w:val=""/>
      <w:lvlJc w:val="left"/>
      <w:pPr>
        <w:tabs>
          <w:tab w:val="num" w:pos="2520"/>
        </w:tabs>
        <w:ind w:left="2520" w:hanging="360"/>
      </w:pPr>
      <w:rPr>
        <w:rFonts w:ascii="Wingdings" w:hAnsi="Wingdings" w:hint="default"/>
      </w:rPr>
    </w:lvl>
    <w:lvl w:ilvl="3" w:tplc="63A421A8">
      <w:start w:val="1"/>
      <w:numFmt w:val="bullet"/>
      <w:lvlText w:val=""/>
      <w:lvlJc w:val="left"/>
      <w:pPr>
        <w:tabs>
          <w:tab w:val="num" w:pos="3240"/>
        </w:tabs>
        <w:ind w:left="3240" w:hanging="360"/>
      </w:pPr>
      <w:rPr>
        <w:rFonts w:ascii="Symbol" w:hAnsi="Symbol" w:hint="default"/>
      </w:rPr>
    </w:lvl>
    <w:lvl w:ilvl="4" w:tplc="6EDED0C0">
      <w:start w:val="1"/>
      <w:numFmt w:val="bullet"/>
      <w:lvlText w:val="o"/>
      <w:lvlJc w:val="left"/>
      <w:pPr>
        <w:tabs>
          <w:tab w:val="num" w:pos="3960"/>
        </w:tabs>
        <w:ind w:left="3960" w:hanging="360"/>
      </w:pPr>
      <w:rPr>
        <w:rFonts w:ascii="Courier New" w:hAnsi="Courier New" w:cs="Courier New" w:hint="default"/>
      </w:rPr>
    </w:lvl>
    <w:lvl w:ilvl="5" w:tplc="06AE8FCE">
      <w:start w:val="1"/>
      <w:numFmt w:val="bullet"/>
      <w:lvlText w:val=""/>
      <w:lvlJc w:val="left"/>
      <w:pPr>
        <w:tabs>
          <w:tab w:val="num" w:pos="4680"/>
        </w:tabs>
        <w:ind w:left="4680" w:hanging="360"/>
      </w:pPr>
      <w:rPr>
        <w:rFonts w:ascii="Wingdings" w:hAnsi="Wingdings" w:hint="default"/>
      </w:rPr>
    </w:lvl>
    <w:lvl w:ilvl="6" w:tplc="5B7059AA">
      <w:start w:val="1"/>
      <w:numFmt w:val="bullet"/>
      <w:lvlText w:val=""/>
      <w:lvlJc w:val="left"/>
      <w:pPr>
        <w:tabs>
          <w:tab w:val="num" w:pos="5400"/>
        </w:tabs>
        <w:ind w:left="5400" w:hanging="360"/>
      </w:pPr>
      <w:rPr>
        <w:rFonts w:ascii="Symbol" w:hAnsi="Symbol" w:hint="default"/>
      </w:rPr>
    </w:lvl>
    <w:lvl w:ilvl="7" w:tplc="6BE460CE">
      <w:start w:val="1"/>
      <w:numFmt w:val="bullet"/>
      <w:lvlText w:val="o"/>
      <w:lvlJc w:val="left"/>
      <w:pPr>
        <w:tabs>
          <w:tab w:val="num" w:pos="6120"/>
        </w:tabs>
        <w:ind w:left="6120" w:hanging="360"/>
      </w:pPr>
      <w:rPr>
        <w:rFonts w:ascii="Courier New" w:hAnsi="Courier New" w:cs="Courier New" w:hint="default"/>
      </w:rPr>
    </w:lvl>
    <w:lvl w:ilvl="8" w:tplc="472E0E0C">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134B54DC"/>
    <w:multiLevelType w:val="hybridMultilevel"/>
    <w:tmpl w:val="6584DE82"/>
    <w:lvl w:ilvl="0" w:tplc="AA42234A">
      <w:start w:val="1"/>
      <w:numFmt w:val="lowerRoman"/>
      <w:lvlText w:val="%1."/>
      <w:lvlJc w:val="left"/>
      <w:pPr>
        <w:tabs>
          <w:tab w:val="num" w:pos="1800"/>
        </w:tabs>
        <w:ind w:left="1800" w:hanging="360"/>
      </w:pPr>
      <w:rPr>
        <w:rFonts w:ascii="Arial" w:hAnsi="Arial"/>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3BD7F2F"/>
    <w:multiLevelType w:val="hybridMultilevel"/>
    <w:tmpl w:val="7172A5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4330A24"/>
    <w:multiLevelType w:val="hybridMultilevel"/>
    <w:tmpl w:val="3000D7C6"/>
    <w:numStyleLink w:val="Style1"/>
  </w:abstractNum>
  <w:abstractNum w:abstractNumId="57" w15:restartNumberingAfterBreak="0">
    <w:nsid w:val="148032FE"/>
    <w:multiLevelType w:val="hybridMultilevel"/>
    <w:tmpl w:val="ED7A063A"/>
    <w:lvl w:ilvl="0" w:tplc="BF6E6E10">
      <w:start w:val="1"/>
      <w:numFmt w:val="lowerRoman"/>
      <w:lvlText w:val="%1."/>
      <w:lvlJc w:val="left"/>
      <w:pPr>
        <w:tabs>
          <w:tab w:val="num" w:pos="1800"/>
        </w:tabs>
        <w:ind w:left="1800" w:hanging="360"/>
      </w:pPr>
      <w:rPr>
        <w:rFonts w:ascii="Calibri" w:hAnsi="Calibri" w:cs="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4DC74F5"/>
    <w:multiLevelType w:val="hybridMultilevel"/>
    <w:tmpl w:val="91BE90C4"/>
    <w:lvl w:ilvl="0" w:tplc="E0049334">
      <w:start w:val="1"/>
      <w:numFmt w:val="lowerLetter"/>
      <w:lvlText w:val="%1."/>
      <w:lvlJc w:val="left"/>
      <w:pPr>
        <w:tabs>
          <w:tab w:val="num" w:pos="1080"/>
        </w:tabs>
        <w:ind w:left="1080" w:hanging="360"/>
      </w:pPr>
      <w:rPr>
        <w:rFonts w:hint="default"/>
      </w:rPr>
    </w:lvl>
    <w:lvl w:ilvl="1" w:tplc="A666115C">
      <w:start w:val="1"/>
      <w:numFmt w:val="lowerRoman"/>
      <w:lvlText w:val="%2"/>
      <w:lvlJc w:val="left"/>
      <w:pPr>
        <w:tabs>
          <w:tab w:val="num" w:pos="1800"/>
        </w:tabs>
        <w:ind w:left="1800" w:hanging="360"/>
      </w:pPr>
      <w:rPr>
        <w:rFonts w:hint="default"/>
      </w:rPr>
    </w:lvl>
    <w:lvl w:ilvl="2" w:tplc="3282FB16">
      <w:start w:val="1"/>
      <w:numFmt w:val="bullet"/>
      <w:lvlText w:val=""/>
      <w:lvlJc w:val="left"/>
      <w:pPr>
        <w:tabs>
          <w:tab w:val="num" w:pos="2520"/>
        </w:tabs>
        <w:ind w:left="2520" w:hanging="360"/>
      </w:pPr>
      <w:rPr>
        <w:rFonts w:ascii="Wingdings" w:hAnsi="Wingdings" w:hint="default"/>
      </w:rPr>
    </w:lvl>
    <w:lvl w:ilvl="3" w:tplc="3A1A7918">
      <w:start w:val="1"/>
      <w:numFmt w:val="bullet"/>
      <w:lvlText w:val=""/>
      <w:lvlJc w:val="left"/>
      <w:pPr>
        <w:tabs>
          <w:tab w:val="num" w:pos="3240"/>
        </w:tabs>
        <w:ind w:left="3240" w:hanging="360"/>
      </w:pPr>
      <w:rPr>
        <w:rFonts w:ascii="Symbol" w:hAnsi="Symbol" w:hint="default"/>
      </w:rPr>
    </w:lvl>
    <w:lvl w:ilvl="4" w:tplc="079EB85E">
      <w:start w:val="1"/>
      <w:numFmt w:val="bullet"/>
      <w:lvlText w:val="o"/>
      <w:lvlJc w:val="left"/>
      <w:pPr>
        <w:tabs>
          <w:tab w:val="num" w:pos="3960"/>
        </w:tabs>
        <w:ind w:left="3960" w:hanging="360"/>
      </w:pPr>
      <w:rPr>
        <w:rFonts w:ascii="Courier New" w:hAnsi="Courier New" w:cs="Courier New" w:hint="default"/>
      </w:rPr>
    </w:lvl>
    <w:lvl w:ilvl="5" w:tplc="A1F6037A">
      <w:start w:val="1"/>
      <w:numFmt w:val="bullet"/>
      <w:lvlText w:val=""/>
      <w:lvlJc w:val="left"/>
      <w:pPr>
        <w:tabs>
          <w:tab w:val="num" w:pos="4680"/>
        </w:tabs>
        <w:ind w:left="4680" w:hanging="360"/>
      </w:pPr>
      <w:rPr>
        <w:rFonts w:ascii="Wingdings" w:hAnsi="Wingdings" w:hint="default"/>
      </w:rPr>
    </w:lvl>
    <w:lvl w:ilvl="6" w:tplc="C80E3826">
      <w:start w:val="1"/>
      <w:numFmt w:val="bullet"/>
      <w:lvlText w:val=""/>
      <w:lvlJc w:val="left"/>
      <w:pPr>
        <w:tabs>
          <w:tab w:val="num" w:pos="5400"/>
        </w:tabs>
        <w:ind w:left="5400" w:hanging="360"/>
      </w:pPr>
      <w:rPr>
        <w:rFonts w:ascii="Symbol" w:hAnsi="Symbol" w:hint="default"/>
      </w:rPr>
    </w:lvl>
    <w:lvl w:ilvl="7" w:tplc="5AD2A8FA">
      <w:start w:val="1"/>
      <w:numFmt w:val="bullet"/>
      <w:lvlText w:val="o"/>
      <w:lvlJc w:val="left"/>
      <w:pPr>
        <w:tabs>
          <w:tab w:val="num" w:pos="6120"/>
        </w:tabs>
        <w:ind w:left="6120" w:hanging="360"/>
      </w:pPr>
      <w:rPr>
        <w:rFonts w:ascii="Courier New" w:hAnsi="Courier New" w:cs="Courier New" w:hint="default"/>
      </w:rPr>
    </w:lvl>
    <w:lvl w:ilvl="8" w:tplc="E8C8F166">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15366BC7"/>
    <w:multiLevelType w:val="hybridMultilevel"/>
    <w:tmpl w:val="DC6A6DCC"/>
    <w:lvl w:ilvl="0" w:tplc="643237A2">
      <w:start w:val="1"/>
      <w:numFmt w:val="lowerLetter"/>
      <w:lvlText w:val="%1."/>
      <w:lvlJc w:val="left"/>
      <w:pPr>
        <w:ind w:left="72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58F368B"/>
    <w:multiLevelType w:val="hybridMultilevel"/>
    <w:tmpl w:val="3000D7C6"/>
    <w:lvl w:ilvl="0" w:tplc="510A43AA">
      <w:start w:val="1"/>
      <w:numFmt w:val="lowerLetter"/>
      <w:lvlText w:val="%1."/>
      <w:lvlJc w:val="left"/>
      <w:pPr>
        <w:tabs>
          <w:tab w:val="num" w:pos="1260"/>
        </w:tabs>
        <w:ind w:left="1260" w:hanging="360"/>
      </w:pPr>
      <w:rPr>
        <w:rFonts w:ascii="Calibri" w:eastAsia="Times New Roman" w:hAnsi="Calibri" w:cs="Arial"/>
        <w:sz w:val="22"/>
      </w:rPr>
    </w:lvl>
    <w:lvl w:ilvl="1" w:tplc="1DC446C0">
      <w:start w:val="1"/>
      <w:numFmt w:val="lowerRoman"/>
      <w:lvlText w:val="%2."/>
      <w:lvlJc w:val="left"/>
      <w:pPr>
        <w:tabs>
          <w:tab w:val="num" w:pos="1800"/>
        </w:tabs>
        <w:ind w:left="1800" w:hanging="360"/>
      </w:pPr>
      <w:rPr>
        <w:rFonts w:ascii="Arial" w:hAnsi="Arial"/>
        <w:sz w:val="24"/>
      </w:rPr>
    </w:lvl>
    <w:lvl w:ilvl="2" w:tplc="C6A667F2">
      <w:start w:val="1"/>
      <w:numFmt w:val="bullet"/>
      <w:lvlText w:val=""/>
      <w:lvlJc w:val="left"/>
      <w:pPr>
        <w:tabs>
          <w:tab w:val="num" w:pos="2520"/>
        </w:tabs>
        <w:ind w:left="2520" w:hanging="360"/>
      </w:pPr>
      <w:rPr>
        <w:rFonts w:ascii="Wingdings" w:hAnsi="Wingdings" w:hint="default"/>
      </w:rPr>
    </w:lvl>
    <w:lvl w:ilvl="3" w:tplc="283E1786">
      <w:start w:val="1"/>
      <w:numFmt w:val="bullet"/>
      <w:lvlText w:val=""/>
      <w:lvlJc w:val="left"/>
      <w:pPr>
        <w:tabs>
          <w:tab w:val="num" w:pos="3240"/>
        </w:tabs>
        <w:ind w:left="3240" w:hanging="360"/>
      </w:pPr>
      <w:rPr>
        <w:rFonts w:ascii="Symbol" w:hAnsi="Symbol" w:hint="default"/>
      </w:rPr>
    </w:lvl>
    <w:lvl w:ilvl="4" w:tplc="DC789D00">
      <w:start w:val="1"/>
      <w:numFmt w:val="bullet"/>
      <w:lvlText w:val="o"/>
      <w:lvlJc w:val="left"/>
      <w:pPr>
        <w:tabs>
          <w:tab w:val="num" w:pos="3960"/>
        </w:tabs>
        <w:ind w:left="3960" w:hanging="360"/>
      </w:pPr>
      <w:rPr>
        <w:rFonts w:ascii="Courier New" w:hAnsi="Courier New" w:cs="Courier New" w:hint="default"/>
      </w:rPr>
    </w:lvl>
    <w:lvl w:ilvl="5" w:tplc="97D8BE0E">
      <w:start w:val="1"/>
      <w:numFmt w:val="bullet"/>
      <w:lvlText w:val=""/>
      <w:lvlJc w:val="left"/>
      <w:pPr>
        <w:tabs>
          <w:tab w:val="num" w:pos="4680"/>
        </w:tabs>
        <w:ind w:left="4680" w:hanging="360"/>
      </w:pPr>
      <w:rPr>
        <w:rFonts w:ascii="Wingdings" w:hAnsi="Wingdings" w:hint="default"/>
      </w:rPr>
    </w:lvl>
    <w:lvl w:ilvl="6" w:tplc="B656BA04">
      <w:start w:val="1"/>
      <w:numFmt w:val="bullet"/>
      <w:lvlText w:val=""/>
      <w:lvlJc w:val="left"/>
      <w:pPr>
        <w:tabs>
          <w:tab w:val="num" w:pos="5400"/>
        </w:tabs>
        <w:ind w:left="5400" w:hanging="360"/>
      </w:pPr>
      <w:rPr>
        <w:rFonts w:ascii="Symbol" w:hAnsi="Symbol" w:hint="default"/>
      </w:rPr>
    </w:lvl>
    <w:lvl w:ilvl="7" w:tplc="E1C84094">
      <w:start w:val="1"/>
      <w:numFmt w:val="bullet"/>
      <w:lvlText w:val="o"/>
      <w:lvlJc w:val="left"/>
      <w:pPr>
        <w:tabs>
          <w:tab w:val="num" w:pos="6120"/>
        </w:tabs>
        <w:ind w:left="6120" w:hanging="360"/>
      </w:pPr>
      <w:rPr>
        <w:rFonts w:ascii="Courier New" w:hAnsi="Courier New" w:cs="Courier New" w:hint="default"/>
      </w:rPr>
    </w:lvl>
    <w:lvl w:ilvl="8" w:tplc="C5E67F3A">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59358E8"/>
    <w:multiLevelType w:val="hybridMultilevel"/>
    <w:tmpl w:val="00EE18BA"/>
    <w:lvl w:ilvl="0" w:tplc="FA0C651A">
      <w:start w:val="1"/>
      <w:numFmt w:val="lowerLetter"/>
      <w:lvlText w:val="%1."/>
      <w:lvlJc w:val="left"/>
      <w:pPr>
        <w:tabs>
          <w:tab w:val="num" w:pos="1080"/>
        </w:tabs>
        <w:ind w:left="108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15A45C60"/>
    <w:multiLevelType w:val="hybridMultilevel"/>
    <w:tmpl w:val="177079FC"/>
    <w:lvl w:ilvl="0" w:tplc="746E21C4">
      <w:start w:val="1"/>
      <w:numFmt w:val="lowerRoman"/>
      <w:lvlText w:val="%1."/>
      <w:lvlJc w:val="right"/>
      <w:pPr>
        <w:ind w:left="2420" w:hanging="18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5C42A52"/>
    <w:multiLevelType w:val="hybridMultilevel"/>
    <w:tmpl w:val="3000D7C6"/>
    <w:numStyleLink w:val="Style1"/>
  </w:abstractNum>
  <w:abstractNum w:abstractNumId="64" w15:restartNumberingAfterBreak="0">
    <w:nsid w:val="166E3F91"/>
    <w:multiLevelType w:val="hybridMultilevel"/>
    <w:tmpl w:val="51D4C8B4"/>
    <w:lvl w:ilvl="0" w:tplc="8B3272B6">
      <w:start w:val="1"/>
      <w:numFmt w:val="lowerRoman"/>
      <w:lvlText w:val="%1"/>
      <w:lvlJc w:val="left"/>
      <w:pPr>
        <w:tabs>
          <w:tab w:val="num" w:pos="1800"/>
        </w:tabs>
        <w:ind w:left="180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170968FF"/>
    <w:multiLevelType w:val="hybridMultilevel"/>
    <w:tmpl w:val="F01ADA3E"/>
    <w:lvl w:ilvl="0" w:tplc="CAE6508E">
      <w:start w:val="1"/>
      <w:numFmt w:val="lowerLetter"/>
      <w:lvlText w:val="%1."/>
      <w:lvlJc w:val="left"/>
      <w:pPr>
        <w:tabs>
          <w:tab w:val="num" w:pos="1080"/>
        </w:tabs>
        <w:ind w:left="1080" w:hanging="360"/>
      </w:pPr>
      <w:rPr>
        <w:rFonts w:asciiTheme="minorHAnsi" w:hAnsiTheme="minorHAnsi" w:cstheme="minorHAnsi" w:hint="default"/>
        <w:sz w:val="22"/>
      </w:rPr>
    </w:lvl>
    <w:lvl w:ilvl="1" w:tplc="1E6C7262">
      <w:start w:val="1"/>
      <w:numFmt w:val="lowerRoman"/>
      <w:lvlText w:val="%2."/>
      <w:lvlJc w:val="left"/>
      <w:pPr>
        <w:tabs>
          <w:tab w:val="num" w:pos="1800"/>
        </w:tabs>
        <w:ind w:left="1800" w:hanging="360"/>
      </w:pPr>
      <w:rPr>
        <w:rFonts w:ascii="Calibri" w:hAnsi="Calibri" w:cs="Calibri" w:hint="default"/>
        <w:sz w:val="22"/>
        <w:szCs w:val="22"/>
      </w:rPr>
    </w:lvl>
    <w:lvl w:ilvl="2" w:tplc="B66CEC3C">
      <w:start w:val="1"/>
      <w:numFmt w:val="bullet"/>
      <w:lvlText w:val=""/>
      <w:lvlJc w:val="left"/>
      <w:pPr>
        <w:tabs>
          <w:tab w:val="num" w:pos="2520"/>
        </w:tabs>
        <w:ind w:left="2520" w:hanging="360"/>
      </w:pPr>
      <w:rPr>
        <w:rFonts w:ascii="Wingdings" w:hAnsi="Wingdings" w:hint="default"/>
      </w:rPr>
    </w:lvl>
    <w:lvl w:ilvl="3" w:tplc="628E454A">
      <w:start w:val="1"/>
      <w:numFmt w:val="bullet"/>
      <w:lvlText w:val=""/>
      <w:lvlJc w:val="left"/>
      <w:pPr>
        <w:tabs>
          <w:tab w:val="num" w:pos="3240"/>
        </w:tabs>
        <w:ind w:left="3240" w:hanging="360"/>
      </w:pPr>
      <w:rPr>
        <w:rFonts w:ascii="Symbol" w:hAnsi="Symbol" w:hint="default"/>
      </w:rPr>
    </w:lvl>
    <w:lvl w:ilvl="4" w:tplc="AB1A99EE">
      <w:start w:val="1"/>
      <w:numFmt w:val="bullet"/>
      <w:lvlText w:val="o"/>
      <w:lvlJc w:val="left"/>
      <w:pPr>
        <w:tabs>
          <w:tab w:val="num" w:pos="3960"/>
        </w:tabs>
        <w:ind w:left="3960" w:hanging="360"/>
      </w:pPr>
      <w:rPr>
        <w:rFonts w:ascii="Courier New" w:hAnsi="Courier New" w:cs="Courier New" w:hint="default"/>
      </w:rPr>
    </w:lvl>
    <w:lvl w:ilvl="5" w:tplc="B258753C">
      <w:start w:val="1"/>
      <w:numFmt w:val="bullet"/>
      <w:lvlText w:val=""/>
      <w:lvlJc w:val="left"/>
      <w:pPr>
        <w:tabs>
          <w:tab w:val="num" w:pos="4680"/>
        </w:tabs>
        <w:ind w:left="4680" w:hanging="360"/>
      </w:pPr>
      <w:rPr>
        <w:rFonts w:ascii="Wingdings" w:hAnsi="Wingdings" w:hint="default"/>
      </w:rPr>
    </w:lvl>
    <w:lvl w:ilvl="6" w:tplc="D8D62A8E">
      <w:start w:val="1"/>
      <w:numFmt w:val="bullet"/>
      <w:lvlText w:val=""/>
      <w:lvlJc w:val="left"/>
      <w:pPr>
        <w:tabs>
          <w:tab w:val="num" w:pos="5400"/>
        </w:tabs>
        <w:ind w:left="5400" w:hanging="360"/>
      </w:pPr>
      <w:rPr>
        <w:rFonts w:ascii="Symbol" w:hAnsi="Symbol" w:hint="default"/>
      </w:rPr>
    </w:lvl>
    <w:lvl w:ilvl="7" w:tplc="F9E67D74">
      <w:start w:val="1"/>
      <w:numFmt w:val="bullet"/>
      <w:lvlText w:val="o"/>
      <w:lvlJc w:val="left"/>
      <w:pPr>
        <w:tabs>
          <w:tab w:val="num" w:pos="6120"/>
        </w:tabs>
        <w:ind w:left="6120" w:hanging="360"/>
      </w:pPr>
      <w:rPr>
        <w:rFonts w:ascii="Courier New" w:hAnsi="Courier New" w:cs="Courier New" w:hint="default"/>
      </w:rPr>
    </w:lvl>
    <w:lvl w:ilvl="8" w:tplc="4886B544">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170E3A23"/>
    <w:multiLevelType w:val="hybridMultilevel"/>
    <w:tmpl w:val="AEA43C1E"/>
    <w:lvl w:ilvl="0" w:tplc="AAA88518">
      <w:start w:val="1"/>
      <w:numFmt w:val="lowerLetter"/>
      <w:lvlText w:val="%1."/>
      <w:lvlJc w:val="left"/>
      <w:pPr>
        <w:tabs>
          <w:tab w:val="num" w:pos="1080"/>
        </w:tabs>
        <w:ind w:left="1080" w:hanging="360"/>
      </w:pPr>
      <w:rPr>
        <w:rFonts w:ascii="Calibri" w:hAnsi="Calibri" w:cs="Calibri" w:hint="default"/>
        <w:sz w:val="22"/>
        <w:szCs w:val="22"/>
      </w:rPr>
    </w:lvl>
    <w:lvl w:ilvl="1" w:tplc="08562BAE">
      <w:start w:val="1"/>
      <w:numFmt w:val="lowerRoman"/>
      <w:lvlText w:val="%2"/>
      <w:lvlJc w:val="left"/>
      <w:pPr>
        <w:tabs>
          <w:tab w:val="num" w:pos="1800"/>
        </w:tabs>
        <w:ind w:left="1800" w:hanging="360"/>
      </w:pPr>
      <w:rPr>
        <w:rFonts w:hint="default"/>
      </w:rPr>
    </w:lvl>
    <w:lvl w:ilvl="2" w:tplc="F9E45FEC">
      <w:start w:val="1"/>
      <w:numFmt w:val="bullet"/>
      <w:lvlText w:val=""/>
      <w:lvlJc w:val="left"/>
      <w:pPr>
        <w:tabs>
          <w:tab w:val="num" w:pos="2520"/>
        </w:tabs>
        <w:ind w:left="2520" w:hanging="360"/>
      </w:pPr>
      <w:rPr>
        <w:rFonts w:ascii="Wingdings" w:hAnsi="Wingdings" w:hint="default"/>
      </w:rPr>
    </w:lvl>
    <w:lvl w:ilvl="3" w:tplc="351283FC">
      <w:start w:val="1"/>
      <w:numFmt w:val="bullet"/>
      <w:lvlText w:val=""/>
      <w:lvlJc w:val="left"/>
      <w:pPr>
        <w:tabs>
          <w:tab w:val="num" w:pos="3240"/>
        </w:tabs>
        <w:ind w:left="3240" w:hanging="360"/>
      </w:pPr>
      <w:rPr>
        <w:rFonts w:ascii="Symbol" w:hAnsi="Symbol" w:hint="default"/>
      </w:rPr>
    </w:lvl>
    <w:lvl w:ilvl="4" w:tplc="DBB8AF56">
      <w:start w:val="1"/>
      <w:numFmt w:val="bullet"/>
      <w:lvlText w:val="o"/>
      <w:lvlJc w:val="left"/>
      <w:pPr>
        <w:tabs>
          <w:tab w:val="num" w:pos="3960"/>
        </w:tabs>
        <w:ind w:left="3960" w:hanging="360"/>
      </w:pPr>
      <w:rPr>
        <w:rFonts w:ascii="Courier New" w:hAnsi="Courier New" w:cs="Courier New" w:hint="default"/>
      </w:rPr>
    </w:lvl>
    <w:lvl w:ilvl="5" w:tplc="10AE52A0">
      <w:start w:val="1"/>
      <w:numFmt w:val="bullet"/>
      <w:lvlText w:val=""/>
      <w:lvlJc w:val="left"/>
      <w:pPr>
        <w:tabs>
          <w:tab w:val="num" w:pos="4680"/>
        </w:tabs>
        <w:ind w:left="4680" w:hanging="360"/>
      </w:pPr>
      <w:rPr>
        <w:rFonts w:ascii="Wingdings" w:hAnsi="Wingdings" w:hint="default"/>
      </w:rPr>
    </w:lvl>
    <w:lvl w:ilvl="6" w:tplc="3CA4AFEC">
      <w:start w:val="1"/>
      <w:numFmt w:val="bullet"/>
      <w:lvlText w:val=""/>
      <w:lvlJc w:val="left"/>
      <w:pPr>
        <w:tabs>
          <w:tab w:val="num" w:pos="5400"/>
        </w:tabs>
        <w:ind w:left="5400" w:hanging="360"/>
      </w:pPr>
      <w:rPr>
        <w:rFonts w:ascii="Symbol" w:hAnsi="Symbol" w:hint="default"/>
      </w:rPr>
    </w:lvl>
    <w:lvl w:ilvl="7" w:tplc="A086C1A0">
      <w:start w:val="1"/>
      <w:numFmt w:val="bullet"/>
      <w:lvlText w:val="o"/>
      <w:lvlJc w:val="left"/>
      <w:pPr>
        <w:tabs>
          <w:tab w:val="num" w:pos="6120"/>
        </w:tabs>
        <w:ind w:left="6120" w:hanging="360"/>
      </w:pPr>
      <w:rPr>
        <w:rFonts w:ascii="Courier New" w:hAnsi="Courier New" w:cs="Courier New" w:hint="default"/>
      </w:rPr>
    </w:lvl>
    <w:lvl w:ilvl="8" w:tplc="C49AE88E">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175B32ED"/>
    <w:multiLevelType w:val="hybridMultilevel"/>
    <w:tmpl w:val="B4AC9914"/>
    <w:lvl w:ilvl="0" w:tplc="7A22070C">
      <w:start w:val="1"/>
      <w:numFmt w:val="lowerLetter"/>
      <w:lvlText w:val="%1."/>
      <w:lvlJc w:val="left"/>
      <w:pPr>
        <w:ind w:left="1080" w:hanging="360"/>
      </w:pPr>
    </w:lvl>
    <w:lvl w:ilvl="1" w:tplc="0409001B">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8" w15:restartNumberingAfterBreak="0">
    <w:nsid w:val="189A0E24"/>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18EC3F98"/>
    <w:multiLevelType w:val="hybridMultilevel"/>
    <w:tmpl w:val="F418D1F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8FB7FAE"/>
    <w:multiLevelType w:val="hybridMultilevel"/>
    <w:tmpl w:val="91BE90C4"/>
    <w:lvl w:ilvl="0" w:tplc="7314217A">
      <w:start w:val="1"/>
      <w:numFmt w:val="lowerLetter"/>
      <w:lvlText w:val="%1."/>
      <w:lvlJc w:val="left"/>
      <w:pPr>
        <w:tabs>
          <w:tab w:val="num" w:pos="1080"/>
        </w:tabs>
        <w:ind w:left="1080" w:hanging="360"/>
      </w:pPr>
      <w:rPr>
        <w:rFonts w:hint="default"/>
      </w:rPr>
    </w:lvl>
    <w:lvl w:ilvl="1" w:tplc="A89E5478">
      <w:start w:val="1"/>
      <w:numFmt w:val="lowerRoman"/>
      <w:lvlText w:val="%2"/>
      <w:lvlJc w:val="left"/>
      <w:pPr>
        <w:tabs>
          <w:tab w:val="num" w:pos="1800"/>
        </w:tabs>
        <w:ind w:left="1800" w:hanging="360"/>
      </w:pPr>
      <w:rPr>
        <w:rFonts w:hint="default"/>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195A501B"/>
    <w:multiLevelType w:val="hybridMultilevel"/>
    <w:tmpl w:val="D00E4426"/>
    <w:lvl w:ilvl="0" w:tplc="0409001B">
      <w:start w:val="1"/>
      <w:numFmt w:val="lowerRoman"/>
      <w:lvlText w:val="%1."/>
      <w:lvlJc w:val="right"/>
      <w:pPr>
        <w:ind w:left="162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2" w15:restartNumberingAfterBreak="0">
    <w:nsid w:val="19975999"/>
    <w:multiLevelType w:val="hybridMultilevel"/>
    <w:tmpl w:val="91BE90C4"/>
    <w:lvl w:ilvl="0" w:tplc="946EDE50">
      <w:start w:val="1"/>
      <w:numFmt w:val="lowerLetter"/>
      <w:lvlText w:val="%1."/>
      <w:lvlJc w:val="left"/>
      <w:pPr>
        <w:tabs>
          <w:tab w:val="num" w:pos="1080"/>
        </w:tabs>
        <w:ind w:left="1080" w:hanging="360"/>
      </w:pPr>
      <w:rPr>
        <w:rFonts w:hint="default"/>
      </w:rPr>
    </w:lvl>
    <w:lvl w:ilvl="1" w:tplc="22A8C8E0">
      <w:start w:val="1"/>
      <w:numFmt w:val="lowerRoman"/>
      <w:lvlText w:val="%2"/>
      <w:lvlJc w:val="left"/>
      <w:pPr>
        <w:tabs>
          <w:tab w:val="num" w:pos="1800"/>
        </w:tabs>
        <w:ind w:left="1800" w:hanging="360"/>
      </w:pPr>
      <w:rPr>
        <w:rFonts w:hint="default"/>
      </w:rPr>
    </w:lvl>
    <w:lvl w:ilvl="2" w:tplc="B55C299C">
      <w:start w:val="1"/>
      <w:numFmt w:val="bullet"/>
      <w:lvlText w:val=""/>
      <w:lvlJc w:val="left"/>
      <w:pPr>
        <w:tabs>
          <w:tab w:val="num" w:pos="2520"/>
        </w:tabs>
        <w:ind w:left="2520" w:hanging="360"/>
      </w:pPr>
      <w:rPr>
        <w:rFonts w:ascii="Wingdings" w:hAnsi="Wingdings" w:hint="default"/>
      </w:rPr>
    </w:lvl>
    <w:lvl w:ilvl="3" w:tplc="964C5CFE">
      <w:start w:val="1"/>
      <w:numFmt w:val="bullet"/>
      <w:lvlText w:val=""/>
      <w:lvlJc w:val="left"/>
      <w:pPr>
        <w:tabs>
          <w:tab w:val="num" w:pos="3240"/>
        </w:tabs>
        <w:ind w:left="3240" w:hanging="360"/>
      </w:pPr>
      <w:rPr>
        <w:rFonts w:ascii="Symbol" w:hAnsi="Symbol" w:hint="default"/>
      </w:rPr>
    </w:lvl>
    <w:lvl w:ilvl="4" w:tplc="0C8816AA">
      <w:start w:val="1"/>
      <w:numFmt w:val="bullet"/>
      <w:lvlText w:val="o"/>
      <w:lvlJc w:val="left"/>
      <w:pPr>
        <w:tabs>
          <w:tab w:val="num" w:pos="3960"/>
        </w:tabs>
        <w:ind w:left="3960" w:hanging="360"/>
      </w:pPr>
      <w:rPr>
        <w:rFonts w:ascii="Courier New" w:hAnsi="Courier New" w:cs="Courier New" w:hint="default"/>
      </w:rPr>
    </w:lvl>
    <w:lvl w:ilvl="5" w:tplc="D138014E">
      <w:start w:val="1"/>
      <w:numFmt w:val="bullet"/>
      <w:lvlText w:val=""/>
      <w:lvlJc w:val="left"/>
      <w:pPr>
        <w:tabs>
          <w:tab w:val="num" w:pos="4680"/>
        </w:tabs>
        <w:ind w:left="4680" w:hanging="360"/>
      </w:pPr>
      <w:rPr>
        <w:rFonts w:ascii="Wingdings" w:hAnsi="Wingdings" w:hint="default"/>
      </w:rPr>
    </w:lvl>
    <w:lvl w:ilvl="6" w:tplc="617C70A0">
      <w:start w:val="1"/>
      <w:numFmt w:val="bullet"/>
      <w:lvlText w:val=""/>
      <w:lvlJc w:val="left"/>
      <w:pPr>
        <w:tabs>
          <w:tab w:val="num" w:pos="5400"/>
        </w:tabs>
        <w:ind w:left="5400" w:hanging="360"/>
      </w:pPr>
      <w:rPr>
        <w:rFonts w:ascii="Symbol" w:hAnsi="Symbol" w:hint="default"/>
      </w:rPr>
    </w:lvl>
    <w:lvl w:ilvl="7" w:tplc="3D044BCA">
      <w:start w:val="1"/>
      <w:numFmt w:val="bullet"/>
      <w:lvlText w:val="o"/>
      <w:lvlJc w:val="left"/>
      <w:pPr>
        <w:tabs>
          <w:tab w:val="num" w:pos="6120"/>
        </w:tabs>
        <w:ind w:left="6120" w:hanging="360"/>
      </w:pPr>
      <w:rPr>
        <w:rFonts w:ascii="Courier New" w:hAnsi="Courier New" w:cs="Courier New" w:hint="default"/>
      </w:rPr>
    </w:lvl>
    <w:lvl w:ilvl="8" w:tplc="1CCABC5E">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19B14E5D"/>
    <w:multiLevelType w:val="hybridMultilevel"/>
    <w:tmpl w:val="131089B8"/>
    <w:lvl w:ilvl="0" w:tplc="04090019">
      <w:start w:val="1"/>
      <w:numFmt w:val="lowerLetter"/>
      <w:lvlText w:val="%1."/>
      <w:lvlJc w:val="left"/>
      <w:pPr>
        <w:tabs>
          <w:tab w:val="num" w:pos="1080"/>
        </w:tabs>
        <w:ind w:left="1080" w:hanging="360"/>
      </w:pPr>
      <w:rPr>
        <w:rFonts w:hint="default"/>
        <w:sz w:val="22"/>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06B6BC9A">
      <w:start w:val="1"/>
      <w:numFmt w:val="bullet"/>
      <w:lvlText w:val=""/>
      <w:lvlJc w:val="left"/>
      <w:pPr>
        <w:tabs>
          <w:tab w:val="num" w:pos="2520"/>
        </w:tabs>
        <w:ind w:left="2520" w:hanging="360"/>
      </w:pPr>
      <w:rPr>
        <w:rFonts w:ascii="Wingdings" w:hAnsi="Wingdings" w:hint="default"/>
      </w:rPr>
    </w:lvl>
    <w:lvl w:ilvl="3" w:tplc="04D84A0A">
      <w:start w:val="1"/>
      <w:numFmt w:val="bullet"/>
      <w:lvlText w:val=""/>
      <w:lvlJc w:val="left"/>
      <w:pPr>
        <w:tabs>
          <w:tab w:val="num" w:pos="3240"/>
        </w:tabs>
        <w:ind w:left="3240" w:hanging="360"/>
      </w:pPr>
      <w:rPr>
        <w:rFonts w:ascii="Symbol" w:hAnsi="Symbol" w:hint="default"/>
      </w:rPr>
    </w:lvl>
    <w:lvl w:ilvl="4" w:tplc="CD641050">
      <w:start w:val="1"/>
      <w:numFmt w:val="bullet"/>
      <w:lvlText w:val="o"/>
      <w:lvlJc w:val="left"/>
      <w:pPr>
        <w:tabs>
          <w:tab w:val="num" w:pos="3960"/>
        </w:tabs>
        <w:ind w:left="3960" w:hanging="360"/>
      </w:pPr>
      <w:rPr>
        <w:rFonts w:ascii="Courier New" w:hAnsi="Courier New" w:cs="Courier New" w:hint="default"/>
      </w:rPr>
    </w:lvl>
    <w:lvl w:ilvl="5" w:tplc="36C0D734">
      <w:start w:val="1"/>
      <w:numFmt w:val="bullet"/>
      <w:lvlText w:val=""/>
      <w:lvlJc w:val="left"/>
      <w:pPr>
        <w:tabs>
          <w:tab w:val="num" w:pos="4680"/>
        </w:tabs>
        <w:ind w:left="4680" w:hanging="360"/>
      </w:pPr>
      <w:rPr>
        <w:rFonts w:ascii="Wingdings" w:hAnsi="Wingdings" w:hint="default"/>
      </w:rPr>
    </w:lvl>
    <w:lvl w:ilvl="6" w:tplc="A1222B76">
      <w:start w:val="1"/>
      <w:numFmt w:val="bullet"/>
      <w:lvlText w:val=""/>
      <w:lvlJc w:val="left"/>
      <w:pPr>
        <w:tabs>
          <w:tab w:val="num" w:pos="5400"/>
        </w:tabs>
        <w:ind w:left="5400" w:hanging="360"/>
      </w:pPr>
      <w:rPr>
        <w:rFonts w:ascii="Symbol" w:hAnsi="Symbol" w:hint="default"/>
      </w:rPr>
    </w:lvl>
    <w:lvl w:ilvl="7" w:tplc="D3D6667E">
      <w:start w:val="1"/>
      <w:numFmt w:val="bullet"/>
      <w:lvlText w:val="o"/>
      <w:lvlJc w:val="left"/>
      <w:pPr>
        <w:tabs>
          <w:tab w:val="num" w:pos="6120"/>
        </w:tabs>
        <w:ind w:left="6120" w:hanging="360"/>
      </w:pPr>
      <w:rPr>
        <w:rFonts w:ascii="Courier New" w:hAnsi="Courier New" w:cs="Courier New" w:hint="default"/>
      </w:rPr>
    </w:lvl>
    <w:lvl w:ilvl="8" w:tplc="81A2B480">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19E345DA"/>
    <w:multiLevelType w:val="hybridMultilevel"/>
    <w:tmpl w:val="3000D7C6"/>
    <w:numStyleLink w:val="Style1"/>
  </w:abstractNum>
  <w:abstractNum w:abstractNumId="75" w15:restartNumberingAfterBreak="0">
    <w:nsid w:val="1A0A22B1"/>
    <w:multiLevelType w:val="hybridMultilevel"/>
    <w:tmpl w:val="3000D7C6"/>
    <w:numStyleLink w:val="Style1"/>
  </w:abstractNum>
  <w:abstractNum w:abstractNumId="76" w15:restartNumberingAfterBreak="0">
    <w:nsid w:val="1A2D5AAD"/>
    <w:multiLevelType w:val="hybridMultilevel"/>
    <w:tmpl w:val="44C6C0A2"/>
    <w:lvl w:ilvl="0" w:tplc="0074C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1AA157C0"/>
    <w:multiLevelType w:val="hybridMultilevel"/>
    <w:tmpl w:val="91BE90C4"/>
    <w:lvl w:ilvl="0" w:tplc="81E015C0">
      <w:start w:val="1"/>
      <w:numFmt w:val="lowerLetter"/>
      <w:lvlText w:val="%1."/>
      <w:lvlJc w:val="left"/>
      <w:pPr>
        <w:tabs>
          <w:tab w:val="num" w:pos="1080"/>
        </w:tabs>
        <w:ind w:left="1080" w:hanging="360"/>
      </w:pPr>
      <w:rPr>
        <w:rFonts w:hint="default"/>
      </w:rPr>
    </w:lvl>
    <w:lvl w:ilvl="1" w:tplc="DA00AD9E">
      <w:start w:val="1"/>
      <w:numFmt w:val="lowerRoman"/>
      <w:lvlText w:val="%2"/>
      <w:lvlJc w:val="left"/>
      <w:pPr>
        <w:tabs>
          <w:tab w:val="num" w:pos="1800"/>
        </w:tabs>
        <w:ind w:left="1800" w:hanging="360"/>
      </w:pPr>
      <w:rPr>
        <w:rFonts w:hint="default"/>
      </w:rPr>
    </w:lvl>
    <w:lvl w:ilvl="2" w:tplc="F0F2026A">
      <w:start w:val="1"/>
      <w:numFmt w:val="bullet"/>
      <w:lvlText w:val=""/>
      <w:lvlJc w:val="left"/>
      <w:pPr>
        <w:tabs>
          <w:tab w:val="num" w:pos="2520"/>
        </w:tabs>
        <w:ind w:left="2520" w:hanging="360"/>
      </w:pPr>
      <w:rPr>
        <w:rFonts w:ascii="Wingdings" w:hAnsi="Wingdings" w:hint="default"/>
      </w:rPr>
    </w:lvl>
    <w:lvl w:ilvl="3" w:tplc="FA52AE90">
      <w:start w:val="1"/>
      <w:numFmt w:val="bullet"/>
      <w:lvlText w:val=""/>
      <w:lvlJc w:val="left"/>
      <w:pPr>
        <w:tabs>
          <w:tab w:val="num" w:pos="3240"/>
        </w:tabs>
        <w:ind w:left="3240" w:hanging="360"/>
      </w:pPr>
      <w:rPr>
        <w:rFonts w:ascii="Symbol" w:hAnsi="Symbol" w:hint="default"/>
      </w:rPr>
    </w:lvl>
    <w:lvl w:ilvl="4" w:tplc="63AC56D2">
      <w:start w:val="1"/>
      <w:numFmt w:val="bullet"/>
      <w:lvlText w:val="o"/>
      <w:lvlJc w:val="left"/>
      <w:pPr>
        <w:tabs>
          <w:tab w:val="num" w:pos="3960"/>
        </w:tabs>
        <w:ind w:left="3960" w:hanging="360"/>
      </w:pPr>
      <w:rPr>
        <w:rFonts w:ascii="Courier New" w:hAnsi="Courier New" w:cs="Courier New" w:hint="default"/>
      </w:rPr>
    </w:lvl>
    <w:lvl w:ilvl="5" w:tplc="418ADF94">
      <w:start w:val="1"/>
      <w:numFmt w:val="bullet"/>
      <w:lvlText w:val=""/>
      <w:lvlJc w:val="left"/>
      <w:pPr>
        <w:tabs>
          <w:tab w:val="num" w:pos="4680"/>
        </w:tabs>
        <w:ind w:left="4680" w:hanging="360"/>
      </w:pPr>
      <w:rPr>
        <w:rFonts w:ascii="Wingdings" w:hAnsi="Wingdings" w:hint="default"/>
      </w:rPr>
    </w:lvl>
    <w:lvl w:ilvl="6" w:tplc="BC98B7C8">
      <w:start w:val="1"/>
      <w:numFmt w:val="bullet"/>
      <w:lvlText w:val=""/>
      <w:lvlJc w:val="left"/>
      <w:pPr>
        <w:tabs>
          <w:tab w:val="num" w:pos="5400"/>
        </w:tabs>
        <w:ind w:left="5400" w:hanging="360"/>
      </w:pPr>
      <w:rPr>
        <w:rFonts w:ascii="Symbol" w:hAnsi="Symbol" w:hint="default"/>
      </w:rPr>
    </w:lvl>
    <w:lvl w:ilvl="7" w:tplc="E5B8403A">
      <w:start w:val="1"/>
      <w:numFmt w:val="bullet"/>
      <w:lvlText w:val="o"/>
      <w:lvlJc w:val="left"/>
      <w:pPr>
        <w:tabs>
          <w:tab w:val="num" w:pos="6120"/>
        </w:tabs>
        <w:ind w:left="6120" w:hanging="360"/>
      </w:pPr>
      <w:rPr>
        <w:rFonts w:ascii="Courier New" w:hAnsi="Courier New" w:cs="Courier New" w:hint="default"/>
      </w:rPr>
    </w:lvl>
    <w:lvl w:ilvl="8" w:tplc="7ED64E12">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1AA43925"/>
    <w:multiLevelType w:val="hybridMultilevel"/>
    <w:tmpl w:val="3000D7C6"/>
    <w:numStyleLink w:val="Style1"/>
  </w:abstractNum>
  <w:abstractNum w:abstractNumId="79" w15:restartNumberingAfterBreak="0">
    <w:nsid w:val="1B233855"/>
    <w:multiLevelType w:val="hybridMultilevel"/>
    <w:tmpl w:val="1592E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B2B6457"/>
    <w:multiLevelType w:val="hybridMultilevel"/>
    <w:tmpl w:val="3884A0EC"/>
    <w:lvl w:ilvl="0" w:tplc="12467902">
      <w:start w:val="1"/>
      <w:numFmt w:val="lowerLetter"/>
      <w:lvlText w:val="%1."/>
      <w:lvlJc w:val="left"/>
      <w:pPr>
        <w:tabs>
          <w:tab w:val="num" w:pos="1080"/>
        </w:tabs>
        <w:ind w:left="1080" w:hanging="360"/>
      </w:pPr>
      <w:rPr>
        <w:rFonts w:ascii="Calibri" w:hAnsi="Calibri" w:cs="Calibri" w:hint="default"/>
        <w:sz w:val="22"/>
      </w:rPr>
    </w:lvl>
    <w:lvl w:ilvl="1" w:tplc="00B4582A">
      <w:start w:val="1"/>
      <w:numFmt w:val="lowerRoman"/>
      <w:lvlText w:val="%2."/>
      <w:lvlJc w:val="left"/>
      <w:pPr>
        <w:tabs>
          <w:tab w:val="num" w:pos="1800"/>
        </w:tabs>
        <w:ind w:left="1800" w:hanging="360"/>
      </w:pPr>
      <w:rPr>
        <w:rFonts w:ascii="Arial" w:hAnsi="Arial" w:hint="default"/>
        <w:sz w:val="24"/>
      </w:rPr>
    </w:lvl>
    <w:lvl w:ilvl="2" w:tplc="D4264EC8">
      <w:start w:val="1"/>
      <w:numFmt w:val="bullet"/>
      <w:lvlText w:val=""/>
      <w:lvlJc w:val="left"/>
      <w:pPr>
        <w:tabs>
          <w:tab w:val="num" w:pos="2520"/>
        </w:tabs>
        <w:ind w:left="2520" w:hanging="360"/>
      </w:pPr>
      <w:rPr>
        <w:rFonts w:ascii="Wingdings" w:hAnsi="Wingdings" w:hint="default"/>
      </w:rPr>
    </w:lvl>
    <w:lvl w:ilvl="3" w:tplc="AD46FFF4">
      <w:start w:val="1"/>
      <w:numFmt w:val="bullet"/>
      <w:lvlText w:val=""/>
      <w:lvlJc w:val="left"/>
      <w:pPr>
        <w:tabs>
          <w:tab w:val="num" w:pos="3240"/>
        </w:tabs>
        <w:ind w:left="3240" w:hanging="360"/>
      </w:pPr>
      <w:rPr>
        <w:rFonts w:ascii="Symbol" w:hAnsi="Symbol" w:hint="default"/>
      </w:rPr>
    </w:lvl>
    <w:lvl w:ilvl="4" w:tplc="E6C00BF4">
      <w:start w:val="1"/>
      <w:numFmt w:val="bullet"/>
      <w:lvlText w:val="o"/>
      <w:lvlJc w:val="left"/>
      <w:pPr>
        <w:tabs>
          <w:tab w:val="num" w:pos="3960"/>
        </w:tabs>
        <w:ind w:left="3960" w:hanging="360"/>
      </w:pPr>
      <w:rPr>
        <w:rFonts w:ascii="Courier New" w:hAnsi="Courier New" w:cs="Courier New" w:hint="default"/>
      </w:rPr>
    </w:lvl>
    <w:lvl w:ilvl="5" w:tplc="E5325118">
      <w:start w:val="1"/>
      <w:numFmt w:val="bullet"/>
      <w:lvlText w:val=""/>
      <w:lvlJc w:val="left"/>
      <w:pPr>
        <w:tabs>
          <w:tab w:val="num" w:pos="4680"/>
        </w:tabs>
        <w:ind w:left="4680" w:hanging="360"/>
      </w:pPr>
      <w:rPr>
        <w:rFonts w:ascii="Wingdings" w:hAnsi="Wingdings" w:hint="default"/>
      </w:rPr>
    </w:lvl>
    <w:lvl w:ilvl="6" w:tplc="5524A11C">
      <w:start w:val="1"/>
      <w:numFmt w:val="bullet"/>
      <w:lvlText w:val=""/>
      <w:lvlJc w:val="left"/>
      <w:pPr>
        <w:tabs>
          <w:tab w:val="num" w:pos="5400"/>
        </w:tabs>
        <w:ind w:left="5400" w:hanging="360"/>
      </w:pPr>
      <w:rPr>
        <w:rFonts w:ascii="Symbol" w:hAnsi="Symbol" w:hint="default"/>
      </w:rPr>
    </w:lvl>
    <w:lvl w:ilvl="7" w:tplc="4B66F0D4">
      <w:start w:val="1"/>
      <w:numFmt w:val="bullet"/>
      <w:lvlText w:val="o"/>
      <w:lvlJc w:val="left"/>
      <w:pPr>
        <w:tabs>
          <w:tab w:val="num" w:pos="6120"/>
        </w:tabs>
        <w:ind w:left="6120" w:hanging="360"/>
      </w:pPr>
      <w:rPr>
        <w:rFonts w:ascii="Courier New" w:hAnsi="Courier New" w:cs="Courier New" w:hint="default"/>
      </w:rPr>
    </w:lvl>
    <w:lvl w:ilvl="8" w:tplc="9F1ECA4A">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1B943049"/>
    <w:multiLevelType w:val="hybridMultilevel"/>
    <w:tmpl w:val="3000D7C6"/>
    <w:numStyleLink w:val="Style1"/>
  </w:abstractNum>
  <w:abstractNum w:abstractNumId="82" w15:restartNumberingAfterBreak="0">
    <w:nsid w:val="1BCB6AA7"/>
    <w:multiLevelType w:val="hybridMultilevel"/>
    <w:tmpl w:val="9BD4BD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1BE97DAA"/>
    <w:multiLevelType w:val="hybridMultilevel"/>
    <w:tmpl w:val="4EC8BD82"/>
    <w:lvl w:ilvl="0" w:tplc="C74C4A52">
      <w:start w:val="1"/>
      <w:numFmt w:val="lowerLetter"/>
      <w:lvlText w:val="%1."/>
      <w:lvlJc w:val="left"/>
      <w:pPr>
        <w:tabs>
          <w:tab w:val="num" w:pos="1080"/>
        </w:tabs>
        <w:ind w:left="1080" w:hanging="360"/>
      </w:pPr>
      <w:rPr>
        <w:rFonts w:asciiTheme="minorHAnsi" w:hAnsiTheme="minorHAnsi" w:cstheme="minorHAnsi" w:hint="default"/>
        <w:sz w:val="22"/>
      </w:rPr>
    </w:lvl>
    <w:lvl w:ilvl="1" w:tplc="65305E02">
      <w:start w:val="1"/>
      <w:numFmt w:val="lowerRoman"/>
      <w:lvlText w:val="%2."/>
      <w:lvlJc w:val="left"/>
      <w:pPr>
        <w:tabs>
          <w:tab w:val="num" w:pos="1800"/>
        </w:tabs>
        <w:ind w:left="1800" w:hanging="360"/>
      </w:pPr>
      <w:rPr>
        <w:rFonts w:ascii="Arial" w:hAnsi="Arial"/>
        <w:sz w:val="24"/>
      </w:rPr>
    </w:lvl>
    <w:lvl w:ilvl="2" w:tplc="DE0C2460">
      <w:start w:val="1"/>
      <w:numFmt w:val="bullet"/>
      <w:lvlText w:val=""/>
      <w:lvlJc w:val="left"/>
      <w:pPr>
        <w:tabs>
          <w:tab w:val="num" w:pos="2520"/>
        </w:tabs>
        <w:ind w:left="2520" w:hanging="360"/>
      </w:pPr>
      <w:rPr>
        <w:rFonts w:ascii="Wingdings" w:hAnsi="Wingdings" w:hint="default"/>
      </w:rPr>
    </w:lvl>
    <w:lvl w:ilvl="3" w:tplc="E438FD06">
      <w:start w:val="1"/>
      <w:numFmt w:val="bullet"/>
      <w:lvlText w:val=""/>
      <w:lvlJc w:val="left"/>
      <w:pPr>
        <w:tabs>
          <w:tab w:val="num" w:pos="3240"/>
        </w:tabs>
        <w:ind w:left="3240" w:hanging="360"/>
      </w:pPr>
      <w:rPr>
        <w:rFonts w:ascii="Symbol" w:hAnsi="Symbol" w:hint="default"/>
      </w:rPr>
    </w:lvl>
    <w:lvl w:ilvl="4" w:tplc="9676DA7C">
      <w:start w:val="1"/>
      <w:numFmt w:val="bullet"/>
      <w:lvlText w:val="o"/>
      <w:lvlJc w:val="left"/>
      <w:pPr>
        <w:tabs>
          <w:tab w:val="num" w:pos="3960"/>
        </w:tabs>
        <w:ind w:left="3960" w:hanging="360"/>
      </w:pPr>
      <w:rPr>
        <w:rFonts w:ascii="Courier New" w:hAnsi="Courier New" w:cs="Courier New" w:hint="default"/>
      </w:rPr>
    </w:lvl>
    <w:lvl w:ilvl="5" w:tplc="5D50562A">
      <w:start w:val="1"/>
      <w:numFmt w:val="bullet"/>
      <w:lvlText w:val=""/>
      <w:lvlJc w:val="left"/>
      <w:pPr>
        <w:tabs>
          <w:tab w:val="num" w:pos="4680"/>
        </w:tabs>
        <w:ind w:left="4680" w:hanging="360"/>
      </w:pPr>
      <w:rPr>
        <w:rFonts w:ascii="Wingdings" w:hAnsi="Wingdings" w:hint="default"/>
      </w:rPr>
    </w:lvl>
    <w:lvl w:ilvl="6" w:tplc="07488D78">
      <w:start w:val="1"/>
      <w:numFmt w:val="bullet"/>
      <w:lvlText w:val=""/>
      <w:lvlJc w:val="left"/>
      <w:pPr>
        <w:tabs>
          <w:tab w:val="num" w:pos="5400"/>
        </w:tabs>
        <w:ind w:left="5400" w:hanging="360"/>
      </w:pPr>
      <w:rPr>
        <w:rFonts w:ascii="Symbol" w:hAnsi="Symbol" w:hint="default"/>
      </w:rPr>
    </w:lvl>
    <w:lvl w:ilvl="7" w:tplc="C4D8324C">
      <w:start w:val="1"/>
      <w:numFmt w:val="bullet"/>
      <w:lvlText w:val="o"/>
      <w:lvlJc w:val="left"/>
      <w:pPr>
        <w:tabs>
          <w:tab w:val="num" w:pos="6120"/>
        </w:tabs>
        <w:ind w:left="6120" w:hanging="360"/>
      </w:pPr>
      <w:rPr>
        <w:rFonts w:ascii="Courier New" w:hAnsi="Courier New" w:cs="Courier New" w:hint="default"/>
      </w:rPr>
    </w:lvl>
    <w:lvl w:ilvl="8" w:tplc="04E29B8A">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1C9C4BCB"/>
    <w:multiLevelType w:val="hybridMultilevel"/>
    <w:tmpl w:val="E312E036"/>
    <w:lvl w:ilvl="0" w:tplc="BD68D87E">
      <w:start w:val="1"/>
      <w:numFmt w:val="lowerLetter"/>
      <w:lvlText w:val="%1."/>
      <w:lvlJc w:val="left"/>
      <w:pPr>
        <w:tabs>
          <w:tab w:val="num" w:pos="1440"/>
        </w:tabs>
        <w:ind w:left="1080" w:hanging="360"/>
      </w:pPr>
      <w:rPr>
        <w:rFonts w:ascii="Calibri" w:hAnsi="Calibri" w:cs="Calibri" w:hint="default"/>
        <w:sz w:val="22"/>
      </w:rPr>
    </w:lvl>
    <w:lvl w:ilvl="1" w:tplc="FCD873B6">
      <w:start w:val="1"/>
      <w:numFmt w:val="lowerRoman"/>
      <w:lvlText w:val="%2."/>
      <w:lvlJc w:val="left"/>
      <w:pPr>
        <w:tabs>
          <w:tab w:val="num" w:pos="1800"/>
        </w:tabs>
        <w:ind w:left="1800" w:hanging="360"/>
      </w:pPr>
      <w:rPr>
        <w:rFonts w:ascii="Arial" w:hAnsi="Arial" w:hint="default"/>
        <w:sz w:val="24"/>
      </w:rPr>
    </w:lvl>
    <w:lvl w:ilvl="2" w:tplc="A28EC51A">
      <w:start w:val="1"/>
      <w:numFmt w:val="bullet"/>
      <w:lvlText w:val=""/>
      <w:lvlJc w:val="left"/>
      <w:pPr>
        <w:tabs>
          <w:tab w:val="num" w:pos="2520"/>
        </w:tabs>
        <w:ind w:left="2520" w:hanging="360"/>
      </w:pPr>
      <w:rPr>
        <w:rFonts w:ascii="Wingdings" w:hAnsi="Wingdings" w:hint="default"/>
      </w:rPr>
    </w:lvl>
    <w:lvl w:ilvl="3" w:tplc="12A0FD82">
      <w:start w:val="1"/>
      <w:numFmt w:val="bullet"/>
      <w:lvlText w:val=""/>
      <w:lvlJc w:val="left"/>
      <w:pPr>
        <w:tabs>
          <w:tab w:val="num" w:pos="3240"/>
        </w:tabs>
        <w:ind w:left="3240" w:hanging="360"/>
      </w:pPr>
      <w:rPr>
        <w:rFonts w:ascii="Symbol" w:hAnsi="Symbol" w:hint="default"/>
      </w:rPr>
    </w:lvl>
    <w:lvl w:ilvl="4" w:tplc="0CFA39CC">
      <w:start w:val="1"/>
      <w:numFmt w:val="bullet"/>
      <w:lvlText w:val="o"/>
      <w:lvlJc w:val="left"/>
      <w:pPr>
        <w:tabs>
          <w:tab w:val="num" w:pos="3960"/>
        </w:tabs>
        <w:ind w:left="3960" w:hanging="360"/>
      </w:pPr>
      <w:rPr>
        <w:rFonts w:ascii="Courier New" w:hAnsi="Courier New" w:cs="Courier New" w:hint="default"/>
      </w:rPr>
    </w:lvl>
    <w:lvl w:ilvl="5" w:tplc="A60CB95C">
      <w:start w:val="1"/>
      <w:numFmt w:val="bullet"/>
      <w:lvlText w:val=""/>
      <w:lvlJc w:val="left"/>
      <w:pPr>
        <w:tabs>
          <w:tab w:val="num" w:pos="4680"/>
        </w:tabs>
        <w:ind w:left="4680" w:hanging="360"/>
      </w:pPr>
      <w:rPr>
        <w:rFonts w:ascii="Wingdings" w:hAnsi="Wingdings" w:hint="default"/>
      </w:rPr>
    </w:lvl>
    <w:lvl w:ilvl="6" w:tplc="AF4ED28C">
      <w:start w:val="1"/>
      <w:numFmt w:val="bullet"/>
      <w:lvlText w:val=""/>
      <w:lvlJc w:val="left"/>
      <w:pPr>
        <w:tabs>
          <w:tab w:val="num" w:pos="5400"/>
        </w:tabs>
        <w:ind w:left="5400" w:hanging="360"/>
      </w:pPr>
      <w:rPr>
        <w:rFonts w:ascii="Symbol" w:hAnsi="Symbol" w:hint="default"/>
      </w:rPr>
    </w:lvl>
    <w:lvl w:ilvl="7" w:tplc="0082F6D4">
      <w:start w:val="1"/>
      <w:numFmt w:val="bullet"/>
      <w:lvlText w:val="o"/>
      <w:lvlJc w:val="left"/>
      <w:pPr>
        <w:tabs>
          <w:tab w:val="num" w:pos="6120"/>
        </w:tabs>
        <w:ind w:left="6120" w:hanging="360"/>
      </w:pPr>
      <w:rPr>
        <w:rFonts w:ascii="Courier New" w:hAnsi="Courier New" w:cs="Courier New" w:hint="default"/>
      </w:rPr>
    </w:lvl>
    <w:lvl w:ilvl="8" w:tplc="CCFC7988">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1D70130B"/>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1E8C06EC"/>
    <w:multiLevelType w:val="hybridMultilevel"/>
    <w:tmpl w:val="3000D7C6"/>
    <w:numStyleLink w:val="Style1"/>
  </w:abstractNum>
  <w:abstractNum w:abstractNumId="87" w15:restartNumberingAfterBreak="0">
    <w:nsid w:val="1F054D53"/>
    <w:multiLevelType w:val="hybridMultilevel"/>
    <w:tmpl w:val="3F563A44"/>
    <w:lvl w:ilvl="0" w:tplc="3A983352">
      <w:start w:val="1"/>
      <w:numFmt w:val="lowerLetter"/>
      <w:lvlText w:val="%1."/>
      <w:lvlJc w:val="left"/>
      <w:pPr>
        <w:tabs>
          <w:tab w:val="num" w:pos="1440"/>
        </w:tabs>
        <w:ind w:left="1080" w:hanging="360"/>
      </w:pPr>
      <w:rPr>
        <w:rFonts w:ascii="Arial" w:hAnsi="Arial" w:hint="default"/>
        <w:sz w:val="22"/>
      </w:rPr>
    </w:lvl>
    <w:lvl w:ilvl="1" w:tplc="BF6E6E10">
      <w:start w:val="1"/>
      <w:numFmt w:val="lowerRoman"/>
      <w:lvlText w:val="%2."/>
      <w:lvlJc w:val="left"/>
      <w:pPr>
        <w:tabs>
          <w:tab w:val="num" w:pos="1800"/>
        </w:tabs>
        <w:ind w:left="1800" w:hanging="360"/>
      </w:pPr>
      <w:rPr>
        <w:rFonts w:ascii="Calibri" w:hAnsi="Calibri" w:cs="Calibri" w:hint="default"/>
        <w:sz w:val="24"/>
      </w:rPr>
    </w:lvl>
    <w:lvl w:ilvl="2" w:tplc="0016C2FA">
      <w:start w:val="1"/>
      <w:numFmt w:val="bullet"/>
      <w:lvlText w:val=""/>
      <w:lvlJc w:val="left"/>
      <w:pPr>
        <w:tabs>
          <w:tab w:val="num" w:pos="2520"/>
        </w:tabs>
        <w:ind w:left="2520" w:hanging="360"/>
      </w:pPr>
      <w:rPr>
        <w:rFonts w:ascii="Wingdings" w:hAnsi="Wingdings" w:hint="default"/>
      </w:rPr>
    </w:lvl>
    <w:lvl w:ilvl="3" w:tplc="7E4A6030">
      <w:start w:val="1"/>
      <w:numFmt w:val="bullet"/>
      <w:lvlText w:val=""/>
      <w:lvlJc w:val="left"/>
      <w:pPr>
        <w:tabs>
          <w:tab w:val="num" w:pos="3240"/>
        </w:tabs>
        <w:ind w:left="3240" w:hanging="360"/>
      </w:pPr>
      <w:rPr>
        <w:rFonts w:ascii="Symbol" w:hAnsi="Symbol" w:hint="default"/>
      </w:rPr>
    </w:lvl>
    <w:lvl w:ilvl="4" w:tplc="6DCCBE86">
      <w:start w:val="1"/>
      <w:numFmt w:val="bullet"/>
      <w:lvlText w:val="o"/>
      <w:lvlJc w:val="left"/>
      <w:pPr>
        <w:tabs>
          <w:tab w:val="num" w:pos="3960"/>
        </w:tabs>
        <w:ind w:left="3960" w:hanging="360"/>
      </w:pPr>
      <w:rPr>
        <w:rFonts w:ascii="Courier New" w:hAnsi="Courier New" w:cs="Courier New" w:hint="default"/>
      </w:rPr>
    </w:lvl>
    <w:lvl w:ilvl="5" w:tplc="D2660EE4">
      <w:start w:val="1"/>
      <w:numFmt w:val="bullet"/>
      <w:lvlText w:val=""/>
      <w:lvlJc w:val="left"/>
      <w:pPr>
        <w:tabs>
          <w:tab w:val="num" w:pos="4680"/>
        </w:tabs>
        <w:ind w:left="4680" w:hanging="360"/>
      </w:pPr>
      <w:rPr>
        <w:rFonts w:ascii="Wingdings" w:hAnsi="Wingdings" w:hint="default"/>
      </w:rPr>
    </w:lvl>
    <w:lvl w:ilvl="6" w:tplc="84CC2138">
      <w:start w:val="1"/>
      <w:numFmt w:val="bullet"/>
      <w:lvlText w:val=""/>
      <w:lvlJc w:val="left"/>
      <w:pPr>
        <w:tabs>
          <w:tab w:val="num" w:pos="5400"/>
        </w:tabs>
        <w:ind w:left="5400" w:hanging="360"/>
      </w:pPr>
      <w:rPr>
        <w:rFonts w:ascii="Symbol" w:hAnsi="Symbol" w:hint="default"/>
      </w:rPr>
    </w:lvl>
    <w:lvl w:ilvl="7" w:tplc="C37866FA">
      <w:start w:val="1"/>
      <w:numFmt w:val="bullet"/>
      <w:lvlText w:val="o"/>
      <w:lvlJc w:val="left"/>
      <w:pPr>
        <w:tabs>
          <w:tab w:val="num" w:pos="6120"/>
        </w:tabs>
        <w:ind w:left="6120" w:hanging="360"/>
      </w:pPr>
      <w:rPr>
        <w:rFonts w:ascii="Courier New" w:hAnsi="Courier New" w:cs="Courier New" w:hint="default"/>
      </w:rPr>
    </w:lvl>
    <w:lvl w:ilvl="8" w:tplc="11DEAF12">
      <w:start w:val="1"/>
      <w:numFmt w:val="bullet"/>
      <w:lvlText w:val=""/>
      <w:lvlJc w:val="left"/>
      <w:pPr>
        <w:tabs>
          <w:tab w:val="num" w:pos="6840"/>
        </w:tabs>
        <w:ind w:left="6840" w:hanging="360"/>
      </w:pPr>
      <w:rPr>
        <w:rFonts w:ascii="Wingdings" w:hAnsi="Wingdings" w:hint="default"/>
      </w:rPr>
    </w:lvl>
  </w:abstractNum>
  <w:abstractNum w:abstractNumId="88" w15:restartNumberingAfterBreak="0">
    <w:nsid w:val="1F0C4C19"/>
    <w:multiLevelType w:val="hybridMultilevel"/>
    <w:tmpl w:val="294EFBD8"/>
    <w:lvl w:ilvl="0" w:tplc="0409001B">
      <w:start w:val="1"/>
      <w:numFmt w:val="lowerRoman"/>
      <w:lvlText w:val="%1."/>
      <w:lvlJc w:val="righ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89" w15:restartNumberingAfterBreak="0">
    <w:nsid w:val="1F2619C8"/>
    <w:multiLevelType w:val="hybridMultilevel"/>
    <w:tmpl w:val="3000D7C6"/>
    <w:numStyleLink w:val="Style1"/>
  </w:abstractNum>
  <w:abstractNum w:abstractNumId="90" w15:restartNumberingAfterBreak="0">
    <w:nsid w:val="20883221"/>
    <w:multiLevelType w:val="hybridMultilevel"/>
    <w:tmpl w:val="3000D7C6"/>
    <w:numStyleLink w:val="Style1"/>
  </w:abstractNum>
  <w:abstractNum w:abstractNumId="91" w15:restartNumberingAfterBreak="0">
    <w:nsid w:val="22775C47"/>
    <w:multiLevelType w:val="hybridMultilevel"/>
    <w:tmpl w:val="91BE90C4"/>
    <w:lvl w:ilvl="0" w:tplc="61EABAE2">
      <w:start w:val="1"/>
      <w:numFmt w:val="lowerLetter"/>
      <w:lvlText w:val="%1."/>
      <w:lvlJc w:val="left"/>
      <w:pPr>
        <w:tabs>
          <w:tab w:val="num" w:pos="1080"/>
        </w:tabs>
        <w:ind w:left="1080" w:hanging="360"/>
      </w:pPr>
      <w:rPr>
        <w:rFonts w:hint="default"/>
      </w:rPr>
    </w:lvl>
    <w:lvl w:ilvl="1" w:tplc="F0F2FEA6">
      <w:start w:val="1"/>
      <w:numFmt w:val="lowerRoman"/>
      <w:lvlText w:val="%2"/>
      <w:lvlJc w:val="left"/>
      <w:pPr>
        <w:tabs>
          <w:tab w:val="num" w:pos="1800"/>
        </w:tabs>
        <w:ind w:left="1800" w:hanging="360"/>
      </w:pPr>
      <w:rPr>
        <w:rFonts w:hint="default"/>
      </w:rPr>
    </w:lvl>
    <w:lvl w:ilvl="2" w:tplc="C4DE1C80">
      <w:start w:val="1"/>
      <w:numFmt w:val="bullet"/>
      <w:lvlText w:val=""/>
      <w:lvlJc w:val="left"/>
      <w:pPr>
        <w:tabs>
          <w:tab w:val="num" w:pos="2520"/>
        </w:tabs>
        <w:ind w:left="2520" w:hanging="360"/>
      </w:pPr>
      <w:rPr>
        <w:rFonts w:ascii="Wingdings" w:hAnsi="Wingdings" w:hint="default"/>
      </w:rPr>
    </w:lvl>
    <w:lvl w:ilvl="3" w:tplc="D2A45482">
      <w:start w:val="1"/>
      <w:numFmt w:val="bullet"/>
      <w:lvlText w:val=""/>
      <w:lvlJc w:val="left"/>
      <w:pPr>
        <w:tabs>
          <w:tab w:val="num" w:pos="3240"/>
        </w:tabs>
        <w:ind w:left="3240" w:hanging="360"/>
      </w:pPr>
      <w:rPr>
        <w:rFonts w:ascii="Symbol" w:hAnsi="Symbol" w:hint="default"/>
      </w:rPr>
    </w:lvl>
    <w:lvl w:ilvl="4" w:tplc="572A5928">
      <w:start w:val="1"/>
      <w:numFmt w:val="bullet"/>
      <w:lvlText w:val="o"/>
      <w:lvlJc w:val="left"/>
      <w:pPr>
        <w:tabs>
          <w:tab w:val="num" w:pos="3960"/>
        </w:tabs>
        <w:ind w:left="3960" w:hanging="360"/>
      </w:pPr>
      <w:rPr>
        <w:rFonts w:ascii="Courier New" w:hAnsi="Courier New" w:cs="Courier New" w:hint="default"/>
      </w:rPr>
    </w:lvl>
    <w:lvl w:ilvl="5" w:tplc="C9A44004">
      <w:start w:val="1"/>
      <w:numFmt w:val="bullet"/>
      <w:lvlText w:val=""/>
      <w:lvlJc w:val="left"/>
      <w:pPr>
        <w:tabs>
          <w:tab w:val="num" w:pos="4680"/>
        </w:tabs>
        <w:ind w:left="4680" w:hanging="360"/>
      </w:pPr>
      <w:rPr>
        <w:rFonts w:ascii="Wingdings" w:hAnsi="Wingdings" w:hint="default"/>
      </w:rPr>
    </w:lvl>
    <w:lvl w:ilvl="6" w:tplc="3E406A3C">
      <w:start w:val="1"/>
      <w:numFmt w:val="bullet"/>
      <w:lvlText w:val=""/>
      <w:lvlJc w:val="left"/>
      <w:pPr>
        <w:tabs>
          <w:tab w:val="num" w:pos="5400"/>
        </w:tabs>
        <w:ind w:left="5400" w:hanging="360"/>
      </w:pPr>
      <w:rPr>
        <w:rFonts w:ascii="Symbol" w:hAnsi="Symbol" w:hint="default"/>
      </w:rPr>
    </w:lvl>
    <w:lvl w:ilvl="7" w:tplc="11E26F7C">
      <w:start w:val="1"/>
      <w:numFmt w:val="bullet"/>
      <w:lvlText w:val="o"/>
      <w:lvlJc w:val="left"/>
      <w:pPr>
        <w:tabs>
          <w:tab w:val="num" w:pos="6120"/>
        </w:tabs>
        <w:ind w:left="6120" w:hanging="360"/>
      </w:pPr>
      <w:rPr>
        <w:rFonts w:ascii="Courier New" w:hAnsi="Courier New" w:cs="Courier New" w:hint="default"/>
      </w:rPr>
    </w:lvl>
    <w:lvl w:ilvl="8" w:tplc="5DA85D12">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22D205D3"/>
    <w:multiLevelType w:val="hybridMultilevel"/>
    <w:tmpl w:val="91BE90C4"/>
    <w:lvl w:ilvl="0" w:tplc="D382DD1A">
      <w:start w:val="1"/>
      <w:numFmt w:val="lowerLetter"/>
      <w:lvlText w:val="%1."/>
      <w:lvlJc w:val="left"/>
      <w:pPr>
        <w:tabs>
          <w:tab w:val="num" w:pos="1080"/>
        </w:tabs>
        <w:ind w:left="1080" w:hanging="360"/>
      </w:pPr>
      <w:rPr>
        <w:rFonts w:hint="default"/>
      </w:rPr>
    </w:lvl>
    <w:lvl w:ilvl="1" w:tplc="CB621878">
      <w:start w:val="1"/>
      <w:numFmt w:val="lowerRoman"/>
      <w:lvlText w:val="%2"/>
      <w:lvlJc w:val="left"/>
      <w:pPr>
        <w:tabs>
          <w:tab w:val="num" w:pos="1800"/>
        </w:tabs>
        <w:ind w:left="1800" w:hanging="360"/>
      </w:pPr>
      <w:rPr>
        <w:rFonts w:hint="default"/>
      </w:rPr>
    </w:lvl>
    <w:lvl w:ilvl="2" w:tplc="2B8269EE">
      <w:start w:val="1"/>
      <w:numFmt w:val="bullet"/>
      <w:lvlText w:val=""/>
      <w:lvlJc w:val="left"/>
      <w:pPr>
        <w:tabs>
          <w:tab w:val="num" w:pos="2520"/>
        </w:tabs>
        <w:ind w:left="2520" w:hanging="360"/>
      </w:pPr>
      <w:rPr>
        <w:rFonts w:ascii="Wingdings" w:hAnsi="Wingdings" w:hint="default"/>
      </w:rPr>
    </w:lvl>
    <w:lvl w:ilvl="3" w:tplc="48DEDD36">
      <w:start w:val="1"/>
      <w:numFmt w:val="bullet"/>
      <w:lvlText w:val=""/>
      <w:lvlJc w:val="left"/>
      <w:pPr>
        <w:tabs>
          <w:tab w:val="num" w:pos="3240"/>
        </w:tabs>
        <w:ind w:left="3240" w:hanging="360"/>
      </w:pPr>
      <w:rPr>
        <w:rFonts w:ascii="Symbol" w:hAnsi="Symbol" w:hint="default"/>
      </w:rPr>
    </w:lvl>
    <w:lvl w:ilvl="4" w:tplc="F48AF20A">
      <w:start w:val="1"/>
      <w:numFmt w:val="bullet"/>
      <w:lvlText w:val="o"/>
      <w:lvlJc w:val="left"/>
      <w:pPr>
        <w:tabs>
          <w:tab w:val="num" w:pos="3960"/>
        </w:tabs>
        <w:ind w:left="3960" w:hanging="360"/>
      </w:pPr>
      <w:rPr>
        <w:rFonts w:ascii="Courier New" w:hAnsi="Courier New" w:cs="Courier New" w:hint="default"/>
      </w:rPr>
    </w:lvl>
    <w:lvl w:ilvl="5" w:tplc="3000B674">
      <w:start w:val="1"/>
      <w:numFmt w:val="bullet"/>
      <w:lvlText w:val=""/>
      <w:lvlJc w:val="left"/>
      <w:pPr>
        <w:tabs>
          <w:tab w:val="num" w:pos="4680"/>
        </w:tabs>
        <w:ind w:left="4680" w:hanging="360"/>
      </w:pPr>
      <w:rPr>
        <w:rFonts w:ascii="Wingdings" w:hAnsi="Wingdings" w:hint="default"/>
      </w:rPr>
    </w:lvl>
    <w:lvl w:ilvl="6" w:tplc="2A86B246">
      <w:start w:val="1"/>
      <w:numFmt w:val="bullet"/>
      <w:lvlText w:val=""/>
      <w:lvlJc w:val="left"/>
      <w:pPr>
        <w:tabs>
          <w:tab w:val="num" w:pos="5400"/>
        </w:tabs>
        <w:ind w:left="5400" w:hanging="360"/>
      </w:pPr>
      <w:rPr>
        <w:rFonts w:ascii="Symbol" w:hAnsi="Symbol" w:hint="default"/>
      </w:rPr>
    </w:lvl>
    <w:lvl w:ilvl="7" w:tplc="DE6A2AEE">
      <w:start w:val="1"/>
      <w:numFmt w:val="bullet"/>
      <w:lvlText w:val="o"/>
      <w:lvlJc w:val="left"/>
      <w:pPr>
        <w:tabs>
          <w:tab w:val="num" w:pos="6120"/>
        </w:tabs>
        <w:ind w:left="6120" w:hanging="360"/>
      </w:pPr>
      <w:rPr>
        <w:rFonts w:ascii="Courier New" w:hAnsi="Courier New" w:cs="Courier New" w:hint="default"/>
      </w:rPr>
    </w:lvl>
    <w:lvl w:ilvl="8" w:tplc="606C8270">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22F553F6"/>
    <w:multiLevelType w:val="hybridMultilevel"/>
    <w:tmpl w:val="79F2944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lowerRoman"/>
      <w:lvlText w:val="%3."/>
      <w:lvlJc w:val="right"/>
      <w:pPr>
        <w:ind w:left="2160" w:hanging="360"/>
      </w:p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22F97142"/>
    <w:multiLevelType w:val="hybridMultilevel"/>
    <w:tmpl w:val="9C701866"/>
    <w:lvl w:ilvl="0" w:tplc="3BC0C7AC">
      <w:start w:val="1"/>
      <w:numFmt w:val="lowerLetter"/>
      <w:lvlText w:val="%1."/>
      <w:lvlJc w:val="left"/>
      <w:pPr>
        <w:tabs>
          <w:tab w:val="num" w:pos="1080"/>
        </w:tabs>
        <w:ind w:left="1080" w:hanging="360"/>
      </w:pPr>
      <w:rPr>
        <w:rFonts w:asciiTheme="minorHAnsi" w:hAnsiTheme="minorHAnsi" w:cstheme="minorHAnsi" w:hint="default"/>
        <w:sz w:val="22"/>
      </w:rPr>
    </w:lvl>
    <w:lvl w:ilvl="1" w:tplc="36C23BC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FA3C7AD4">
      <w:start w:val="1"/>
      <w:numFmt w:val="bullet"/>
      <w:lvlText w:val=""/>
      <w:lvlJc w:val="left"/>
      <w:pPr>
        <w:tabs>
          <w:tab w:val="num" w:pos="2520"/>
        </w:tabs>
        <w:ind w:left="2520" w:hanging="360"/>
      </w:pPr>
      <w:rPr>
        <w:rFonts w:ascii="Wingdings" w:hAnsi="Wingdings" w:hint="default"/>
      </w:rPr>
    </w:lvl>
    <w:lvl w:ilvl="3" w:tplc="AE04627C">
      <w:start w:val="1"/>
      <w:numFmt w:val="bullet"/>
      <w:lvlText w:val=""/>
      <w:lvlJc w:val="left"/>
      <w:pPr>
        <w:tabs>
          <w:tab w:val="num" w:pos="3240"/>
        </w:tabs>
        <w:ind w:left="3240" w:hanging="360"/>
      </w:pPr>
      <w:rPr>
        <w:rFonts w:ascii="Symbol" w:hAnsi="Symbol" w:hint="default"/>
      </w:rPr>
    </w:lvl>
    <w:lvl w:ilvl="4" w:tplc="C538A722">
      <w:start w:val="1"/>
      <w:numFmt w:val="bullet"/>
      <w:lvlText w:val="o"/>
      <w:lvlJc w:val="left"/>
      <w:pPr>
        <w:tabs>
          <w:tab w:val="num" w:pos="3960"/>
        </w:tabs>
        <w:ind w:left="3960" w:hanging="360"/>
      </w:pPr>
      <w:rPr>
        <w:rFonts w:ascii="Courier New" w:hAnsi="Courier New" w:cs="Courier New" w:hint="default"/>
      </w:rPr>
    </w:lvl>
    <w:lvl w:ilvl="5" w:tplc="5A921D2A">
      <w:start w:val="1"/>
      <w:numFmt w:val="bullet"/>
      <w:lvlText w:val=""/>
      <w:lvlJc w:val="left"/>
      <w:pPr>
        <w:tabs>
          <w:tab w:val="num" w:pos="4680"/>
        </w:tabs>
        <w:ind w:left="4680" w:hanging="360"/>
      </w:pPr>
      <w:rPr>
        <w:rFonts w:ascii="Wingdings" w:hAnsi="Wingdings" w:hint="default"/>
      </w:rPr>
    </w:lvl>
    <w:lvl w:ilvl="6" w:tplc="3A4CEB5E">
      <w:start w:val="1"/>
      <w:numFmt w:val="bullet"/>
      <w:lvlText w:val=""/>
      <w:lvlJc w:val="left"/>
      <w:pPr>
        <w:tabs>
          <w:tab w:val="num" w:pos="5400"/>
        </w:tabs>
        <w:ind w:left="5400" w:hanging="360"/>
      </w:pPr>
      <w:rPr>
        <w:rFonts w:ascii="Symbol" w:hAnsi="Symbol" w:hint="default"/>
      </w:rPr>
    </w:lvl>
    <w:lvl w:ilvl="7" w:tplc="F5EE5FFC">
      <w:start w:val="1"/>
      <w:numFmt w:val="bullet"/>
      <w:lvlText w:val="o"/>
      <w:lvlJc w:val="left"/>
      <w:pPr>
        <w:tabs>
          <w:tab w:val="num" w:pos="6120"/>
        </w:tabs>
        <w:ind w:left="6120" w:hanging="360"/>
      </w:pPr>
      <w:rPr>
        <w:rFonts w:ascii="Courier New" w:hAnsi="Courier New" w:cs="Courier New" w:hint="default"/>
      </w:rPr>
    </w:lvl>
    <w:lvl w:ilvl="8" w:tplc="DB001FF6">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23384EBE"/>
    <w:multiLevelType w:val="hybridMultilevel"/>
    <w:tmpl w:val="FF54BCC8"/>
    <w:lvl w:ilvl="0" w:tplc="FE8275BA">
      <w:start w:val="1"/>
      <w:numFmt w:val="lowerLetter"/>
      <w:lvlText w:val="%1."/>
      <w:lvlJc w:val="left"/>
      <w:pPr>
        <w:tabs>
          <w:tab w:val="num" w:pos="1440"/>
        </w:tabs>
        <w:ind w:left="1080" w:hanging="360"/>
      </w:pPr>
      <w:rPr>
        <w:rFonts w:asciiTheme="minorHAnsi" w:hAnsiTheme="minorHAnsi" w:cstheme="minorHAnsi" w:hint="default"/>
        <w:sz w:val="22"/>
      </w:rPr>
    </w:lvl>
    <w:lvl w:ilvl="1" w:tplc="47D2AF40">
      <w:start w:val="1"/>
      <w:numFmt w:val="lowerRoman"/>
      <w:lvlText w:val="%2."/>
      <w:lvlJc w:val="left"/>
      <w:pPr>
        <w:tabs>
          <w:tab w:val="num" w:pos="1800"/>
        </w:tabs>
        <w:ind w:left="1800" w:hanging="360"/>
      </w:pPr>
      <w:rPr>
        <w:rFonts w:ascii="Arial" w:hAnsi="Arial"/>
        <w:sz w:val="24"/>
      </w:rPr>
    </w:lvl>
    <w:lvl w:ilvl="2" w:tplc="D5188432">
      <w:start w:val="1"/>
      <w:numFmt w:val="bullet"/>
      <w:lvlText w:val=""/>
      <w:lvlJc w:val="left"/>
      <w:pPr>
        <w:tabs>
          <w:tab w:val="num" w:pos="2520"/>
        </w:tabs>
        <w:ind w:left="2520" w:hanging="360"/>
      </w:pPr>
      <w:rPr>
        <w:rFonts w:ascii="Wingdings" w:hAnsi="Wingdings" w:hint="default"/>
      </w:rPr>
    </w:lvl>
    <w:lvl w:ilvl="3" w:tplc="14F42140">
      <w:start w:val="1"/>
      <w:numFmt w:val="bullet"/>
      <w:lvlText w:val=""/>
      <w:lvlJc w:val="left"/>
      <w:pPr>
        <w:tabs>
          <w:tab w:val="num" w:pos="3240"/>
        </w:tabs>
        <w:ind w:left="3240" w:hanging="360"/>
      </w:pPr>
      <w:rPr>
        <w:rFonts w:ascii="Symbol" w:hAnsi="Symbol" w:hint="default"/>
      </w:rPr>
    </w:lvl>
    <w:lvl w:ilvl="4" w:tplc="1BA4D754">
      <w:start w:val="1"/>
      <w:numFmt w:val="bullet"/>
      <w:lvlText w:val="o"/>
      <w:lvlJc w:val="left"/>
      <w:pPr>
        <w:tabs>
          <w:tab w:val="num" w:pos="3960"/>
        </w:tabs>
        <w:ind w:left="3960" w:hanging="360"/>
      </w:pPr>
      <w:rPr>
        <w:rFonts w:ascii="Courier New" w:hAnsi="Courier New" w:cs="Courier New" w:hint="default"/>
      </w:rPr>
    </w:lvl>
    <w:lvl w:ilvl="5" w:tplc="32345574">
      <w:start w:val="1"/>
      <w:numFmt w:val="bullet"/>
      <w:lvlText w:val=""/>
      <w:lvlJc w:val="left"/>
      <w:pPr>
        <w:tabs>
          <w:tab w:val="num" w:pos="4680"/>
        </w:tabs>
        <w:ind w:left="4680" w:hanging="360"/>
      </w:pPr>
      <w:rPr>
        <w:rFonts w:ascii="Wingdings" w:hAnsi="Wingdings" w:hint="default"/>
      </w:rPr>
    </w:lvl>
    <w:lvl w:ilvl="6" w:tplc="CC240118">
      <w:start w:val="1"/>
      <w:numFmt w:val="bullet"/>
      <w:lvlText w:val=""/>
      <w:lvlJc w:val="left"/>
      <w:pPr>
        <w:tabs>
          <w:tab w:val="num" w:pos="5400"/>
        </w:tabs>
        <w:ind w:left="5400" w:hanging="360"/>
      </w:pPr>
      <w:rPr>
        <w:rFonts w:ascii="Symbol" w:hAnsi="Symbol" w:hint="default"/>
      </w:rPr>
    </w:lvl>
    <w:lvl w:ilvl="7" w:tplc="2ECCB064">
      <w:start w:val="1"/>
      <w:numFmt w:val="bullet"/>
      <w:lvlText w:val="o"/>
      <w:lvlJc w:val="left"/>
      <w:pPr>
        <w:tabs>
          <w:tab w:val="num" w:pos="6120"/>
        </w:tabs>
        <w:ind w:left="6120" w:hanging="360"/>
      </w:pPr>
      <w:rPr>
        <w:rFonts w:ascii="Courier New" w:hAnsi="Courier New" w:cs="Courier New" w:hint="default"/>
      </w:rPr>
    </w:lvl>
    <w:lvl w:ilvl="8" w:tplc="82B016F6">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23582167"/>
    <w:multiLevelType w:val="hybridMultilevel"/>
    <w:tmpl w:val="3000D7C6"/>
    <w:numStyleLink w:val="Style1"/>
  </w:abstractNum>
  <w:abstractNum w:abstractNumId="97" w15:restartNumberingAfterBreak="0">
    <w:nsid w:val="238C68A3"/>
    <w:multiLevelType w:val="hybridMultilevel"/>
    <w:tmpl w:val="A4829564"/>
    <w:lvl w:ilvl="0" w:tplc="04090005">
      <w:start w:val="1"/>
      <w:numFmt w:val="bullet"/>
      <w:lvlText w:val=""/>
      <w:lvlJc w:val="left"/>
      <w:pPr>
        <w:ind w:left="2520" w:hanging="360"/>
      </w:pPr>
      <w:rPr>
        <w:rFonts w:ascii="Wingdings" w:hAnsi="Wingding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8" w15:restartNumberingAfterBreak="0">
    <w:nsid w:val="23CB6EA1"/>
    <w:multiLevelType w:val="hybridMultilevel"/>
    <w:tmpl w:val="3000D7C6"/>
    <w:numStyleLink w:val="Style1"/>
  </w:abstractNum>
  <w:abstractNum w:abstractNumId="99" w15:restartNumberingAfterBreak="0">
    <w:nsid w:val="23DA1B75"/>
    <w:multiLevelType w:val="hybridMultilevel"/>
    <w:tmpl w:val="3000D7C6"/>
    <w:numStyleLink w:val="Style1"/>
  </w:abstractNum>
  <w:abstractNum w:abstractNumId="100" w15:restartNumberingAfterBreak="0">
    <w:nsid w:val="242E32CF"/>
    <w:multiLevelType w:val="hybridMultilevel"/>
    <w:tmpl w:val="24703BB2"/>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2160" w:hanging="360"/>
      </w:pPr>
    </w:lvl>
    <w:lvl w:ilvl="3" w:tplc="04090005">
      <w:start w:val="1"/>
      <w:numFmt w:val="bullet"/>
      <w:lvlText w:val=""/>
      <w:lvlJc w:val="left"/>
      <w:pPr>
        <w:ind w:left="25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24D660FA"/>
    <w:multiLevelType w:val="multilevel"/>
    <w:tmpl w:val="60DA0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15:restartNumberingAfterBreak="0">
    <w:nsid w:val="24E82432"/>
    <w:multiLevelType w:val="hybridMultilevel"/>
    <w:tmpl w:val="7F44B3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52B136D"/>
    <w:multiLevelType w:val="hybridMultilevel"/>
    <w:tmpl w:val="3000D7C6"/>
    <w:lvl w:ilvl="0" w:tplc="90D49FC6">
      <w:start w:val="1"/>
      <w:numFmt w:val="lowerLetter"/>
      <w:lvlText w:val="%1."/>
      <w:lvlJc w:val="left"/>
      <w:pPr>
        <w:tabs>
          <w:tab w:val="num" w:pos="1260"/>
        </w:tabs>
        <w:ind w:left="1260" w:hanging="360"/>
      </w:pPr>
      <w:rPr>
        <w:rFonts w:ascii="Calibri" w:eastAsia="Times New Roman" w:hAnsi="Calibri" w:cs="Arial"/>
        <w:sz w:val="22"/>
      </w:rPr>
    </w:lvl>
    <w:lvl w:ilvl="1" w:tplc="E250B4A6">
      <w:start w:val="1"/>
      <w:numFmt w:val="lowerRoman"/>
      <w:lvlText w:val="%2."/>
      <w:lvlJc w:val="left"/>
      <w:pPr>
        <w:tabs>
          <w:tab w:val="num" w:pos="1800"/>
        </w:tabs>
        <w:ind w:left="1800" w:hanging="360"/>
      </w:pPr>
      <w:rPr>
        <w:rFonts w:ascii="Arial" w:hAnsi="Arial"/>
        <w:sz w:val="24"/>
      </w:rPr>
    </w:lvl>
    <w:lvl w:ilvl="2" w:tplc="D6A8A7AE">
      <w:start w:val="1"/>
      <w:numFmt w:val="bullet"/>
      <w:lvlText w:val=""/>
      <w:lvlJc w:val="left"/>
      <w:pPr>
        <w:tabs>
          <w:tab w:val="num" w:pos="2520"/>
        </w:tabs>
        <w:ind w:left="2520" w:hanging="360"/>
      </w:pPr>
      <w:rPr>
        <w:rFonts w:ascii="Wingdings" w:hAnsi="Wingdings" w:hint="default"/>
      </w:rPr>
    </w:lvl>
    <w:lvl w:ilvl="3" w:tplc="56C42DF6">
      <w:start w:val="1"/>
      <w:numFmt w:val="bullet"/>
      <w:lvlText w:val=""/>
      <w:lvlJc w:val="left"/>
      <w:pPr>
        <w:tabs>
          <w:tab w:val="num" w:pos="3240"/>
        </w:tabs>
        <w:ind w:left="3240" w:hanging="360"/>
      </w:pPr>
      <w:rPr>
        <w:rFonts w:ascii="Symbol" w:hAnsi="Symbol" w:hint="default"/>
      </w:rPr>
    </w:lvl>
    <w:lvl w:ilvl="4" w:tplc="9900076E">
      <w:start w:val="1"/>
      <w:numFmt w:val="bullet"/>
      <w:lvlText w:val="o"/>
      <w:lvlJc w:val="left"/>
      <w:pPr>
        <w:tabs>
          <w:tab w:val="num" w:pos="3960"/>
        </w:tabs>
        <w:ind w:left="3960" w:hanging="360"/>
      </w:pPr>
      <w:rPr>
        <w:rFonts w:ascii="Courier New" w:hAnsi="Courier New" w:cs="Courier New" w:hint="default"/>
      </w:rPr>
    </w:lvl>
    <w:lvl w:ilvl="5" w:tplc="7CEABFB4">
      <w:start w:val="1"/>
      <w:numFmt w:val="bullet"/>
      <w:lvlText w:val=""/>
      <w:lvlJc w:val="left"/>
      <w:pPr>
        <w:tabs>
          <w:tab w:val="num" w:pos="4680"/>
        </w:tabs>
        <w:ind w:left="4680" w:hanging="360"/>
      </w:pPr>
      <w:rPr>
        <w:rFonts w:ascii="Wingdings" w:hAnsi="Wingdings" w:hint="default"/>
      </w:rPr>
    </w:lvl>
    <w:lvl w:ilvl="6" w:tplc="E7A8C036">
      <w:start w:val="1"/>
      <w:numFmt w:val="bullet"/>
      <w:lvlText w:val=""/>
      <w:lvlJc w:val="left"/>
      <w:pPr>
        <w:tabs>
          <w:tab w:val="num" w:pos="5400"/>
        </w:tabs>
        <w:ind w:left="5400" w:hanging="360"/>
      </w:pPr>
      <w:rPr>
        <w:rFonts w:ascii="Symbol" w:hAnsi="Symbol" w:hint="default"/>
      </w:rPr>
    </w:lvl>
    <w:lvl w:ilvl="7" w:tplc="6B6EFC28">
      <w:start w:val="1"/>
      <w:numFmt w:val="bullet"/>
      <w:lvlText w:val="o"/>
      <w:lvlJc w:val="left"/>
      <w:pPr>
        <w:tabs>
          <w:tab w:val="num" w:pos="6120"/>
        </w:tabs>
        <w:ind w:left="6120" w:hanging="360"/>
      </w:pPr>
      <w:rPr>
        <w:rFonts w:ascii="Courier New" w:hAnsi="Courier New" w:cs="Courier New" w:hint="default"/>
      </w:rPr>
    </w:lvl>
    <w:lvl w:ilvl="8" w:tplc="519C52FE">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259C0D3B"/>
    <w:multiLevelType w:val="hybridMultilevel"/>
    <w:tmpl w:val="8DB604D2"/>
    <w:lvl w:ilvl="0" w:tplc="BD68D87E">
      <w:start w:val="1"/>
      <w:numFmt w:val="lowerLetter"/>
      <w:lvlText w:val="%1."/>
      <w:lvlJc w:val="left"/>
      <w:pPr>
        <w:ind w:left="720" w:hanging="360"/>
      </w:pPr>
      <w:rPr>
        <w:rFonts w:ascii="Calibri" w:hAnsi="Calibri" w:cs="Calibri"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5BF4537"/>
    <w:multiLevelType w:val="hybridMultilevel"/>
    <w:tmpl w:val="E7AC6624"/>
    <w:lvl w:ilvl="0" w:tplc="41CED098">
      <w:start w:val="1"/>
      <w:numFmt w:val="lowerLetter"/>
      <w:lvlText w:val="%1."/>
      <w:lvlJc w:val="left"/>
      <w:pPr>
        <w:tabs>
          <w:tab w:val="num" w:pos="1080"/>
        </w:tabs>
        <w:ind w:left="1080" w:hanging="360"/>
      </w:pPr>
      <w:rPr>
        <w:rFonts w:hint="default"/>
      </w:rPr>
    </w:lvl>
    <w:lvl w:ilvl="1" w:tplc="A09E7588">
      <w:start w:val="1"/>
      <w:numFmt w:val="lowerRoman"/>
      <w:lvlText w:val="%2"/>
      <w:lvlJc w:val="left"/>
      <w:pPr>
        <w:tabs>
          <w:tab w:val="num" w:pos="1800"/>
        </w:tabs>
        <w:ind w:left="1800" w:hanging="360"/>
      </w:pPr>
      <w:rPr>
        <w:rFonts w:hint="default"/>
      </w:rPr>
    </w:lvl>
    <w:lvl w:ilvl="2" w:tplc="5FA6B6EC">
      <w:start w:val="1"/>
      <w:numFmt w:val="bullet"/>
      <w:lvlText w:val=""/>
      <w:lvlJc w:val="left"/>
      <w:pPr>
        <w:tabs>
          <w:tab w:val="num" w:pos="2520"/>
        </w:tabs>
        <w:ind w:left="2520" w:hanging="360"/>
      </w:pPr>
      <w:rPr>
        <w:rFonts w:ascii="Wingdings" w:hAnsi="Wingdings" w:hint="default"/>
      </w:rPr>
    </w:lvl>
    <w:lvl w:ilvl="3" w:tplc="31389C24">
      <w:start w:val="1"/>
      <w:numFmt w:val="bullet"/>
      <w:lvlText w:val=""/>
      <w:lvlJc w:val="left"/>
      <w:pPr>
        <w:tabs>
          <w:tab w:val="num" w:pos="3240"/>
        </w:tabs>
        <w:ind w:left="3240" w:hanging="360"/>
      </w:pPr>
      <w:rPr>
        <w:rFonts w:ascii="Symbol" w:hAnsi="Symbol" w:hint="default"/>
      </w:rPr>
    </w:lvl>
    <w:lvl w:ilvl="4" w:tplc="B652D948">
      <w:start w:val="1"/>
      <w:numFmt w:val="bullet"/>
      <w:lvlText w:val="o"/>
      <w:lvlJc w:val="left"/>
      <w:pPr>
        <w:tabs>
          <w:tab w:val="num" w:pos="3960"/>
        </w:tabs>
        <w:ind w:left="3960" w:hanging="360"/>
      </w:pPr>
      <w:rPr>
        <w:rFonts w:ascii="Courier New" w:hAnsi="Courier New" w:cs="Courier New" w:hint="default"/>
      </w:rPr>
    </w:lvl>
    <w:lvl w:ilvl="5" w:tplc="40149762">
      <w:start w:val="1"/>
      <w:numFmt w:val="bullet"/>
      <w:lvlText w:val=""/>
      <w:lvlJc w:val="left"/>
      <w:pPr>
        <w:tabs>
          <w:tab w:val="num" w:pos="4680"/>
        </w:tabs>
        <w:ind w:left="4680" w:hanging="360"/>
      </w:pPr>
      <w:rPr>
        <w:rFonts w:ascii="Wingdings" w:hAnsi="Wingdings" w:hint="default"/>
      </w:rPr>
    </w:lvl>
    <w:lvl w:ilvl="6" w:tplc="1BE45C44">
      <w:start w:val="1"/>
      <w:numFmt w:val="bullet"/>
      <w:lvlText w:val=""/>
      <w:lvlJc w:val="left"/>
      <w:pPr>
        <w:tabs>
          <w:tab w:val="num" w:pos="5400"/>
        </w:tabs>
        <w:ind w:left="5400" w:hanging="360"/>
      </w:pPr>
      <w:rPr>
        <w:rFonts w:ascii="Symbol" w:hAnsi="Symbol" w:hint="default"/>
      </w:rPr>
    </w:lvl>
    <w:lvl w:ilvl="7" w:tplc="F342DC88">
      <w:start w:val="1"/>
      <w:numFmt w:val="bullet"/>
      <w:lvlText w:val="o"/>
      <w:lvlJc w:val="left"/>
      <w:pPr>
        <w:tabs>
          <w:tab w:val="num" w:pos="6120"/>
        </w:tabs>
        <w:ind w:left="6120" w:hanging="360"/>
      </w:pPr>
      <w:rPr>
        <w:rFonts w:ascii="Courier New" w:hAnsi="Courier New" w:cs="Courier New" w:hint="default"/>
      </w:rPr>
    </w:lvl>
    <w:lvl w:ilvl="8" w:tplc="F0E89B78">
      <w:start w:val="1"/>
      <w:numFmt w:val="bullet"/>
      <w:lvlText w:val=""/>
      <w:lvlJc w:val="left"/>
      <w:pPr>
        <w:tabs>
          <w:tab w:val="num" w:pos="6840"/>
        </w:tabs>
        <w:ind w:left="6840" w:hanging="360"/>
      </w:pPr>
      <w:rPr>
        <w:rFonts w:ascii="Wingdings" w:hAnsi="Wingdings" w:hint="default"/>
      </w:rPr>
    </w:lvl>
  </w:abstractNum>
  <w:abstractNum w:abstractNumId="106" w15:restartNumberingAfterBreak="0">
    <w:nsid w:val="26A127E3"/>
    <w:multiLevelType w:val="hybridMultilevel"/>
    <w:tmpl w:val="6A8AB00C"/>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4D3E95C4">
      <w:start w:val="1"/>
      <w:numFmt w:val="decimal"/>
      <w:lvlText w:val="%4."/>
      <w:lvlJc w:val="left"/>
      <w:pPr>
        <w:ind w:left="3240" w:hanging="360"/>
      </w:pPr>
      <w:rPr>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07" w15:restartNumberingAfterBreak="0">
    <w:nsid w:val="271C0E50"/>
    <w:multiLevelType w:val="hybridMultilevel"/>
    <w:tmpl w:val="3000D7C6"/>
    <w:numStyleLink w:val="Style1"/>
  </w:abstractNum>
  <w:abstractNum w:abstractNumId="108" w15:restartNumberingAfterBreak="0">
    <w:nsid w:val="277E4A04"/>
    <w:multiLevelType w:val="hybridMultilevel"/>
    <w:tmpl w:val="5556329C"/>
    <w:lvl w:ilvl="0" w:tplc="DE28541C">
      <w:start w:val="1"/>
      <w:numFmt w:val="lowerLetter"/>
      <w:lvlText w:val="%1."/>
      <w:lvlJc w:val="left"/>
      <w:pPr>
        <w:tabs>
          <w:tab w:val="num" w:pos="1080"/>
        </w:tabs>
        <w:ind w:left="1080" w:hanging="360"/>
      </w:pPr>
      <w:rPr>
        <w:rFonts w:ascii="Calibri" w:eastAsia="Times New Roman" w:hAnsi="Calibri" w:cs="Calibri" w:hint="default"/>
        <w:color w:val="000000"/>
        <w:sz w:val="22"/>
        <w:szCs w:val="22"/>
      </w:rPr>
    </w:lvl>
    <w:lvl w:ilvl="1" w:tplc="A2C4A69A">
      <w:start w:val="1"/>
      <w:numFmt w:val="lowerRoman"/>
      <w:lvlText w:val="%2"/>
      <w:lvlJc w:val="left"/>
      <w:pPr>
        <w:tabs>
          <w:tab w:val="num" w:pos="1800"/>
        </w:tabs>
        <w:ind w:left="1800" w:hanging="360"/>
      </w:pPr>
      <w:rPr>
        <w:rFonts w:hint="default"/>
      </w:rPr>
    </w:lvl>
    <w:lvl w:ilvl="2" w:tplc="D5C209D6">
      <w:start w:val="1"/>
      <w:numFmt w:val="bullet"/>
      <w:lvlText w:val=""/>
      <w:lvlJc w:val="left"/>
      <w:pPr>
        <w:tabs>
          <w:tab w:val="num" w:pos="2520"/>
        </w:tabs>
        <w:ind w:left="2520" w:hanging="360"/>
      </w:pPr>
      <w:rPr>
        <w:rFonts w:ascii="Wingdings" w:hAnsi="Wingdings" w:hint="default"/>
      </w:rPr>
    </w:lvl>
    <w:lvl w:ilvl="3" w:tplc="B7D6120C">
      <w:start w:val="1"/>
      <w:numFmt w:val="bullet"/>
      <w:lvlText w:val=""/>
      <w:lvlJc w:val="left"/>
      <w:pPr>
        <w:tabs>
          <w:tab w:val="num" w:pos="3240"/>
        </w:tabs>
        <w:ind w:left="3240" w:hanging="360"/>
      </w:pPr>
      <w:rPr>
        <w:rFonts w:ascii="Symbol" w:hAnsi="Symbol" w:hint="default"/>
      </w:rPr>
    </w:lvl>
    <w:lvl w:ilvl="4" w:tplc="9A2E6FAC">
      <w:start w:val="1"/>
      <w:numFmt w:val="bullet"/>
      <w:lvlText w:val="o"/>
      <w:lvlJc w:val="left"/>
      <w:pPr>
        <w:tabs>
          <w:tab w:val="num" w:pos="3960"/>
        </w:tabs>
        <w:ind w:left="3960" w:hanging="360"/>
      </w:pPr>
      <w:rPr>
        <w:rFonts w:ascii="Courier New" w:hAnsi="Courier New" w:cs="Courier New" w:hint="default"/>
      </w:rPr>
    </w:lvl>
    <w:lvl w:ilvl="5" w:tplc="8C46F93A">
      <w:start w:val="1"/>
      <w:numFmt w:val="bullet"/>
      <w:lvlText w:val=""/>
      <w:lvlJc w:val="left"/>
      <w:pPr>
        <w:tabs>
          <w:tab w:val="num" w:pos="4680"/>
        </w:tabs>
        <w:ind w:left="4680" w:hanging="360"/>
      </w:pPr>
      <w:rPr>
        <w:rFonts w:ascii="Wingdings" w:hAnsi="Wingdings" w:hint="default"/>
      </w:rPr>
    </w:lvl>
    <w:lvl w:ilvl="6" w:tplc="DEDAEB98">
      <w:start w:val="1"/>
      <w:numFmt w:val="bullet"/>
      <w:lvlText w:val=""/>
      <w:lvlJc w:val="left"/>
      <w:pPr>
        <w:tabs>
          <w:tab w:val="num" w:pos="5400"/>
        </w:tabs>
        <w:ind w:left="5400" w:hanging="360"/>
      </w:pPr>
      <w:rPr>
        <w:rFonts w:ascii="Symbol" w:hAnsi="Symbol" w:hint="default"/>
      </w:rPr>
    </w:lvl>
    <w:lvl w:ilvl="7" w:tplc="C66EF824">
      <w:start w:val="1"/>
      <w:numFmt w:val="bullet"/>
      <w:lvlText w:val="o"/>
      <w:lvlJc w:val="left"/>
      <w:pPr>
        <w:tabs>
          <w:tab w:val="num" w:pos="6120"/>
        </w:tabs>
        <w:ind w:left="6120" w:hanging="360"/>
      </w:pPr>
      <w:rPr>
        <w:rFonts w:ascii="Courier New" w:hAnsi="Courier New" w:cs="Courier New" w:hint="default"/>
      </w:rPr>
    </w:lvl>
    <w:lvl w:ilvl="8" w:tplc="45F65960">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27A93A72"/>
    <w:multiLevelType w:val="hybridMultilevel"/>
    <w:tmpl w:val="91BE90C4"/>
    <w:lvl w:ilvl="0" w:tplc="233AE64C">
      <w:start w:val="1"/>
      <w:numFmt w:val="lowerLetter"/>
      <w:lvlText w:val="%1."/>
      <w:lvlJc w:val="left"/>
      <w:pPr>
        <w:tabs>
          <w:tab w:val="num" w:pos="1080"/>
        </w:tabs>
        <w:ind w:left="1080" w:hanging="360"/>
      </w:pPr>
      <w:rPr>
        <w:rFonts w:hint="default"/>
      </w:rPr>
    </w:lvl>
    <w:lvl w:ilvl="1" w:tplc="8C8A1CBE">
      <w:start w:val="1"/>
      <w:numFmt w:val="lowerRoman"/>
      <w:lvlText w:val="%2"/>
      <w:lvlJc w:val="left"/>
      <w:pPr>
        <w:tabs>
          <w:tab w:val="num" w:pos="1800"/>
        </w:tabs>
        <w:ind w:left="1800" w:hanging="360"/>
      </w:pPr>
      <w:rPr>
        <w:rFonts w:hint="default"/>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28487D67"/>
    <w:multiLevelType w:val="multilevel"/>
    <w:tmpl w:val="550296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285749AF"/>
    <w:multiLevelType w:val="hybridMultilevel"/>
    <w:tmpl w:val="3000D7C6"/>
    <w:numStyleLink w:val="Style1"/>
  </w:abstractNum>
  <w:abstractNum w:abstractNumId="112" w15:restartNumberingAfterBreak="0">
    <w:nsid w:val="286024CD"/>
    <w:multiLevelType w:val="hybridMultilevel"/>
    <w:tmpl w:val="14845E26"/>
    <w:lvl w:ilvl="0" w:tplc="B994F152">
      <w:start w:val="1"/>
      <w:numFmt w:val="lowerLetter"/>
      <w:lvlText w:val="%1."/>
      <w:lvlJc w:val="left"/>
      <w:pPr>
        <w:tabs>
          <w:tab w:val="num" w:pos="1080"/>
        </w:tabs>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28697E21"/>
    <w:multiLevelType w:val="hybridMultilevel"/>
    <w:tmpl w:val="7C8A1D78"/>
    <w:lvl w:ilvl="0" w:tplc="7DBC2E56">
      <w:start w:val="1"/>
      <w:numFmt w:val="low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28F62A31"/>
    <w:multiLevelType w:val="hybridMultilevel"/>
    <w:tmpl w:val="3000D7C6"/>
    <w:numStyleLink w:val="Style1"/>
  </w:abstractNum>
  <w:abstractNum w:abstractNumId="115" w15:restartNumberingAfterBreak="0">
    <w:nsid w:val="2934769C"/>
    <w:multiLevelType w:val="hybridMultilevel"/>
    <w:tmpl w:val="3000D7C6"/>
    <w:numStyleLink w:val="Style1"/>
  </w:abstractNum>
  <w:abstractNum w:abstractNumId="116" w15:restartNumberingAfterBreak="0">
    <w:nsid w:val="296A05FF"/>
    <w:multiLevelType w:val="hybridMultilevel"/>
    <w:tmpl w:val="3000D7C6"/>
    <w:numStyleLink w:val="Style1"/>
  </w:abstractNum>
  <w:abstractNum w:abstractNumId="117" w15:restartNumberingAfterBreak="0">
    <w:nsid w:val="2A357BDE"/>
    <w:multiLevelType w:val="hybridMultilevel"/>
    <w:tmpl w:val="36920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A606691"/>
    <w:multiLevelType w:val="multilevel"/>
    <w:tmpl w:val="0C4E570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9" w15:restartNumberingAfterBreak="0">
    <w:nsid w:val="2AC621EE"/>
    <w:multiLevelType w:val="hybridMultilevel"/>
    <w:tmpl w:val="3000D7C6"/>
    <w:numStyleLink w:val="Style1"/>
  </w:abstractNum>
  <w:abstractNum w:abstractNumId="120" w15:restartNumberingAfterBreak="0">
    <w:nsid w:val="2B372069"/>
    <w:multiLevelType w:val="hybridMultilevel"/>
    <w:tmpl w:val="14845E26"/>
    <w:lvl w:ilvl="0" w:tplc="B994F152">
      <w:start w:val="1"/>
      <w:numFmt w:val="lowerLetter"/>
      <w:lvlText w:val="%1."/>
      <w:lvlJc w:val="left"/>
      <w:pPr>
        <w:tabs>
          <w:tab w:val="num" w:pos="1080"/>
        </w:tabs>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21" w15:restartNumberingAfterBreak="0">
    <w:nsid w:val="2B41072D"/>
    <w:multiLevelType w:val="hybridMultilevel"/>
    <w:tmpl w:val="91BE90C4"/>
    <w:lvl w:ilvl="0" w:tplc="692C58A2">
      <w:start w:val="1"/>
      <w:numFmt w:val="lowerLetter"/>
      <w:lvlText w:val="%1."/>
      <w:lvlJc w:val="left"/>
      <w:pPr>
        <w:tabs>
          <w:tab w:val="num" w:pos="1080"/>
        </w:tabs>
        <w:ind w:left="1080" w:hanging="360"/>
      </w:pPr>
      <w:rPr>
        <w:rFonts w:hint="default"/>
      </w:rPr>
    </w:lvl>
    <w:lvl w:ilvl="1" w:tplc="C71AABCC">
      <w:start w:val="1"/>
      <w:numFmt w:val="lowerRoman"/>
      <w:lvlText w:val="%2"/>
      <w:lvlJc w:val="left"/>
      <w:pPr>
        <w:tabs>
          <w:tab w:val="num" w:pos="1800"/>
        </w:tabs>
        <w:ind w:left="1800" w:hanging="360"/>
      </w:pPr>
      <w:rPr>
        <w:rFonts w:hint="default"/>
      </w:rPr>
    </w:lvl>
    <w:lvl w:ilvl="2" w:tplc="312E3C4E">
      <w:start w:val="1"/>
      <w:numFmt w:val="bullet"/>
      <w:lvlText w:val=""/>
      <w:lvlJc w:val="left"/>
      <w:pPr>
        <w:tabs>
          <w:tab w:val="num" w:pos="2520"/>
        </w:tabs>
        <w:ind w:left="2520" w:hanging="360"/>
      </w:pPr>
      <w:rPr>
        <w:rFonts w:ascii="Wingdings" w:hAnsi="Wingdings" w:hint="default"/>
      </w:rPr>
    </w:lvl>
    <w:lvl w:ilvl="3" w:tplc="D7E875B4">
      <w:start w:val="1"/>
      <w:numFmt w:val="bullet"/>
      <w:lvlText w:val=""/>
      <w:lvlJc w:val="left"/>
      <w:pPr>
        <w:tabs>
          <w:tab w:val="num" w:pos="3240"/>
        </w:tabs>
        <w:ind w:left="3240" w:hanging="360"/>
      </w:pPr>
      <w:rPr>
        <w:rFonts w:ascii="Symbol" w:hAnsi="Symbol" w:hint="default"/>
      </w:rPr>
    </w:lvl>
    <w:lvl w:ilvl="4" w:tplc="EF96E530">
      <w:start w:val="1"/>
      <w:numFmt w:val="bullet"/>
      <w:lvlText w:val="o"/>
      <w:lvlJc w:val="left"/>
      <w:pPr>
        <w:tabs>
          <w:tab w:val="num" w:pos="3960"/>
        </w:tabs>
        <w:ind w:left="3960" w:hanging="360"/>
      </w:pPr>
      <w:rPr>
        <w:rFonts w:ascii="Courier New" w:hAnsi="Courier New" w:cs="Courier New" w:hint="default"/>
      </w:rPr>
    </w:lvl>
    <w:lvl w:ilvl="5" w:tplc="FAAA136E">
      <w:start w:val="1"/>
      <w:numFmt w:val="bullet"/>
      <w:lvlText w:val=""/>
      <w:lvlJc w:val="left"/>
      <w:pPr>
        <w:tabs>
          <w:tab w:val="num" w:pos="4680"/>
        </w:tabs>
        <w:ind w:left="4680" w:hanging="360"/>
      </w:pPr>
      <w:rPr>
        <w:rFonts w:ascii="Wingdings" w:hAnsi="Wingdings" w:hint="default"/>
      </w:rPr>
    </w:lvl>
    <w:lvl w:ilvl="6" w:tplc="B2EE0246">
      <w:start w:val="1"/>
      <w:numFmt w:val="bullet"/>
      <w:lvlText w:val=""/>
      <w:lvlJc w:val="left"/>
      <w:pPr>
        <w:tabs>
          <w:tab w:val="num" w:pos="5400"/>
        </w:tabs>
        <w:ind w:left="5400" w:hanging="360"/>
      </w:pPr>
      <w:rPr>
        <w:rFonts w:ascii="Symbol" w:hAnsi="Symbol" w:hint="default"/>
      </w:rPr>
    </w:lvl>
    <w:lvl w:ilvl="7" w:tplc="9F588470">
      <w:start w:val="1"/>
      <w:numFmt w:val="bullet"/>
      <w:lvlText w:val="o"/>
      <w:lvlJc w:val="left"/>
      <w:pPr>
        <w:tabs>
          <w:tab w:val="num" w:pos="6120"/>
        </w:tabs>
        <w:ind w:left="6120" w:hanging="360"/>
      </w:pPr>
      <w:rPr>
        <w:rFonts w:ascii="Courier New" w:hAnsi="Courier New" w:cs="Courier New" w:hint="default"/>
      </w:rPr>
    </w:lvl>
    <w:lvl w:ilvl="8" w:tplc="34DE877A">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2BFE5B2E"/>
    <w:multiLevelType w:val="hybridMultilevel"/>
    <w:tmpl w:val="5B0E89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3" w15:restartNumberingAfterBreak="0">
    <w:nsid w:val="2C5A41B3"/>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24" w15:restartNumberingAfterBreak="0">
    <w:nsid w:val="2D9454CD"/>
    <w:multiLevelType w:val="hybridMultilevel"/>
    <w:tmpl w:val="91BE90C4"/>
    <w:lvl w:ilvl="0" w:tplc="298C5DE4">
      <w:start w:val="1"/>
      <w:numFmt w:val="lowerLetter"/>
      <w:lvlText w:val="%1."/>
      <w:lvlJc w:val="left"/>
      <w:pPr>
        <w:tabs>
          <w:tab w:val="num" w:pos="1080"/>
        </w:tabs>
        <w:ind w:left="1080" w:hanging="360"/>
      </w:pPr>
      <w:rPr>
        <w:rFonts w:hint="default"/>
      </w:rPr>
    </w:lvl>
    <w:lvl w:ilvl="1" w:tplc="8BEEAFAE">
      <w:start w:val="1"/>
      <w:numFmt w:val="lowerRoman"/>
      <w:lvlText w:val="%2"/>
      <w:lvlJc w:val="left"/>
      <w:pPr>
        <w:tabs>
          <w:tab w:val="num" w:pos="1800"/>
        </w:tabs>
        <w:ind w:left="1800" w:hanging="360"/>
      </w:pPr>
      <w:rPr>
        <w:rFonts w:hint="default"/>
      </w:rPr>
    </w:lvl>
    <w:lvl w:ilvl="2" w:tplc="234C7B98">
      <w:start w:val="1"/>
      <w:numFmt w:val="bullet"/>
      <w:lvlText w:val=""/>
      <w:lvlJc w:val="left"/>
      <w:pPr>
        <w:tabs>
          <w:tab w:val="num" w:pos="2520"/>
        </w:tabs>
        <w:ind w:left="2520" w:hanging="360"/>
      </w:pPr>
      <w:rPr>
        <w:rFonts w:ascii="Wingdings" w:hAnsi="Wingdings" w:hint="default"/>
      </w:rPr>
    </w:lvl>
    <w:lvl w:ilvl="3" w:tplc="F9640888">
      <w:start w:val="1"/>
      <w:numFmt w:val="bullet"/>
      <w:lvlText w:val=""/>
      <w:lvlJc w:val="left"/>
      <w:pPr>
        <w:tabs>
          <w:tab w:val="num" w:pos="3240"/>
        </w:tabs>
        <w:ind w:left="3240" w:hanging="360"/>
      </w:pPr>
      <w:rPr>
        <w:rFonts w:ascii="Symbol" w:hAnsi="Symbol" w:hint="default"/>
      </w:rPr>
    </w:lvl>
    <w:lvl w:ilvl="4" w:tplc="CB0AF2CE">
      <w:start w:val="1"/>
      <w:numFmt w:val="bullet"/>
      <w:lvlText w:val="o"/>
      <w:lvlJc w:val="left"/>
      <w:pPr>
        <w:tabs>
          <w:tab w:val="num" w:pos="3960"/>
        </w:tabs>
        <w:ind w:left="3960" w:hanging="360"/>
      </w:pPr>
      <w:rPr>
        <w:rFonts w:ascii="Courier New" w:hAnsi="Courier New" w:cs="Courier New" w:hint="default"/>
      </w:rPr>
    </w:lvl>
    <w:lvl w:ilvl="5" w:tplc="8D2C3916">
      <w:start w:val="1"/>
      <w:numFmt w:val="bullet"/>
      <w:lvlText w:val=""/>
      <w:lvlJc w:val="left"/>
      <w:pPr>
        <w:tabs>
          <w:tab w:val="num" w:pos="4680"/>
        </w:tabs>
        <w:ind w:left="4680" w:hanging="360"/>
      </w:pPr>
      <w:rPr>
        <w:rFonts w:ascii="Wingdings" w:hAnsi="Wingdings" w:hint="default"/>
      </w:rPr>
    </w:lvl>
    <w:lvl w:ilvl="6" w:tplc="71FA138A">
      <w:start w:val="1"/>
      <w:numFmt w:val="bullet"/>
      <w:lvlText w:val=""/>
      <w:lvlJc w:val="left"/>
      <w:pPr>
        <w:tabs>
          <w:tab w:val="num" w:pos="5400"/>
        </w:tabs>
        <w:ind w:left="5400" w:hanging="360"/>
      </w:pPr>
      <w:rPr>
        <w:rFonts w:ascii="Symbol" w:hAnsi="Symbol" w:hint="default"/>
      </w:rPr>
    </w:lvl>
    <w:lvl w:ilvl="7" w:tplc="FCB8D040">
      <w:start w:val="1"/>
      <w:numFmt w:val="bullet"/>
      <w:lvlText w:val="o"/>
      <w:lvlJc w:val="left"/>
      <w:pPr>
        <w:tabs>
          <w:tab w:val="num" w:pos="6120"/>
        </w:tabs>
        <w:ind w:left="6120" w:hanging="360"/>
      </w:pPr>
      <w:rPr>
        <w:rFonts w:ascii="Courier New" w:hAnsi="Courier New" w:cs="Courier New" w:hint="default"/>
      </w:rPr>
    </w:lvl>
    <w:lvl w:ilvl="8" w:tplc="AACE35D0">
      <w:start w:val="1"/>
      <w:numFmt w:val="bullet"/>
      <w:lvlText w:val=""/>
      <w:lvlJc w:val="left"/>
      <w:pPr>
        <w:tabs>
          <w:tab w:val="num" w:pos="6840"/>
        </w:tabs>
        <w:ind w:left="6840" w:hanging="360"/>
      </w:pPr>
      <w:rPr>
        <w:rFonts w:ascii="Wingdings" w:hAnsi="Wingdings" w:hint="default"/>
      </w:rPr>
    </w:lvl>
  </w:abstractNum>
  <w:abstractNum w:abstractNumId="125" w15:restartNumberingAfterBreak="0">
    <w:nsid w:val="2E884CA5"/>
    <w:multiLevelType w:val="hybridMultilevel"/>
    <w:tmpl w:val="3000D7C6"/>
    <w:numStyleLink w:val="Style1"/>
  </w:abstractNum>
  <w:abstractNum w:abstractNumId="126" w15:restartNumberingAfterBreak="0">
    <w:nsid w:val="2EED7DC7"/>
    <w:multiLevelType w:val="hybridMultilevel"/>
    <w:tmpl w:val="3000D7C6"/>
    <w:numStyleLink w:val="Style1"/>
  </w:abstractNum>
  <w:abstractNum w:abstractNumId="127" w15:restartNumberingAfterBreak="0">
    <w:nsid w:val="2F615517"/>
    <w:multiLevelType w:val="hybridMultilevel"/>
    <w:tmpl w:val="CBDC4C04"/>
    <w:lvl w:ilvl="0" w:tplc="4D923C7C">
      <w:start w:val="1"/>
      <w:numFmt w:val="lowerLetter"/>
      <w:lvlText w:val="%1."/>
      <w:lvlJc w:val="left"/>
      <w:pPr>
        <w:tabs>
          <w:tab w:val="num" w:pos="720"/>
        </w:tabs>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1800" w:hanging="360"/>
      </w:pPr>
    </w:lvl>
    <w:lvl w:ilvl="3" w:tplc="5F14E8EE">
      <w:start w:val="1"/>
      <w:numFmt w:val="lowerLetter"/>
      <w:lvlText w:val="%4."/>
      <w:lvlJc w:val="left"/>
      <w:pPr>
        <w:tabs>
          <w:tab w:val="num" w:pos="2880"/>
        </w:tabs>
        <w:ind w:left="2880" w:hanging="360"/>
      </w:pPr>
    </w:lvl>
    <w:lvl w:ilvl="4" w:tplc="6F5C9DF4">
      <w:start w:val="1"/>
      <w:numFmt w:val="lowerLetter"/>
      <w:lvlText w:val="%5."/>
      <w:lvlJc w:val="left"/>
      <w:pPr>
        <w:tabs>
          <w:tab w:val="num" w:pos="3600"/>
        </w:tabs>
        <w:ind w:left="3600" w:hanging="360"/>
      </w:pPr>
    </w:lvl>
    <w:lvl w:ilvl="5" w:tplc="351E10AA">
      <w:start w:val="1"/>
      <w:numFmt w:val="lowerLetter"/>
      <w:lvlText w:val="%6."/>
      <w:lvlJc w:val="left"/>
      <w:pPr>
        <w:tabs>
          <w:tab w:val="num" w:pos="4320"/>
        </w:tabs>
        <w:ind w:left="4320" w:hanging="360"/>
      </w:pPr>
    </w:lvl>
    <w:lvl w:ilvl="6" w:tplc="AFA25A12">
      <w:start w:val="1"/>
      <w:numFmt w:val="lowerLetter"/>
      <w:lvlText w:val="%7."/>
      <w:lvlJc w:val="left"/>
      <w:pPr>
        <w:tabs>
          <w:tab w:val="num" w:pos="5040"/>
        </w:tabs>
        <w:ind w:left="5040" w:hanging="360"/>
      </w:pPr>
    </w:lvl>
    <w:lvl w:ilvl="7" w:tplc="B630F6BA">
      <w:start w:val="1"/>
      <w:numFmt w:val="lowerLetter"/>
      <w:lvlText w:val="%8."/>
      <w:lvlJc w:val="left"/>
      <w:pPr>
        <w:tabs>
          <w:tab w:val="num" w:pos="5760"/>
        </w:tabs>
        <w:ind w:left="5760" w:hanging="360"/>
      </w:pPr>
    </w:lvl>
    <w:lvl w:ilvl="8" w:tplc="0038E5B2">
      <w:start w:val="1"/>
      <w:numFmt w:val="lowerLetter"/>
      <w:lvlText w:val="%9."/>
      <w:lvlJc w:val="left"/>
      <w:pPr>
        <w:tabs>
          <w:tab w:val="num" w:pos="6480"/>
        </w:tabs>
        <w:ind w:left="6480" w:hanging="360"/>
      </w:pPr>
    </w:lvl>
  </w:abstractNum>
  <w:abstractNum w:abstractNumId="128" w15:restartNumberingAfterBreak="0">
    <w:nsid w:val="30852BDC"/>
    <w:multiLevelType w:val="hybridMultilevel"/>
    <w:tmpl w:val="A63E274E"/>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04090005">
      <w:start w:val="1"/>
      <w:numFmt w:val="bullet"/>
      <w:lvlText w:val=""/>
      <w:lvlJc w:val="left"/>
      <w:pPr>
        <w:ind w:left="3240" w:hanging="360"/>
      </w:pPr>
      <w:rPr>
        <w:rFonts w:ascii="Wingdings" w:hAnsi="Wingdings" w:hint="default"/>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29" w15:restartNumberingAfterBreak="0">
    <w:nsid w:val="3086344E"/>
    <w:multiLevelType w:val="hybridMultilevel"/>
    <w:tmpl w:val="4164FC42"/>
    <w:lvl w:ilvl="0" w:tplc="0074CB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31071367"/>
    <w:multiLevelType w:val="hybridMultilevel"/>
    <w:tmpl w:val="272C34C0"/>
    <w:lvl w:ilvl="0" w:tplc="72908E92">
      <w:start w:val="1"/>
      <w:numFmt w:val="lowerLetter"/>
      <w:lvlText w:val="%1."/>
      <w:lvlJc w:val="left"/>
      <w:pPr>
        <w:tabs>
          <w:tab w:val="num" w:pos="1260"/>
        </w:tabs>
        <w:ind w:left="1260" w:hanging="360"/>
      </w:pPr>
      <w:rPr>
        <w:rFonts w:ascii="Calibri" w:eastAsia="Times New Roman" w:hAnsi="Calibri" w:cs="Arial"/>
        <w:sz w:val="22"/>
      </w:rPr>
    </w:lvl>
    <w:lvl w:ilvl="1" w:tplc="E42ABFEA">
      <w:start w:val="1"/>
      <w:numFmt w:val="lowerRoman"/>
      <w:lvlText w:val="%2."/>
      <w:lvlJc w:val="left"/>
      <w:pPr>
        <w:tabs>
          <w:tab w:val="num" w:pos="1800"/>
        </w:tabs>
        <w:ind w:left="1800" w:hanging="360"/>
      </w:pPr>
      <w:rPr>
        <w:rFonts w:ascii="Arial" w:hAnsi="Arial"/>
        <w:sz w:val="24"/>
      </w:rPr>
    </w:lvl>
    <w:lvl w:ilvl="2" w:tplc="0409001B">
      <w:start w:val="1"/>
      <w:numFmt w:val="lowerRoman"/>
      <w:lvlText w:val="%3."/>
      <w:lvlJc w:val="right"/>
      <w:pPr>
        <w:tabs>
          <w:tab w:val="num" w:pos="2520"/>
        </w:tabs>
        <w:ind w:left="2520" w:hanging="360"/>
      </w:pPr>
      <w:rPr>
        <w:rFonts w:hint="default"/>
      </w:rPr>
    </w:lvl>
    <w:lvl w:ilvl="3" w:tplc="9B7A1410">
      <w:start w:val="1"/>
      <w:numFmt w:val="bullet"/>
      <w:lvlText w:val=""/>
      <w:lvlJc w:val="left"/>
      <w:pPr>
        <w:tabs>
          <w:tab w:val="num" w:pos="3240"/>
        </w:tabs>
        <w:ind w:left="3240" w:hanging="360"/>
      </w:pPr>
      <w:rPr>
        <w:rFonts w:ascii="Symbol" w:hAnsi="Symbol" w:hint="default"/>
      </w:rPr>
    </w:lvl>
    <w:lvl w:ilvl="4" w:tplc="10CE19BE">
      <w:start w:val="1"/>
      <w:numFmt w:val="bullet"/>
      <w:lvlText w:val="o"/>
      <w:lvlJc w:val="left"/>
      <w:pPr>
        <w:tabs>
          <w:tab w:val="num" w:pos="3960"/>
        </w:tabs>
        <w:ind w:left="3960" w:hanging="360"/>
      </w:pPr>
      <w:rPr>
        <w:rFonts w:ascii="Courier New" w:hAnsi="Courier New" w:cs="Courier New" w:hint="default"/>
      </w:rPr>
    </w:lvl>
    <w:lvl w:ilvl="5" w:tplc="08E21DDC">
      <w:start w:val="1"/>
      <w:numFmt w:val="bullet"/>
      <w:lvlText w:val=""/>
      <w:lvlJc w:val="left"/>
      <w:pPr>
        <w:tabs>
          <w:tab w:val="num" w:pos="4680"/>
        </w:tabs>
        <w:ind w:left="4680" w:hanging="360"/>
      </w:pPr>
      <w:rPr>
        <w:rFonts w:ascii="Wingdings" w:hAnsi="Wingdings" w:hint="default"/>
      </w:rPr>
    </w:lvl>
    <w:lvl w:ilvl="6" w:tplc="F9D4EE7A">
      <w:start w:val="1"/>
      <w:numFmt w:val="bullet"/>
      <w:lvlText w:val=""/>
      <w:lvlJc w:val="left"/>
      <w:pPr>
        <w:tabs>
          <w:tab w:val="num" w:pos="5400"/>
        </w:tabs>
        <w:ind w:left="5400" w:hanging="360"/>
      </w:pPr>
      <w:rPr>
        <w:rFonts w:ascii="Symbol" w:hAnsi="Symbol" w:hint="default"/>
      </w:rPr>
    </w:lvl>
    <w:lvl w:ilvl="7" w:tplc="43C65BE6">
      <w:start w:val="1"/>
      <w:numFmt w:val="bullet"/>
      <w:lvlText w:val="o"/>
      <w:lvlJc w:val="left"/>
      <w:pPr>
        <w:tabs>
          <w:tab w:val="num" w:pos="6120"/>
        </w:tabs>
        <w:ind w:left="6120" w:hanging="360"/>
      </w:pPr>
      <w:rPr>
        <w:rFonts w:ascii="Courier New" w:hAnsi="Courier New" w:cs="Courier New" w:hint="default"/>
      </w:rPr>
    </w:lvl>
    <w:lvl w:ilvl="8" w:tplc="0144E680">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14E3732"/>
    <w:multiLevelType w:val="multilevel"/>
    <w:tmpl w:val="8706955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2" w15:restartNumberingAfterBreak="0">
    <w:nsid w:val="323E2550"/>
    <w:multiLevelType w:val="hybridMultilevel"/>
    <w:tmpl w:val="3000D7C6"/>
    <w:numStyleLink w:val="Style1"/>
  </w:abstractNum>
  <w:abstractNum w:abstractNumId="133" w15:restartNumberingAfterBreak="0">
    <w:nsid w:val="33A035CF"/>
    <w:multiLevelType w:val="hybridMultilevel"/>
    <w:tmpl w:val="3000D7C6"/>
    <w:lvl w:ilvl="0" w:tplc="72606D48">
      <w:start w:val="1"/>
      <w:numFmt w:val="lowerLetter"/>
      <w:lvlText w:val="%1."/>
      <w:lvlJc w:val="left"/>
      <w:pPr>
        <w:tabs>
          <w:tab w:val="num" w:pos="1260"/>
        </w:tabs>
        <w:ind w:left="1260" w:hanging="360"/>
      </w:pPr>
      <w:rPr>
        <w:rFonts w:ascii="Calibri" w:eastAsia="Times New Roman" w:hAnsi="Calibri" w:cs="Arial"/>
        <w:sz w:val="22"/>
      </w:rPr>
    </w:lvl>
    <w:lvl w:ilvl="1" w:tplc="E9EEE9A8">
      <w:start w:val="1"/>
      <w:numFmt w:val="lowerRoman"/>
      <w:lvlText w:val="%2."/>
      <w:lvlJc w:val="left"/>
      <w:pPr>
        <w:tabs>
          <w:tab w:val="num" w:pos="1800"/>
        </w:tabs>
        <w:ind w:left="1800" w:hanging="360"/>
      </w:pPr>
      <w:rPr>
        <w:rFonts w:ascii="Arial" w:hAnsi="Arial"/>
        <w:sz w:val="24"/>
      </w:rPr>
    </w:lvl>
    <w:lvl w:ilvl="2" w:tplc="5396F18E">
      <w:start w:val="1"/>
      <w:numFmt w:val="bullet"/>
      <w:lvlText w:val=""/>
      <w:lvlJc w:val="left"/>
      <w:pPr>
        <w:tabs>
          <w:tab w:val="num" w:pos="2520"/>
        </w:tabs>
        <w:ind w:left="2520" w:hanging="360"/>
      </w:pPr>
      <w:rPr>
        <w:rFonts w:ascii="Wingdings" w:hAnsi="Wingdings" w:hint="default"/>
      </w:rPr>
    </w:lvl>
    <w:lvl w:ilvl="3" w:tplc="73808D3A">
      <w:start w:val="1"/>
      <w:numFmt w:val="bullet"/>
      <w:lvlText w:val=""/>
      <w:lvlJc w:val="left"/>
      <w:pPr>
        <w:tabs>
          <w:tab w:val="num" w:pos="3240"/>
        </w:tabs>
        <w:ind w:left="3240" w:hanging="360"/>
      </w:pPr>
      <w:rPr>
        <w:rFonts w:ascii="Symbol" w:hAnsi="Symbol" w:hint="default"/>
      </w:rPr>
    </w:lvl>
    <w:lvl w:ilvl="4" w:tplc="4D5E701A">
      <w:start w:val="1"/>
      <w:numFmt w:val="bullet"/>
      <w:lvlText w:val="o"/>
      <w:lvlJc w:val="left"/>
      <w:pPr>
        <w:tabs>
          <w:tab w:val="num" w:pos="3960"/>
        </w:tabs>
        <w:ind w:left="3960" w:hanging="360"/>
      </w:pPr>
      <w:rPr>
        <w:rFonts w:ascii="Courier New" w:hAnsi="Courier New" w:cs="Courier New" w:hint="default"/>
      </w:rPr>
    </w:lvl>
    <w:lvl w:ilvl="5" w:tplc="3640AEB8">
      <w:start w:val="1"/>
      <w:numFmt w:val="bullet"/>
      <w:lvlText w:val=""/>
      <w:lvlJc w:val="left"/>
      <w:pPr>
        <w:tabs>
          <w:tab w:val="num" w:pos="4680"/>
        </w:tabs>
        <w:ind w:left="4680" w:hanging="360"/>
      </w:pPr>
      <w:rPr>
        <w:rFonts w:ascii="Wingdings" w:hAnsi="Wingdings" w:hint="default"/>
      </w:rPr>
    </w:lvl>
    <w:lvl w:ilvl="6" w:tplc="3E7EBE88">
      <w:start w:val="1"/>
      <w:numFmt w:val="bullet"/>
      <w:lvlText w:val=""/>
      <w:lvlJc w:val="left"/>
      <w:pPr>
        <w:tabs>
          <w:tab w:val="num" w:pos="5400"/>
        </w:tabs>
        <w:ind w:left="5400" w:hanging="360"/>
      </w:pPr>
      <w:rPr>
        <w:rFonts w:ascii="Symbol" w:hAnsi="Symbol" w:hint="default"/>
      </w:rPr>
    </w:lvl>
    <w:lvl w:ilvl="7" w:tplc="D79AA9BE">
      <w:start w:val="1"/>
      <w:numFmt w:val="bullet"/>
      <w:lvlText w:val="o"/>
      <w:lvlJc w:val="left"/>
      <w:pPr>
        <w:tabs>
          <w:tab w:val="num" w:pos="6120"/>
        </w:tabs>
        <w:ind w:left="6120" w:hanging="360"/>
      </w:pPr>
      <w:rPr>
        <w:rFonts w:ascii="Courier New" w:hAnsi="Courier New" w:cs="Courier New" w:hint="default"/>
      </w:rPr>
    </w:lvl>
    <w:lvl w:ilvl="8" w:tplc="82B03F36">
      <w:start w:val="1"/>
      <w:numFmt w:val="bullet"/>
      <w:lvlText w:val=""/>
      <w:lvlJc w:val="left"/>
      <w:pPr>
        <w:tabs>
          <w:tab w:val="num" w:pos="6840"/>
        </w:tabs>
        <w:ind w:left="6840" w:hanging="360"/>
      </w:pPr>
      <w:rPr>
        <w:rFonts w:ascii="Wingdings" w:hAnsi="Wingdings" w:hint="default"/>
      </w:rPr>
    </w:lvl>
  </w:abstractNum>
  <w:abstractNum w:abstractNumId="134" w15:restartNumberingAfterBreak="0">
    <w:nsid w:val="341F3436"/>
    <w:multiLevelType w:val="hybridMultilevel"/>
    <w:tmpl w:val="3642CED2"/>
    <w:lvl w:ilvl="0" w:tplc="BD68D87E">
      <w:start w:val="1"/>
      <w:numFmt w:val="lowerLetter"/>
      <w:lvlText w:val="%1."/>
      <w:lvlJc w:val="left"/>
      <w:pPr>
        <w:ind w:left="720" w:hanging="360"/>
      </w:pPr>
      <w:rPr>
        <w:rFonts w:ascii="Calibri" w:hAnsi="Calibri" w:cs="Calibri" w:hint="default"/>
        <w:sz w:val="22"/>
      </w:rPr>
    </w:lvl>
    <w:lvl w:ilvl="1" w:tplc="1E0C1516">
      <w:start w:val="1"/>
      <w:numFmt w:val="lowerRoman"/>
      <w:lvlText w:val="%2."/>
      <w:lvlJc w:val="left"/>
      <w:pPr>
        <w:ind w:left="1800" w:hanging="360"/>
      </w:pPr>
      <w:rPr>
        <w:rFonts w:asciiTheme="minorHAnsi" w:hAnsiTheme="minorHAnsi" w:cstheme="minorHAnsi"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46C479F"/>
    <w:multiLevelType w:val="hybridMultilevel"/>
    <w:tmpl w:val="3000D7C6"/>
    <w:numStyleLink w:val="Style1"/>
  </w:abstractNum>
  <w:abstractNum w:abstractNumId="136" w15:restartNumberingAfterBreak="0">
    <w:nsid w:val="3490492E"/>
    <w:multiLevelType w:val="hybridMultilevel"/>
    <w:tmpl w:val="0D6C4AC4"/>
    <w:lvl w:ilvl="0" w:tplc="472A9210">
      <w:start w:val="1"/>
      <w:numFmt w:val="lowerLetter"/>
      <w:lvlText w:val="%1."/>
      <w:lvlJc w:val="left"/>
      <w:pPr>
        <w:ind w:left="1080" w:hanging="360"/>
      </w:pPr>
      <w:rPr>
        <w:rFonts w:ascii="Calibri" w:hAnsi="Calibri" w:cs="Calibr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4D63F9B"/>
    <w:multiLevelType w:val="hybridMultilevel"/>
    <w:tmpl w:val="85906DC0"/>
    <w:lvl w:ilvl="0" w:tplc="04090001">
      <w:start w:val="1"/>
      <w:numFmt w:val="bullet"/>
      <w:lvlText w:val=""/>
      <w:lvlJc w:val="left"/>
      <w:pPr>
        <w:ind w:left="900" w:hanging="435"/>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138" w15:restartNumberingAfterBreak="0">
    <w:nsid w:val="34E14C74"/>
    <w:multiLevelType w:val="hybridMultilevel"/>
    <w:tmpl w:val="3000D7C6"/>
    <w:numStyleLink w:val="Style1"/>
  </w:abstractNum>
  <w:abstractNum w:abstractNumId="139" w15:restartNumberingAfterBreak="0">
    <w:nsid w:val="351D670F"/>
    <w:multiLevelType w:val="hybridMultilevel"/>
    <w:tmpl w:val="3000D7C6"/>
    <w:numStyleLink w:val="Style1"/>
  </w:abstractNum>
  <w:abstractNum w:abstractNumId="140" w15:restartNumberingAfterBreak="0">
    <w:nsid w:val="35A409B1"/>
    <w:multiLevelType w:val="hybridMultilevel"/>
    <w:tmpl w:val="7A686CCA"/>
    <w:lvl w:ilvl="0" w:tplc="94ECCE7A">
      <w:start w:val="1"/>
      <w:numFmt w:val="lowerLetter"/>
      <w:lvlText w:val="%1."/>
      <w:lvlJc w:val="left"/>
      <w:pPr>
        <w:tabs>
          <w:tab w:val="num" w:pos="1080"/>
        </w:tabs>
        <w:ind w:left="1080" w:hanging="360"/>
      </w:pPr>
      <w:rPr>
        <w:rFonts w:hint="default"/>
      </w:rPr>
    </w:lvl>
    <w:lvl w:ilvl="1" w:tplc="7DBC2E56">
      <w:start w:val="1"/>
      <w:numFmt w:val="lowerRoman"/>
      <w:lvlText w:val="%2"/>
      <w:lvlJc w:val="left"/>
      <w:pPr>
        <w:tabs>
          <w:tab w:val="num" w:pos="1800"/>
        </w:tabs>
        <w:ind w:left="1800" w:hanging="360"/>
      </w:pPr>
      <w:rPr>
        <w:rFonts w:hint="default"/>
      </w:rPr>
    </w:lvl>
    <w:lvl w:ilvl="2" w:tplc="49247C6A">
      <w:start w:val="1"/>
      <w:numFmt w:val="bullet"/>
      <w:lvlText w:val=""/>
      <w:lvlJc w:val="left"/>
      <w:pPr>
        <w:tabs>
          <w:tab w:val="num" w:pos="2520"/>
        </w:tabs>
        <w:ind w:left="2520" w:hanging="360"/>
      </w:pPr>
      <w:rPr>
        <w:rFonts w:ascii="Wingdings" w:hAnsi="Wingdings" w:hint="default"/>
      </w:rPr>
    </w:lvl>
    <w:lvl w:ilvl="3" w:tplc="5CE6793A">
      <w:start w:val="1"/>
      <w:numFmt w:val="bullet"/>
      <w:lvlText w:val=""/>
      <w:lvlJc w:val="left"/>
      <w:pPr>
        <w:tabs>
          <w:tab w:val="num" w:pos="3240"/>
        </w:tabs>
        <w:ind w:left="3240" w:hanging="360"/>
      </w:pPr>
      <w:rPr>
        <w:rFonts w:ascii="Symbol" w:hAnsi="Symbol" w:hint="default"/>
      </w:rPr>
    </w:lvl>
    <w:lvl w:ilvl="4" w:tplc="3F424C56">
      <w:start w:val="1"/>
      <w:numFmt w:val="bullet"/>
      <w:lvlText w:val="o"/>
      <w:lvlJc w:val="left"/>
      <w:pPr>
        <w:tabs>
          <w:tab w:val="num" w:pos="3960"/>
        </w:tabs>
        <w:ind w:left="3960" w:hanging="360"/>
      </w:pPr>
      <w:rPr>
        <w:rFonts w:ascii="Courier New" w:hAnsi="Courier New" w:cs="Courier New" w:hint="default"/>
      </w:rPr>
    </w:lvl>
    <w:lvl w:ilvl="5" w:tplc="D4821090">
      <w:start w:val="1"/>
      <w:numFmt w:val="bullet"/>
      <w:lvlText w:val=""/>
      <w:lvlJc w:val="left"/>
      <w:pPr>
        <w:tabs>
          <w:tab w:val="num" w:pos="4680"/>
        </w:tabs>
        <w:ind w:left="4680" w:hanging="360"/>
      </w:pPr>
      <w:rPr>
        <w:rFonts w:ascii="Wingdings" w:hAnsi="Wingdings" w:hint="default"/>
      </w:rPr>
    </w:lvl>
    <w:lvl w:ilvl="6" w:tplc="CF5A58C4">
      <w:start w:val="1"/>
      <w:numFmt w:val="bullet"/>
      <w:lvlText w:val=""/>
      <w:lvlJc w:val="left"/>
      <w:pPr>
        <w:tabs>
          <w:tab w:val="num" w:pos="5400"/>
        </w:tabs>
        <w:ind w:left="5400" w:hanging="360"/>
      </w:pPr>
      <w:rPr>
        <w:rFonts w:ascii="Symbol" w:hAnsi="Symbol" w:hint="default"/>
      </w:rPr>
    </w:lvl>
    <w:lvl w:ilvl="7" w:tplc="B80E6C8A">
      <w:start w:val="1"/>
      <w:numFmt w:val="bullet"/>
      <w:lvlText w:val="o"/>
      <w:lvlJc w:val="left"/>
      <w:pPr>
        <w:tabs>
          <w:tab w:val="num" w:pos="6120"/>
        </w:tabs>
        <w:ind w:left="6120" w:hanging="360"/>
      </w:pPr>
      <w:rPr>
        <w:rFonts w:ascii="Courier New" w:hAnsi="Courier New" w:cs="Courier New" w:hint="default"/>
      </w:rPr>
    </w:lvl>
    <w:lvl w:ilvl="8" w:tplc="6F5A4C92">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36214FCC"/>
    <w:multiLevelType w:val="hybridMultilevel"/>
    <w:tmpl w:val="8AE03A64"/>
    <w:lvl w:ilvl="0" w:tplc="125C9746">
      <w:start w:val="1"/>
      <w:numFmt w:val="lowerLetter"/>
      <w:lvlText w:val="%1."/>
      <w:lvlJc w:val="left"/>
      <w:pPr>
        <w:tabs>
          <w:tab w:val="num" w:pos="1080"/>
        </w:tabs>
        <w:ind w:left="1080" w:hanging="360"/>
      </w:pPr>
      <w:rPr>
        <w:rFonts w:hint="default"/>
      </w:rPr>
    </w:lvl>
    <w:lvl w:ilvl="1" w:tplc="DB0E48CA">
      <w:start w:val="1"/>
      <w:numFmt w:val="lowerRoman"/>
      <w:lvlText w:val="%2"/>
      <w:lvlJc w:val="left"/>
      <w:pPr>
        <w:tabs>
          <w:tab w:val="num" w:pos="1800"/>
        </w:tabs>
        <w:ind w:left="1800" w:hanging="360"/>
      </w:pPr>
      <w:rPr>
        <w:rFonts w:hint="default"/>
      </w:rPr>
    </w:lvl>
    <w:lvl w:ilvl="2" w:tplc="ED8E1C3A">
      <w:start w:val="1"/>
      <w:numFmt w:val="bullet"/>
      <w:lvlText w:val=""/>
      <w:lvlJc w:val="left"/>
      <w:pPr>
        <w:tabs>
          <w:tab w:val="num" w:pos="2520"/>
        </w:tabs>
        <w:ind w:left="2520" w:hanging="360"/>
      </w:pPr>
      <w:rPr>
        <w:rFonts w:ascii="Wingdings" w:hAnsi="Wingdings" w:hint="default"/>
      </w:rPr>
    </w:lvl>
    <w:lvl w:ilvl="3" w:tplc="5BD689EC">
      <w:start w:val="1"/>
      <w:numFmt w:val="bullet"/>
      <w:lvlText w:val=""/>
      <w:lvlJc w:val="left"/>
      <w:pPr>
        <w:tabs>
          <w:tab w:val="num" w:pos="3240"/>
        </w:tabs>
        <w:ind w:left="3240" w:hanging="360"/>
      </w:pPr>
      <w:rPr>
        <w:rFonts w:ascii="Symbol" w:hAnsi="Symbol" w:hint="default"/>
      </w:rPr>
    </w:lvl>
    <w:lvl w:ilvl="4" w:tplc="A41E94B6">
      <w:start w:val="1"/>
      <w:numFmt w:val="bullet"/>
      <w:lvlText w:val="o"/>
      <w:lvlJc w:val="left"/>
      <w:pPr>
        <w:tabs>
          <w:tab w:val="num" w:pos="3960"/>
        </w:tabs>
        <w:ind w:left="3960" w:hanging="360"/>
      </w:pPr>
      <w:rPr>
        <w:rFonts w:ascii="Courier New" w:hAnsi="Courier New" w:cs="Courier New" w:hint="default"/>
      </w:rPr>
    </w:lvl>
    <w:lvl w:ilvl="5" w:tplc="8A8A3B94">
      <w:start w:val="1"/>
      <w:numFmt w:val="bullet"/>
      <w:lvlText w:val=""/>
      <w:lvlJc w:val="left"/>
      <w:pPr>
        <w:tabs>
          <w:tab w:val="num" w:pos="4680"/>
        </w:tabs>
        <w:ind w:left="4680" w:hanging="360"/>
      </w:pPr>
      <w:rPr>
        <w:rFonts w:ascii="Wingdings" w:hAnsi="Wingdings" w:hint="default"/>
      </w:rPr>
    </w:lvl>
    <w:lvl w:ilvl="6" w:tplc="FAB48768">
      <w:start w:val="1"/>
      <w:numFmt w:val="bullet"/>
      <w:lvlText w:val=""/>
      <w:lvlJc w:val="left"/>
      <w:pPr>
        <w:tabs>
          <w:tab w:val="num" w:pos="5400"/>
        </w:tabs>
        <w:ind w:left="5400" w:hanging="360"/>
      </w:pPr>
      <w:rPr>
        <w:rFonts w:ascii="Symbol" w:hAnsi="Symbol" w:hint="default"/>
      </w:rPr>
    </w:lvl>
    <w:lvl w:ilvl="7" w:tplc="239EBF02">
      <w:start w:val="1"/>
      <w:numFmt w:val="bullet"/>
      <w:lvlText w:val="o"/>
      <w:lvlJc w:val="left"/>
      <w:pPr>
        <w:tabs>
          <w:tab w:val="num" w:pos="6120"/>
        </w:tabs>
        <w:ind w:left="6120" w:hanging="360"/>
      </w:pPr>
      <w:rPr>
        <w:rFonts w:ascii="Courier New" w:hAnsi="Courier New" w:cs="Courier New" w:hint="default"/>
      </w:rPr>
    </w:lvl>
    <w:lvl w:ilvl="8" w:tplc="37925144">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36756D7B"/>
    <w:multiLevelType w:val="hybridMultilevel"/>
    <w:tmpl w:val="72022BE4"/>
    <w:lvl w:ilvl="0" w:tplc="838E4452">
      <w:start w:val="1"/>
      <w:numFmt w:val="lowerLetter"/>
      <w:lvlText w:val="%1."/>
      <w:lvlJc w:val="left"/>
      <w:pPr>
        <w:tabs>
          <w:tab w:val="num" w:pos="1440"/>
        </w:tabs>
        <w:ind w:left="1080" w:hanging="360"/>
      </w:pPr>
      <w:rPr>
        <w:rFonts w:asciiTheme="minorHAnsi" w:hAnsiTheme="minorHAnsi" w:cstheme="minorHAnsi" w:hint="default"/>
        <w:color w:val="000000"/>
      </w:rPr>
    </w:lvl>
    <w:lvl w:ilvl="1" w:tplc="13F2AE98">
      <w:start w:val="1"/>
      <w:numFmt w:val="lowerRoman"/>
      <w:lvlText w:val="%2."/>
      <w:lvlJc w:val="left"/>
      <w:pPr>
        <w:ind w:left="1800" w:hanging="360"/>
      </w:pPr>
      <w:rPr>
        <w:rFonts w:ascii="Calibri" w:eastAsiaTheme="minorHAnsi" w:hAnsi="Calibri"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3" w15:restartNumberingAfterBreak="0">
    <w:nsid w:val="374B709E"/>
    <w:multiLevelType w:val="multilevel"/>
    <w:tmpl w:val="7F0EB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4" w15:restartNumberingAfterBreak="0">
    <w:nsid w:val="37C36AF7"/>
    <w:multiLevelType w:val="hybridMultilevel"/>
    <w:tmpl w:val="951E1980"/>
    <w:lvl w:ilvl="0" w:tplc="233AE64C">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37C54547"/>
    <w:multiLevelType w:val="multilevel"/>
    <w:tmpl w:val="F6CE05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37CD77A8"/>
    <w:multiLevelType w:val="hybridMultilevel"/>
    <w:tmpl w:val="9894D298"/>
    <w:lvl w:ilvl="0" w:tplc="A152776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7" w15:restartNumberingAfterBreak="0">
    <w:nsid w:val="37E03962"/>
    <w:multiLevelType w:val="hybridMultilevel"/>
    <w:tmpl w:val="3000D7C6"/>
    <w:numStyleLink w:val="Style1"/>
  </w:abstractNum>
  <w:abstractNum w:abstractNumId="148" w15:restartNumberingAfterBreak="0">
    <w:nsid w:val="37E044B2"/>
    <w:multiLevelType w:val="hybridMultilevel"/>
    <w:tmpl w:val="3000D7C6"/>
    <w:numStyleLink w:val="Style1"/>
  </w:abstractNum>
  <w:abstractNum w:abstractNumId="149" w15:restartNumberingAfterBreak="0">
    <w:nsid w:val="37FA1E81"/>
    <w:multiLevelType w:val="hybridMultilevel"/>
    <w:tmpl w:val="AD8C4BDC"/>
    <w:lvl w:ilvl="0" w:tplc="642E8E98">
      <w:start w:val="1"/>
      <w:numFmt w:val="lowerLetter"/>
      <w:lvlText w:val="%1."/>
      <w:lvlJc w:val="left"/>
      <w:pPr>
        <w:ind w:left="0" w:hanging="720"/>
      </w:pPr>
      <w:rPr>
        <w:rFonts w:ascii="Calibri" w:hAnsi="Calibri" w:cs="Calibri" w:hint="default"/>
        <w:sz w:val="22"/>
      </w:rPr>
    </w:lvl>
    <w:lvl w:ilvl="1" w:tplc="04090019">
      <w:start w:val="1"/>
      <w:numFmt w:val="lowerLetter"/>
      <w:lvlText w:val="%2."/>
      <w:lvlJc w:val="left"/>
      <w:pPr>
        <w:ind w:left="0" w:hanging="360"/>
      </w:pPr>
    </w:lvl>
    <w:lvl w:ilvl="2" w:tplc="996096CC">
      <w:start w:val="1"/>
      <w:numFmt w:val="lowerLetter"/>
      <w:lvlText w:val="%3."/>
      <w:lvlJc w:val="left"/>
      <w:pPr>
        <w:ind w:left="2520" w:hanging="360"/>
      </w:pPr>
      <w:rPr>
        <w:rFonts w:hint="default"/>
        <w:sz w:val="22"/>
      </w:r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50" w15:restartNumberingAfterBreak="0">
    <w:nsid w:val="38000F36"/>
    <w:multiLevelType w:val="hybridMultilevel"/>
    <w:tmpl w:val="3000D7C6"/>
    <w:numStyleLink w:val="Style1"/>
  </w:abstractNum>
  <w:abstractNum w:abstractNumId="151" w15:restartNumberingAfterBreak="0">
    <w:nsid w:val="38060FAB"/>
    <w:multiLevelType w:val="hybridMultilevel"/>
    <w:tmpl w:val="6640145A"/>
    <w:lvl w:ilvl="0" w:tplc="9F668D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386F4AC3"/>
    <w:multiLevelType w:val="hybridMultilevel"/>
    <w:tmpl w:val="DDD859C4"/>
    <w:lvl w:ilvl="0" w:tplc="BBE4C636">
      <w:start w:val="1"/>
      <w:numFmt w:val="bullet"/>
      <w:lvlText w:val=""/>
      <w:lvlJc w:val="left"/>
      <w:pPr>
        <w:tabs>
          <w:tab w:val="num" w:pos="720"/>
        </w:tabs>
        <w:ind w:left="720" w:hanging="360"/>
      </w:pPr>
      <w:rPr>
        <w:rFonts w:ascii="Symbol" w:hAnsi="Symbol" w:hint="default"/>
        <w:sz w:val="20"/>
      </w:rPr>
    </w:lvl>
    <w:lvl w:ilvl="1" w:tplc="9EFA8112">
      <w:start w:val="1"/>
      <w:numFmt w:val="bullet"/>
      <w:lvlText w:val=""/>
      <w:lvlJc w:val="left"/>
      <w:pPr>
        <w:tabs>
          <w:tab w:val="num" w:pos="1440"/>
        </w:tabs>
        <w:ind w:left="1440" w:hanging="360"/>
      </w:pPr>
      <w:rPr>
        <w:rFonts w:ascii="Symbol" w:hAnsi="Symbol" w:hint="default"/>
        <w:sz w:val="20"/>
      </w:rPr>
    </w:lvl>
    <w:lvl w:ilvl="2" w:tplc="1B247DDA">
      <w:start w:val="1"/>
      <w:numFmt w:val="bullet"/>
      <w:lvlText w:val=""/>
      <w:lvlJc w:val="left"/>
      <w:pPr>
        <w:tabs>
          <w:tab w:val="num" w:pos="2160"/>
        </w:tabs>
        <w:ind w:left="2160" w:hanging="360"/>
      </w:pPr>
      <w:rPr>
        <w:rFonts w:ascii="Wingdings" w:hAnsi="Wingdings" w:hint="default"/>
        <w:sz w:val="20"/>
      </w:rPr>
    </w:lvl>
    <w:lvl w:ilvl="3" w:tplc="B3F8CB44">
      <w:start w:val="1"/>
      <w:numFmt w:val="bullet"/>
      <w:lvlText w:val=""/>
      <w:lvlJc w:val="left"/>
      <w:pPr>
        <w:tabs>
          <w:tab w:val="num" w:pos="2880"/>
        </w:tabs>
        <w:ind w:left="2880" w:hanging="360"/>
      </w:pPr>
      <w:rPr>
        <w:rFonts w:ascii="Wingdings" w:hAnsi="Wingdings" w:hint="default"/>
        <w:sz w:val="20"/>
      </w:rPr>
    </w:lvl>
    <w:lvl w:ilvl="4" w:tplc="631A5298">
      <w:start w:val="1"/>
      <w:numFmt w:val="bullet"/>
      <w:lvlText w:val=""/>
      <w:lvlJc w:val="left"/>
      <w:pPr>
        <w:tabs>
          <w:tab w:val="num" w:pos="3600"/>
        </w:tabs>
        <w:ind w:left="3600" w:hanging="360"/>
      </w:pPr>
      <w:rPr>
        <w:rFonts w:ascii="Wingdings" w:hAnsi="Wingdings" w:hint="default"/>
        <w:sz w:val="20"/>
      </w:rPr>
    </w:lvl>
    <w:lvl w:ilvl="5" w:tplc="1504AC6C">
      <w:start w:val="1"/>
      <w:numFmt w:val="bullet"/>
      <w:lvlText w:val=""/>
      <w:lvlJc w:val="left"/>
      <w:pPr>
        <w:tabs>
          <w:tab w:val="num" w:pos="4320"/>
        </w:tabs>
        <w:ind w:left="4320" w:hanging="360"/>
      </w:pPr>
      <w:rPr>
        <w:rFonts w:ascii="Wingdings" w:hAnsi="Wingdings" w:hint="default"/>
        <w:sz w:val="20"/>
      </w:rPr>
    </w:lvl>
    <w:lvl w:ilvl="6" w:tplc="2D7C6EC4">
      <w:start w:val="1"/>
      <w:numFmt w:val="bullet"/>
      <w:lvlText w:val=""/>
      <w:lvlJc w:val="left"/>
      <w:pPr>
        <w:tabs>
          <w:tab w:val="num" w:pos="5040"/>
        </w:tabs>
        <w:ind w:left="5040" w:hanging="360"/>
      </w:pPr>
      <w:rPr>
        <w:rFonts w:ascii="Wingdings" w:hAnsi="Wingdings" w:hint="default"/>
        <w:sz w:val="20"/>
      </w:rPr>
    </w:lvl>
    <w:lvl w:ilvl="7" w:tplc="E4205CA0">
      <w:start w:val="1"/>
      <w:numFmt w:val="bullet"/>
      <w:lvlText w:val=""/>
      <w:lvlJc w:val="left"/>
      <w:pPr>
        <w:tabs>
          <w:tab w:val="num" w:pos="5760"/>
        </w:tabs>
        <w:ind w:left="5760" w:hanging="360"/>
      </w:pPr>
      <w:rPr>
        <w:rFonts w:ascii="Wingdings" w:hAnsi="Wingdings" w:hint="default"/>
        <w:sz w:val="20"/>
      </w:rPr>
    </w:lvl>
    <w:lvl w:ilvl="8" w:tplc="E7FAE65E">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8AB4262"/>
    <w:multiLevelType w:val="hybridMultilevel"/>
    <w:tmpl w:val="3000D7C6"/>
    <w:numStyleLink w:val="Style1"/>
  </w:abstractNum>
  <w:abstractNum w:abstractNumId="154" w15:restartNumberingAfterBreak="0">
    <w:nsid w:val="38EE532B"/>
    <w:multiLevelType w:val="hybridMultilevel"/>
    <w:tmpl w:val="3000D7C6"/>
    <w:lvl w:ilvl="0" w:tplc="72606D48">
      <w:start w:val="1"/>
      <w:numFmt w:val="lowerLetter"/>
      <w:lvlText w:val="%1."/>
      <w:lvlJc w:val="left"/>
      <w:pPr>
        <w:tabs>
          <w:tab w:val="num" w:pos="1260"/>
        </w:tabs>
        <w:ind w:left="1260" w:hanging="360"/>
      </w:pPr>
      <w:rPr>
        <w:rFonts w:ascii="Calibri" w:eastAsia="Times New Roman" w:hAnsi="Calibri" w:cs="Arial"/>
        <w:sz w:val="22"/>
      </w:rPr>
    </w:lvl>
    <w:lvl w:ilvl="1" w:tplc="E9EEE9A8">
      <w:start w:val="1"/>
      <w:numFmt w:val="lowerRoman"/>
      <w:lvlText w:val="%2."/>
      <w:lvlJc w:val="left"/>
      <w:pPr>
        <w:tabs>
          <w:tab w:val="num" w:pos="1800"/>
        </w:tabs>
        <w:ind w:left="1800" w:hanging="360"/>
      </w:pPr>
      <w:rPr>
        <w:rFonts w:ascii="Arial" w:hAnsi="Arial"/>
        <w:sz w:val="24"/>
      </w:rPr>
    </w:lvl>
    <w:lvl w:ilvl="2" w:tplc="5396F18E">
      <w:start w:val="1"/>
      <w:numFmt w:val="bullet"/>
      <w:lvlText w:val=""/>
      <w:lvlJc w:val="left"/>
      <w:pPr>
        <w:tabs>
          <w:tab w:val="num" w:pos="2520"/>
        </w:tabs>
        <w:ind w:left="2520" w:hanging="360"/>
      </w:pPr>
      <w:rPr>
        <w:rFonts w:ascii="Wingdings" w:hAnsi="Wingdings" w:hint="default"/>
      </w:rPr>
    </w:lvl>
    <w:lvl w:ilvl="3" w:tplc="73808D3A">
      <w:start w:val="1"/>
      <w:numFmt w:val="bullet"/>
      <w:lvlText w:val=""/>
      <w:lvlJc w:val="left"/>
      <w:pPr>
        <w:tabs>
          <w:tab w:val="num" w:pos="3240"/>
        </w:tabs>
        <w:ind w:left="3240" w:hanging="360"/>
      </w:pPr>
      <w:rPr>
        <w:rFonts w:ascii="Symbol" w:hAnsi="Symbol" w:hint="default"/>
      </w:rPr>
    </w:lvl>
    <w:lvl w:ilvl="4" w:tplc="4D5E701A">
      <w:start w:val="1"/>
      <w:numFmt w:val="bullet"/>
      <w:lvlText w:val="o"/>
      <w:lvlJc w:val="left"/>
      <w:pPr>
        <w:tabs>
          <w:tab w:val="num" w:pos="3960"/>
        </w:tabs>
        <w:ind w:left="3960" w:hanging="360"/>
      </w:pPr>
      <w:rPr>
        <w:rFonts w:ascii="Courier New" w:hAnsi="Courier New" w:cs="Courier New" w:hint="default"/>
      </w:rPr>
    </w:lvl>
    <w:lvl w:ilvl="5" w:tplc="3640AEB8">
      <w:start w:val="1"/>
      <w:numFmt w:val="bullet"/>
      <w:lvlText w:val=""/>
      <w:lvlJc w:val="left"/>
      <w:pPr>
        <w:tabs>
          <w:tab w:val="num" w:pos="4680"/>
        </w:tabs>
        <w:ind w:left="4680" w:hanging="360"/>
      </w:pPr>
      <w:rPr>
        <w:rFonts w:ascii="Wingdings" w:hAnsi="Wingdings" w:hint="default"/>
      </w:rPr>
    </w:lvl>
    <w:lvl w:ilvl="6" w:tplc="3E7EBE88">
      <w:start w:val="1"/>
      <w:numFmt w:val="bullet"/>
      <w:lvlText w:val=""/>
      <w:lvlJc w:val="left"/>
      <w:pPr>
        <w:tabs>
          <w:tab w:val="num" w:pos="5400"/>
        </w:tabs>
        <w:ind w:left="5400" w:hanging="360"/>
      </w:pPr>
      <w:rPr>
        <w:rFonts w:ascii="Symbol" w:hAnsi="Symbol" w:hint="default"/>
      </w:rPr>
    </w:lvl>
    <w:lvl w:ilvl="7" w:tplc="D79AA9BE">
      <w:start w:val="1"/>
      <w:numFmt w:val="bullet"/>
      <w:lvlText w:val="o"/>
      <w:lvlJc w:val="left"/>
      <w:pPr>
        <w:tabs>
          <w:tab w:val="num" w:pos="6120"/>
        </w:tabs>
        <w:ind w:left="6120" w:hanging="360"/>
      </w:pPr>
      <w:rPr>
        <w:rFonts w:ascii="Courier New" w:hAnsi="Courier New" w:cs="Courier New" w:hint="default"/>
      </w:rPr>
    </w:lvl>
    <w:lvl w:ilvl="8" w:tplc="82B03F36">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39536B4F"/>
    <w:multiLevelType w:val="multilevel"/>
    <w:tmpl w:val="0E6243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6" w15:restartNumberingAfterBreak="0">
    <w:nsid w:val="39B22B63"/>
    <w:multiLevelType w:val="hybridMultilevel"/>
    <w:tmpl w:val="91BE90C4"/>
    <w:lvl w:ilvl="0" w:tplc="EC262480">
      <w:start w:val="1"/>
      <w:numFmt w:val="lowerLetter"/>
      <w:lvlText w:val="%1."/>
      <w:lvlJc w:val="left"/>
      <w:pPr>
        <w:tabs>
          <w:tab w:val="num" w:pos="1080"/>
        </w:tabs>
        <w:ind w:left="1080" w:hanging="360"/>
      </w:pPr>
      <w:rPr>
        <w:rFonts w:hint="default"/>
      </w:rPr>
    </w:lvl>
    <w:lvl w:ilvl="1" w:tplc="9790E188">
      <w:start w:val="1"/>
      <w:numFmt w:val="lowerRoman"/>
      <w:lvlText w:val="%2"/>
      <w:lvlJc w:val="left"/>
      <w:pPr>
        <w:tabs>
          <w:tab w:val="num" w:pos="1800"/>
        </w:tabs>
        <w:ind w:left="1800" w:hanging="360"/>
      </w:pPr>
      <w:rPr>
        <w:rFonts w:hint="default"/>
      </w:rPr>
    </w:lvl>
    <w:lvl w:ilvl="2" w:tplc="BF3627E6">
      <w:start w:val="1"/>
      <w:numFmt w:val="bullet"/>
      <w:lvlText w:val=""/>
      <w:lvlJc w:val="left"/>
      <w:pPr>
        <w:tabs>
          <w:tab w:val="num" w:pos="2520"/>
        </w:tabs>
        <w:ind w:left="2520" w:hanging="360"/>
      </w:pPr>
      <w:rPr>
        <w:rFonts w:ascii="Wingdings" w:hAnsi="Wingdings" w:hint="default"/>
      </w:rPr>
    </w:lvl>
    <w:lvl w:ilvl="3" w:tplc="EEC0E950">
      <w:start w:val="1"/>
      <w:numFmt w:val="bullet"/>
      <w:lvlText w:val=""/>
      <w:lvlJc w:val="left"/>
      <w:pPr>
        <w:tabs>
          <w:tab w:val="num" w:pos="3240"/>
        </w:tabs>
        <w:ind w:left="3240" w:hanging="360"/>
      </w:pPr>
      <w:rPr>
        <w:rFonts w:ascii="Symbol" w:hAnsi="Symbol" w:hint="default"/>
      </w:rPr>
    </w:lvl>
    <w:lvl w:ilvl="4" w:tplc="1FF20DE0">
      <w:start w:val="1"/>
      <w:numFmt w:val="bullet"/>
      <w:lvlText w:val="o"/>
      <w:lvlJc w:val="left"/>
      <w:pPr>
        <w:tabs>
          <w:tab w:val="num" w:pos="3960"/>
        </w:tabs>
        <w:ind w:left="3960" w:hanging="360"/>
      </w:pPr>
      <w:rPr>
        <w:rFonts w:ascii="Courier New" w:hAnsi="Courier New" w:cs="Courier New" w:hint="default"/>
      </w:rPr>
    </w:lvl>
    <w:lvl w:ilvl="5" w:tplc="88161B34">
      <w:start w:val="1"/>
      <w:numFmt w:val="bullet"/>
      <w:lvlText w:val=""/>
      <w:lvlJc w:val="left"/>
      <w:pPr>
        <w:tabs>
          <w:tab w:val="num" w:pos="4680"/>
        </w:tabs>
        <w:ind w:left="4680" w:hanging="360"/>
      </w:pPr>
      <w:rPr>
        <w:rFonts w:ascii="Wingdings" w:hAnsi="Wingdings" w:hint="default"/>
      </w:rPr>
    </w:lvl>
    <w:lvl w:ilvl="6" w:tplc="E43698BC">
      <w:start w:val="1"/>
      <w:numFmt w:val="bullet"/>
      <w:lvlText w:val=""/>
      <w:lvlJc w:val="left"/>
      <w:pPr>
        <w:tabs>
          <w:tab w:val="num" w:pos="5400"/>
        </w:tabs>
        <w:ind w:left="5400" w:hanging="360"/>
      </w:pPr>
      <w:rPr>
        <w:rFonts w:ascii="Symbol" w:hAnsi="Symbol" w:hint="default"/>
      </w:rPr>
    </w:lvl>
    <w:lvl w:ilvl="7" w:tplc="CEEA8622">
      <w:start w:val="1"/>
      <w:numFmt w:val="bullet"/>
      <w:lvlText w:val="o"/>
      <w:lvlJc w:val="left"/>
      <w:pPr>
        <w:tabs>
          <w:tab w:val="num" w:pos="6120"/>
        </w:tabs>
        <w:ind w:left="6120" w:hanging="360"/>
      </w:pPr>
      <w:rPr>
        <w:rFonts w:ascii="Courier New" w:hAnsi="Courier New" w:cs="Courier New" w:hint="default"/>
      </w:rPr>
    </w:lvl>
    <w:lvl w:ilvl="8" w:tplc="64C41648">
      <w:start w:val="1"/>
      <w:numFmt w:val="bullet"/>
      <w:lvlText w:val=""/>
      <w:lvlJc w:val="left"/>
      <w:pPr>
        <w:tabs>
          <w:tab w:val="num" w:pos="6840"/>
        </w:tabs>
        <w:ind w:left="6840" w:hanging="360"/>
      </w:pPr>
      <w:rPr>
        <w:rFonts w:ascii="Wingdings" w:hAnsi="Wingdings" w:hint="default"/>
      </w:rPr>
    </w:lvl>
  </w:abstractNum>
  <w:abstractNum w:abstractNumId="157" w15:restartNumberingAfterBreak="0">
    <w:nsid w:val="3B2548F4"/>
    <w:multiLevelType w:val="hybridMultilevel"/>
    <w:tmpl w:val="B1080136"/>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8" w15:restartNumberingAfterBreak="0">
    <w:nsid w:val="3B740E94"/>
    <w:multiLevelType w:val="hybridMultilevel"/>
    <w:tmpl w:val="3000D7C6"/>
    <w:numStyleLink w:val="Style1"/>
  </w:abstractNum>
  <w:abstractNum w:abstractNumId="159" w15:restartNumberingAfterBreak="0">
    <w:nsid w:val="3C1E7C3A"/>
    <w:multiLevelType w:val="hybridMultilevel"/>
    <w:tmpl w:val="027A3B3C"/>
    <w:lvl w:ilvl="0" w:tplc="7A22070C">
      <w:start w:val="1"/>
      <w:numFmt w:val="lowerLetter"/>
      <w:lvlText w:val="%1."/>
      <w:lvlJc w:val="left"/>
      <w:pPr>
        <w:ind w:left="1080" w:hanging="360"/>
      </w:pPr>
    </w:lvl>
    <w:lvl w:ilvl="1" w:tplc="0409001B">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0" w15:restartNumberingAfterBreak="0">
    <w:nsid w:val="3C332B44"/>
    <w:multiLevelType w:val="multilevel"/>
    <w:tmpl w:val="0024CB7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3D064C65"/>
    <w:multiLevelType w:val="hybridMultilevel"/>
    <w:tmpl w:val="91BE90C4"/>
    <w:lvl w:ilvl="0" w:tplc="5AA4BC74">
      <w:start w:val="1"/>
      <w:numFmt w:val="lowerLetter"/>
      <w:lvlText w:val="%1."/>
      <w:lvlJc w:val="left"/>
      <w:pPr>
        <w:tabs>
          <w:tab w:val="num" w:pos="1080"/>
        </w:tabs>
        <w:ind w:left="1080" w:hanging="360"/>
      </w:pPr>
      <w:rPr>
        <w:rFonts w:hint="default"/>
      </w:rPr>
    </w:lvl>
    <w:lvl w:ilvl="1" w:tplc="28BC2884">
      <w:start w:val="1"/>
      <w:numFmt w:val="lowerRoman"/>
      <w:lvlText w:val="%2"/>
      <w:lvlJc w:val="left"/>
      <w:pPr>
        <w:tabs>
          <w:tab w:val="num" w:pos="1800"/>
        </w:tabs>
        <w:ind w:left="1800" w:hanging="360"/>
      </w:pPr>
      <w:rPr>
        <w:rFonts w:hint="default"/>
      </w:rPr>
    </w:lvl>
    <w:lvl w:ilvl="2" w:tplc="D5CC83C0">
      <w:start w:val="1"/>
      <w:numFmt w:val="bullet"/>
      <w:lvlText w:val=""/>
      <w:lvlJc w:val="left"/>
      <w:pPr>
        <w:tabs>
          <w:tab w:val="num" w:pos="2520"/>
        </w:tabs>
        <w:ind w:left="2520" w:hanging="360"/>
      </w:pPr>
      <w:rPr>
        <w:rFonts w:ascii="Wingdings" w:hAnsi="Wingdings" w:hint="default"/>
      </w:rPr>
    </w:lvl>
    <w:lvl w:ilvl="3" w:tplc="C9D8FE8C">
      <w:start w:val="1"/>
      <w:numFmt w:val="bullet"/>
      <w:lvlText w:val=""/>
      <w:lvlJc w:val="left"/>
      <w:pPr>
        <w:tabs>
          <w:tab w:val="num" w:pos="3240"/>
        </w:tabs>
        <w:ind w:left="3240" w:hanging="360"/>
      </w:pPr>
      <w:rPr>
        <w:rFonts w:ascii="Symbol" w:hAnsi="Symbol" w:hint="default"/>
      </w:rPr>
    </w:lvl>
    <w:lvl w:ilvl="4" w:tplc="C84C882E">
      <w:start w:val="1"/>
      <w:numFmt w:val="bullet"/>
      <w:lvlText w:val="o"/>
      <w:lvlJc w:val="left"/>
      <w:pPr>
        <w:tabs>
          <w:tab w:val="num" w:pos="3960"/>
        </w:tabs>
        <w:ind w:left="3960" w:hanging="360"/>
      </w:pPr>
      <w:rPr>
        <w:rFonts w:ascii="Courier New" w:hAnsi="Courier New" w:cs="Courier New" w:hint="default"/>
      </w:rPr>
    </w:lvl>
    <w:lvl w:ilvl="5" w:tplc="F1529E94">
      <w:start w:val="1"/>
      <w:numFmt w:val="bullet"/>
      <w:lvlText w:val=""/>
      <w:lvlJc w:val="left"/>
      <w:pPr>
        <w:tabs>
          <w:tab w:val="num" w:pos="4680"/>
        </w:tabs>
        <w:ind w:left="4680" w:hanging="360"/>
      </w:pPr>
      <w:rPr>
        <w:rFonts w:ascii="Wingdings" w:hAnsi="Wingdings" w:hint="default"/>
      </w:rPr>
    </w:lvl>
    <w:lvl w:ilvl="6" w:tplc="171A9E0E">
      <w:start w:val="1"/>
      <w:numFmt w:val="bullet"/>
      <w:lvlText w:val=""/>
      <w:lvlJc w:val="left"/>
      <w:pPr>
        <w:tabs>
          <w:tab w:val="num" w:pos="5400"/>
        </w:tabs>
        <w:ind w:left="5400" w:hanging="360"/>
      </w:pPr>
      <w:rPr>
        <w:rFonts w:ascii="Symbol" w:hAnsi="Symbol" w:hint="default"/>
      </w:rPr>
    </w:lvl>
    <w:lvl w:ilvl="7" w:tplc="048A85D6">
      <w:start w:val="1"/>
      <w:numFmt w:val="bullet"/>
      <w:lvlText w:val="o"/>
      <w:lvlJc w:val="left"/>
      <w:pPr>
        <w:tabs>
          <w:tab w:val="num" w:pos="6120"/>
        </w:tabs>
        <w:ind w:left="6120" w:hanging="360"/>
      </w:pPr>
      <w:rPr>
        <w:rFonts w:ascii="Courier New" w:hAnsi="Courier New" w:cs="Courier New" w:hint="default"/>
      </w:rPr>
    </w:lvl>
    <w:lvl w:ilvl="8" w:tplc="DE143EC4">
      <w:start w:val="1"/>
      <w:numFmt w:val="bullet"/>
      <w:lvlText w:val=""/>
      <w:lvlJc w:val="left"/>
      <w:pPr>
        <w:tabs>
          <w:tab w:val="num" w:pos="6840"/>
        </w:tabs>
        <w:ind w:left="6840" w:hanging="360"/>
      </w:pPr>
      <w:rPr>
        <w:rFonts w:ascii="Wingdings" w:hAnsi="Wingdings" w:hint="default"/>
      </w:rPr>
    </w:lvl>
  </w:abstractNum>
  <w:abstractNum w:abstractNumId="162" w15:restartNumberingAfterBreak="0">
    <w:nsid w:val="3D647861"/>
    <w:multiLevelType w:val="hybridMultilevel"/>
    <w:tmpl w:val="CD805716"/>
    <w:lvl w:ilvl="0" w:tplc="643237A2">
      <w:start w:val="1"/>
      <w:numFmt w:val="lowerLetter"/>
      <w:lvlText w:val="%1."/>
      <w:lvlJc w:val="left"/>
      <w:pPr>
        <w:ind w:left="72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DA70339"/>
    <w:multiLevelType w:val="hybridMultilevel"/>
    <w:tmpl w:val="882C8462"/>
    <w:lvl w:ilvl="0" w:tplc="C5A0005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3DF23DBD"/>
    <w:multiLevelType w:val="hybridMultilevel"/>
    <w:tmpl w:val="47061A1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360"/>
      </w:p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E1C04B5"/>
    <w:multiLevelType w:val="hybridMultilevel"/>
    <w:tmpl w:val="14845E26"/>
    <w:lvl w:ilvl="0" w:tplc="2B9454B2">
      <w:start w:val="1"/>
      <w:numFmt w:val="lowerLetter"/>
      <w:lvlText w:val="%1."/>
      <w:lvlJc w:val="left"/>
      <w:pPr>
        <w:tabs>
          <w:tab w:val="num" w:pos="1080"/>
        </w:tabs>
        <w:ind w:left="1080" w:hanging="360"/>
      </w:pPr>
      <w:rPr>
        <w:rFonts w:hint="default"/>
      </w:rPr>
    </w:lvl>
    <w:lvl w:ilvl="1" w:tplc="A09E7588">
      <w:start w:val="1"/>
      <w:numFmt w:val="lowerRoman"/>
      <w:lvlText w:val="%2"/>
      <w:lvlJc w:val="left"/>
      <w:pPr>
        <w:tabs>
          <w:tab w:val="num" w:pos="1800"/>
        </w:tabs>
        <w:ind w:left="1800" w:hanging="360"/>
      </w:pPr>
      <w:rPr>
        <w:rFonts w:hint="default"/>
      </w:rPr>
    </w:lvl>
    <w:lvl w:ilvl="2" w:tplc="5FA6B6EC">
      <w:start w:val="1"/>
      <w:numFmt w:val="bullet"/>
      <w:lvlText w:val=""/>
      <w:lvlJc w:val="left"/>
      <w:pPr>
        <w:tabs>
          <w:tab w:val="num" w:pos="2520"/>
        </w:tabs>
        <w:ind w:left="2520" w:hanging="360"/>
      </w:pPr>
      <w:rPr>
        <w:rFonts w:ascii="Wingdings" w:hAnsi="Wingdings" w:hint="default"/>
      </w:rPr>
    </w:lvl>
    <w:lvl w:ilvl="3" w:tplc="31389C24">
      <w:start w:val="1"/>
      <w:numFmt w:val="bullet"/>
      <w:lvlText w:val=""/>
      <w:lvlJc w:val="left"/>
      <w:pPr>
        <w:tabs>
          <w:tab w:val="num" w:pos="3240"/>
        </w:tabs>
        <w:ind w:left="3240" w:hanging="360"/>
      </w:pPr>
      <w:rPr>
        <w:rFonts w:ascii="Symbol" w:hAnsi="Symbol" w:hint="default"/>
      </w:rPr>
    </w:lvl>
    <w:lvl w:ilvl="4" w:tplc="B652D948">
      <w:start w:val="1"/>
      <w:numFmt w:val="bullet"/>
      <w:lvlText w:val="o"/>
      <w:lvlJc w:val="left"/>
      <w:pPr>
        <w:tabs>
          <w:tab w:val="num" w:pos="3960"/>
        </w:tabs>
        <w:ind w:left="3960" w:hanging="360"/>
      </w:pPr>
      <w:rPr>
        <w:rFonts w:ascii="Courier New" w:hAnsi="Courier New" w:cs="Courier New" w:hint="default"/>
      </w:rPr>
    </w:lvl>
    <w:lvl w:ilvl="5" w:tplc="40149762">
      <w:start w:val="1"/>
      <w:numFmt w:val="bullet"/>
      <w:lvlText w:val=""/>
      <w:lvlJc w:val="left"/>
      <w:pPr>
        <w:tabs>
          <w:tab w:val="num" w:pos="4680"/>
        </w:tabs>
        <w:ind w:left="4680" w:hanging="360"/>
      </w:pPr>
      <w:rPr>
        <w:rFonts w:ascii="Wingdings" w:hAnsi="Wingdings" w:hint="default"/>
      </w:rPr>
    </w:lvl>
    <w:lvl w:ilvl="6" w:tplc="1BE45C44">
      <w:start w:val="1"/>
      <w:numFmt w:val="bullet"/>
      <w:lvlText w:val=""/>
      <w:lvlJc w:val="left"/>
      <w:pPr>
        <w:tabs>
          <w:tab w:val="num" w:pos="5400"/>
        </w:tabs>
        <w:ind w:left="5400" w:hanging="360"/>
      </w:pPr>
      <w:rPr>
        <w:rFonts w:ascii="Symbol" w:hAnsi="Symbol" w:hint="default"/>
      </w:rPr>
    </w:lvl>
    <w:lvl w:ilvl="7" w:tplc="F342DC88">
      <w:start w:val="1"/>
      <w:numFmt w:val="bullet"/>
      <w:lvlText w:val="o"/>
      <w:lvlJc w:val="left"/>
      <w:pPr>
        <w:tabs>
          <w:tab w:val="num" w:pos="6120"/>
        </w:tabs>
        <w:ind w:left="6120" w:hanging="360"/>
      </w:pPr>
      <w:rPr>
        <w:rFonts w:ascii="Courier New" w:hAnsi="Courier New" w:cs="Courier New" w:hint="default"/>
      </w:rPr>
    </w:lvl>
    <w:lvl w:ilvl="8" w:tplc="F0E89B78">
      <w:start w:val="1"/>
      <w:numFmt w:val="bullet"/>
      <w:lvlText w:val=""/>
      <w:lvlJc w:val="left"/>
      <w:pPr>
        <w:tabs>
          <w:tab w:val="num" w:pos="6840"/>
        </w:tabs>
        <w:ind w:left="6840" w:hanging="360"/>
      </w:pPr>
      <w:rPr>
        <w:rFonts w:ascii="Wingdings" w:hAnsi="Wingdings" w:hint="default"/>
      </w:rPr>
    </w:lvl>
  </w:abstractNum>
  <w:abstractNum w:abstractNumId="166" w15:restartNumberingAfterBreak="0">
    <w:nsid w:val="3FA30DF7"/>
    <w:multiLevelType w:val="hybridMultilevel"/>
    <w:tmpl w:val="3000D7C6"/>
    <w:styleLink w:val="Style1"/>
    <w:lvl w:ilvl="0" w:tplc="3000D7C6">
      <w:start w:val="1"/>
      <w:numFmt w:val="lowerLetter"/>
      <w:lvlText w:val="%1."/>
      <w:lvlJc w:val="left"/>
      <w:pPr>
        <w:tabs>
          <w:tab w:val="num" w:pos="1260"/>
        </w:tabs>
        <w:ind w:left="1260" w:hanging="360"/>
      </w:pPr>
      <w:rPr>
        <w:rFonts w:ascii="Calibri" w:eastAsia="Times New Roman" w:hAnsi="Calibri" w:cs="Arial"/>
        <w:sz w:val="22"/>
      </w:rPr>
    </w:lvl>
    <w:lvl w:ilvl="1" w:tplc="702CE90E">
      <w:start w:val="1"/>
      <w:numFmt w:val="lowerRoman"/>
      <w:lvlText w:val="%2."/>
      <w:lvlJc w:val="left"/>
      <w:pPr>
        <w:tabs>
          <w:tab w:val="num" w:pos="1800"/>
        </w:tabs>
        <w:ind w:left="1800" w:hanging="360"/>
      </w:pPr>
      <w:rPr>
        <w:rFonts w:ascii="Arial" w:hAnsi="Arial"/>
        <w:sz w:val="24"/>
      </w:rPr>
    </w:lvl>
    <w:lvl w:ilvl="2" w:tplc="5CB62FD8">
      <w:start w:val="1"/>
      <w:numFmt w:val="bullet"/>
      <w:lvlText w:val=""/>
      <w:lvlJc w:val="left"/>
      <w:pPr>
        <w:tabs>
          <w:tab w:val="num" w:pos="2520"/>
        </w:tabs>
        <w:ind w:left="2520" w:hanging="360"/>
      </w:pPr>
      <w:rPr>
        <w:rFonts w:ascii="Wingdings" w:hAnsi="Wingdings" w:hint="default"/>
      </w:rPr>
    </w:lvl>
    <w:lvl w:ilvl="3" w:tplc="D0ACED7C">
      <w:start w:val="1"/>
      <w:numFmt w:val="bullet"/>
      <w:lvlText w:val=""/>
      <w:lvlJc w:val="left"/>
      <w:pPr>
        <w:tabs>
          <w:tab w:val="num" w:pos="3240"/>
        </w:tabs>
        <w:ind w:left="3240" w:hanging="360"/>
      </w:pPr>
      <w:rPr>
        <w:rFonts w:ascii="Symbol" w:hAnsi="Symbol" w:hint="default"/>
      </w:rPr>
    </w:lvl>
    <w:lvl w:ilvl="4" w:tplc="38487ACC">
      <w:start w:val="1"/>
      <w:numFmt w:val="bullet"/>
      <w:lvlText w:val="o"/>
      <w:lvlJc w:val="left"/>
      <w:pPr>
        <w:tabs>
          <w:tab w:val="num" w:pos="3960"/>
        </w:tabs>
        <w:ind w:left="3960" w:hanging="360"/>
      </w:pPr>
      <w:rPr>
        <w:rFonts w:ascii="Courier New" w:hAnsi="Courier New" w:cs="Courier New" w:hint="default"/>
      </w:rPr>
    </w:lvl>
    <w:lvl w:ilvl="5" w:tplc="8AC426F8">
      <w:start w:val="1"/>
      <w:numFmt w:val="bullet"/>
      <w:lvlText w:val=""/>
      <w:lvlJc w:val="left"/>
      <w:pPr>
        <w:tabs>
          <w:tab w:val="num" w:pos="4680"/>
        </w:tabs>
        <w:ind w:left="4680" w:hanging="360"/>
      </w:pPr>
      <w:rPr>
        <w:rFonts w:ascii="Wingdings" w:hAnsi="Wingdings" w:hint="default"/>
      </w:rPr>
    </w:lvl>
    <w:lvl w:ilvl="6" w:tplc="4614FD76">
      <w:start w:val="1"/>
      <w:numFmt w:val="bullet"/>
      <w:lvlText w:val=""/>
      <w:lvlJc w:val="left"/>
      <w:pPr>
        <w:tabs>
          <w:tab w:val="num" w:pos="5400"/>
        </w:tabs>
        <w:ind w:left="5400" w:hanging="360"/>
      </w:pPr>
      <w:rPr>
        <w:rFonts w:ascii="Symbol" w:hAnsi="Symbol" w:hint="default"/>
      </w:rPr>
    </w:lvl>
    <w:lvl w:ilvl="7" w:tplc="483483E8">
      <w:start w:val="1"/>
      <w:numFmt w:val="bullet"/>
      <w:lvlText w:val="o"/>
      <w:lvlJc w:val="left"/>
      <w:pPr>
        <w:tabs>
          <w:tab w:val="num" w:pos="6120"/>
        </w:tabs>
        <w:ind w:left="6120" w:hanging="360"/>
      </w:pPr>
      <w:rPr>
        <w:rFonts w:ascii="Courier New" w:hAnsi="Courier New" w:cs="Courier New" w:hint="default"/>
      </w:rPr>
    </w:lvl>
    <w:lvl w:ilvl="8" w:tplc="CC7E770C">
      <w:start w:val="1"/>
      <w:numFmt w:val="bullet"/>
      <w:lvlText w:val=""/>
      <w:lvlJc w:val="left"/>
      <w:pPr>
        <w:tabs>
          <w:tab w:val="num" w:pos="6840"/>
        </w:tabs>
        <w:ind w:left="6840" w:hanging="360"/>
      </w:pPr>
      <w:rPr>
        <w:rFonts w:ascii="Wingdings" w:hAnsi="Wingdings" w:hint="default"/>
      </w:rPr>
    </w:lvl>
  </w:abstractNum>
  <w:abstractNum w:abstractNumId="167" w15:restartNumberingAfterBreak="0">
    <w:nsid w:val="3FF43603"/>
    <w:multiLevelType w:val="hybridMultilevel"/>
    <w:tmpl w:val="95427DFE"/>
    <w:lvl w:ilvl="0" w:tplc="76EEF076">
      <w:start w:val="1"/>
      <w:numFmt w:val="lowerRoman"/>
      <w:lvlText w:val="%1."/>
      <w:lvlJc w:val="left"/>
      <w:pPr>
        <w:tabs>
          <w:tab w:val="num" w:pos="1800"/>
        </w:tabs>
        <w:ind w:left="180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12441DA"/>
    <w:multiLevelType w:val="hybridMultilevel"/>
    <w:tmpl w:val="76B205F2"/>
    <w:lvl w:ilvl="0" w:tplc="60B2EDD8">
      <w:start w:val="1"/>
      <w:numFmt w:val="lowerLetter"/>
      <w:lvlText w:val="%1."/>
      <w:lvlJc w:val="left"/>
      <w:pPr>
        <w:tabs>
          <w:tab w:val="num" w:pos="1440"/>
        </w:tabs>
        <w:ind w:left="1080" w:hanging="360"/>
      </w:pPr>
      <w:rPr>
        <w:rFonts w:ascii="Calibri" w:hAnsi="Calibri" w:cs="Calibri" w:hint="default"/>
        <w:sz w:val="22"/>
      </w:rPr>
    </w:lvl>
    <w:lvl w:ilvl="1" w:tplc="5BC62F3C">
      <w:start w:val="1"/>
      <w:numFmt w:val="lowerRoman"/>
      <w:lvlText w:val="%2."/>
      <w:lvlJc w:val="left"/>
      <w:pPr>
        <w:tabs>
          <w:tab w:val="num" w:pos="1800"/>
        </w:tabs>
        <w:ind w:left="1800" w:hanging="360"/>
      </w:pPr>
      <w:rPr>
        <w:rFonts w:ascii="Arial" w:hAnsi="Arial"/>
        <w:sz w:val="24"/>
      </w:rPr>
    </w:lvl>
    <w:lvl w:ilvl="2" w:tplc="7DC08B88">
      <w:start w:val="1"/>
      <w:numFmt w:val="bullet"/>
      <w:lvlText w:val=""/>
      <w:lvlJc w:val="left"/>
      <w:pPr>
        <w:tabs>
          <w:tab w:val="num" w:pos="2520"/>
        </w:tabs>
        <w:ind w:left="2520" w:hanging="360"/>
      </w:pPr>
      <w:rPr>
        <w:rFonts w:ascii="Wingdings" w:hAnsi="Wingdings" w:hint="default"/>
      </w:rPr>
    </w:lvl>
    <w:lvl w:ilvl="3" w:tplc="48BA5702">
      <w:start w:val="1"/>
      <w:numFmt w:val="bullet"/>
      <w:lvlText w:val=""/>
      <w:lvlJc w:val="left"/>
      <w:pPr>
        <w:tabs>
          <w:tab w:val="num" w:pos="3240"/>
        </w:tabs>
        <w:ind w:left="3240" w:hanging="360"/>
      </w:pPr>
      <w:rPr>
        <w:rFonts w:ascii="Symbol" w:hAnsi="Symbol" w:hint="default"/>
      </w:rPr>
    </w:lvl>
    <w:lvl w:ilvl="4" w:tplc="7B6A1C5C">
      <w:start w:val="1"/>
      <w:numFmt w:val="bullet"/>
      <w:lvlText w:val="o"/>
      <w:lvlJc w:val="left"/>
      <w:pPr>
        <w:tabs>
          <w:tab w:val="num" w:pos="3960"/>
        </w:tabs>
        <w:ind w:left="3960" w:hanging="360"/>
      </w:pPr>
      <w:rPr>
        <w:rFonts w:ascii="Courier New" w:hAnsi="Courier New" w:cs="Courier New" w:hint="default"/>
      </w:rPr>
    </w:lvl>
    <w:lvl w:ilvl="5" w:tplc="5C1E5496">
      <w:start w:val="1"/>
      <w:numFmt w:val="bullet"/>
      <w:lvlText w:val=""/>
      <w:lvlJc w:val="left"/>
      <w:pPr>
        <w:tabs>
          <w:tab w:val="num" w:pos="4680"/>
        </w:tabs>
        <w:ind w:left="4680" w:hanging="360"/>
      </w:pPr>
      <w:rPr>
        <w:rFonts w:ascii="Wingdings" w:hAnsi="Wingdings" w:hint="default"/>
      </w:rPr>
    </w:lvl>
    <w:lvl w:ilvl="6" w:tplc="8BC6CCC8">
      <w:start w:val="1"/>
      <w:numFmt w:val="bullet"/>
      <w:lvlText w:val=""/>
      <w:lvlJc w:val="left"/>
      <w:pPr>
        <w:tabs>
          <w:tab w:val="num" w:pos="5400"/>
        </w:tabs>
        <w:ind w:left="5400" w:hanging="360"/>
      </w:pPr>
      <w:rPr>
        <w:rFonts w:ascii="Symbol" w:hAnsi="Symbol" w:hint="default"/>
      </w:rPr>
    </w:lvl>
    <w:lvl w:ilvl="7" w:tplc="9244D696">
      <w:start w:val="1"/>
      <w:numFmt w:val="bullet"/>
      <w:lvlText w:val="o"/>
      <w:lvlJc w:val="left"/>
      <w:pPr>
        <w:tabs>
          <w:tab w:val="num" w:pos="6120"/>
        </w:tabs>
        <w:ind w:left="6120" w:hanging="360"/>
      </w:pPr>
      <w:rPr>
        <w:rFonts w:ascii="Courier New" w:hAnsi="Courier New" w:cs="Courier New" w:hint="default"/>
      </w:rPr>
    </w:lvl>
    <w:lvl w:ilvl="8" w:tplc="C7D0135E">
      <w:start w:val="1"/>
      <w:numFmt w:val="bullet"/>
      <w:lvlText w:val=""/>
      <w:lvlJc w:val="left"/>
      <w:pPr>
        <w:tabs>
          <w:tab w:val="num" w:pos="6840"/>
        </w:tabs>
        <w:ind w:left="6840" w:hanging="360"/>
      </w:pPr>
      <w:rPr>
        <w:rFonts w:ascii="Wingdings" w:hAnsi="Wingdings" w:hint="default"/>
      </w:rPr>
    </w:lvl>
  </w:abstractNum>
  <w:abstractNum w:abstractNumId="169" w15:restartNumberingAfterBreak="0">
    <w:nsid w:val="413716C8"/>
    <w:multiLevelType w:val="hybridMultilevel"/>
    <w:tmpl w:val="91BE90C4"/>
    <w:lvl w:ilvl="0" w:tplc="088C30A6">
      <w:start w:val="1"/>
      <w:numFmt w:val="lowerLetter"/>
      <w:lvlText w:val="%1."/>
      <w:lvlJc w:val="left"/>
      <w:pPr>
        <w:tabs>
          <w:tab w:val="num" w:pos="1080"/>
        </w:tabs>
        <w:ind w:left="1080" w:hanging="360"/>
      </w:pPr>
      <w:rPr>
        <w:rFonts w:hint="default"/>
      </w:rPr>
    </w:lvl>
    <w:lvl w:ilvl="1" w:tplc="A344E09A">
      <w:start w:val="1"/>
      <w:numFmt w:val="lowerRoman"/>
      <w:lvlText w:val="%2"/>
      <w:lvlJc w:val="left"/>
      <w:pPr>
        <w:tabs>
          <w:tab w:val="num" w:pos="1800"/>
        </w:tabs>
        <w:ind w:left="1800" w:hanging="360"/>
      </w:pPr>
      <w:rPr>
        <w:rFonts w:hint="default"/>
      </w:rPr>
    </w:lvl>
    <w:lvl w:ilvl="2" w:tplc="1FB005A6">
      <w:start w:val="1"/>
      <w:numFmt w:val="bullet"/>
      <w:lvlText w:val=""/>
      <w:lvlJc w:val="left"/>
      <w:pPr>
        <w:tabs>
          <w:tab w:val="num" w:pos="2520"/>
        </w:tabs>
        <w:ind w:left="2520" w:hanging="360"/>
      </w:pPr>
      <w:rPr>
        <w:rFonts w:ascii="Wingdings" w:hAnsi="Wingdings" w:hint="default"/>
      </w:rPr>
    </w:lvl>
    <w:lvl w:ilvl="3" w:tplc="134CB5D0">
      <w:start w:val="1"/>
      <w:numFmt w:val="bullet"/>
      <w:lvlText w:val=""/>
      <w:lvlJc w:val="left"/>
      <w:pPr>
        <w:tabs>
          <w:tab w:val="num" w:pos="3240"/>
        </w:tabs>
        <w:ind w:left="3240" w:hanging="360"/>
      </w:pPr>
      <w:rPr>
        <w:rFonts w:ascii="Symbol" w:hAnsi="Symbol" w:hint="default"/>
      </w:rPr>
    </w:lvl>
    <w:lvl w:ilvl="4" w:tplc="67D4A3FE">
      <w:start w:val="1"/>
      <w:numFmt w:val="bullet"/>
      <w:lvlText w:val="o"/>
      <w:lvlJc w:val="left"/>
      <w:pPr>
        <w:tabs>
          <w:tab w:val="num" w:pos="3960"/>
        </w:tabs>
        <w:ind w:left="3960" w:hanging="360"/>
      </w:pPr>
      <w:rPr>
        <w:rFonts w:ascii="Courier New" w:hAnsi="Courier New" w:cs="Courier New" w:hint="default"/>
      </w:rPr>
    </w:lvl>
    <w:lvl w:ilvl="5" w:tplc="D3AAC350">
      <w:start w:val="1"/>
      <w:numFmt w:val="bullet"/>
      <w:lvlText w:val=""/>
      <w:lvlJc w:val="left"/>
      <w:pPr>
        <w:tabs>
          <w:tab w:val="num" w:pos="4680"/>
        </w:tabs>
        <w:ind w:left="4680" w:hanging="360"/>
      </w:pPr>
      <w:rPr>
        <w:rFonts w:ascii="Wingdings" w:hAnsi="Wingdings" w:hint="default"/>
      </w:rPr>
    </w:lvl>
    <w:lvl w:ilvl="6" w:tplc="6E4480C8">
      <w:start w:val="1"/>
      <w:numFmt w:val="bullet"/>
      <w:lvlText w:val=""/>
      <w:lvlJc w:val="left"/>
      <w:pPr>
        <w:tabs>
          <w:tab w:val="num" w:pos="5400"/>
        </w:tabs>
        <w:ind w:left="5400" w:hanging="360"/>
      </w:pPr>
      <w:rPr>
        <w:rFonts w:ascii="Symbol" w:hAnsi="Symbol" w:hint="default"/>
      </w:rPr>
    </w:lvl>
    <w:lvl w:ilvl="7" w:tplc="051A1996">
      <w:start w:val="1"/>
      <w:numFmt w:val="bullet"/>
      <w:lvlText w:val="o"/>
      <w:lvlJc w:val="left"/>
      <w:pPr>
        <w:tabs>
          <w:tab w:val="num" w:pos="6120"/>
        </w:tabs>
        <w:ind w:left="6120" w:hanging="360"/>
      </w:pPr>
      <w:rPr>
        <w:rFonts w:ascii="Courier New" w:hAnsi="Courier New" w:cs="Courier New" w:hint="default"/>
      </w:rPr>
    </w:lvl>
    <w:lvl w:ilvl="8" w:tplc="D10E7EB2">
      <w:start w:val="1"/>
      <w:numFmt w:val="bullet"/>
      <w:lvlText w:val=""/>
      <w:lvlJc w:val="left"/>
      <w:pPr>
        <w:tabs>
          <w:tab w:val="num" w:pos="6840"/>
        </w:tabs>
        <w:ind w:left="6840" w:hanging="360"/>
      </w:pPr>
      <w:rPr>
        <w:rFonts w:ascii="Wingdings" w:hAnsi="Wingdings" w:hint="default"/>
      </w:rPr>
    </w:lvl>
  </w:abstractNum>
  <w:abstractNum w:abstractNumId="170" w15:restartNumberingAfterBreak="0">
    <w:nsid w:val="417C7817"/>
    <w:multiLevelType w:val="hybridMultilevel"/>
    <w:tmpl w:val="D5A84566"/>
    <w:lvl w:ilvl="0" w:tplc="7314217A">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171" w15:restartNumberingAfterBreak="0">
    <w:nsid w:val="418C68E6"/>
    <w:multiLevelType w:val="hybridMultilevel"/>
    <w:tmpl w:val="F92EF1B6"/>
    <w:lvl w:ilvl="0" w:tplc="014AD5E2">
      <w:start w:val="1"/>
      <w:numFmt w:val="lowerLetter"/>
      <w:lvlText w:val="%1."/>
      <w:lvlJc w:val="left"/>
      <w:pPr>
        <w:ind w:left="735" w:hanging="360"/>
      </w:pPr>
      <w:rPr>
        <w:rFonts w:ascii="Times New Roman" w:eastAsia="Times New Roman" w:hAnsi="Times New Roman" w:cs="Times New Roman" w:hint="default"/>
        <w:color w:val="00000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2" w15:restartNumberingAfterBreak="0">
    <w:nsid w:val="41B03166"/>
    <w:multiLevelType w:val="hybridMultilevel"/>
    <w:tmpl w:val="E1B09F86"/>
    <w:lvl w:ilvl="0" w:tplc="CAC2F2A2">
      <w:start w:val="1"/>
      <w:numFmt w:val="lowerLetter"/>
      <w:lvlText w:val="%1."/>
      <w:lvlJc w:val="left"/>
      <w:pPr>
        <w:tabs>
          <w:tab w:val="num" w:pos="1440"/>
        </w:tabs>
        <w:ind w:left="1080" w:hanging="360"/>
      </w:pPr>
      <w:rPr>
        <w:rFonts w:hint="default"/>
        <w:sz w:val="22"/>
      </w:rPr>
    </w:lvl>
    <w:lvl w:ilvl="1" w:tplc="341EB570">
      <w:start w:val="1"/>
      <w:numFmt w:val="lowerRoman"/>
      <w:lvlText w:val="%2."/>
      <w:lvlJc w:val="left"/>
      <w:pPr>
        <w:tabs>
          <w:tab w:val="num" w:pos="1800"/>
        </w:tabs>
        <w:ind w:left="1800" w:hanging="360"/>
      </w:pPr>
      <w:rPr>
        <w:rFonts w:ascii="Arial" w:hAnsi="Arial"/>
        <w:sz w:val="24"/>
      </w:rPr>
    </w:lvl>
    <w:lvl w:ilvl="2" w:tplc="1122A47E">
      <w:start w:val="1"/>
      <w:numFmt w:val="bullet"/>
      <w:lvlText w:val=""/>
      <w:lvlJc w:val="left"/>
      <w:pPr>
        <w:tabs>
          <w:tab w:val="num" w:pos="2520"/>
        </w:tabs>
        <w:ind w:left="2520" w:hanging="360"/>
      </w:pPr>
      <w:rPr>
        <w:rFonts w:ascii="Wingdings" w:hAnsi="Wingdings" w:hint="default"/>
      </w:rPr>
    </w:lvl>
    <w:lvl w:ilvl="3" w:tplc="024A11C4">
      <w:start w:val="1"/>
      <w:numFmt w:val="bullet"/>
      <w:lvlText w:val=""/>
      <w:lvlJc w:val="left"/>
      <w:pPr>
        <w:tabs>
          <w:tab w:val="num" w:pos="3240"/>
        </w:tabs>
        <w:ind w:left="3240" w:hanging="360"/>
      </w:pPr>
      <w:rPr>
        <w:rFonts w:ascii="Symbol" w:hAnsi="Symbol" w:hint="default"/>
      </w:rPr>
    </w:lvl>
    <w:lvl w:ilvl="4" w:tplc="DFECDF8E">
      <w:start w:val="1"/>
      <w:numFmt w:val="bullet"/>
      <w:lvlText w:val="o"/>
      <w:lvlJc w:val="left"/>
      <w:pPr>
        <w:tabs>
          <w:tab w:val="num" w:pos="3960"/>
        </w:tabs>
        <w:ind w:left="3960" w:hanging="360"/>
      </w:pPr>
      <w:rPr>
        <w:rFonts w:ascii="Courier New" w:hAnsi="Courier New" w:cs="Courier New" w:hint="default"/>
      </w:rPr>
    </w:lvl>
    <w:lvl w:ilvl="5" w:tplc="08C02AD6">
      <w:start w:val="1"/>
      <w:numFmt w:val="bullet"/>
      <w:lvlText w:val=""/>
      <w:lvlJc w:val="left"/>
      <w:pPr>
        <w:tabs>
          <w:tab w:val="num" w:pos="4680"/>
        </w:tabs>
        <w:ind w:left="4680" w:hanging="360"/>
      </w:pPr>
      <w:rPr>
        <w:rFonts w:ascii="Wingdings" w:hAnsi="Wingdings" w:hint="default"/>
      </w:rPr>
    </w:lvl>
    <w:lvl w:ilvl="6" w:tplc="A34C3BDE">
      <w:start w:val="1"/>
      <w:numFmt w:val="bullet"/>
      <w:lvlText w:val=""/>
      <w:lvlJc w:val="left"/>
      <w:pPr>
        <w:tabs>
          <w:tab w:val="num" w:pos="5400"/>
        </w:tabs>
        <w:ind w:left="5400" w:hanging="360"/>
      </w:pPr>
      <w:rPr>
        <w:rFonts w:ascii="Symbol" w:hAnsi="Symbol" w:hint="default"/>
      </w:rPr>
    </w:lvl>
    <w:lvl w:ilvl="7" w:tplc="FF92499C">
      <w:start w:val="1"/>
      <w:numFmt w:val="bullet"/>
      <w:lvlText w:val="o"/>
      <w:lvlJc w:val="left"/>
      <w:pPr>
        <w:tabs>
          <w:tab w:val="num" w:pos="6120"/>
        </w:tabs>
        <w:ind w:left="6120" w:hanging="360"/>
      </w:pPr>
      <w:rPr>
        <w:rFonts w:ascii="Courier New" w:hAnsi="Courier New" w:cs="Courier New" w:hint="default"/>
      </w:rPr>
    </w:lvl>
    <w:lvl w:ilvl="8" w:tplc="599082C4">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41B27E82"/>
    <w:multiLevelType w:val="hybridMultilevel"/>
    <w:tmpl w:val="3000D7C6"/>
    <w:numStyleLink w:val="Style1"/>
  </w:abstractNum>
  <w:abstractNum w:abstractNumId="174" w15:restartNumberingAfterBreak="0">
    <w:nsid w:val="42672E6B"/>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444019F3"/>
    <w:multiLevelType w:val="hybridMultilevel"/>
    <w:tmpl w:val="899A4894"/>
    <w:lvl w:ilvl="0" w:tplc="64B4AA7A">
      <w:start w:val="1"/>
      <w:numFmt w:val="lowerLetter"/>
      <w:lvlText w:val="%1."/>
      <w:lvlJc w:val="left"/>
      <w:pPr>
        <w:ind w:left="1080" w:hanging="360"/>
      </w:pPr>
      <w:rPr>
        <w:rFonts w:hint="default"/>
      </w:rPr>
    </w:lvl>
    <w:lvl w:ilvl="1" w:tplc="5DD42008">
      <w:start w:val="1"/>
      <w:numFmt w:val="lowerRoman"/>
      <w:lvlText w:val="%2"/>
      <w:lvlJc w:val="left"/>
      <w:pPr>
        <w:tabs>
          <w:tab w:val="num" w:pos="1800"/>
        </w:tabs>
        <w:ind w:left="1800" w:hanging="360"/>
      </w:pPr>
      <w:rPr>
        <w:rFonts w:hint="default"/>
      </w:rPr>
    </w:lvl>
    <w:lvl w:ilvl="2" w:tplc="2E245FF4">
      <w:start w:val="1"/>
      <w:numFmt w:val="bullet"/>
      <w:lvlText w:val=""/>
      <w:lvlJc w:val="left"/>
      <w:pPr>
        <w:tabs>
          <w:tab w:val="num" w:pos="2520"/>
        </w:tabs>
        <w:ind w:left="2520" w:hanging="360"/>
      </w:pPr>
      <w:rPr>
        <w:rFonts w:ascii="Wingdings" w:hAnsi="Wingdings" w:hint="default"/>
      </w:rPr>
    </w:lvl>
    <w:lvl w:ilvl="3" w:tplc="966EA57A">
      <w:start w:val="1"/>
      <w:numFmt w:val="bullet"/>
      <w:lvlText w:val=""/>
      <w:lvlJc w:val="left"/>
      <w:pPr>
        <w:tabs>
          <w:tab w:val="num" w:pos="3240"/>
        </w:tabs>
        <w:ind w:left="3240" w:hanging="360"/>
      </w:pPr>
      <w:rPr>
        <w:rFonts w:ascii="Symbol" w:hAnsi="Symbol" w:hint="default"/>
      </w:rPr>
    </w:lvl>
    <w:lvl w:ilvl="4" w:tplc="A7260F9E">
      <w:start w:val="1"/>
      <w:numFmt w:val="bullet"/>
      <w:lvlText w:val="o"/>
      <w:lvlJc w:val="left"/>
      <w:pPr>
        <w:tabs>
          <w:tab w:val="num" w:pos="3960"/>
        </w:tabs>
        <w:ind w:left="3960" w:hanging="360"/>
      </w:pPr>
      <w:rPr>
        <w:rFonts w:ascii="Courier New" w:hAnsi="Courier New" w:cs="Courier New" w:hint="default"/>
      </w:rPr>
    </w:lvl>
    <w:lvl w:ilvl="5" w:tplc="629A460A">
      <w:start w:val="1"/>
      <w:numFmt w:val="bullet"/>
      <w:lvlText w:val=""/>
      <w:lvlJc w:val="left"/>
      <w:pPr>
        <w:tabs>
          <w:tab w:val="num" w:pos="4680"/>
        </w:tabs>
        <w:ind w:left="4680" w:hanging="360"/>
      </w:pPr>
      <w:rPr>
        <w:rFonts w:ascii="Wingdings" w:hAnsi="Wingdings" w:hint="default"/>
      </w:rPr>
    </w:lvl>
    <w:lvl w:ilvl="6" w:tplc="478ACDC6">
      <w:start w:val="1"/>
      <w:numFmt w:val="bullet"/>
      <w:lvlText w:val=""/>
      <w:lvlJc w:val="left"/>
      <w:pPr>
        <w:tabs>
          <w:tab w:val="num" w:pos="5400"/>
        </w:tabs>
        <w:ind w:left="5400" w:hanging="360"/>
      </w:pPr>
      <w:rPr>
        <w:rFonts w:ascii="Symbol" w:hAnsi="Symbol" w:hint="default"/>
      </w:rPr>
    </w:lvl>
    <w:lvl w:ilvl="7" w:tplc="ACACE0F4">
      <w:start w:val="1"/>
      <w:numFmt w:val="bullet"/>
      <w:lvlText w:val="o"/>
      <w:lvlJc w:val="left"/>
      <w:pPr>
        <w:tabs>
          <w:tab w:val="num" w:pos="6120"/>
        </w:tabs>
        <w:ind w:left="6120" w:hanging="360"/>
      </w:pPr>
      <w:rPr>
        <w:rFonts w:ascii="Courier New" w:hAnsi="Courier New" w:cs="Courier New" w:hint="default"/>
      </w:rPr>
    </w:lvl>
    <w:lvl w:ilvl="8" w:tplc="AC247A2E">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444960A5"/>
    <w:multiLevelType w:val="hybridMultilevel"/>
    <w:tmpl w:val="91BE90C4"/>
    <w:lvl w:ilvl="0" w:tplc="E326B720">
      <w:start w:val="1"/>
      <w:numFmt w:val="lowerLetter"/>
      <w:lvlText w:val="%1."/>
      <w:lvlJc w:val="left"/>
      <w:pPr>
        <w:tabs>
          <w:tab w:val="num" w:pos="1080"/>
        </w:tabs>
        <w:ind w:left="1080" w:hanging="360"/>
      </w:pPr>
      <w:rPr>
        <w:rFonts w:hint="default"/>
      </w:rPr>
    </w:lvl>
    <w:lvl w:ilvl="1" w:tplc="F97A5C58">
      <w:start w:val="1"/>
      <w:numFmt w:val="lowerRoman"/>
      <w:lvlText w:val="%2"/>
      <w:lvlJc w:val="left"/>
      <w:pPr>
        <w:tabs>
          <w:tab w:val="num" w:pos="1800"/>
        </w:tabs>
        <w:ind w:left="1800" w:hanging="360"/>
      </w:pPr>
      <w:rPr>
        <w:rFonts w:hint="default"/>
      </w:rPr>
    </w:lvl>
    <w:lvl w:ilvl="2" w:tplc="FCFA919C">
      <w:start w:val="1"/>
      <w:numFmt w:val="bullet"/>
      <w:lvlText w:val=""/>
      <w:lvlJc w:val="left"/>
      <w:pPr>
        <w:tabs>
          <w:tab w:val="num" w:pos="2520"/>
        </w:tabs>
        <w:ind w:left="2520" w:hanging="360"/>
      </w:pPr>
      <w:rPr>
        <w:rFonts w:ascii="Wingdings" w:hAnsi="Wingdings" w:hint="default"/>
      </w:rPr>
    </w:lvl>
    <w:lvl w:ilvl="3" w:tplc="8CC49F24">
      <w:start w:val="1"/>
      <w:numFmt w:val="bullet"/>
      <w:lvlText w:val=""/>
      <w:lvlJc w:val="left"/>
      <w:pPr>
        <w:tabs>
          <w:tab w:val="num" w:pos="3240"/>
        </w:tabs>
        <w:ind w:left="3240" w:hanging="360"/>
      </w:pPr>
      <w:rPr>
        <w:rFonts w:ascii="Symbol" w:hAnsi="Symbol" w:hint="default"/>
      </w:rPr>
    </w:lvl>
    <w:lvl w:ilvl="4" w:tplc="D97E3D60">
      <w:start w:val="1"/>
      <w:numFmt w:val="bullet"/>
      <w:lvlText w:val="o"/>
      <w:lvlJc w:val="left"/>
      <w:pPr>
        <w:tabs>
          <w:tab w:val="num" w:pos="3960"/>
        </w:tabs>
        <w:ind w:left="3960" w:hanging="360"/>
      </w:pPr>
      <w:rPr>
        <w:rFonts w:ascii="Courier New" w:hAnsi="Courier New" w:cs="Courier New" w:hint="default"/>
      </w:rPr>
    </w:lvl>
    <w:lvl w:ilvl="5" w:tplc="E3DE6A2A">
      <w:start w:val="1"/>
      <w:numFmt w:val="bullet"/>
      <w:lvlText w:val=""/>
      <w:lvlJc w:val="left"/>
      <w:pPr>
        <w:tabs>
          <w:tab w:val="num" w:pos="4680"/>
        </w:tabs>
        <w:ind w:left="4680" w:hanging="360"/>
      </w:pPr>
      <w:rPr>
        <w:rFonts w:ascii="Wingdings" w:hAnsi="Wingdings" w:hint="default"/>
      </w:rPr>
    </w:lvl>
    <w:lvl w:ilvl="6" w:tplc="52DC52DE">
      <w:start w:val="1"/>
      <w:numFmt w:val="bullet"/>
      <w:lvlText w:val=""/>
      <w:lvlJc w:val="left"/>
      <w:pPr>
        <w:tabs>
          <w:tab w:val="num" w:pos="5400"/>
        </w:tabs>
        <w:ind w:left="5400" w:hanging="360"/>
      </w:pPr>
      <w:rPr>
        <w:rFonts w:ascii="Symbol" w:hAnsi="Symbol" w:hint="default"/>
      </w:rPr>
    </w:lvl>
    <w:lvl w:ilvl="7" w:tplc="8542B120">
      <w:start w:val="1"/>
      <w:numFmt w:val="bullet"/>
      <w:lvlText w:val="o"/>
      <w:lvlJc w:val="left"/>
      <w:pPr>
        <w:tabs>
          <w:tab w:val="num" w:pos="6120"/>
        </w:tabs>
        <w:ind w:left="6120" w:hanging="360"/>
      </w:pPr>
      <w:rPr>
        <w:rFonts w:ascii="Courier New" w:hAnsi="Courier New" w:cs="Courier New" w:hint="default"/>
      </w:rPr>
    </w:lvl>
    <w:lvl w:ilvl="8" w:tplc="AE22FCB4">
      <w:start w:val="1"/>
      <w:numFmt w:val="bullet"/>
      <w:lvlText w:val=""/>
      <w:lvlJc w:val="left"/>
      <w:pPr>
        <w:tabs>
          <w:tab w:val="num" w:pos="6840"/>
        </w:tabs>
        <w:ind w:left="6840" w:hanging="360"/>
      </w:pPr>
      <w:rPr>
        <w:rFonts w:ascii="Wingdings" w:hAnsi="Wingdings" w:hint="default"/>
      </w:rPr>
    </w:lvl>
  </w:abstractNum>
  <w:abstractNum w:abstractNumId="177" w15:restartNumberingAfterBreak="0">
    <w:nsid w:val="4511650F"/>
    <w:multiLevelType w:val="hybridMultilevel"/>
    <w:tmpl w:val="0C50D29A"/>
    <w:lvl w:ilvl="0" w:tplc="0EFC271A">
      <w:start w:val="1"/>
      <w:numFmt w:val="lowerLetter"/>
      <w:lvlText w:val="%1."/>
      <w:lvlJc w:val="left"/>
      <w:pPr>
        <w:ind w:left="720" w:hanging="360"/>
      </w:pPr>
      <w:rPr>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53416E7"/>
    <w:multiLevelType w:val="hybridMultilevel"/>
    <w:tmpl w:val="3000D7C6"/>
    <w:numStyleLink w:val="Style1"/>
  </w:abstractNum>
  <w:abstractNum w:abstractNumId="179" w15:restartNumberingAfterBreak="0">
    <w:nsid w:val="45632A4B"/>
    <w:multiLevelType w:val="hybridMultilevel"/>
    <w:tmpl w:val="5CB4F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594723B"/>
    <w:multiLevelType w:val="hybridMultilevel"/>
    <w:tmpl w:val="B84E0242"/>
    <w:lvl w:ilvl="0" w:tplc="E384FD3A">
      <w:start w:val="1"/>
      <w:numFmt w:val="lowerLetter"/>
      <w:lvlText w:val="%1."/>
      <w:lvlJc w:val="left"/>
      <w:pPr>
        <w:tabs>
          <w:tab w:val="num" w:pos="1260"/>
        </w:tabs>
        <w:ind w:left="1260" w:hanging="360"/>
      </w:pPr>
      <w:rPr>
        <w:rFonts w:ascii="Calibri" w:eastAsia="Times New Roman" w:hAnsi="Calibri" w:cs="Arial"/>
        <w:b w:val="0"/>
        <w:bCs w:val="0"/>
        <w:sz w:val="22"/>
      </w:rPr>
    </w:lvl>
    <w:lvl w:ilvl="1" w:tplc="0B16929E">
      <w:start w:val="1"/>
      <w:numFmt w:val="lowerRoman"/>
      <w:lvlText w:val="%2."/>
      <w:lvlJc w:val="left"/>
      <w:pPr>
        <w:tabs>
          <w:tab w:val="num" w:pos="1800"/>
        </w:tabs>
        <w:ind w:left="1800" w:hanging="360"/>
      </w:pPr>
      <w:rPr>
        <w:rFonts w:ascii="Arial" w:hAnsi="Arial"/>
        <w:sz w:val="24"/>
      </w:rPr>
    </w:lvl>
    <w:lvl w:ilvl="2" w:tplc="5E9C0C3E">
      <w:start w:val="1"/>
      <w:numFmt w:val="bullet"/>
      <w:lvlText w:val=""/>
      <w:lvlJc w:val="left"/>
      <w:pPr>
        <w:tabs>
          <w:tab w:val="num" w:pos="2520"/>
        </w:tabs>
        <w:ind w:left="2520" w:hanging="360"/>
      </w:pPr>
      <w:rPr>
        <w:rFonts w:ascii="Wingdings" w:hAnsi="Wingdings" w:hint="default"/>
      </w:rPr>
    </w:lvl>
    <w:lvl w:ilvl="3" w:tplc="F89E5DFC">
      <w:start w:val="1"/>
      <w:numFmt w:val="bullet"/>
      <w:lvlText w:val=""/>
      <w:lvlJc w:val="left"/>
      <w:pPr>
        <w:tabs>
          <w:tab w:val="num" w:pos="3240"/>
        </w:tabs>
        <w:ind w:left="3240" w:hanging="360"/>
      </w:pPr>
      <w:rPr>
        <w:rFonts w:ascii="Symbol" w:hAnsi="Symbol" w:hint="default"/>
      </w:rPr>
    </w:lvl>
    <w:lvl w:ilvl="4" w:tplc="E1CE1636">
      <w:start w:val="1"/>
      <w:numFmt w:val="bullet"/>
      <w:lvlText w:val="o"/>
      <w:lvlJc w:val="left"/>
      <w:pPr>
        <w:tabs>
          <w:tab w:val="num" w:pos="3960"/>
        </w:tabs>
        <w:ind w:left="3960" w:hanging="360"/>
      </w:pPr>
      <w:rPr>
        <w:rFonts w:ascii="Courier New" w:hAnsi="Courier New" w:cs="Courier New" w:hint="default"/>
      </w:rPr>
    </w:lvl>
    <w:lvl w:ilvl="5" w:tplc="89AC2AD0">
      <w:start w:val="1"/>
      <w:numFmt w:val="bullet"/>
      <w:lvlText w:val=""/>
      <w:lvlJc w:val="left"/>
      <w:pPr>
        <w:tabs>
          <w:tab w:val="num" w:pos="4680"/>
        </w:tabs>
        <w:ind w:left="4680" w:hanging="360"/>
      </w:pPr>
      <w:rPr>
        <w:rFonts w:ascii="Wingdings" w:hAnsi="Wingdings" w:hint="default"/>
      </w:rPr>
    </w:lvl>
    <w:lvl w:ilvl="6" w:tplc="D1E8488E">
      <w:start w:val="1"/>
      <w:numFmt w:val="bullet"/>
      <w:lvlText w:val=""/>
      <w:lvlJc w:val="left"/>
      <w:pPr>
        <w:tabs>
          <w:tab w:val="num" w:pos="5400"/>
        </w:tabs>
        <w:ind w:left="5400" w:hanging="360"/>
      </w:pPr>
      <w:rPr>
        <w:rFonts w:ascii="Symbol" w:hAnsi="Symbol" w:hint="default"/>
      </w:rPr>
    </w:lvl>
    <w:lvl w:ilvl="7" w:tplc="CCDA7DF2">
      <w:start w:val="1"/>
      <w:numFmt w:val="bullet"/>
      <w:lvlText w:val="o"/>
      <w:lvlJc w:val="left"/>
      <w:pPr>
        <w:tabs>
          <w:tab w:val="num" w:pos="6120"/>
        </w:tabs>
        <w:ind w:left="6120" w:hanging="360"/>
      </w:pPr>
      <w:rPr>
        <w:rFonts w:ascii="Courier New" w:hAnsi="Courier New" w:cs="Courier New" w:hint="default"/>
      </w:rPr>
    </w:lvl>
    <w:lvl w:ilvl="8" w:tplc="4712020E">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45A166E5"/>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45B327ED"/>
    <w:multiLevelType w:val="hybridMultilevel"/>
    <w:tmpl w:val="C48CA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6A9010D"/>
    <w:multiLevelType w:val="hybridMultilevel"/>
    <w:tmpl w:val="3000D7C6"/>
    <w:numStyleLink w:val="Style1"/>
  </w:abstractNum>
  <w:abstractNum w:abstractNumId="184" w15:restartNumberingAfterBreak="0">
    <w:nsid w:val="46BE3187"/>
    <w:multiLevelType w:val="hybridMultilevel"/>
    <w:tmpl w:val="8716BA22"/>
    <w:lvl w:ilvl="0" w:tplc="AB9AE29A">
      <w:start w:val="1"/>
      <w:numFmt w:val="lowerLetter"/>
      <w:lvlText w:val="%1."/>
      <w:lvlJc w:val="left"/>
      <w:pPr>
        <w:tabs>
          <w:tab w:val="num" w:pos="1080"/>
        </w:tabs>
        <w:ind w:left="1080" w:hanging="360"/>
      </w:pPr>
      <w:rPr>
        <w:rFonts w:ascii="Arial" w:hAnsi="Arial"/>
        <w:sz w:val="22"/>
      </w:rPr>
    </w:lvl>
    <w:lvl w:ilvl="1" w:tplc="45289ABE">
      <w:start w:val="1"/>
      <w:numFmt w:val="lowerRoman"/>
      <w:lvlText w:val="%2."/>
      <w:lvlJc w:val="right"/>
      <w:pPr>
        <w:tabs>
          <w:tab w:val="num" w:pos="1800"/>
        </w:tabs>
        <w:ind w:left="1800" w:hanging="360"/>
      </w:pPr>
      <w:rPr>
        <w:sz w:val="22"/>
        <w:szCs w:val="22"/>
      </w:rPr>
    </w:lvl>
    <w:lvl w:ilvl="2" w:tplc="BCC8C368">
      <w:start w:val="1"/>
      <w:numFmt w:val="bullet"/>
      <w:lvlText w:val=""/>
      <w:lvlJc w:val="left"/>
      <w:pPr>
        <w:tabs>
          <w:tab w:val="num" w:pos="2520"/>
        </w:tabs>
        <w:ind w:left="2520" w:hanging="360"/>
      </w:pPr>
      <w:rPr>
        <w:rFonts w:ascii="Wingdings" w:hAnsi="Wingdings" w:hint="default"/>
      </w:rPr>
    </w:lvl>
    <w:lvl w:ilvl="3" w:tplc="FD7657A6">
      <w:start w:val="1"/>
      <w:numFmt w:val="bullet"/>
      <w:lvlText w:val=""/>
      <w:lvlJc w:val="left"/>
      <w:pPr>
        <w:tabs>
          <w:tab w:val="num" w:pos="3240"/>
        </w:tabs>
        <w:ind w:left="3240" w:hanging="360"/>
      </w:pPr>
      <w:rPr>
        <w:rFonts w:ascii="Symbol" w:hAnsi="Symbol" w:hint="default"/>
      </w:rPr>
    </w:lvl>
    <w:lvl w:ilvl="4" w:tplc="0D8AB62C">
      <w:start w:val="1"/>
      <w:numFmt w:val="bullet"/>
      <w:lvlText w:val="o"/>
      <w:lvlJc w:val="left"/>
      <w:pPr>
        <w:tabs>
          <w:tab w:val="num" w:pos="3960"/>
        </w:tabs>
        <w:ind w:left="3960" w:hanging="360"/>
      </w:pPr>
      <w:rPr>
        <w:rFonts w:ascii="Courier New" w:hAnsi="Courier New" w:cs="Courier New" w:hint="default"/>
      </w:rPr>
    </w:lvl>
    <w:lvl w:ilvl="5" w:tplc="304AFC62">
      <w:start w:val="1"/>
      <w:numFmt w:val="bullet"/>
      <w:lvlText w:val=""/>
      <w:lvlJc w:val="left"/>
      <w:pPr>
        <w:tabs>
          <w:tab w:val="num" w:pos="4680"/>
        </w:tabs>
        <w:ind w:left="4680" w:hanging="360"/>
      </w:pPr>
      <w:rPr>
        <w:rFonts w:ascii="Wingdings" w:hAnsi="Wingdings" w:hint="default"/>
      </w:rPr>
    </w:lvl>
    <w:lvl w:ilvl="6" w:tplc="E494A73A">
      <w:start w:val="1"/>
      <w:numFmt w:val="bullet"/>
      <w:lvlText w:val=""/>
      <w:lvlJc w:val="left"/>
      <w:pPr>
        <w:tabs>
          <w:tab w:val="num" w:pos="5400"/>
        </w:tabs>
        <w:ind w:left="5400" w:hanging="360"/>
      </w:pPr>
      <w:rPr>
        <w:rFonts w:ascii="Symbol" w:hAnsi="Symbol" w:hint="default"/>
      </w:rPr>
    </w:lvl>
    <w:lvl w:ilvl="7" w:tplc="E47A9956">
      <w:start w:val="1"/>
      <w:numFmt w:val="bullet"/>
      <w:lvlText w:val="o"/>
      <w:lvlJc w:val="left"/>
      <w:pPr>
        <w:tabs>
          <w:tab w:val="num" w:pos="6120"/>
        </w:tabs>
        <w:ind w:left="6120" w:hanging="360"/>
      </w:pPr>
      <w:rPr>
        <w:rFonts w:ascii="Courier New" w:hAnsi="Courier New" w:cs="Courier New" w:hint="default"/>
      </w:rPr>
    </w:lvl>
    <w:lvl w:ilvl="8" w:tplc="E0BC21F0">
      <w:start w:val="1"/>
      <w:numFmt w:val="bullet"/>
      <w:lvlText w:val=""/>
      <w:lvlJc w:val="left"/>
      <w:pPr>
        <w:tabs>
          <w:tab w:val="num" w:pos="6840"/>
        </w:tabs>
        <w:ind w:left="6840" w:hanging="360"/>
      </w:pPr>
      <w:rPr>
        <w:rFonts w:ascii="Wingdings" w:hAnsi="Wingdings" w:hint="default"/>
      </w:rPr>
    </w:lvl>
  </w:abstractNum>
  <w:abstractNum w:abstractNumId="185" w15:restartNumberingAfterBreak="0">
    <w:nsid w:val="479328AD"/>
    <w:multiLevelType w:val="hybridMultilevel"/>
    <w:tmpl w:val="E8CC752E"/>
    <w:lvl w:ilvl="0" w:tplc="C91CD2EA">
      <w:start w:val="1"/>
      <w:numFmt w:val="lowerLetter"/>
      <w:lvlText w:val="%1."/>
      <w:lvlJc w:val="left"/>
      <w:pPr>
        <w:tabs>
          <w:tab w:val="num" w:pos="1440"/>
        </w:tabs>
        <w:ind w:left="1080" w:hanging="360"/>
      </w:pPr>
      <w:rPr>
        <w:rFonts w:asciiTheme="minorHAnsi" w:hAnsiTheme="minorHAnsi" w:cstheme="minorHAnsi" w:hint="default"/>
        <w:sz w:val="22"/>
      </w:rPr>
    </w:lvl>
    <w:lvl w:ilvl="1" w:tplc="FB46445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ED128408">
      <w:start w:val="1"/>
      <w:numFmt w:val="bullet"/>
      <w:lvlText w:val=""/>
      <w:lvlJc w:val="left"/>
      <w:pPr>
        <w:tabs>
          <w:tab w:val="num" w:pos="2520"/>
        </w:tabs>
        <w:ind w:left="2520" w:hanging="360"/>
      </w:pPr>
      <w:rPr>
        <w:rFonts w:ascii="Wingdings" w:hAnsi="Wingdings" w:hint="default"/>
      </w:rPr>
    </w:lvl>
    <w:lvl w:ilvl="3" w:tplc="BEF426C0">
      <w:start w:val="1"/>
      <w:numFmt w:val="bullet"/>
      <w:lvlText w:val=""/>
      <w:lvlJc w:val="left"/>
      <w:pPr>
        <w:tabs>
          <w:tab w:val="num" w:pos="3240"/>
        </w:tabs>
        <w:ind w:left="3240" w:hanging="360"/>
      </w:pPr>
      <w:rPr>
        <w:rFonts w:ascii="Symbol" w:hAnsi="Symbol" w:hint="default"/>
      </w:rPr>
    </w:lvl>
    <w:lvl w:ilvl="4" w:tplc="DFB236A6">
      <w:start w:val="1"/>
      <w:numFmt w:val="bullet"/>
      <w:lvlText w:val="o"/>
      <w:lvlJc w:val="left"/>
      <w:pPr>
        <w:tabs>
          <w:tab w:val="num" w:pos="3960"/>
        </w:tabs>
        <w:ind w:left="3960" w:hanging="360"/>
      </w:pPr>
      <w:rPr>
        <w:rFonts w:ascii="Courier New" w:hAnsi="Courier New" w:cs="Courier New" w:hint="default"/>
      </w:rPr>
    </w:lvl>
    <w:lvl w:ilvl="5" w:tplc="0D6E7EAC">
      <w:start w:val="1"/>
      <w:numFmt w:val="bullet"/>
      <w:lvlText w:val=""/>
      <w:lvlJc w:val="left"/>
      <w:pPr>
        <w:tabs>
          <w:tab w:val="num" w:pos="4680"/>
        </w:tabs>
        <w:ind w:left="4680" w:hanging="360"/>
      </w:pPr>
      <w:rPr>
        <w:rFonts w:ascii="Wingdings" w:hAnsi="Wingdings" w:hint="default"/>
      </w:rPr>
    </w:lvl>
    <w:lvl w:ilvl="6" w:tplc="32369C6C">
      <w:start w:val="1"/>
      <w:numFmt w:val="bullet"/>
      <w:lvlText w:val=""/>
      <w:lvlJc w:val="left"/>
      <w:pPr>
        <w:tabs>
          <w:tab w:val="num" w:pos="5400"/>
        </w:tabs>
        <w:ind w:left="5400" w:hanging="360"/>
      </w:pPr>
      <w:rPr>
        <w:rFonts w:ascii="Symbol" w:hAnsi="Symbol" w:hint="default"/>
      </w:rPr>
    </w:lvl>
    <w:lvl w:ilvl="7" w:tplc="85A44C32">
      <w:start w:val="1"/>
      <w:numFmt w:val="bullet"/>
      <w:lvlText w:val="o"/>
      <w:lvlJc w:val="left"/>
      <w:pPr>
        <w:tabs>
          <w:tab w:val="num" w:pos="6120"/>
        </w:tabs>
        <w:ind w:left="6120" w:hanging="360"/>
      </w:pPr>
      <w:rPr>
        <w:rFonts w:ascii="Courier New" w:hAnsi="Courier New" w:cs="Courier New" w:hint="default"/>
      </w:rPr>
    </w:lvl>
    <w:lvl w:ilvl="8" w:tplc="A5289664">
      <w:start w:val="1"/>
      <w:numFmt w:val="bullet"/>
      <w:lvlText w:val=""/>
      <w:lvlJc w:val="left"/>
      <w:pPr>
        <w:tabs>
          <w:tab w:val="num" w:pos="6840"/>
        </w:tabs>
        <w:ind w:left="6840" w:hanging="360"/>
      </w:pPr>
      <w:rPr>
        <w:rFonts w:ascii="Wingdings" w:hAnsi="Wingdings" w:hint="default"/>
      </w:rPr>
    </w:lvl>
  </w:abstractNum>
  <w:abstractNum w:abstractNumId="186" w15:restartNumberingAfterBreak="0">
    <w:nsid w:val="47C6319A"/>
    <w:multiLevelType w:val="hybridMultilevel"/>
    <w:tmpl w:val="3000D7C6"/>
    <w:numStyleLink w:val="Style1"/>
  </w:abstractNum>
  <w:abstractNum w:abstractNumId="187" w15:restartNumberingAfterBreak="0">
    <w:nsid w:val="489249FB"/>
    <w:multiLevelType w:val="hybridMultilevel"/>
    <w:tmpl w:val="21FABE58"/>
    <w:lvl w:ilvl="0" w:tplc="7A22070C">
      <w:start w:val="1"/>
      <w:numFmt w:val="lowerLetter"/>
      <w:lvlText w:val="%1."/>
      <w:lvlJc w:val="left"/>
      <w:pPr>
        <w:ind w:left="1080" w:hanging="360"/>
      </w:pPr>
    </w:lvl>
    <w:lvl w:ilvl="1" w:tplc="D6226A70">
      <w:numFmt w:val="bullet"/>
      <w:lvlText w:val="•"/>
      <w:lvlJc w:val="left"/>
      <w:pPr>
        <w:ind w:left="1800" w:hanging="360"/>
      </w:pPr>
      <w:rPr>
        <w:rFonts w:ascii="Calibri" w:eastAsiaTheme="minorHAnsi" w:hAnsi="Calibri" w:cs="Calibri"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8" w15:restartNumberingAfterBreak="0">
    <w:nsid w:val="49150080"/>
    <w:multiLevelType w:val="hybridMultilevel"/>
    <w:tmpl w:val="3000D7C6"/>
    <w:numStyleLink w:val="Style1"/>
  </w:abstractNum>
  <w:abstractNum w:abstractNumId="189" w15:restartNumberingAfterBreak="0">
    <w:nsid w:val="493E07CE"/>
    <w:multiLevelType w:val="hybridMultilevel"/>
    <w:tmpl w:val="0D749DF8"/>
    <w:lvl w:ilvl="0" w:tplc="ABB83D96">
      <w:start w:val="1"/>
      <w:numFmt w:val="lowerLetter"/>
      <w:lvlText w:val="%1."/>
      <w:lvlJc w:val="left"/>
      <w:pPr>
        <w:tabs>
          <w:tab w:val="num" w:pos="1080"/>
        </w:tabs>
        <w:ind w:left="1080" w:hanging="360"/>
      </w:pPr>
      <w:rPr>
        <w:rFonts w:asciiTheme="minorHAnsi" w:hAnsiTheme="minorHAnsi" w:cstheme="minorHAnsi" w:hint="default"/>
        <w:sz w:val="22"/>
      </w:rPr>
    </w:lvl>
    <w:lvl w:ilvl="1" w:tplc="836AE9EC">
      <w:start w:val="1"/>
      <w:numFmt w:val="lowerRoman"/>
      <w:lvlText w:val="%2."/>
      <w:lvlJc w:val="left"/>
      <w:pPr>
        <w:tabs>
          <w:tab w:val="num" w:pos="1800"/>
        </w:tabs>
        <w:ind w:left="1800" w:hanging="360"/>
      </w:pPr>
      <w:rPr>
        <w:rFonts w:ascii="Arial" w:hAnsi="Arial" w:hint="default"/>
        <w:sz w:val="24"/>
      </w:rPr>
    </w:lvl>
    <w:lvl w:ilvl="2" w:tplc="B7B4F1D2">
      <w:start w:val="1"/>
      <w:numFmt w:val="bullet"/>
      <w:lvlText w:val=""/>
      <w:lvlJc w:val="left"/>
      <w:pPr>
        <w:tabs>
          <w:tab w:val="num" w:pos="2520"/>
        </w:tabs>
        <w:ind w:left="2520" w:hanging="360"/>
      </w:pPr>
      <w:rPr>
        <w:rFonts w:ascii="Wingdings" w:hAnsi="Wingdings" w:hint="default"/>
      </w:rPr>
    </w:lvl>
    <w:lvl w:ilvl="3" w:tplc="9722600E">
      <w:start w:val="1"/>
      <w:numFmt w:val="bullet"/>
      <w:lvlText w:val=""/>
      <w:lvlJc w:val="left"/>
      <w:pPr>
        <w:tabs>
          <w:tab w:val="num" w:pos="3240"/>
        </w:tabs>
        <w:ind w:left="3240" w:hanging="360"/>
      </w:pPr>
      <w:rPr>
        <w:rFonts w:ascii="Symbol" w:hAnsi="Symbol" w:hint="default"/>
      </w:rPr>
    </w:lvl>
    <w:lvl w:ilvl="4" w:tplc="8730A48C">
      <w:start w:val="1"/>
      <w:numFmt w:val="bullet"/>
      <w:lvlText w:val="o"/>
      <w:lvlJc w:val="left"/>
      <w:pPr>
        <w:tabs>
          <w:tab w:val="num" w:pos="3960"/>
        </w:tabs>
        <w:ind w:left="3960" w:hanging="360"/>
      </w:pPr>
      <w:rPr>
        <w:rFonts w:ascii="Courier New" w:hAnsi="Courier New" w:cs="Courier New" w:hint="default"/>
      </w:rPr>
    </w:lvl>
    <w:lvl w:ilvl="5" w:tplc="3828C072">
      <w:start w:val="1"/>
      <w:numFmt w:val="bullet"/>
      <w:lvlText w:val=""/>
      <w:lvlJc w:val="left"/>
      <w:pPr>
        <w:tabs>
          <w:tab w:val="num" w:pos="4680"/>
        </w:tabs>
        <w:ind w:left="4680" w:hanging="360"/>
      </w:pPr>
      <w:rPr>
        <w:rFonts w:ascii="Wingdings" w:hAnsi="Wingdings" w:hint="default"/>
      </w:rPr>
    </w:lvl>
    <w:lvl w:ilvl="6" w:tplc="59DEF9E2">
      <w:start w:val="1"/>
      <w:numFmt w:val="bullet"/>
      <w:lvlText w:val=""/>
      <w:lvlJc w:val="left"/>
      <w:pPr>
        <w:tabs>
          <w:tab w:val="num" w:pos="5400"/>
        </w:tabs>
        <w:ind w:left="5400" w:hanging="360"/>
      </w:pPr>
      <w:rPr>
        <w:rFonts w:ascii="Symbol" w:hAnsi="Symbol" w:hint="default"/>
      </w:rPr>
    </w:lvl>
    <w:lvl w:ilvl="7" w:tplc="11FC4C7A">
      <w:start w:val="1"/>
      <w:numFmt w:val="bullet"/>
      <w:lvlText w:val="o"/>
      <w:lvlJc w:val="left"/>
      <w:pPr>
        <w:tabs>
          <w:tab w:val="num" w:pos="6120"/>
        </w:tabs>
        <w:ind w:left="6120" w:hanging="360"/>
      </w:pPr>
      <w:rPr>
        <w:rFonts w:ascii="Courier New" w:hAnsi="Courier New" w:cs="Courier New" w:hint="default"/>
      </w:rPr>
    </w:lvl>
    <w:lvl w:ilvl="8" w:tplc="604CB4E6">
      <w:start w:val="1"/>
      <w:numFmt w:val="bullet"/>
      <w:lvlText w:val=""/>
      <w:lvlJc w:val="left"/>
      <w:pPr>
        <w:tabs>
          <w:tab w:val="num" w:pos="6840"/>
        </w:tabs>
        <w:ind w:left="6840" w:hanging="360"/>
      </w:pPr>
      <w:rPr>
        <w:rFonts w:ascii="Wingdings" w:hAnsi="Wingdings" w:hint="default"/>
      </w:rPr>
    </w:lvl>
  </w:abstractNum>
  <w:abstractNum w:abstractNumId="190" w15:restartNumberingAfterBreak="0">
    <w:nsid w:val="4A0D2305"/>
    <w:multiLevelType w:val="hybridMultilevel"/>
    <w:tmpl w:val="3000D7C6"/>
    <w:numStyleLink w:val="Style1"/>
  </w:abstractNum>
  <w:abstractNum w:abstractNumId="191" w15:restartNumberingAfterBreak="0">
    <w:nsid w:val="4A7E052C"/>
    <w:multiLevelType w:val="hybridMultilevel"/>
    <w:tmpl w:val="3000D7C6"/>
    <w:numStyleLink w:val="Style1"/>
  </w:abstractNum>
  <w:abstractNum w:abstractNumId="192" w15:restartNumberingAfterBreak="0">
    <w:nsid w:val="4B2B6838"/>
    <w:multiLevelType w:val="multilevel"/>
    <w:tmpl w:val="3000D7C6"/>
    <w:numStyleLink w:val="Style1"/>
  </w:abstractNum>
  <w:abstractNum w:abstractNumId="193" w15:restartNumberingAfterBreak="0">
    <w:nsid w:val="4B6E0027"/>
    <w:multiLevelType w:val="hybridMultilevel"/>
    <w:tmpl w:val="3000D7C6"/>
    <w:numStyleLink w:val="Style1"/>
  </w:abstractNum>
  <w:abstractNum w:abstractNumId="194" w15:restartNumberingAfterBreak="0">
    <w:nsid w:val="4B86117A"/>
    <w:multiLevelType w:val="hybridMultilevel"/>
    <w:tmpl w:val="BE40567A"/>
    <w:lvl w:ilvl="0" w:tplc="F0E2D46E">
      <w:start w:val="1"/>
      <w:numFmt w:val="lowerLetter"/>
      <w:lvlText w:val="%1."/>
      <w:lvlJc w:val="left"/>
      <w:pPr>
        <w:tabs>
          <w:tab w:val="num" w:pos="1080"/>
        </w:tabs>
        <w:ind w:left="1080" w:hanging="360"/>
      </w:pPr>
      <w:rPr>
        <w:rFonts w:asciiTheme="minorHAnsi" w:hAnsiTheme="minorHAnsi" w:cstheme="minorHAnsi" w:hint="default"/>
        <w:sz w:val="22"/>
      </w:rPr>
    </w:lvl>
    <w:lvl w:ilvl="1" w:tplc="0DA8338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D1986504">
      <w:start w:val="1"/>
      <w:numFmt w:val="bullet"/>
      <w:lvlText w:val=""/>
      <w:lvlJc w:val="left"/>
      <w:pPr>
        <w:tabs>
          <w:tab w:val="num" w:pos="2520"/>
        </w:tabs>
        <w:ind w:left="2520" w:hanging="360"/>
      </w:pPr>
      <w:rPr>
        <w:rFonts w:ascii="Wingdings" w:hAnsi="Wingdings" w:hint="default"/>
      </w:rPr>
    </w:lvl>
    <w:lvl w:ilvl="3" w:tplc="C436F1AC">
      <w:start w:val="1"/>
      <w:numFmt w:val="bullet"/>
      <w:lvlText w:val=""/>
      <w:lvlJc w:val="left"/>
      <w:pPr>
        <w:tabs>
          <w:tab w:val="num" w:pos="3240"/>
        </w:tabs>
        <w:ind w:left="3240" w:hanging="360"/>
      </w:pPr>
      <w:rPr>
        <w:rFonts w:ascii="Symbol" w:hAnsi="Symbol" w:hint="default"/>
      </w:rPr>
    </w:lvl>
    <w:lvl w:ilvl="4" w:tplc="E78CAABE">
      <w:start w:val="1"/>
      <w:numFmt w:val="bullet"/>
      <w:lvlText w:val="o"/>
      <w:lvlJc w:val="left"/>
      <w:pPr>
        <w:tabs>
          <w:tab w:val="num" w:pos="3960"/>
        </w:tabs>
        <w:ind w:left="3960" w:hanging="360"/>
      </w:pPr>
      <w:rPr>
        <w:rFonts w:ascii="Courier New" w:hAnsi="Courier New" w:cs="Courier New" w:hint="default"/>
      </w:rPr>
    </w:lvl>
    <w:lvl w:ilvl="5" w:tplc="B2C00D24">
      <w:start w:val="1"/>
      <w:numFmt w:val="bullet"/>
      <w:lvlText w:val=""/>
      <w:lvlJc w:val="left"/>
      <w:pPr>
        <w:tabs>
          <w:tab w:val="num" w:pos="4680"/>
        </w:tabs>
        <w:ind w:left="4680" w:hanging="360"/>
      </w:pPr>
      <w:rPr>
        <w:rFonts w:ascii="Wingdings" w:hAnsi="Wingdings" w:hint="default"/>
      </w:rPr>
    </w:lvl>
    <w:lvl w:ilvl="6" w:tplc="9B6AC798">
      <w:start w:val="1"/>
      <w:numFmt w:val="bullet"/>
      <w:lvlText w:val=""/>
      <w:lvlJc w:val="left"/>
      <w:pPr>
        <w:tabs>
          <w:tab w:val="num" w:pos="5400"/>
        </w:tabs>
        <w:ind w:left="5400" w:hanging="360"/>
      </w:pPr>
      <w:rPr>
        <w:rFonts w:ascii="Symbol" w:hAnsi="Symbol" w:hint="default"/>
      </w:rPr>
    </w:lvl>
    <w:lvl w:ilvl="7" w:tplc="C164D0C0">
      <w:start w:val="1"/>
      <w:numFmt w:val="bullet"/>
      <w:lvlText w:val="o"/>
      <w:lvlJc w:val="left"/>
      <w:pPr>
        <w:tabs>
          <w:tab w:val="num" w:pos="6120"/>
        </w:tabs>
        <w:ind w:left="6120" w:hanging="360"/>
      </w:pPr>
      <w:rPr>
        <w:rFonts w:ascii="Courier New" w:hAnsi="Courier New" w:cs="Courier New" w:hint="default"/>
      </w:rPr>
    </w:lvl>
    <w:lvl w:ilvl="8" w:tplc="FB68871A">
      <w:start w:val="1"/>
      <w:numFmt w:val="bullet"/>
      <w:lvlText w:val=""/>
      <w:lvlJc w:val="left"/>
      <w:pPr>
        <w:tabs>
          <w:tab w:val="num" w:pos="6840"/>
        </w:tabs>
        <w:ind w:left="6840" w:hanging="360"/>
      </w:pPr>
      <w:rPr>
        <w:rFonts w:ascii="Wingdings" w:hAnsi="Wingdings" w:hint="default"/>
      </w:rPr>
    </w:lvl>
  </w:abstractNum>
  <w:abstractNum w:abstractNumId="195" w15:restartNumberingAfterBreak="0">
    <w:nsid w:val="4BDA2DBC"/>
    <w:multiLevelType w:val="hybridMultilevel"/>
    <w:tmpl w:val="7D3021E6"/>
    <w:lvl w:ilvl="0" w:tplc="233AE64C">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1B00628">
      <w:start w:val="1"/>
      <w:numFmt w:val="bullet"/>
      <w:lvlText w:val=""/>
      <w:lvlJc w:val="left"/>
      <w:pPr>
        <w:tabs>
          <w:tab w:val="num" w:pos="2520"/>
        </w:tabs>
        <w:ind w:left="2520" w:hanging="360"/>
      </w:pPr>
      <w:rPr>
        <w:rFonts w:ascii="Wingdings" w:hAnsi="Wingdings" w:hint="default"/>
      </w:rPr>
    </w:lvl>
    <w:lvl w:ilvl="3" w:tplc="7F88EF34">
      <w:start w:val="1"/>
      <w:numFmt w:val="bullet"/>
      <w:lvlText w:val=""/>
      <w:lvlJc w:val="left"/>
      <w:pPr>
        <w:tabs>
          <w:tab w:val="num" w:pos="3240"/>
        </w:tabs>
        <w:ind w:left="3240" w:hanging="360"/>
      </w:pPr>
      <w:rPr>
        <w:rFonts w:ascii="Symbol" w:hAnsi="Symbol" w:hint="default"/>
      </w:rPr>
    </w:lvl>
    <w:lvl w:ilvl="4" w:tplc="3B3AA61A">
      <w:start w:val="1"/>
      <w:numFmt w:val="bullet"/>
      <w:lvlText w:val="o"/>
      <w:lvlJc w:val="left"/>
      <w:pPr>
        <w:tabs>
          <w:tab w:val="num" w:pos="3960"/>
        </w:tabs>
        <w:ind w:left="3960" w:hanging="360"/>
      </w:pPr>
      <w:rPr>
        <w:rFonts w:ascii="Courier New" w:hAnsi="Courier New" w:cs="Courier New" w:hint="default"/>
      </w:rPr>
    </w:lvl>
    <w:lvl w:ilvl="5" w:tplc="CA6E62B8">
      <w:start w:val="1"/>
      <w:numFmt w:val="bullet"/>
      <w:lvlText w:val=""/>
      <w:lvlJc w:val="left"/>
      <w:pPr>
        <w:tabs>
          <w:tab w:val="num" w:pos="4680"/>
        </w:tabs>
        <w:ind w:left="4680" w:hanging="360"/>
      </w:pPr>
      <w:rPr>
        <w:rFonts w:ascii="Wingdings" w:hAnsi="Wingdings" w:hint="default"/>
      </w:rPr>
    </w:lvl>
    <w:lvl w:ilvl="6" w:tplc="94D8B248">
      <w:start w:val="1"/>
      <w:numFmt w:val="bullet"/>
      <w:lvlText w:val=""/>
      <w:lvlJc w:val="left"/>
      <w:pPr>
        <w:tabs>
          <w:tab w:val="num" w:pos="5400"/>
        </w:tabs>
        <w:ind w:left="5400" w:hanging="360"/>
      </w:pPr>
      <w:rPr>
        <w:rFonts w:ascii="Symbol" w:hAnsi="Symbol" w:hint="default"/>
      </w:rPr>
    </w:lvl>
    <w:lvl w:ilvl="7" w:tplc="0D0A97E2">
      <w:start w:val="1"/>
      <w:numFmt w:val="bullet"/>
      <w:lvlText w:val="o"/>
      <w:lvlJc w:val="left"/>
      <w:pPr>
        <w:tabs>
          <w:tab w:val="num" w:pos="6120"/>
        </w:tabs>
        <w:ind w:left="6120" w:hanging="360"/>
      </w:pPr>
      <w:rPr>
        <w:rFonts w:ascii="Courier New" w:hAnsi="Courier New" w:cs="Courier New" w:hint="default"/>
      </w:rPr>
    </w:lvl>
    <w:lvl w:ilvl="8" w:tplc="683641B4">
      <w:start w:val="1"/>
      <w:numFmt w:val="bullet"/>
      <w:lvlText w:val=""/>
      <w:lvlJc w:val="left"/>
      <w:pPr>
        <w:tabs>
          <w:tab w:val="num" w:pos="6840"/>
        </w:tabs>
        <w:ind w:left="6840" w:hanging="360"/>
      </w:pPr>
      <w:rPr>
        <w:rFonts w:ascii="Wingdings" w:hAnsi="Wingdings" w:hint="default"/>
      </w:rPr>
    </w:lvl>
  </w:abstractNum>
  <w:abstractNum w:abstractNumId="196" w15:restartNumberingAfterBreak="0">
    <w:nsid w:val="4BFD7EA1"/>
    <w:multiLevelType w:val="hybridMultilevel"/>
    <w:tmpl w:val="3000D7C6"/>
    <w:lvl w:ilvl="0" w:tplc="2EBE79F6">
      <w:start w:val="1"/>
      <w:numFmt w:val="lowerLetter"/>
      <w:lvlText w:val="%1."/>
      <w:lvlJc w:val="left"/>
      <w:pPr>
        <w:tabs>
          <w:tab w:val="num" w:pos="1260"/>
        </w:tabs>
        <w:ind w:left="1260" w:hanging="360"/>
      </w:pPr>
      <w:rPr>
        <w:rFonts w:ascii="Calibri" w:eastAsia="Times New Roman" w:hAnsi="Calibri" w:cs="Arial"/>
        <w:sz w:val="22"/>
      </w:rPr>
    </w:lvl>
    <w:lvl w:ilvl="1" w:tplc="735E67E8">
      <w:start w:val="1"/>
      <w:numFmt w:val="lowerRoman"/>
      <w:lvlText w:val="%2."/>
      <w:lvlJc w:val="left"/>
      <w:pPr>
        <w:tabs>
          <w:tab w:val="num" w:pos="1800"/>
        </w:tabs>
        <w:ind w:left="1800" w:hanging="360"/>
      </w:pPr>
      <w:rPr>
        <w:rFonts w:ascii="Arial" w:hAnsi="Arial"/>
        <w:sz w:val="24"/>
      </w:rPr>
    </w:lvl>
    <w:lvl w:ilvl="2" w:tplc="BEB6FC6C">
      <w:start w:val="1"/>
      <w:numFmt w:val="bullet"/>
      <w:lvlText w:val=""/>
      <w:lvlJc w:val="left"/>
      <w:pPr>
        <w:tabs>
          <w:tab w:val="num" w:pos="2520"/>
        </w:tabs>
        <w:ind w:left="2520" w:hanging="360"/>
      </w:pPr>
      <w:rPr>
        <w:rFonts w:ascii="Wingdings" w:hAnsi="Wingdings" w:hint="default"/>
      </w:rPr>
    </w:lvl>
    <w:lvl w:ilvl="3" w:tplc="7DFA66E0">
      <w:start w:val="1"/>
      <w:numFmt w:val="bullet"/>
      <w:lvlText w:val=""/>
      <w:lvlJc w:val="left"/>
      <w:pPr>
        <w:tabs>
          <w:tab w:val="num" w:pos="3240"/>
        </w:tabs>
        <w:ind w:left="3240" w:hanging="360"/>
      </w:pPr>
      <w:rPr>
        <w:rFonts w:ascii="Symbol" w:hAnsi="Symbol" w:hint="default"/>
      </w:rPr>
    </w:lvl>
    <w:lvl w:ilvl="4" w:tplc="2F902FB6">
      <w:start w:val="1"/>
      <w:numFmt w:val="bullet"/>
      <w:lvlText w:val="o"/>
      <w:lvlJc w:val="left"/>
      <w:pPr>
        <w:tabs>
          <w:tab w:val="num" w:pos="3960"/>
        </w:tabs>
        <w:ind w:left="3960" w:hanging="360"/>
      </w:pPr>
      <w:rPr>
        <w:rFonts w:ascii="Courier New" w:hAnsi="Courier New" w:cs="Courier New" w:hint="default"/>
      </w:rPr>
    </w:lvl>
    <w:lvl w:ilvl="5" w:tplc="EA16CBBE">
      <w:start w:val="1"/>
      <w:numFmt w:val="bullet"/>
      <w:lvlText w:val=""/>
      <w:lvlJc w:val="left"/>
      <w:pPr>
        <w:tabs>
          <w:tab w:val="num" w:pos="4680"/>
        </w:tabs>
        <w:ind w:left="4680" w:hanging="360"/>
      </w:pPr>
      <w:rPr>
        <w:rFonts w:ascii="Wingdings" w:hAnsi="Wingdings" w:hint="default"/>
      </w:rPr>
    </w:lvl>
    <w:lvl w:ilvl="6" w:tplc="E6E8FEC0">
      <w:start w:val="1"/>
      <w:numFmt w:val="bullet"/>
      <w:lvlText w:val=""/>
      <w:lvlJc w:val="left"/>
      <w:pPr>
        <w:tabs>
          <w:tab w:val="num" w:pos="5400"/>
        </w:tabs>
        <w:ind w:left="5400" w:hanging="360"/>
      </w:pPr>
      <w:rPr>
        <w:rFonts w:ascii="Symbol" w:hAnsi="Symbol" w:hint="default"/>
      </w:rPr>
    </w:lvl>
    <w:lvl w:ilvl="7" w:tplc="A68A6576">
      <w:start w:val="1"/>
      <w:numFmt w:val="bullet"/>
      <w:lvlText w:val="o"/>
      <w:lvlJc w:val="left"/>
      <w:pPr>
        <w:tabs>
          <w:tab w:val="num" w:pos="6120"/>
        </w:tabs>
        <w:ind w:left="6120" w:hanging="360"/>
      </w:pPr>
      <w:rPr>
        <w:rFonts w:ascii="Courier New" w:hAnsi="Courier New" w:cs="Courier New" w:hint="default"/>
      </w:rPr>
    </w:lvl>
    <w:lvl w:ilvl="8" w:tplc="D5E08E0A">
      <w:start w:val="1"/>
      <w:numFmt w:val="bullet"/>
      <w:lvlText w:val=""/>
      <w:lvlJc w:val="left"/>
      <w:pPr>
        <w:tabs>
          <w:tab w:val="num" w:pos="6840"/>
        </w:tabs>
        <w:ind w:left="6840" w:hanging="360"/>
      </w:pPr>
      <w:rPr>
        <w:rFonts w:ascii="Wingdings" w:hAnsi="Wingdings" w:hint="default"/>
      </w:rPr>
    </w:lvl>
  </w:abstractNum>
  <w:abstractNum w:abstractNumId="197" w15:restartNumberingAfterBreak="0">
    <w:nsid w:val="4C1742A2"/>
    <w:multiLevelType w:val="hybridMultilevel"/>
    <w:tmpl w:val="2E0CCCE8"/>
    <w:lvl w:ilvl="0" w:tplc="5506257A">
      <w:start w:val="1"/>
      <w:numFmt w:val="lowerLetter"/>
      <w:lvlText w:val="%1."/>
      <w:lvlJc w:val="left"/>
      <w:pPr>
        <w:tabs>
          <w:tab w:val="num" w:pos="1080"/>
        </w:tabs>
        <w:ind w:left="1080" w:hanging="360"/>
      </w:pPr>
      <w:rPr>
        <w:rFonts w:asciiTheme="minorHAnsi" w:hAnsiTheme="minorHAnsi" w:cstheme="minorHAnsi" w:hint="default"/>
        <w:sz w:val="22"/>
      </w:rPr>
    </w:lvl>
    <w:lvl w:ilvl="1" w:tplc="5E5C69F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B41C3D5C">
      <w:start w:val="1"/>
      <w:numFmt w:val="bullet"/>
      <w:lvlText w:val=""/>
      <w:lvlJc w:val="left"/>
      <w:pPr>
        <w:tabs>
          <w:tab w:val="num" w:pos="2520"/>
        </w:tabs>
        <w:ind w:left="2520" w:hanging="360"/>
      </w:pPr>
      <w:rPr>
        <w:rFonts w:ascii="Wingdings" w:hAnsi="Wingdings" w:hint="default"/>
      </w:rPr>
    </w:lvl>
    <w:lvl w:ilvl="3" w:tplc="6D189AB0">
      <w:start w:val="1"/>
      <w:numFmt w:val="bullet"/>
      <w:lvlText w:val=""/>
      <w:lvlJc w:val="left"/>
      <w:pPr>
        <w:tabs>
          <w:tab w:val="num" w:pos="3240"/>
        </w:tabs>
        <w:ind w:left="3240" w:hanging="360"/>
      </w:pPr>
      <w:rPr>
        <w:rFonts w:ascii="Symbol" w:hAnsi="Symbol" w:hint="default"/>
      </w:rPr>
    </w:lvl>
    <w:lvl w:ilvl="4" w:tplc="CDAA8626">
      <w:start w:val="1"/>
      <w:numFmt w:val="bullet"/>
      <w:lvlText w:val="o"/>
      <w:lvlJc w:val="left"/>
      <w:pPr>
        <w:tabs>
          <w:tab w:val="num" w:pos="3960"/>
        </w:tabs>
        <w:ind w:left="3960" w:hanging="360"/>
      </w:pPr>
      <w:rPr>
        <w:rFonts w:ascii="Courier New" w:hAnsi="Courier New" w:cs="Courier New" w:hint="default"/>
      </w:rPr>
    </w:lvl>
    <w:lvl w:ilvl="5" w:tplc="CB24B4B6">
      <w:start w:val="1"/>
      <w:numFmt w:val="bullet"/>
      <w:lvlText w:val=""/>
      <w:lvlJc w:val="left"/>
      <w:pPr>
        <w:tabs>
          <w:tab w:val="num" w:pos="4680"/>
        </w:tabs>
        <w:ind w:left="4680" w:hanging="360"/>
      </w:pPr>
      <w:rPr>
        <w:rFonts w:ascii="Wingdings" w:hAnsi="Wingdings" w:hint="default"/>
      </w:rPr>
    </w:lvl>
    <w:lvl w:ilvl="6" w:tplc="5E5A0446">
      <w:start w:val="1"/>
      <w:numFmt w:val="bullet"/>
      <w:lvlText w:val=""/>
      <w:lvlJc w:val="left"/>
      <w:pPr>
        <w:tabs>
          <w:tab w:val="num" w:pos="5400"/>
        </w:tabs>
        <w:ind w:left="5400" w:hanging="360"/>
      </w:pPr>
      <w:rPr>
        <w:rFonts w:ascii="Symbol" w:hAnsi="Symbol" w:hint="default"/>
      </w:rPr>
    </w:lvl>
    <w:lvl w:ilvl="7" w:tplc="36245F2C">
      <w:start w:val="1"/>
      <w:numFmt w:val="bullet"/>
      <w:lvlText w:val="o"/>
      <w:lvlJc w:val="left"/>
      <w:pPr>
        <w:tabs>
          <w:tab w:val="num" w:pos="6120"/>
        </w:tabs>
        <w:ind w:left="6120" w:hanging="360"/>
      </w:pPr>
      <w:rPr>
        <w:rFonts w:ascii="Courier New" w:hAnsi="Courier New" w:cs="Courier New" w:hint="default"/>
      </w:rPr>
    </w:lvl>
    <w:lvl w:ilvl="8" w:tplc="82B611FA">
      <w:start w:val="1"/>
      <w:numFmt w:val="bullet"/>
      <w:lvlText w:val=""/>
      <w:lvlJc w:val="left"/>
      <w:pPr>
        <w:tabs>
          <w:tab w:val="num" w:pos="6840"/>
        </w:tabs>
        <w:ind w:left="6840" w:hanging="360"/>
      </w:pPr>
      <w:rPr>
        <w:rFonts w:ascii="Wingdings" w:hAnsi="Wingdings" w:hint="default"/>
      </w:rPr>
    </w:lvl>
  </w:abstractNum>
  <w:abstractNum w:abstractNumId="198" w15:restartNumberingAfterBreak="0">
    <w:nsid w:val="4C370FB0"/>
    <w:multiLevelType w:val="hybridMultilevel"/>
    <w:tmpl w:val="B518029E"/>
    <w:lvl w:ilvl="0" w:tplc="162E2890">
      <w:start w:val="1"/>
      <w:numFmt w:val="lowerLetter"/>
      <w:lvlText w:val="%1."/>
      <w:lvlJc w:val="left"/>
      <w:pPr>
        <w:tabs>
          <w:tab w:val="num" w:pos="1080"/>
        </w:tabs>
        <w:ind w:left="1080" w:hanging="360"/>
      </w:pPr>
      <w:rPr>
        <w:rFonts w:asciiTheme="minorHAnsi" w:hAnsiTheme="minorHAnsi" w:cstheme="minorHAnsi" w:hint="default"/>
        <w:sz w:val="22"/>
      </w:rPr>
    </w:lvl>
    <w:lvl w:ilvl="1" w:tplc="FAA2CB96">
      <w:start w:val="1"/>
      <w:numFmt w:val="lowerRoman"/>
      <w:lvlText w:val="%2."/>
      <w:lvlJc w:val="left"/>
      <w:pPr>
        <w:tabs>
          <w:tab w:val="num" w:pos="1800"/>
        </w:tabs>
        <w:ind w:left="1440" w:hanging="360"/>
      </w:pPr>
      <w:rPr>
        <w:rFonts w:asciiTheme="minorHAnsi" w:hAnsiTheme="minorHAnsi" w:cstheme="minorHAnsi" w:hint="default"/>
        <w:sz w:val="22"/>
        <w:szCs w:val="22"/>
      </w:rPr>
    </w:lvl>
    <w:lvl w:ilvl="2" w:tplc="B13833AC">
      <w:start w:val="1"/>
      <w:numFmt w:val="bullet"/>
      <w:lvlText w:val=""/>
      <w:lvlJc w:val="left"/>
      <w:pPr>
        <w:tabs>
          <w:tab w:val="num" w:pos="2520"/>
        </w:tabs>
        <w:ind w:left="2520" w:hanging="360"/>
      </w:pPr>
      <w:rPr>
        <w:rFonts w:ascii="Wingdings" w:hAnsi="Wingdings" w:hint="default"/>
      </w:rPr>
    </w:lvl>
    <w:lvl w:ilvl="3" w:tplc="DB7A582C">
      <w:start w:val="1"/>
      <w:numFmt w:val="bullet"/>
      <w:lvlText w:val=""/>
      <w:lvlJc w:val="left"/>
      <w:pPr>
        <w:tabs>
          <w:tab w:val="num" w:pos="3240"/>
        </w:tabs>
        <w:ind w:left="3240" w:hanging="360"/>
      </w:pPr>
      <w:rPr>
        <w:rFonts w:ascii="Symbol" w:hAnsi="Symbol" w:hint="default"/>
      </w:rPr>
    </w:lvl>
    <w:lvl w:ilvl="4" w:tplc="EB36FF92">
      <w:start w:val="1"/>
      <w:numFmt w:val="bullet"/>
      <w:lvlText w:val="o"/>
      <w:lvlJc w:val="left"/>
      <w:pPr>
        <w:tabs>
          <w:tab w:val="num" w:pos="3960"/>
        </w:tabs>
        <w:ind w:left="3960" w:hanging="360"/>
      </w:pPr>
      <w:rPr>
        <w:rFonts w:ascii="Courier New" w:hAnsi="Courier New" w:cs="Courier New" w:hint="default"/>
      </w:rPr>
    </w:lvl>
    <w:lvl w:ilvl="5" w:tplc="1F5A0B60">
      <w:start w:val="1"/>
      <w:numFmt w:val="bullet"/>
      <w:lvlText w:val=""/>
      <w:lvlJc w:val="left"/>
      <w:pPr>
        <w:tabs>
          <w:tab w:val="num" w:pos="4680"/>
        </w:tabs>
        <w:ind w:left="4680" w:hanging="360"/>
      </w:pPr>
      <w:rPr>
        <w:rFonts w:ascii="Wingdings" w:hAnsi="Wingdings" w:hint="default"/>
      </w:rPr>
    </w:lvl>
    <w:lvl w:ilvl="6" w:tplc="D9D2F148">
      <w:start w:val="1"/>
      <w:numFmt w:val="bullet"/>
      <w:lvlText w:val=""/>
      <w:lvlJc w:val="left"/>
      <w:pPr>
        <w:tabs>
          <w:tab w:val="num" w:pos="5400"/>
        </w:tabs>
        <w:ind w:left="5400" w:hanging="360"/>
      </w:pPr>
      <w:rPr>
        <w:rFonts w:ascii="Symbol" w:hAnsi="Symbol" w:hint="default"/>
      </w:rPr>
    </w:lvl>
    <w:lvl w:ilvl="7" w:tplc="06425E68">
      <w:start w:val="1"/>
      <w:numFmt w:val="bullet"/>
      <w:lvlText w:val="o"/>
      <w:lvlJc w:val="left"/>
      <w:pPr>
        <w:tabs>
          <w:tab w:val="num" w:pos="6120"/>
        </w:tabs>
        <w:ind w:left="6120" w:hanging="360"/>
      </w:pPr>
      <w:rPr>
        <w:rFonts w:ascii="Courier New" w:hAnsi="Courier New" w:cs="Courier New" w:hint="default"/>
      </w:rPr>
    </w:lvl>
    <w:lvl w:ilvl="8" w:tplc="23642AFC">
      <w:start w:val="1"/>
      <w:numFmt w:val="bullet"/>
      <w:lvlText w:val=""/>
      <w:lvlJc w:val="left"/>
      <w:pPr>
        <w:tabs>
          <w:tab w:val="num" w:pos="6840"/>
        </w:tabs>
        <w:ind w:left="6840" w:hanging="360"/>
      </w:pPr>
      <w:rPr>
        <w:rFonts w:ascii="Wingdings" w:hAnsi="Wingdings" w:hint="default"/>
      </w:rPr>
    </w:lvl>
  </w:abstractNum>
  <w:abstractNum w:abstractNumId="199" w15:restartNumberingAfterBreak="0">
    <w:nsid w:val="4D5A33C6"/>
    <w:multiLevelType w:val="hybridMultilevel"/>
    <w:tmpl w:val="3000D7C6"/>
    <w:numStyleLink w:val="Style1"/>
  </w:abstractNum>
  <w:abstractNum w:abstractNumId="200" w15:restartNumberingAfterBreak="0">
    <w:nsid w:val="4E490C1F"/>
    <w:multiLevelType w:val="hybridMultilevel"/>
    <w:tmpl w:val="7A44FAF8"/>
    <w:lvl w:ilvl="0" w:tplc="96FCA8D6">
      <w:start w:val="1"/>
      <w:numFmt w:val="lowerLetter"/>
      <w:lvlText w:val="%1."/>
      <w:lvlJc w:val="left"/>
      <w:pPr>
        <w:tabs>
          <w:tab w:val="num" w:pos="1440"/>
        </w:tabs>
        <w:ind w:left="1440" w:hanging="360"/>
      </w:pPr>
      <w:rPr>
        <w:rFonts w:ascii="Calibri" w:hAnsi="Calibri" w:cs="Calibri" w:hint="default"/>
        <w:sz w:val="22"/>
      </w:rPr>
    </w:lvl>
    <w:lvl w:ilvl="1" w:tplc="AAD2B5BE">
      <w:start w:val="1"/>
      <w:numFmt w:val="lowerRoman"/>
      <w:lvlText w:val="%2."/>
      <w:lvlJc w:val="left"/>
      <w:pPr>
        <w:tabs>
          <w:tab w:val="num" w:pos="2160"/>
        </w:tabs>
        <w:ind w:left="2160" w:hanging="360"/>
      </w:pPr>
      <w:rPr>
        <w:rFonts w:ascii="Arial" w:hAnsi="Arial"/>
        <w:sz w:val="24"/>
      </w:rPr>
    </w:lvl>
    <w:lvl w:ilvl="2" w:tplc="D9D435BA">
      <w:start w:val="1"/>
      <w:numFmt w:val="bullet"/>
      <w:lvlText w:val=""/>
      <w:lvlJc w:val="left"/>
      <w:pPr>
        <w:tabs>
          <w:tab w:val="num" w:pos="2880"/>
        </w:tabs>
        <w:ind w:left="2880" w:hanging="360"/>
      </w:pPr>
      <w:rPr>
        <w:rFonts w:ascii="Wingdings" w:hAnsi="Wingdings" w:hint="default"/>
      </w:rPr>
    </w:lvl>
    <w:lvl w:ilvl="3" w:tplc="A2449688">
      <w:start w:val="1"/>
      <w:numFmt w:val="bullet"/>
      <w:lvlText w:val=""/>
      <w:lvlJc w:val="left"/>
      <w:pPr>
        <w:tabs>
          <w:tab w:val="num" w:pos="3600"/>
        </w:tabs>
        <w:ind w:left="3600" w:hanging="360"/>
      </w:pPr>
      <w:rPr>
        <w:rFonts w:ascii="Symbol" w:hAnsi="Symbol" w:hint="default"/>
      </w:rPr>
    </w:lvl>
    <w:lvl w:ilvl="4" w:tplc="5EAA3568">
      <w:start w:val="1"/>
      <w:numFmt w:val="bullet"/>
      <w:lvlText w:val="o"/>
      <w:lvlJc w:val="left"/>
      <w:pPr>
        <w:tabs>
          <w:tab w:val="num" w:pos="4320"/>
        </w:tabs>
        <w:ind w:left="4320" w:hanging="360"/>
      </w:pPr>
      <w:rPr>
        <w:rFonts w:ascii="Courier New" w:hAnsi="Courier New" w:cs="Courier New" w:hint="default"/>
      </w:rPr>
    </w:lvl>
    <w:lvl w:ilvl="5" w:tplc="5916F202">
      <w:start w:val="1"/>
      <w:numFmt w:val="bullet"/>
      <w:lvlText w:val=""/>
      <w:lvlJc w:val="left"/>
      <w:pPr>
        <w:tabs>
          <w:tab w:val="num" w:pos="5040"/>
        </w:tabs>
        <w:ind w:left="5040" w:hanging="360"/>
      </w:pPr>
      <w:rPr>
        <w:rFonts w:ascii="Wingdings" w:hAnsi="Wingdings" w:hint="default"/>
      </w:rPr>
    </w:lvl>
    <w:lvl w:ilvl="6" w:tplc="C4F816B4">
      <w:start w:val="1"/>
      <w:numFmt w:val="bullet"/>
      <w:lvlText w:val=""/>
      <w:lvlJc w:val="left"/>
      <w:pPr>
        <w:tabs>
          <w:tab w:val="num" w:pos="5760"/>
        </w:tabs>
        <w:ind w:left="5760" w:hanging="360"/>
      </w:pPr>
      <w:rPr>
        <w:rFonts w:ascii="Symbol" w:hAnsi="Symbol" w:hint="default"/>
      </w:rPr>
    </w:lvl>
    <w:lvl w:ilvl="7" w:tplc="4086E586">
      <w:start w:val="1"/>
      <w:numFmt w:val="bullet"/>
      <w:lvlText w:val="o"/>
      <w:lvlJc w:val="left"/>
      <w:pPr>
        <w:tabs>
          <w:tab w:val="num" w:pos="6480"/>
        </w:tabs>
        <w:ind w:left="6480" w:hanging="360"/>
      </w:pPr>
      <w:rPr>
        <w:rFonts w:ascii="Courier New" w:hAnsi="Courier New" w:cs="Courier New" w:hint="default"/>
      </w:rPr>
    </w:lvl>
    <w:lvl w:ilvl="8" w:tplc="E8DCD3E0">
      <w:start w:val="1"/>
      <w:numFmt w:val="bullet"/>
      <w:lvlText w:val=""/>
      <w:lvlJc w:val="left"/>
      <w:pPr>
        <w:tabs>
          <w:tab w:val="num" w:pos="7200"/>
        </w:tabs>
        <w:ind w:left="7200" w:hanging="360"/>
      </w:pPr>
      <w:rPr>
        <w:rFonts w:ascii="Wingdings" w:hAnsi="Wingdings" w:hint="default"/>
      </w:rPr>
    </w:lvl>
  </w:abstractNum>
  <w:abstractNum w:abstractNumId="201" w15:restartNumberingAfterBreak="0">
    <w:nsid w:val="4EB8301F"/>
    <w:multiLevelType w:val="hybridMultilevel"/>
    <w:tmpl w:val="00EE18BA"/>
    <w:lvl w:ilvl="0" w:tplc="FA0C651A">
      <w:start w:val="1"/>
      <w:numFmt w:val="lowerLetter"/>
      <w:lvlText w:val="%1."/>
      <w:lvlJc w:val="left"/>
      <w:pPr>
        <w:tabs>
          <w:tab w:val="num" w:pos="1080"/>
        </w:tabs>
        <w:ind w:left="108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202" w15:restartNumberingAfterBreak="0">
    <w:nsid w:val="4F1764E3"/>
    <w:multiLevelType w:val="hybridMultilevel"/>
    <w:tmpl w:val="3000D7C6"/>
    <w:numStyleLink w:val="Style1"/>
  </w:abstractNum>
  <w:abstractNum w:abstractNumId="203" w15:restartNumberingAfterBreak="0">
    <w:nsid w:val="4F301E9F"/>
    <w:multiLevelType w:val="hybridMultilevel"/>
    <w:tmpl w:val="91BE90C4"/>
    <w:lvl w:ilvl="0" w:tplc="89DE7AE4">
      <w:start w:val="1"/>
      <w:numFmt w:val="lowerLetter"/>
      <w:lvlText w:val="%1."/>
      <w:lvlJc w:val="left"/>
      <w:pPr>
        <w:tabs>
          <w:tab w:val="num" w:pos="1080"/>
        </w:tabs>
        <w:ind w:left="1080" w:hanging="360"/>
      </w:pPr>
      <w:rPr>
        <w:rFonts w:hint="default"/>
      </w:rPr>
    </w:lvl>
    <w:lvl w:ilvl="1" w:tplc="DAC2E874">
      <w:start w:val="1"/>
      <w:numFmt w:val="lowerRoman"/>
      <w:lvlText w:val="%2"/>
      <w:lvlJc w:val="left"/>
      <w:pPr>
        <w:tabs>
          <w:tab w:val="num" w:pos="1800"/>
        </w:tabs>
        <w:ind w:left="1800" w:hanging="360"/>
      </w:pPr>
      <w:rPr>
        <w:rFonts w:hint="default"/>
      </w:rPr>
    </w:lvl>
    <w:lvl w:ilvl="2" w:tplc="37DA0236">
      <w:start w:val="1"/>
      <w:numFmt w:val="bullet"/>
      <w:lvlText w:val=""/>
      <w:lvlJc w:val="left"/>
      <w:pPr>
        <w:tabs>
          <w:tab w:val="num" w:pos="2520"/>
        </w:tabs>
        <w:ind w:left="2520" w:hanging="360"/>
      </w:pPr>
      <w:rPr>
        <w:rFonts w:ascii="Wingdings" w:hAnsi="Wingdings" w:hint="default"/>
      </w:rPr>
    </w:lvl>
    <w:lvl w:ilvl="3" w:tplc="16F8727C">
      <w:start w:val="1"/>
      <w:numFmt w:val="bullet"/>
      <w:lvlText w:val=""/>
      <w:lvlJc w:val="left"/>
      <w:pPr>
        <w:tabs>
          <w:tab w:val="num" w:pos="3240"/>
        </w:tabs>
        <w:ind w:left="3240" w:hanging="360"/>
      </w:pPr>
      <w:rPr>
        <w:rFonts w:ascii="Symbol" w:hAnsi="Symbol" w:hint="default"/>
      </w:rPr>
    </w:lvl>
    <w:lvl w:ilvl="4" w:tplc="79505EFA">
      <w:start w:val="1"/>
      <w:numFmt w:val="bullet"/>
      <w:lvlText w:val="o"/>
      <w:lvlJc w:val="left"/>
      <w:pPr>
        <w:tabs>
          <w:tab w:val="num" w:pos="3960"/>
        </w:tabs>
        <w:ind w:left="3960" w:hanging="360"/>
      </w:pPr>
      <w:rPr>
        <w:rFonts w:ascii="Courier New" w:hAnsi="Courier New" w:cs="Courier New" w:hint="default"/>
      </w:rPr>
    </w:lvl>
    <w:lvl w:ilvl="5" w:tplc="2040A060">
      <w:start w:val="1"/>
      <w:numFmt w:val="bullet"/>
      <w:lvlText w:val=""/>
      <w:lvlJc w:val="left"/>
      <w:pPr>
        <w:tabs>
          <w:tab w:val="num" w:pos="4680"/>
        </w:tabs>
        <w:ind w:left="4680" w:hanging="360"/>
      </w:pPr>
      <w:rPr>
        <w:rFonts w:ascii="Wingdings" w:hAnsi="Wingdings" w:hint="default"/>
      </w:rPr>
    </w:lvl>
    <w:lvl w:ilvl="6" w:tplc="0A8E4078">
      <w:start w:val="1"/>
      <w:numFmt w:val="bullet"/>
      <w:lvlText w:val=""/>
      <w:lvlJc w:val="left"/>
      <w:pPr>
        <w:tabs>
          <w:tab w:val="num" w:pos="5400"/>
        </w:tabs>
        <w:ind w:left="5400" w:hanging="360"/>
      </w:pPr>
      <w:rPr>
        <w:rFonts w:ascii="Symbol" w:hAnsi="Symbol" w:hint="default"/>
      </w:rPr>
    </w:lvl>
    <w:lvl w:ilvl="7" w:tplc="875AF55A">
      <w:start w:val="1"/>
      <w:numFmt w:val="bullet"/>
      <w:lvlText w:val="o"/>
      <w:lvlJc w:val="left"/>
      <w:pPr>
        <w:tabs>
          <w:tab w:val="num" w:pos="6120"/>
        </w:tabs>
        <w:ind w:left="6120" w:hanging="360"/>
      </w:pPr>
      <w:rPr>
        <w:rFonts w:ascii="Courier New" w:hAnsi="Courier New" w:cs="Courier New" w:hint="default"/>
      </w:rPr>
    </w:lvl>
    <w:lvl w:ilvl="8" w:tplc="45DEAA60">
      <w:start w:val="1"/>
      <w:numFmt w:val="bullet"/>
      <w:lvlText w:val=""/>
      <w:lvlJc w:val="left"/>
      <w:pPr>
        <w:tabs>
          <w:tab w:val="num" w:pos="6840"/>
        </w:tabs>
        <w:ind w:left="6840" w:hanging="360"/>
      </w:pPr>
      <w:rPr>
        <w:rFonts w:ascii="Wingdings" w:hAnsi="Wingdings" w:hint="default"/>
      </w:rPr>
    </w:lvl>
  </w:abstractNum>
  <w:abstractNum w:abstractNumId="204" w15:restartNumberingAfterBreak="0">
    <w:nsid w:val="4F455EC8"/>
    <w:multiLevelType w:val="hybridMultilevel"/>
    <w:tmpl w:val="3000D7C6"/>
    <w:lvl w:ilvl="0" w:tplc="D276A1C0">
      <w:start w:val="1"/>
      <w:numFmt w:val="lowerLetter"/>
      <w:lvlText w:val="%1."/>
      <w:lvlJc w:val="left"/>
      <w:pPr>
        <w:tabs>
          <w:tab w:val="num" w:pos="1260"/>
        </w:tabs>
        <w:ind w:left="1260" w:hanging="360"/>
      </w:pPr>
      <w:rPr>
        <w:rFonts w:ascii="Calibri" w:eastAsia="Times New Roman" w:hAnsi="Calibri" w:cs="Arial"/>
        <w:sz w:val="22"/>
      </w:rPr>
    </w:lvl>
    <w:lvl w:ilvl="1" w:tplc="AA42234A">
      <w:start w:val="1"/>
      <w:numFmt w:val="lowerRoman"/>
      <w:lvlText w:val="%2."/>
      <w:lvlJc w:val="left"/>
      <w:pPr>
        <w:tabs>
          <w:tab w:val="num" w:pos="1800"/>
        </w:tabs>
        <w:ind w:left="1800" w:hanging="360"/>
      </w:pPr>
      <w:rPr>
        <w:rFonts w:ascii="Arial" w:hAnsi="Arial"/>
        <w:sz w:val="24"/>
      </w:rPr>
    </w:lvl>
    <w:lvl w:ilvl="2" w:tplc="12AEED00">
      <w:start w:val="1"/>
      <w:numFmt w:val="bullet"/>
      <w:lvlText w:val=""/>
      <w:lvlJc w:val="left"/>
      <w:pPr>
        <w:tabs>
          <w:tab w:val="num" w:pos="2520"/>
        </w:tabs>
        <w:ind w:left="2520" w:hanging="360"/>
      </w:pPr>
      <w:rPr>
        <w:rFonts w:ascii="Wingdings" w:hAnsi="Wingdings" w:hint="default"/>
      </w:rPr>
    </w:lvl>
    <w:lvl w:ilvl="3" w:tplc="C6FC3B86">
      <w:start w:val="1"/>
      <w:numFmt w:val="bullet"/>
      <w:lvlText w:val=""/>
      <w:lvlJc w:val="left"/>
      <w:pPr>
        <w:tabs>
          <w:tab w:val="num" w:pos="3240"/>
        </w:tabs>
        <w:ind w:left="3240" w:hanging="360"/>
      </w:pPr>
      <w:rPr>
        <w:rFonts w:ascii="Symbol" w:hAnsi="Symbol" w:hint="default"/>
      </w:rPr>
    </w:lvl>
    <w:lvl w:ilvl="4" w:tplc="1610AD2E">
      <w:start w:val="1"/>
      <w:numFmt w:val="bullet"/>
      <w:lvlText w:val="o"/>
      <w:lvlJc w:val="left"/>
      <w:pPr>
        <w:tabs>
          <w:tab w:val="num" w:pos="3960"/>
        </w:tabs>
        <w:ind w:left="3960" w:hanging="360"/>
      </w:pPr>
      <w:rPr>
        <w:rFonts w:ascii="Courier New" w:hAnsi="Courier New" w:cs="Courier New" w:hint="default"/>
      </w:rPr>
    </w:lvl>
    <w:lvl w:ilvl="5" w:tplc="5B344830">
      <w:start w:val="1"/>
      <w:numFmt w:val="bullet"/>
      <w:lvlText w:val=""/>
      <w:lvlJc w:val="left"/>
      <w:pPr>
        <w:tabs>
          <w:tab w:val="num" w:pos="4680"/>
        </w:tabs>
        <w:ind w:left="4680" w:hanging="360"/>
      </w:pPr>
      <w:rPr>
        <w:rFonts w:ascii="Wingdings" w:hAnsi="Wingdings" w:hint="default"/>
      </w:rPr>
    </w:lvl>
    <w:lvl w:ilvl="6" w:tplc="D4B4A476">
      <w:start w:val="1"/>
      <w:numFmt w:val="bullet"/>
      <w:lvlText w:val=""/>
      <w:lvlJc w:val="left"/>
      <w:pPr>
        <w:tabs>
          <w:tab w:val="num" w:pos="5400"/>
        </w:tabs>
        <w:ind w:left="5400" w:hanging="360"/>
      </w:pPr>
      <w:rPr>
        <w:rFonts w:ascii="Symbol" w:hAnsi="Symbol" w:hint="default"/>
      </w:rPr>
    </w:lvl>
    <w:lvl w:ilvl="7" w:tplc="C29C7592">
      <w:start w:val="1"/>
      <w:numFmt w:val="bullet"/>
      <w:lvlText w:val="o"/>
      <w:lvlJc w:val="left"/>
      <w:pPr>
        <w:tabs>
          <w:tab w:val="num" w:pos="6120"/>
        </w:tabs>
        <w:ind w:left="6120" w:hanging="360"/>
      </w:pPr>
      <w:rPr>
        <w:rFonts w:ascii="Courier New" w:hAnsi="Courier New" w:cs="Courier New" w:hint="default"/>
      </w:rPr>
    </w:lvl>
    <w:lvl w:ilvl="8" w:tplc="E3F82CC4">
      <w:start w:val="1"/>
      <w:numFmt w:val="bullet"/>
      <w:lvlText w:val=""/>
      <w:lvlJc w:val="left"/>
      <w:pPr>
        <w:tabs>
          <w:tab w:val="num" w:pos="6840"/>
        </w:tabs>
        <w:ind w:left="6840" w:hanging="360"/>
      </w:pPr>
      <w:rPr>
        <w:rFonts w:ascii="Wingdings" w:hAnsi="Wingdings" w:hint="default"/>
      </w:rPr>
    </w:lvl>
  </w:abstractNum>
  <w:abstractNum w:abstractNumId="205" w15:restartNumberingAfterBreak="0">
    <w:nsid w:val="4F5A01DD"/>
    <w:multiLevelType w:val="hybridMultilevel"/>
    <w:tmpl w:val="70E213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4F611378"/>
    <w:multiLevelType w:val="hybridMultilevel"/>
    <w:tmpl w:val="2396AC7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7" w15:restartNumberingAfterBreak="0">
    <w:nsid w:val="4FC20990"/>
    <w:multiLevelType w:val="hybridMultilevel"/>
    <w:tmpl w:val="3000D7C6"/>
    <w:numStyleLink w:val="Style1"/>
  </w:abstractNum>
  <w:abstractNum w:abstractNumId="208" w15:restartNumberingAfterBreak="0">
    <w:nsid w:val="4FDD12FE"/>
    <w:multiLevelType w:val="hybridMultilevel"/>
    <w:tmpl w:val="3000D7C6"/>
    <w:numStyleLink w:val="Style1"/>
  </w:abstractNum>
  <w:abstractNum w:abstractNumId="209" w15:restartNumberingAfterBreak="0">
    <w:nsid w:val="51EA36A7"/>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10" w15:restartNumberingAfterBreak="0">
    <w:nsid w:val="52D875E1"/>
    <w:multiLevelType w:val="hybridMultilevel"/>
    <w:tmpl w:val="F766C322"/>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15:restartNumberingAfterBreak="0">
    <w:nsid w:val="53884D16"/>
    <w:multiLevelType w:val="hybridMultilevel"/>
    <w:tmpl w:val="11DA3348"/>
    <w:lvl w:ilvl="0" w:tplc="CB5C2B94">
      <w:start w:val="1"/>
      <w:numFmt w:val="lowerLetter"/>
      <w:lvlText w:val="%1."/>
      <w:lvlJc w:val="left"/>
      <w:pPr>
        <w:tabs>
          <w:tab w:val="num" w:pos="1080"/>
        </w:tabs>
        <w:ind w:left="1080" w:hanging="360"/>
      </w:pPr>
      <w:rPr>
        <w:rFonts w:hint="default"/>
      </w:rPr>
    </w:lvl>
    <w:lvl w:ilvl="1" w:tplc="CFBE64E4">
      <w:start w:val="1"/>
      <w:numFmt w:val="lowerRoman"/>
      <w:lvlText w:val="%2"/>
      <w:lvlJc w:val="left"/>
      <w:pPr>
        <w:tabs>
          <w:tab w:val="num" w:pos="1800"/>
        </w:tabs>
        <w:ind w:left="1800" w:hanging="360"/>
      </w:pPr>
      <w:rPr>
        <w:rFonts w:hint="default"/>
      </w:rPr>
    </w:lvl>
    <w:lvl w:ilvl="2" w:tplc="1248AB1C">
      <w:start w:val="1"/>
      <w:numFmt w:val="bullet"/>
      <w:lvlText w:val=""/>
      <w:lvlJc w:val="left"/>
      <w:pPr>
        <w:tabs>
          <w:tab w:val="num" w:pos="2520"/>
        </w:tabs>
        <w:ind w:left="2520" w:hanging="360"/>
      </w:pPr>
      <w:rPr>
        <w:rFonts w:ascii="Wingdings" w:hAnsi="Wingdings" w:hint="default"/>
      </w:rPr>
    </w:lvl>
    <w:lvl w:ilvl="3" w:tplc="BD6A0B3A">
      <w:start w:val="1"/>
      <w:numFmt w:val="bullet"/>
      <w:lvlText w:val=""/>
      <w:lvlJc w:val="left"/>
      <w:pPr>
        <w:tabs>
          <w:tab w:val="num" w:pos="3240"/>
        </w:tabs>
        <w:ind w:left="3240" w:hanging="360"/>
      </w:pPr>
      <w:rPr>
        <w:rFonts w:ascii="Symbol" w:hAnsi="Symbol" w:hint="default"/>
      </w:rPr>
    </w:lvl>
    <w:lvl w:ilvl="4" w:tplc="FDE4A22E">
      <w:start w:val="1"/>
      <w:numFmt w:val="bullet"/>
      <w:lvlText w:val="o"/>
      <w:lvlJc w:val="left"/>
      <w:pPr>
        <w:tabs>
          <w:tab w:val="num" w:pos="3960"/>
        </w:tabs>
        <w:ind w:left="3960" w:hanging="360"/>
      </w:pPr>
      <w:rPr>
        <w:rFonts w:ascii="Courier New" w:hAnsi="Courier New" w:cs="Courier New" w:hint="default"/>
      </w:rPr>
    </w:lvl>
    <w:lvl w:ilvl="5" w:tplc="2ECC9852">
      <w:start w:val="1"/>
      <w:numFmt w:val="bullet"/>
      <w:lvlText w:val=""/>
      <w:lvlJc w:val="left"/>
      <w:pPr>
        <w:tabs>
          <w:tab w:val="num" w:pos="4680"/>
        </w:tabs>
        <w:ind w:left="4680" w:hanging="360"/>
      </w:pPr>
      <w:rPr>
        <w:rFonts w:ascii="Wingdings" w:hAnsi="Wingdings" w:hint="default"/>
      </w:rPr>
    </w:lvl>
    <w:lvl w:ilvl="6" w:tplc="ECAE8D66">
      <w:start w:val="1"/>
      <w:numFmt w:val="bullet"/>
      <w:lvlText w:val=""/>
      <w:lvlJc w:val="left"/>
      <w:pPr>
        <w:tabs>
          <w:tab w:val="num" w:pos="5400"/>
        </w:tabs>
        <w:ind w:left="5400" w:hanging="360"/>
      </w:pPr>
      <w:rPr>
        <w:rFonts w:ascii="Symbol" w:hAnsi="Symbol" w:hint="default"/>
      </w:rPr>
    </w:lvl>
    <w:lvl w:ilvl="7" w:tplc="F1C6E82E">
      <w:start w:val="1"/>
      <w:numFmt w:val="bullet"/>
      <w:lvlText w:val="o"/>
      <w:lvlJc w:val="left"/>
      <w:pPr>
        <w:tabs>
          <w:tab w:val="num" w:pos="6120"/>
        </w:tabs>
        <w:ind w:left="6120" w:hanging="360"/>
      </w:pPr>
      <w:rPr>
        <w:rFonts w:ascii="Courier New" w:hAnsi="Courier New" w:cs="Courier New" w:hint="default"/>
      </w:rPr>
    </w:lvl>
    <w:lvl w:ilvl="8" w:tplc="BCB897DC">
      <w:start w:val="1"/>
      <w:numFmt w:val="bullet"/>
      <w:lvlText w:val=""/>
      <w:lvlJc w:val="left"/>
      <w:pPr>
        <w:tabs>
          <w:tab w:val="num" w:pos="6840"/>
        </w:tabs>
        <w:ind w:left="6840" w:hanging="360"/>
      </w:pPr>
      <w:rPr>
        <w:rFonts w:ascii="Wingdings" w:hAnsi="Wingdings" w:hint="default"/>
      </w:rPr>
    </w:lvl>
  </w:abstractNum>
  <w:abstractNum w:abstractNumId="212" w15:restartNumberingAfterBreak="0">
    <w:nsid w:val="54260C42"/>
    <w:multiLevelType w:val="multilevel"/>
    <w:tmpl w:val="FB6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4406D0C"/>
    <w:multiLevelType w:val="hybridMultilevel"/>
    <w:tmpl w:val="3000D7C6"/>
    <w:numStyleLink w:val="Style1"/>
  </w:abstractNum>
  <w:abstractNum w:abstractNumId="214" w15:restartNumberingAfterBreak="0">
    <w:nsid w:val="547B2F38"/>
    <w:multiLevelType w:val="hybridMultilevel"/>
    <w:tmpl w:val="2272B9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54A34157"/>
    <w:multiLevelType w:val="hybridMultilevel"/>
    <w:tmpl w:val="3000D7C6"/>
    <w:lvl w:ilvl="0" w:tplc="D276A1C0">
      <w:start w:val="1"/>
      <w:numFmt w:val="lowerLetter"/>
      <w:lvlText w:val="%1."/>
      <w:lvlJc w:val="left"/>
      <w:pPr>
        <w:tabs>
          <w:tab w:val="num" w:pos="1260"/>
        </w:tabs>
        <w:ind w:left="1260" w:hanging="360"/>
      </w:pPr>
      <w:rPr>
        <w:rFonts w:ascii="Calibri" w:eastAsia="Times New Roman" w:hAnsi="Calibri" w:cs="Arial"/>
        <w:sz w:val="22"/>
      </w:rPr>
    </w:lvl>
    <w:lvl w:ilvl="1" w:tplc="AA42234A">
      <w:start w:val="1"/>
      <w:numFmt w:val="lowerRoman"/>
      <w:lvlText w:val="%2."/>
      <w:lvlJc w:val="left"/>
      <w:pPr>
        <w:tabs>
          <w:tab w:val="num" w:pos="1800"/>
        </w:tabs>
        <w:ind w:left="1800" w:hanging="360"/>
      </w:pPr>
      <w:rPr>
        <w:rFonts w:ascii="Arial" w:hAnsi="Arial"/>
        <w:sz w:val="24"/>
      </w:rPr>
    </w:lvl>
    <w:lvl w:ilvl="2" w:tplc="12AEED00">
      <w:start w:val="1"/>
      <w:numFmt w:val="bullet"/>
      <w:lvlText w:val=""/>
      <w:lvlJc w:val="left"/>
      <w:pPr>
        <w:tabs>
          <w:tab w:val="num" w:pos="2520"/>
        </w:tabs>
        <w:ind w:left="2520" w:hanging="360"/>
      </w:pPr>
      <w:rPr>
        <w:rFonts w:ascii="Wingdings" w:hAnsi="Wingdings" w:hint="default"/>
      </w:rPr>
    </w:lvl>
    <w:lvl w:ilvl="3" w:tplc="C6FC3B86">
      <w:start w:val="1"/>
      <w:numFmt w:val="bullet"/>
      <w:lvlText w:val=""/>
      <w:lvlJc w:val="left"/>
      <w:pPr>
        <w:tabs>
          <w:tab w:val="num" w:pos="3240"/>
        </w:tabs>
        <w:ind w:left="3240" w:hanging="360"/>
      </w:pPr>
      <w:rPr>
        <w:rFonts w:ascii="Symbol" w:hAnsi="Symbol" w:hint="default"/>
      </w:rPr>
    </w:lvl>
    <w:lvl w:ilvl="4" w:tplc="1610AD2E">
      <w:start w:val="1"/>
      <w:numFmt w:val="bullet"/>
      <w:lvlText w:val="o"/>
      <w:lvlJc w:val="left"/>
      <w:pPr>
        <w:tabs>
          <w:tab w:val="num" w:pos="3960"/>
        </w:tabs>
        <w:ind w:left="3960" w:hanging="360"/>
      </w:pPr>
      <w:rPr>
        <w:rFonts w:ascii="Courier New" w:hAnsi="Courier New" w:cs="Courier New" w:hint="default"/>
      </w:rPr>
    </w:lvl>
    <w:lvl w:ilvl="5" w:tplc="5B344830">
      <w:start w:val="1"/>
      <w:numFmt w:val="bullet"/>
      <w:lvlText w:val=""/>
      <w:lvlJc w:val="left"/>
      <w:pPr>
        <w:tabs>
          <w:tab w:val="num" w:pos="4680"/>
        </w:tabs>
        <w:ind w:left="4680" w:hanging="360"/>
      </w:pPr>
      <w:rPr>
        <w:rFonts w:ascii="Wingdings" w:hAnsi="Wingdings" w:hint="default"/>
      </w:rPr>
    </w:lvl>
    <w:lvl w:ilvl="6" w:tplc="D4B4A476">
      <w:start w:val="1"/>
      <w:numFmt w:val="bullet"/>
      <w:lvlText w:val=""/>
      <w:lvlJc w:val="left"/>
      <w:pPr>
        <w:tabs>
          <w:tab w:val="num" w:pos="5400"/>
        </w:tabs>
        <w:ind w:left="5400" w:hanging="360"/>
      </w:pPr>
      <w:rPr>
        <w:rFonts w:ascii="Symbol" w:hAnsi="Symbol" w:hint="default"/>
      </w:rPr>
    </w:lvl>
    <w:lvl w:ilvl="7" w:tplc="C29C7592">
      <w:start w:val="1"/>
      <w:numFmt w:val="bullet"/>
      <w:lvlText w:val="o"/>
      <w:lvlJc w:val="left"/>
      <w:pPr>
        <w:tabs>
          <w:tab w:val="num" w:pos="6120"/>
        </w:tabs>
        <w:ind w:left="6120" w:hanging="360"/>
      </w:pPr>
      <w:rPr>
        <w:rFonts w:ascii="Courier New" w:hAnsi="Courier New" w:cs="Courier New" w:hint="default"/>
      </w:rPr>
    </w:lvl>
    <w:lvl w:ilvl="8" w:tplc="E3F82CC4">
      <w:start w:val="1"/>
      <w:numFmt w:val="bullet"/>
      <w:lvlText w:val=""/>
      <w:lvlJc w:val="left"/>
      <w:pPr>
        <w:tabs>
          <w:tab w:val="num" w:pos="6840"/>
        </w:tabs>
        <w:ind w:left="6840" w:hanging="360"/>
      </w:pPr>
      <w:rPr>
        <w:rFonts w:ascii="Wingdings" w:hAnsi="Wingdings" w:hint="default"/>
      </w:rPr>
    </w:lvl>
  </w:abstractNum>
  <w:abstractNum w:abstractNumId="216" w15:restartNumberingAfterBreak="0">
    <w:nsid w:val="54EB75D8"/>
    <w:multiLevelType w:val="hybridMultilevel"/>
    <w:tmpl w:val="4EC8BD82"/>
    <w:lvl w:ilvl="0" w:tplc="C74C4A52">
      <w:start w:val="1"/>
      <w:numFmt w:val="lowerLetter"/>
      <w:lvlText w:val="%1."/>
      <w:lvlJc w:val="left"/>
      <w:pPr>
        <w:tabs>
          <w:tab w:val="num" w:pos="1080"/>
        </w:tabs>
        <w:ind w:left="1080" w:hanging="360"/>
      </w:pPr>
      <w:rPr>
        <w:rFonts w:asciiTheme="minorHAnsi" w:hAnsiTheme="minorHAnsi" w:cstheme="minorHAnsi" w:hint="default"/>
        <w:sz w:val="22"/>
      </w:rPr>
    </w:lvl>
    <w:lvl w:ilvl="1" w:tplc="65305E02">
      <w:start w:val="1"/>
      <w:numFmt w:val="lowerRoman"/>
      <w:lvlText w:val="%2."/>
      <w:lvlJc w:val="left"/>
      <w:pPr>
        <w:tabs>
          <w:tab w:val="num" w:pos="1800"/>
        </w:tabs>
        <w:ind w:left="1800" w:hanging="360"/>
      </w:pPr>
      <w:rPr>
        <w:rFonts w:ascii="Arial" w:hAnsi="Arial"/>
        <w:sz w:val="24"/>
      </w:rPr>
    </w:lvl>
    <w:lvl w:ilvl="2" w:tplc="DE0C2460">
      <w:start w:val="1"/>
      <w:numFmt w:val="bullet"/>
      <w:lvlText w:val=""/>
      <w:lvlJc w:val="left"/>
      <w:pPr>
        <w:tabs>
          <w:tab w:val="num" w:pos="2520"/>
        </w:tabs>
        <w:ind w:left="2520" w:hanging="360"/>
      </w:pPr>
      <w:rPr>
        <w:rFonts w:ascii="Wingdings" w:hAnsi="Wingdings" w:hint="default"/>
      </w:rPr>
    </w:lvl>
    <w:lvl w:ilvl="3" w:tplc="E438FD06">
      <w:start w:val="1"/>
      <w:numFmt w:val="bullet"/>
      <w:lvlText w:val=""/>
      <w:lvlJc w:val="left"/>
      <w:pPr>
        <w:tabs>
          <w:tab w:val="num" w:pos="3240"/>
        </w:tabs>
        <w:ind w:left="3240" w:hanging="360"/>
      </w:pPr>
      <w:rPr>
        <w:rFonts w:ascii="Symbol" w:hAnsi="Symbol" w:hint="default"/>
      </w:rPr>
    </w:lvl>
    <w:lvl w:ilvl="4" w:tplc="9676DA7C">
      <w:start w:val="1"/>
      <w:numFmt w:val="bullet"/>
      <w:lvlText w:val="o"/>
      <w:lvlJc w:val="left"/>
      <w:pPr>
        <w:tabs>
          <w:tab w:val="num" w:pos="3960"/>
        </w:tabs>
        <w:ind w:left="3960" w:hanging="360"/>
      </w:pPr>
      <w:rPr>
        <w:rFonts w:ascii="Courier New" w:hAnsi="Courier New" w:cs="Courier New" w:hint="default"/>
      </w:rPr>
    </w:lvl>
    <w:lvl w:ilvl="5" w:tplc="5D50562A">
      <w:start w:val="1"/>
      <w:numFmt w:val="bullet"/>
      <w:lvlText w:val=""/>
      <w:lvlJc w:val="left"/>
      <w:pPr>
        <w:tabs>
          <w:tab w:val="num" w:pos="4680"/>
        </w:tabs>
        <w:ind w:left="4680" w:hanging="360"/>
      </w:pPr>
      <w:rPr>
        <w:rFonts w:ascii="Wingdings" w:hAnsi="Wingdings" w:hint="default"/>
      </w:rPr>
    </w:lvl>
    <w:lvl w:ilvl="6" w:tplc="07488D78">
      <w:start w:val="1"/>
      <w:numFmt w:val="bullet"/>
      <w:lvlText w:val=""/>
      <w:lvlJc w:val="left"/>
      <w:pPr>
        <w:tabs>
          <w:tab w:val="num" w:pos="5400"/>
        </w:tabs>
        <w:ind w:left="5400" w:hanging="360"/>
      </w:pPr>
      <w:rPr>
        <w:rFonts w:ascii="Symbol" w:hAnsi="Symbol" w:hint="default"/>
      </w:rPr>
    </w:lvl>
    <w:lvl w:ilvl="7" w:tplc="C4D8324C">
      <w:start w:val="1"/>
      <w:numFmt w:val="bullet"/>
      <w:lvlText w:val="o"/>
      <w:lvlJc w:val="left"/>
      <w:pPr>
        <w:tabs>
          <w:tab w:val="num" w:pos="6120"/>
        </w:tabs>
        <w:ind w:left="6120" w:hanging="360"/>
      </w:pPr>
      <w:rPr>
        <w:rFonts w:ascii="Courier New" w:hAnsi="Courier New" w:cs="Courier New" w:hint="default"/>
      </w:rPr>
    </w:lvl>
    <w:lvl w:ilvl="8" w:tplc="04E29B8A">
      <w:start w:val="1"/>
      <w:numFmt w:val="bullet"/>
      <w:lvlText w:val=""/>
      <w:lvlJc w:val="left"/>
      <w:pPr>
        <w:tabs>
          <w:tab w:val="num" w:pos="6840"/>
        </w:tabs>
        <w:ind w:left="6840" w:hanging="360"/>
      </w:pPr>
      <w:rPr>
        <w:rFonts w:ascii="Wingdings" w:hAnsi="Wingdings" w:hint="default"/>
      </w:rPr>
    </w:lvl>
  </w:abstractNum>
  <w:abstractNum w:abstractNumId="217" w15:restartNumberingAfterBreak="0">
    <w:nsid w:val="558511D3"/>
    <w:multiLevelType w:val="hybridMultilevel"/>
    <w:tmpl w:val="FFFFFFFF"/>
    <w:lvl w:ilvl="0" w:tplc="F454C3BC">
      <w:start w:val="1"/>
      <w:numFmt w:val="bullet"/>
      <w:lvlText w:val=""/>
      <w:lvlJc w:val="left"/>
      <w:pPr>
        <w:ind w:left="720" w:hanging="360"/>
      </w:pPr>
      <w:rPr>
        <w:rFonts w:ascii="Symbol" w:hAnsi="Symbol" w:hint="default"/>
      </w:rPr>
    </w:lvl>
    <w:lvl w:ilvl="1" w:tplc="B2F041E4">
      <w:start w:val="1"/>
      <w:numFmt w:val="bullet"/>
      <w:lvlText w:val="o"/>
      <w:lvlJc w:val="left"/>
      <w:pPr>
        <w:ind w:left="1440" w:hanging="360"/>
      </w:pPr>
      <w:rPr>
        <w:rFonts w:ascii="Courier New" w:hAnsi="Courier New" w:hint="default"/>
      </w:rPr>
    </w:lvl>
    <w:lvl w:ilvl="2" w:tplc="1D0CCB42">
      <w:start w:val="1"/>
      <w:numFmt w:val="bullet"/>
      <w:lvlText w:val=""/>
      <w:lvlJc w:val="left"/>
      <w:pPr>
        <w:ind w:left="2160" w:hanging="360"/>
      </w:pPr>
      <w:rPr>
        <w:rFonts w:ascii="Wingdings" w:hAnsi="Wingdings" w:hint="default"/>
      </w:rPr>
    </w:lvl>
    <w:lvl w:ilvl="3" w:tplc="624447B0">
      <w:start w:val="1"/>
      <w:numFmt w:val="bullet"/>
      <w:lvlText w:val=""/>
      <w:lvlJc w:val="left"/>
      <w:pPr>
        <w:ind w:left="2880" w:hanging="360"/>
      </w:pPr>
      <w:rPr>
        <w:rFonts w:ascii="Symbol" w:hAnsi="Symbol" w:hint="default"/>
      </w:rPr>
    </w:lvl>
    <w:lvl w:ilvl="4" w:tplc="8A80EE22">
      <w:start w:val="1"/>
      <w:numFmt w:val="bullet"/>
      <w:lvlText w:val="o"/>
      <w:lvlJc w:val="left"/>
      <w:pPr>
        <w:ind w:left="3600" w:hanging="360"/>
      </w:pPr>
      <w:rPr>
        <w:rFonts w:ascii="Courier New" w:hAnsi="Courier New" w:hint="default"/>
      </w:rPr>
    </w:lvl>
    <w:lvl w:ilvl="5" w:tplc="1EB800D4">
      <w:start w:val="1"/>
      <w:numFmt w:val="bullet"/>
      <w:lvlText w:val=""/>
      <w:lvlJc w:val="left"/>
      <w:pPr>
        <w:ind w:left="4320" w:hanging="360"/>
      </w:pPr>
      <w:rPr>
        <w:rFonts w:ascii="Wingdings" w:hAnsi="Wingdings" w:hint="default"/>
      </w:rPr>
    </w:lvl>
    <w:lvl w:ilvl="6" w:tplc="046CEC40">
      <w:start w:val="1"/>
      <w:numFmt w:val="bullet"/>
      <w:lvlText w:val=""/>
      <w:lvlJc w:val="left"/>
      <w:pPr>
        <w:ind w:left="5040" w:hanging="360"/>
      </w:pPr>
      <w:rPr>
        <w:rFonts w:ascii="Symbol" w:hAnsi="Symbol" w:hint="default"/>
      </w:rPr>
    </w:lvl>
    <w:lvl w:ilvl="7" w:tplc="E1B6C22E">
      <w:start w:val="1"/>
      <w:numFmt w:val="bullet"/>
      <w:lvlText w:val="o"/>
      <w:lvlJc w:val="left"/>
      <w:pPr>
        <w:ind w:left="5760" w:hanging="360"/>
      </w:pPr>
      <w:rPr>
        <w:rFonts w:ascii="Courier New" w:hAnsi="Courier New" w:hint="default"/>
      </w:rPr>
    </w:lvl>
    <w:lvl w:ilvl="8" w:tplc="EAF2EF34">
      <w:start w:val="1"/>
      <w:numFmt w:val="bullet"/>
      <w:lvlText w:val=""/>
      <w:lvlJc w:val="left"/>
      <w:pPr>
        <w:ind w:left="6480" w:hanging="360"/>
      </w:pPr>
      <w:rPr>
        <w:rFonts w:ascii="Wingdings" w:hAnsi="Wingdings" w:hint="default"/>
      </w:rPr>
    </w:lvl>
  </w:abstractNum>
  <w:abstractNum w:abstractNumId="218" w15:restartNumberingAfterBreak="0">
    <w:nsid w:val="567478E1"/>
    <w:multiLevelType w:val="hybridMultilevel"/>
    <w:tmpl w:val="39DAB2EE"/>
    <w:lvl w:ilvl="0" w:tplc="D18804B6">
      <w:start w:val="1"/>
      <w:numFmt w:val="lowerRoman"/>
      <w:lvlText w:val="%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57C7452E"/>
    <w:multiLevelType w:val="hybridMultilevel"/>
    <w:tmpl w:val="E0443F14"/>
    <w:lvl w:ilvl="0" w:tplc="43768E22">
      <w:start w:val="1"/>
      <w:numFmt w:val="lowerLetter"/>
      <w:lvlText w:val="%1."/>
      <w:lvlJc w:val="left"/>
      <w:pPr>
        <w:tabs>
          <w:tab w:val="num" w:pos="1080"/>
        </w:tabs>
        <w:ind w:left="1080" w:hanging="360"/>
      </w:pPr>
      <w:rPr>
        <w:rFonts w:ascii="Calibri" w:hAnsi="Calibri" w:cs="Calibri" w:hint="default"/>
        <w:sz w:val="22"/>
      </w:rPr>
    </w:lvl>
    <w:lvl w:ilvl="1" w:tplc="2D78CD26">
      <w:start w:val="1"/>
      <w:numFmt w:val="lowerRoman"/>
      <w:lvlText w:val="%2."/>
      <w:lvlJc w:val="left"/>
      <w:pPr>
        <w:tabs>
          <w:tab w:val="num" w:pos="1800"/>
        </w:tabs>
        <w:ind w:left="1800" w:hanging="360"/>
      </w:pPr>
      <w:rPr>
        <w:rFonts w:ascii="Arial" w:hAnsi="Arial" w:hint="default"/>
        <w:sz w:val="24"/>
      </w:rPr>
    </w:lvl>
    <w:lvl w:ilvl="2" w:tplc="B39CEF2E">
      <w:start w:val="1"/>
      <w:numFmt w:val="bullet"/>
      <w:lvlText w:val=""/>
      <w:lvlJc w:val="left"/>
      <w:pPr>
        <w:tabs>
          <w:tab w:val="num" w:pos="2520"/>
        </w:tabs>
        <w:ind w:left="2520" w:hanging="360"/>
      </w:pPr>
      <w:rPr>
        <w:rFonts w:ascii="Wingdings" w:hAnsi="Wingdings" w:hint="default"/>
      </w:rPr>
    </w:lvl>
    <w:lvl w:ilvl="3" w:tplc="45A8CBA0">
      <w:start w:val="1"/>
      <w:numFmt w:val="bullet"/>
      <w:lvlText w:val=""/>
      <w:lvlJc w:val="left"/>
      <w:pPr>
        <w:tabs>
          <w:tab w:val="num" w:pos="3240"/>
        </w:tabs>
        <w:ind w:left="3240" w:hanging="360"/>
      </w:pPr>
      <w:rPr>
        <w:rFonts w:ascii="Symbol" w:hAnsi="Symbol" w:hint="default"/>
      </w:rPr>
    </w:lvl>
    <w:lvl w:ilvl="4" w:tplc="400EABCC">
      <w:start w:val="1"/>
      <w:numFmt w:val="bullet"/>
      <w:lvlText w:val="o"/>
      <w:lvlJc w:val="left"/>
      <w:pPr>
        <w:tabs>
          <w:tab w:val="num" w:pos="3960"/>
        </w:tabs>
        <w:ind w:left="3960" w:hanging="360"/>
      </w:pPr>
      <w:rPr>
        <w:rFonts w:ascii="Courier New" w:hAnsi="Courier New" w:cs="Courier New" w:hint="default"/>
      </w:rPr>
    </w:lvl>
    <w:lvl w:ilvl="5" w:tplc="56300716">
      <w:start w:val="1"/>
      <w:numFmt w:val="bullet"/>
      <w:lvlText w:val=""/>
      <w:lvlJc w:val="left"/>
      <w:pPr>
        <w:tabs>
          <w:tab w:val="num" w:pos="4680"/>
        </w:tabs>
        <w:ind w:left="4680" w:hanging="360"/>
      </w:pPr>
      <w:rPr>
        <w:rFonts w:ascii="Wingdings" w:hAnsi="Wingdings" w:hint="default"/>
      </w:rPr>
    </w:lvl>
    <w:lvl w:ilvl="6" w:tplc="0F6607E8">
      <w:start w:val="1"/>
      <w:numFmt w:val="bullet"/>
      <w:lvlText w:val=""/>
      <w:lvlJc w:val="left"/>
      <w:pPr>
        <w:tabs>
          <w:tab w:val="num" w:pos="5400"/>
        </w:tabs>
        <w:ind w:left="5400" w:hanging="360"/>
      </w:pPr>
      <w:rPr>
        <w:rFonts w:ascii="Symbol" w:hAnsi="Symbol" w:hint="default"/>
      </w:rPr>
    </w:lvl>
    <w:lvl w:ilvl="7" w:tplc="8B84A78A">
      <w:start w:val="1"/>
      <w:numFmt w:val="bullet"/>
      <w:lvlText w:val="o"/>
      <w:lvlJc w:val="left"/>
      <w:pPr>
        <w:tabs>
          <w:tab w:val="num" w:pos="6120"/>
        </w:tabs>
        <w:ind w:left="6120" w:hanging="360"/>
      </w:pPr>
      <w:rPr>
        <w:rFonts w:ascii="Courier New" w:hAnsi="Courier New" w:cs="Courier New" w:hint="default"/>
      </w:rPr>
    </w:lvl>
    <w:lvl w:ilvl="8" w:tplc="0BF4068A">
      <w:start w:val="1"/>
      <w:numFmt w:val="bullet"/>
      <w:lvlText w:val=""/>
      <w:lvlJc w:val="left"/>
      <w:pPr>
        <w:tabs>
          <w:tab w:val="num" w:pos="6840"/>
        </w:tabs>
        <w:ind w:left="6840" w:hanging="360"/>
      </w:pPr>
      <w:rPr>
        <w:rFonts w:ascii="Wingdings" w:hAnsi="Wingdings" w:hint="default"/>
      </w:rPr>
    </w:lvl>
  </w:abstractNum>
  <w:abstractNum w:abstractNumId="220" w15:restartNumberingAfterBreak="0">
    <w:nsid w:val="57E06901"/>
    <w:multiLevelType w:val="hybridMultilevel"/>
    <w:tmpl w:val="91BE90C4"/>
    <w:lvl w:ilvl="0" w:tplc="88E435CC">
      <w:start w:val="1"/>
      <w:numFmt w:val="lowerLetter"/>
      <w:lvlText w:val="%1."/>
      <w:lvlJc w:val="left"/>
      <w:pPr>
        <w:tabs>
          <w:tab w:val="num" w:pos="1080"/>
        </w:tabs>
        <w:ind w:left="1080" w:hanging="360"/>
      </w:pPr>
      <w:rPr>
        <w:rFonts w:hint="default"/>
      </w:rPr>
    </w:lvl>
    <w:lvl w:ilvl="1" w:tplc="2F506D5C">
      <w:start w:val="1"/>
      <w:numFmt w:val="lowerRoman"/>
      <w:lvlText w:val="%2"/>
      <w:lvlJc w:val="left"/>
      <w:pPr>
        <w:tabs>
          <w:tab w:val="num" w:pos="1800"/>
        </w:tabs>
        <w:ind w:left="1800" w:hanging="360"/>
      </w:pPr>
      <w:rPr>
        <w:rFonts w:hint="default"/>
      </w:rPr>
    </w:lvl>
    <w:lvl w:ilvl="2" w:tplc="F2CE7308">
      <w:start w:val="1"/>
      <w:numFmt w:val="bullet"/>
      <w:lvlText w:val=""/>
      <w:lvlJc w:val="left"/>
      <w:pPr>
        <w:tabs>
          <w:tab w:val="num" w:pos="2520"/>
        </w:tabs>
        <w:ind w:left="2520" w:hanging="360"/>
      </w:pPr>
      <w:rPr>
        <w:rFonts w:ascii="Wingdings" w:hAnsi="Wingdings" w:hint="default"/>
      </w:rPr>
    </w:lvl>
    <w:lvl w:ilvl="3" w:tplc="91C49880">
      <w:start w:val="1"/>
      <w:numFmt w:val="bullet"/>
      <w:lvlText w:val=""/>
      <w:lvlJc w:val="left"/>
      <w:pPr>
        <w:tabs>
          <w:tab w:val="num" w:pos="3240"/>
        </w:tabs>
        <w:ind w:left="3240" w:hanging="360"/>
      </w:pPr>
      <w:rPr>
        <w:rFonts w:ascii="Symbol" w:hAnsi="Symbol" w:hint="default"/>
      </w:rPr>
    </w:lvl>
    <w:lvl w:ilvl="4" w:tplc="D98A294A">
      <w:start w:val="1"/>
      <w:numFmt w:val="bullet"/>
      <w:lvlText w:val="o"/>
      <w:lvlJc w:val="left"/>
      <w:pPr>
        <w:tabs>
          <w:tab w:val="num" w:pos="3960"/>
        </w:tabs>
        <w:ind w:left="3960" w:hanging="360"/>
      </w:pPr>
      <w:rPr>
        <w:rFonts w:ascii="Courier New" w:hAnsi="Courier New" w:cs="Courier New" w:hint="default"/>
      </w:rPr>
    </w:lvl>
    <w:lvl w:ilvl="5" w:tplc="5E60E846">
      <w:start w:val="1"/>
      <w:numFmt w:val="bullet"/>
      <w:lvlText w:val=""/>
      <w:lvlJc w:val="left"/>
      <w:pPr>
        <w:tabs>
          <w:tab w:val="num" w:pos="4680"/>
        </w:tabs>
        <w:ind w:left="4680" w:hanging="360"/>
      </w:pPr>
      <w:rPr>
        <w:rFonts w:ascii="Wingdings" w:hAnsi="Wingdings" w:hint="default"/>
      </w:rPr>
    </w:lvl>
    <w:lvl w:ilvl="6" w:tplc="749E4CC0">
      <w:start w:val="1"/>
      <w:numFmt w:val="bullet"/>
      <w:lvlText w:val=""/>
      <w:lvlJc w:val="left"/>
      <w:pPr>
        <w:tabs>
          <w:tab w:val="num" w:pos="5400"/>
        </w:tabs>
        <w:ind w:left="5400" w:hanging="360"/>
      </w:pPr>
      <w:rPr>
        <w:rFonts w:ascii="Symbol" w:hAnsi="Symbol" w:hint="default"/>
      </w:rPr>
    </w:lvl>
    <w:lvl w:ilvl="7" w:tplc="C62C36B4">
      <w:start w:val="1"/>
      <w:numFmt w:val="bullet"/>
      <w:lvlText w:val="o"/>
      <w:lvlJc w:val="left"/>
      <w:pPr>
        <w:tabs>
          <w:tab w:val="num" w:pos="6120"/>
        </w:tabs>
        <w:ind w:left="6120" w:hanging="360"/>
      </w:pPr>
      <w:rPr>
        <w:rFonts w:ascii="Courier New" w:hAnsi="Courier New" w:cs="Courier New" w:hint="default"/>
      </w:rPr>
    </w:lvl>
    <w:lvl w:ilvl="8" w:tplc="E4C04A10">
      <w:start w:val="1"/>
      <w:numFmt w:val="bullet"/>
      <w:lvlText w:val=""/>
      <w:lvlJc w:val="left"/>
      <w:pPr>
        <w:tabs>
          <w:tab w:val="num" w:pos="6840"/>
        </w:tabs>
        <w:ind w:left="6840" w:hanging="360"/>
      </w:pPr>
      <w:rPr>
        <w:rFonts w:ascii="Wingdings" w:hAnsi="Wingdings" w:hint="default"/>
      </w:rPr>
    </w:lvl>
  </w:abstractNum>
  <w:abstractNum w:abstractNumId="221" w15:restartNumberingAfterBreak="0">
    <w:nsid w:val="59C5322C"/>
    <w:multiLevelType w:val="hybridMultilevel"/>
    <w:tmpl w:val="FC1C89B8"/>
    <w:lvl w:ilvl="0" w:tplc="E7C078DA">
      <w:start w:val="1"/>
      <w:numFmt w:val="lowerLetter"/>
      <w:lvlText w:val="%1."/>
      <w:lvlJc w:val="left"/>
      <w:pPr>
        <w:tabs>
          <w:tab w:val="num" w:pos="1080"/>
        </w:tabs>
        <w:ind w:left="1080" w:hanging="360"/>
      </w:pPr>
      <w:rPr>
        <w:rFonts w:ascii="Calibri" w:hAnsi="Calibri" w:cs="Calibri" w:hint="default"/>
        <w:sz w:val="22"/>
      </w:rPr>
    </w:lvl>
    <w:lvl w:ilvl="1" w:tplc="27B4A2FC">
      <w:start w:val="1"/>
      <w:numFmt w:val="lowerRoman"/>
      <w:lvlText w:val="%2."/>
      <w:lvlJc w:val="left"/>
      <w:pPr>
        <w:tabs>
          <w:tab w:val="num" w:pos="1800"/>
        </w:tabs>
        <w:ind w:left="1800" w:hanging="360"/>
      </w:pPr>
      <w:rPr>
        <w:rFonts w:ascii="Arial" w:hAnsi="Arial"/>
        <w:sz w:val="24"/>
      </w:rPr>
    </w:lvl>
    <w:lvl w:ilvl="2" w:tplc="46B05B72">
      <w:start w:val="1"/>
      <w:numFmt w:val="bullet"/>
      <w:lvlText w:val=""/>
      <w:lvlJc w:val="left"/>
      <w:pPr>
        <w:tabs>
          <w:tab w:val="num" w:pos="2520"/>
        </w:tabs>
        <w:ind w:left="2520" w:hanging="360"/>
      </w:pPr>
      <w:rPr>
        <w:rFonts w:ascii="Wingdings" w:hAnsi="Wingdings" w:hint="default"/>
      </w:rPr>
    </w:lvl>
    <w:lvl w:ilvl="3" w:tplc="B016EEEC">
      <w:start w:val="1"/>
      <w:numFmt w:val="bullet"/>
      <w:lvlText w:val=""/>
      <w:lvlJc w:val="left"/>
      <w:pPr>
        <w:tabs>
          <w:tab w:val="num" w:pos="3240"/>
        </w:tabs>
        <w:ind w:left="3240" w:hanging="360"/>
      </w:pPr>
      <w:rPr>
        <w:rFonts w:ascii="Symbol" w:hAnsi="Symbol" w:hint="default"/>
      </w:rPr>
    </w:lvl>
    <w:lvl w:ilvl="4" w:tplc="7B38A81C">
      <w:start w:val="1"/>
      <w:numFmt w:val="bullet"/>
      <w:lvlText w:val="o"/>
      <w:lvlJc w:val="left"/>
      <w:pPr>
        <w:tabs>
          <w:tab w:val="num" w:pos="3960"/>
        </w:tabs>
        <w:ind w:left="3960" w:hanging="360"/>
      </w:pPr>
      <w:rPr>
        <w:rFonts w:ascii="Courier New" w:hAnsi="Courier New" w:cs="Courier New" w:hint="default"/>
      </w:rPr>
    </w:lvl>
    <w:lvl w:ilvl="5" w:tplc="D8E095BE">
      <w:start w:val="1"/>
      <w:numFmt w:val="bullet"/>
      <w:lvlText w:val=""/>
      <w:lvlJc w:val="left"/>
      <w:pPr>
        <w:tabs>
          <w:tab w:val="num" w:pos="4680"/>
        </w:tabs>
        <w:ind w:left="4680" w:hanging="360"/>
      </w:pPr>
      <w:rPr>
        <w:rFonts w:ascii="Wingdings" w:hAnsi="Wingdings" w:hint="default"/>
      </w:rPr>
    </w:lvl>
    <w:lvl w:ilvl="6" w:tplc="0584F33E">
      <w:start w:val="1"/>
      <w:numFmt w:val="bullet"/>
      <w:lvlText w:val=""/>
      <w:lvlJc w:val="left"/>
      <w:pPr>
        <w:tabs>
          <w:tab w:val="num" w:pos="5400"/>
        </w:tabs>
        <w:ind w:left="5400" w:hanging="360"/>
      </w:pPr>
      <w:rPr>
        <w:rFonts w:ascii="Symbol" w:hAnsi="Symbol" w:hint="default"/>
      </w:rPr>
    </w:lvl>
    <w:lvl w:ilvl="7" w:tplc="2EF037F0">
      <w:start w:val="1"/>
      <w:numFmt w:val="bullet"/>
      <w:lvlText w:val="o"/>
      <w:lvlJc w:val="left"/>
      <w:pPr>
        <w:tabs>
          <w:tab w:val="num" w:pos="6120"/>
        </w:tabs>
        <w:ind w:left="6120" w:hanging="360"/>
      </w:pPr>
      <w:rPr>
        <w:rFonts w:ascii="Courier New" w:hAnsi="Courier New" w:cs="Courier New" w:hint="default"/>
      </w:rPr>
    </w:lvl>
    <w:lvl w:ilvl="8" w:tplc="73F6141A">
      <w:start w:val="1"/>
      <w:numFmt w:val="bullet"/>
      <w:lvlText w:val=""/>
      <w:lvlJc w:val="left"/>
      <w:pPr>
        <w:tabs>
          <w:tab w:val="num" w:pos="6840"/>
        </w:tabs>
        <w:ind w:left="6840" w:hanging="360"/>
      </w:pPr>
      <w:rPr>
        <w:rFonts w:ascii="Wingdings" w:hAnsi="Wingdings" w:hint="default"/>
      </w:rPr>
    </w:lvl>
  </w:abstractNum>
  <w:abstractNum w:abstractNumId="222" w15:restartNumberingAfterBreak="0">
    <w:nsid w:val="59F0071F"/>
    <w:multiLevelType w:val="hybridMultilevel"/>
    <w:tmpl w:val="D1C63866"/>
    <w:lvl w:ilvl="0" w:tplc="FFFFFFFF">
      <w:start w:val="1"/>
      <w:numFmt w:val="lowerLetter"/>
      <w:lvlText w:val="%1."/>
      <w:lvlJc w:val="left"/>
      <w:pPr>
        <w:ind w:left="720" w:hanging="360"/>
      </w:pPr>
      <w:rPr>
        <w:rFonts w:hint="default"/>
      </w:rPr>
    </w:lvl>
    <w:lvl w:ilvl="1" w:tplc="FFFFFFFF">
      <w:start w:val="1"/>
      <w:numFmt w:val="lowerRoman"/>
      <w:lvlText w:val="%2."/>
      <w:lvlJc w:val="right"/>
      <w:pPr>
        <w:ind w:left="2160" w:hanging="360"/>
      </w:pPr>
    </w:lvl>
    <w:lvl w:ilvl="2" w:tplc="04090005">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5A3577AB"/>
    <w:multiLevelType w:val="hybridMultilevel"/>
    <w:tmpl w:val="783C0D04"/>
    <w:lvl w:ilvl="0" w:tplc="F0D81DA2">
      <w:start w:val="1"/>
      <w:numFmt w:val="lowerLetter"/>
      <w:lvlText w:val="%1."/>
      <w:lvlJc w:val="left"/>
      <w:pPr>
        <w:ind w:left="420" w:hanging="360"/>
      </w:pPr>
    </w:lvl>
    <w:lvl w:ilvl="1" w:tplc="0409001B">
      <w:start w:val="1"/>
      <w:numFmt w:val="lowerRoman"/>
      <w:lvlText w:val="%2."/>
      <w:lvlJc w:val="righ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4" w15:restartNumberingAfterBreak="0">
    <w:nsid w:val="5A5F2C64"/>
    <w:multiLevelType w:val="multilevel"/>
    <w:tmpl w:val="7C3EE048"/>
    <w:lvl w:ilvl="0">
      <w:start w:val="1"/>
      <w:numFmt w:val="lowerLetter"/>
      <w:lvlText w:val="%1."/>
      <w:lvlJc w:val="left"/>
      <w:pPr>
        <w:tabs>
          <w:tab w:val="num" w:pos="1080"/>
        </w:tabs>
        <w:ind w:left="1080" w:hanging="360"/>
      </w:pPr>
      <w:rPr>
        <w:rFonts w:hint="default"/>
      </w:rPr>
    </w:lvl>
    <w:lvl w:ilvl="1">
      <w:start w:val="3"/>
      <w:numFmt w:val="lowerRoman"/>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5" w15:restartNumberingAfterBreak="0">
    <w:nsid w:val="5A693C5B"/>
    <w:multiLevelType w:val="hybridMultilevel"/>
    <w:tmpl w:val="8E7239EA"/>
    <w:lvl w:ilvl="0" w:tplc="E58263C0">
      <w:start w:val="1"/>
      <w:numFmt w:val="lowerLetter"/>
      <w:lvlText w:val="%1."/>
      <w:lvlJc w:val="left"/>
      <w:pPr>
        <w:tabs>
          <w:tab w:val="num" w:pos="1080"/>
        </w:tabs>
        <w:ind w:left="1080" w:hanging="360"/>
      </w:pPr>
      <w:rPr>
        <w:rFonts w:asciiTheme="minorHAnsi" w:hAnsiTheme="minorHAnsi" w:cstheme="minorHAnsi" w:hint="default"/>
        <w:sz w:val="22"/>
      </w:rPr>
    </w:lvl>
    <w:lvl w:ilvl="1" w:tplc="52CE10D8">
      <w:start w:val="1"/>
      <w:numFmt w:val="lowerRoman"/>
      <w:lvlText w:val="%2."/>
      <w:lvlJc w:val="left"/>
      <w:pPr>
        <w:tabs>
          <w:tab w:val="num" w:pos="1800"/>
        </w:tabs>
        <w:ind w:left="1800" w:hanging="360"/>
      </w:pPr>
      <w:rPr>
        <w:rFonts w:asciiTheme="minorHAnsi" w:hAnsiTheme="minorHAnsi" w:cstheme="minorHAnsi" w:hint="default"/>
        <w:sz w:val="22"/>
        <w:szCs w:val="22"/>
      </w:rPr>
    </w:lvl>
    <w:lvl w:ilvl="2" w:tplc="72CA0938">
      <w:start w:val="1"/>
      <w:numFmt w:val="bullet"/>
      <w:lvlText w:val=""/>
      <w:lvlJc w:val="left"/>
      <w:pPr>
        <w:tabs>
          <w:tab w:val="num" w:pos="2520"/>
        </w:tabs>
        <w:ind w:left="2520" w:hanging="360"/>
      </w:pPr>
      <w:rPr>
        <w:rFonts w:ascii="Wingdings" w:hAnsi="Wingdings" w:hint="default"/>
      </w:rPr>
    </w:lvl>
    <w:lvl w:ilvl="3" w:tplc="001C88E8">
      <w:start w:val="1"/>
      <w:numFmt w:val="bullet"/>
      <w:lvlText w:val=""/>
      <w:lvlJc w:val="left"/>
      <w:pPr>
        <w:tabs>
          <w:tab w:val="num" w:pos="3240"/>
        </w:tabs>
        <w:ind w:left="3240" w:hanging="360"/>
      </w:pPr>
      <w:rPr>
        <w:rFonts w:ascii="Symbol" w:hAnsi="Symbol" w:hint="default"/>
      </w:rPr>
    </w:lvl>
    <w:lvl w:ilvl="4" w:tplc="CB44ADAA">
      <w:start w:val="1"/>
      <w:numFmt w:val="bullet"/>
      <w:lvlText w:val="o"/>
      <w:lvlJc w:val="left"/>
      <w:pPr>
        <w:tabs>
          <w:tab w:val="num" w:pos="3960"/>
        </w:tabs>
        <w:ind w:left="3960" w:hanging="360"/>
      </w:pPr>
      <w:rPr>
        <w:rFonts w:ascii="Courier New" w:hAnsi="Courier New" w:cs="Courier New" w:hint="default"/>
      </w:rPr>
    </w:lvl>
    <w:lvl w:ilvl="5" w:tplc="C2387568">
      <w:start w:val="1"/>
      <w:numFmt w:val="bullet"/>
      <w:lvlText w:val=""/>
      <w:lvlJc w:val="left"/>
      <w:pPr>
        <w:tabs>
          <w:tab w:val="num" w:pos="4680"/>
        </w:tabs>
        <w:ind w:left="4680" w:hanging="360"/>
      </w:pPr>
      <w:rPr>
        <w:rFonts w:ascii="Wingdings" w:hAnsi="Wingdings" w:hint="default"/>
      </w:rPr>
    </w:lvl>
    <w:lvl w:ilvl="6" w:tplc="8A2E6F24">
      <w:start w:val="1"/>
      <w:numFmt w:val="bullet"/>
      <w:lvlText w:val=""/>
      <w:lvlJc w:val="left"/>
      <w:pPr>
        <w:tabs>
          <w:tab w:val="num" w:pos="5400"/>
        </w:tabs>
        <w:ind w:left="5400" w:hanging="360"/>
      </w:pPr>
      <w:rPr>
        <w:rFonts w:ascii="Symbol" w:hAnsi="Symbol" w:hint="default"/>
      </w:rPr>
    </w:lvl>
    <w:lvl w:ilvl="7" w:tplc="239A518A">
      <w:start w:val="1"/>
      <w:numFmt w:val="bullet"/>
      <w:lvlText w:val="o"/>
      <w:lvlJc w:val="left"/>
      <w:pPr>
        <w:tabs>
          <w:tab w:val="num" w:pos="6120"/>
        </w:tabs>
        <w:ind w:left="6120" w:hanging="360"/>
      </w:pPr>
      <w:rPr>
        <w:rFonts w:ascii="Courier New" w:hAnsi="Courier New" w:cs="Courier New" w:hint="default"/>
      </w:rPr>
    </w:lvl>
    <w:lvl w:ilvl="8" w:tplc="7D0CB424">
      <w:start w:val="1"/>
      <w:numFmt w:val="bullet"/>
      <w:lvlText w:val=""/>
      <w:lvlJc w:val="left"/>
      <w:pPr>
        <w:tabs>
          <w:tab w:val="num" w:pos="6840"/>
        </w:tabs>
        <w:ind w:left="6840" w:hanging="360"/>
      </w:pPr>
      <w:rPr>
        <w:rFonts w:ascii="Wingdings" w:hAnsi="Wingdings" w:hint="default"/>
      </w:rPr>
    </w:lvl>
  </w:abstractNum>
  <w:abstractNum w:abstractNumId="226" w15:restartNumberingAfterBreak="0">
    <w:nsid w:val="5ABB0BC9"/>
    <w:multiLevelType w:val="hybridMultilevel"/>
    <w:tmpl w:val="E494BE78"/>
    <w:lvl w:ilvl="0" w:tplc="3DD46C72">
      <w:start w:val="1"/>
      <w:numFmt w:val="lowerLetter"/>
      <w:lvlText w:val="%1."/>
      <w:lvlJc w:val="left"/>
      <w:pPr>
        <w:tabs>
          <w:tab w:val="num" w:pos="1080"/>
        </w:tabs>
        <w:ind w:left="1080" w:hanging="360"/>
      </w:pPr>
      <w:rPr>
        <w:rFonts w:hint="default"/>
      </w:rPr>
    </w:lvl>
    <w:lvl w:ilvl="1" w:tplc="81C25676">
      <w:start w:val="1"/>
      <w:numFmt w:val="lowerRoman"/>
      <w:lvlText w:val="%2"/>
      <w:lvlJc w:val="left"/>
      <w:pPr>
        <w:tabs>
          <w:tab w:val="num" w:pos="1800"/>
        </w:tabs>
        <w:ind w:left="1800" w:hanging="360"/>
      </w:pPr>
      <w:rPr>
        <w:rFonts w:hint="default"/>
      </w:rPr>
    </w:lvl>
    <w:lvl w:ilvl="2" w:tplc="65F008C4">
      <w:start w:val="1"/>
      <w:numFmt w:val="bullet"/>
      <w:lvlText w:val=""/>
      <w:lvlJc w:val="left"/>
      <w:pPr>
        <w:tabs>
          <w:tab w:val="num" w:pos="2520"/>
        </w:tabs>
        <w:ind w:left="2520" w:hanging="360"/>
      </w:pPr>
      <w:rPr>
        <w:rFonts w:ascii="Wingdings" w:hAnsi="Wingdings" w:hint="default"/>
      </w:rPr>
    </w:lvl>
    <w:lvl w:ilvl="3" w:tplc="812CFACE">
      <w:start w:val="1"/>
      <w:numFmt w:val="bullet"/>
      <w:lvlText w:val=""/>
      <w:lvlJc w:val="left"/>
      <w:pPr>
        <w:tabs>
          <w:tab w:val="num" w:pos="3240"/>
        </w:tabs>
        <w:ind w:left="3240" w:hanging="360"/>
      </w:pPr>
      <w:rPr>
        <w:rFonts w:ascii="Symbol" w:hAnsi="Symbol" w:hint="default"/>
      </w:rPr>
    </w:lvl>
    <w:lvl w:ilvl="4" w:tplc="731441BA">
      <w:start w:val="1"/>
      <w:numFmt w:val="bullet"/>
      <w:lvlText w:val="o"/>
      <w:lvlJc w:val="left"/>
      <w:pPr>
        <w:tabs>
          <w:tab w:val="num" w:pos="3960"/>
        </w:tabs>
        <w:ind w:left="3960" w:hanging="360"/>
      </w:pPr>
      <w:rPr>
        <w:rFonts w:ascii="Courier New" w:hAnsi="Courier New" w:cs="Courier New" w:hint="default"/>
      </w:rPr>
    </w:lvl>
    <w:lvl w:ilvl="5" w:tplc="C7B2B446">
      <w:start w:val="1"/>
      <w:numFmt w:val="bullet"/>
      <w:lvlText w:val=""/>
      <w:lvlJc w:val="left"/>
      <w:pPr>
        <w:tabs>
          <w:tab w:val="num" w:pos="4680"/>
        </w:tabs>
        <w:ind w:left="4680" w:hanging="360"/>
      </w:pPr>
      <w:rPr>
        <w:rFonts w:ascii="Wingdings" w:hAnsi="Wingdings" w:hint="default"/>
      </w:rPr>
    </w:lvl>
    <w:lvl w:ilvl="6" w:tplc="8F181ECA">
      <w:start w:val="1"/>
      <w:numFmt w:val="bullet"/>
      <w:lvlText w:val=""/>
      <w:lvlJc w:val="left"/>
      <w:pPr>
        <w:tabs>
          <w:tab w:val="num" w:pos="5400"/>
        </w:tabs>
        <w:ind w:left="5400" w:hanging="360"/>
      </w:pPr>
      <w:rPr>
        <w:rFonts w:ascii="Symbol" w:hAnsi="Symbol" w:hint="default"/>
      </w:rPr>
    </w:lvl>
    <w:lvl w:ilvl="7" w:tplc="75BE94D6">
      <w:start w:val="1"/>
      <w:numFmt w:val="bullet"/>
      <w:lvlText w:val="o"/>
      <w:lvlJc w:val="left"/>
      <w:pPr>
        <w:tabs>
          <w:tab w:val="num" w:pos="6120"/>
        </w:tabs>
        <w:ind w:left="6120" w:hanging="360"/>
      </w:pPr>
      <w:rPr>
        <w:rFonts w:ascii="Courier New" w:hAnsi="Courier New" w:cs="Courier New" w:hint="default"/>
      </w:rPr>
    </w:lvl>
    <w:lvl w:ilvl="8" w:tplc="55FCF884">
      <w:start w:val="1"/>
      <w:numFmt w:val="bullet"/>
      <w:lvlText w:val=""/>
      <w:lvlJc w:val="left"/>
      <w:pPr>
        <w:tabs>
          <w:tab w:val="num" w:pos="6840"/>
        </w:tabs>
        <w:ind w:left="6840" w:hanging="360"/>
      </w:pPr>
      <w:rPr>
        <w:rFonts w:ascii="Wingdings" w:hAnsi="Wingdings" w:hint="default"/>
      </w:rPr>
    </w:lvl>
  </w:abstractNum>
  <w:abstractNum w:abstractNumId="227" w15:restartNumberingAfterBreak="0">
    <w:nsid w:val="5AC03F03"/>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28" w15:restartNumberingAfterBreak="0">
    <w:nsid w:val="5AD97570"/>
    <w:multiLevelType w:val="hybridMultilevel"/>
    <w:tmpl w:val="91BE90C4"/>
    <w:lvl w:ilvl="0" w:tplc="A43882D4">
      <w:start w:val="1"/>
      <w:numFmt w:val="lowerLetter"/>
      <w:lvlText w:val="%1."/>
      <w:lvlJc w:val="left"/>
      <w:pPr>
        <w:tabs>
          <w:tab w:val="num" w:pos="1080"/>
        </w:tabs>
        <w:ind w:left="1080" w:hanging="360"/>
      </w:pPr>
      <w:rPr>
        <w:rFonts w:hint="default"/>
      </w:rPr>
    </w:lvl>
    <w:lvl w:ilvl="1" w:tplc="8FDEA50E">
      <w:start w:val="1"/>
      <w:numFmt w:val="lowerRoman"/>
      <w:lvlText w:val="%2"/>
      <w:lvlJc w:val="left"/>
      <w:pPr>
        <w:tabs>
          <w:tab w:val="num" w:pos="1800"/>
        </w:tabs>
        <w:ind w:left="1800" w:hanging="360"/>
      </w:pPr>
      <w:rPr>
        <w:rFonts w:hint="default"/>
      </w:rPr>
    </w:lvl>
    <w:lvl w:ilvl="2" w:tplc="899CA9A8">
      <w:start w:val="1"/>
      <w:numFmt w:val="bullet"/>
      <w:lvlText w:val=""/>
      <w:lvlJc w:val="left"/>
      <w:pPr>
        <w:tabs>
          <w:tab w:val="num" w:pos="2520"/>
        </w:tabs>
        <w:ind w:left="2520" w:hanging="360"/>
      </w:pPr>
      <w:rPr>
        <w:rFonts w:ascii="Wingdings" w:hAnsi="Wingdings" w:hint="default"/>
      </w:rPr>
    </w:lvl>
    <w:lvl w:ilvl="3" w:tplc="37E4977E">
      <w:start w:val="1"/>
      <w:numFmt w:val="bullet"/>
      <w:lvlText w:val=""/>
      <w:lvlJc w:val="left"/>
      <w:pPr>
        <w:tabs>
          <w:tab w:val="num" w:pos="3240"/>
        </w:tabs>
        <w:ind w:left="3240" w:hanging="360"/>
      </w:pPr>
      <w:rPr>
        <w:rFonts w:ascii="Symbol" w:hAnsi="Symbol" w:hint="default"/>
      </w:rPr>
    </w:lvl>
    <w:lvl w:ilvl="4" w:tplc="4BDC9336">
      <w:start w:val="1"/>
      <w:numFmt w:val="bullet"/>
      <w:lvlText w:val="o"/>
      <w:lvlJc w:val="left"/>
      <w:pPr>
        <w:tabs>
          <w:tab w:val="num" w:pos="3960"/>
        </w:tabs>
        <w:ind w:left="3960" w:hanging="360"/>
      </w:pPr>
      <w:rPr>
        <w:rFonts w:ascii="Courier New" w:hAnsi="Courier New" w:cs="Courier New" w:hint="default"/>
      </w:rPr>
    </w:lvl>
    <w:lvl w:ilvl="5" w:tplc="E7E4B8FA">
      <w:start w:val="1"/>
      <w:numFmt w:val="bullet"/>
      <w:lvlText w:val=""/>
      <w:lvlJc w:val="left"/>
      <w:pPr>
        <w:tabs>
          <w:tab w:val="num" w:pos="4680"/>
        </w:tabs>
        <w:ind w:left="4680" w:hanging="360"/>
      </w:pPr>
      <w:rPr>
        <w:rFonts w:ascii="Wingdings" w:hAnsi="Wingdings" w:hint="default"/>
      </w:rPr>
    </w:lvl>
    <w:lvl w:ilvl="6" w:tplc="02C4861A">
      <w:start w:val="1"/>
      <w:numFmt w:val="bullet"/>
      <w:lvlText w:val=""/>
      <w:lvlJc w:val="left"/>
      <w:pPr>
        <w:tabs>
          <w:tab w:val="num" w:pos="5400"/>
        </w:tabs>
        <w:ind w:left="5400" w:hanging="360"/>
      </w:pPr>
      <w:rPr>
        <w:rFonts w:ascii="Symbol" w:hAnsi="Symbol" w:hint="default"/>
      </w:rPr>
    </w:lvl>
    <w:lvl w:ilvl="7" w:tplc="F38CF772">
      <w:start w:val="1"/>
      <w:numFmt w:val="bullet"/>
      <w:lvlText w:val="o"/>
      <w:lvlJc w:val="left"/>
      <w:pPr>
        <w:tabs>
          <w:tab w:val="num" w:pos="6120"/>
        </w:tabs>
        <w:ind w:left="6120" w:hanging="360"/>
      </w:pPr>
      <w:rPr>
        <w:rFonts w:ascii="Courier New" w:hAnsi="Courier New" w:cs="Courier New" w:hint="default"/>
      </w:rPr>
    </w:lvl>
    <w:lvl w:ilvl="8" w:tplc="5A0E364C">
      <w:start w:val="1"/>
      <w:numFmt w:val="bullet"/>
      <w:lvlText w:val=""/>
      <w:lvlJc w:val="left"/>
      <w:pPr>
        <w:tabs>
          <w:tab w:val="num" w:pos="6840"/>
        </w:tabs>
        <w:ind w:left="6840" w:hanging="360"/>
      </w:pPr>
      <w:rPr>
        <w:rFonts w:ascii="Wingdings" w:hAnsi="Wingdings" w:hint="default"/>
      </w:rPr>
    </w:lvl>
  </w:abstractNum>
  <w:abstractNum w:abstractNumId="229" w15:restartNumberingAfterBreak="0">
    <w:nsid w:val="5AF9439B"/>
    <w:multiLevelType w:val="hybridMultilevel"/>
    <w:tmpl w:val="D5B4F4D0"/>
    <w:lvl w:ilvl="0" w:tplc="7B18EE40">
      <w:start w:val="1"/>
      <w:numFmt w:val="lowerLetter"/>
      <w:lvlText w:val="%1."/>
      <w:lvlJc w:val="left"/>
      <w:pPr>
        <w:tabs>
          <w:tab w:val="num" w:pos="1080"/>
        </w:tabs>
        <w:ind w:left="1080" w:hanging="360"/>
      </w:pPr>
      <w:rPr>
        <w:rFonts w:ascii="Calibri" w:hAnsi="Calibri" w:cs="Calibri" w:hint="default"/>
        <w:sz w:val="22"/>
      </w:rPr>
    </w:lvl>
    <w:lvl w:ilvl="1" w:tplc="CC76701C">
      <w:start w:val="1"/>
      <w:numFmt w:val="lowerRoman"/>
      <w:lvlText w:val="%2."/>
      <w:lvlJc w:val="left"/>
      <w:pPr>
        <w:tabs>
          <w:tab w:val="num" w:pos="1800"/>
        </w:tabs>
        <w:ind w:left="1800" w:hanging="360"/>
      </w:pPr>
      <w:rPr>
        <w:rFonts w:ascii="Arial" w:hAnsi="Arial" w:hint="default"/>
        <w:sz w:val="24"/>
      </w:rPr>
    </w:lvl>
    <w:lvl w:ilvl="2" w:tplc="696E12BC">
      <w:start w:val="1"/>
      <w:numFmt w:val="bullet"/>
      <w:lvlText w:val=""/>
      <w:lvlJc w:val="left"/>
      <w:pPr>
        <w:tabs>
          <w:tab w:val="num" w:pos="2520"/>
        </w:tabs>
        <w:ind w:left="2520" w:hanging="360"/>
      </w:pPr>
      <w:rPr>
        <w:rFonts w:ascii="Wingdings" w:hAnsi="Wingdings" w:hint="default"/>
      </w:rPr>
    </w:lvl>
    <w:lvl w:ilvl="3" w:tplc="000C3D6C">
      <w:start w:val="1"/>
      <w:numFmt w:val="bullet"/>
      <w:lvlText w:val=""/>
      <w:lvlJc w:val="left"/>
      <w:pPr>
        <w:tabs>
          <w:tab w:val="num" w:pos="3240"/>
        </w:tabs>
        <w:ind w:left="3240" w:hanging="360"/>
      </w:pPr>
      <w:rPr>
        <w:rFonts w:ascii="Symbol" w:hAnsi="Symbol" w:hint="default"/>
      </w:rPr>
    </w:lvl>
    <w:lvl w:ilvl="4" w:tplc="CA6AFB14">
      <w:start w:val="1"/>
      <w:numFmt w:val="bullet"/>
      <w:lvlText w:val="o"/>
      <w:lvlJc w:val="left"/>
      <w:pPr>
        <w:tabs>
          <w:tab w:val="num" w:pos="3960"/>
        </w:tabs>
        <w:ind w:left="3960" w:hanging="360"/>
      </w:pPr>
      <w:rPr>
        <w:rFonts w:ascii="Courier New" w:hAnsi="Courier New" w:cs="Courier New" w:hint="default"/>
      </w:rPr>
    </w:lvl>
    <w:lvl w:ilvl="5" w:tplc="B0DC7456">
      <w:start w:val="1"/>
      <w:numFmt w:val="bullet"/>
      <w:lvlText w:val=""/>
      <w:lvlJc w:val="left"/>
      <w:pPr>
        <w:tabs>
          <w:tab w:val="num" w:pos="4680"/>
        </w:tabs>
        <w:ind w:left="4680" w:hanging="360"/>
      </w:pPr>
      <w:rPr>
        <w:rFonts w:ascii="Wingdings" w:hAnsi="Wingdings" w:hint="default"/>
      </w:rPr>
    </w:lvl>
    <w:lvl w:ilvl="6" w:tplc="6994C7E2">
      <w:start w:val="1"/>
      <w:numFmt w:val="bullet"/>
      <w:lvlText w:val=""/>
      <w:lvlJc w:val="left"/>
      <w:pPr>
        <w:tabs>
          <w:tab w:val="num" w:pos="5400"/>
        </w:tabs>
        <w:ind w:left="5400" w:hanging="360"/>
      </w:pPr>
      <w:rPr>
        <w:rFonts w:ascii="Symbol" w:hAnsi="Symbol" w:hint="default"/>
      </w:rPr>
    </w:lvl>
    <w:lvl w:ilvl="7" w:tplc="BDECA4B2">
      <w:start w:val="1"/>
      <w:numFmt w:val="bullet"/>
      <w:lvlText w:val="o"/>
      <w:lvlJc w:val="left"/>
      <w:pPr>
        <w:tabs>
          <w:tab w:val="num" w:pos="6120"/>
        </w:tabs>
        <w:ind w:left="6120" w:hanging="360"/>
      </w:pPr>
      <w:rPr>
        <w:rFonts w:ascii="Courier New" w:hAnsi="Courier New" w:cs="Courier New" w:hint="default"/>
      </w:rPr>
    </w:lvl>
    <w:lvl w:ilvl="8" w:tplc="AB40634A">
      <w:start w:val="1"/>
      <w:numFmt w:val="bullet"/>
      <w:lvlText w:val=""/>
      <w:lvlJc w:val="left"/>
      <w:pPr>
        <w:tabs>
          <w:tab w:val="num" w:pos="6840"/>
        </w:tabs>
        <w:ind w:left="6840" w:hanging="360"/>
      </w:pPr>
      <w:rPr>
        <w:rFonts w:ascii="Wingdings" w:hAnsi="Wingdings" w:hint="default"/>
      </w:rPr>
    </w:lvl>
  </w:abstractNum>
  <w:abstractNum w:abstractNumId="230" w15:restartNumberingAfterBreak="0">
    <w:nsid w:val="5BA2152C"/>
    <w:multiLevelType w:val="hybridMultilevel"/>
    <w:tmpl w:val="F0DA8324"/>
    <w:lvl w:ilvl="0" w:tplc="04090005">
      <w:start w:val="1"/>
      <w:numFmt w:val="bullet"/>
      <w:lvlText w:val=""/>
      <w:lvlJc w:val="left"/>
      <w:pPr>
        <w:ind w:left="2520" w:hanging="360"/>
      </w:pPr>
      <w:rPr>
        <w:rFonts w:ascii="Wingdings" w:hAnsi="Wingdings" w:hint="default"/>
        <w:sz w:val="22"/>
        <w:szCs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1" w15:restartNumberingAfterBreak="0">
    <w:nsid w:val="5BB7386B"/>
    <w:multiLevelType w:val="hybridMultilevel"/>
    <w:tmpl w:val="D2827C26"/>
    <w:lvl w:ilvl="0" w:tplc="7BFAC780">
      <w:start w:val="1"/>
      <w:numFmt w:val="lowerLetter"/>
      <w:lvlText w:val="%1."/>
      <w:lvlJc w:val="left"/>
      <w:pPr>
        <w:tabs>
          <w:tab w:val="num" w:pos="1260"/>
        </w:tabs>
        <w:ind w:left="1260" w:hanging="360"/>
      </w:pPr>
      <w:rPr>
        <w:rFonts w:ascii="Calibri" w:eastAsia="Times New Roman" w:hAnsi="Calibri" w:cs="Arial"/>
        <w:sz w:val="22"/>
      </w:rPr>
    </w:lvl>
    <w:lvl w:ilvl="1" w:tplc="BB3A1450">
      <w:start w:val="1"/>
      <w:numFmt w:val="lowerRoman"/>
      <w:lvlText w:val="%2."/>
      <w:lvlJc w:val="left"/>
      <w:pPr>
        <w:tabs>
          <w:tab w:val="num" w:pos="1800"/>
        </w:tabs>
        <w:ind w:left="1800" w:hanging="360"/>
      </w:pPr>
      <w:rPr>
        <w:rFonts w:ascii="Arial" w:hAnsi="Arial" w:hint="default"/>
        <w:sz w:val="24"/>
      </w:rPr>
    </w:lvl>
    <w:lvl w:ilvl="2" w:tplc="9348DFE4">
      <w:start w:val="1"/>
      <w:numFmt w:val="bullet"/>
      <w:lvlText w:val=""/>
      <w:lvlJc w:val="left"/>
      <w:pPr>
        <w:tabs>
          <w:tab w:val="num" w:pos="2520"/>
        </w:tabs>
        <w:ind w:left="2520" w:hanging="360"/>
      </w:pPr>
      <w:rPr>
        <w:rFonts w:ascii="Wingdings" w:hAnsi="Wingdings" w:hint="default"/>
      </w:rPr>
    </w:lvl>
    <w:lvl w:ilvl="3" w:tplc="B0006DAA">
      <w:start w:val="1"/>
      <w:numFmt w:val="bullet"/>
      <w:lvlText w:val=""/>
      <w:lvlJc w:val="left"/>
      <w:pPr>
        <w:tabs>
          <w:tab w:val="num" w:pos="3240"/>
        </w:tabs>
        <w:ind w:left="3240" w:hanging="360"/>
      </w:pPr>
      <w:rPr>
        <w:rFonts w:ascii="Symbol" w:hAnsi="Symbol" w:hint="default"/>
      </w:rPr>
    </w:lvl>
    <w:lvl w:ilvl="4" w:tplc="A7BEAF60">
      <w:start w:val="1"/>
      <w:numFmt w:val="bullet"/>
      <w:lvlText w:val="o"/>
      <w:lvlJc w:val="left"/>
      <w:pPr>
        <w:tabs>
          <w:tab w:val="num" w:pos="3960"/>
        </w:tabs>
        <w:ind w:left="3960" w:hanging="360"/>
      </w:pPr>
      <w:rPr>
        <w:rFonts w:ascii="Courier New" w:hAnsi="Courier New" w:cs="Courier New" w:hint="default"/>
      </w:rPr>
    </w:lvl>
    <w:lvl w:ilvl="5" w:tplc="6DB88DE6">
      <w:start w:val="1"/>
      <w:numFmt w:val="bullet"/>
      <w:lvlText w:val=""/>
      <w:lvlJc w:val="left"/>
      <w:pPr>
        <w:tabs>
          <w:tab w:val="num" w:pos="4680"/>
        </w:tabs>
        <w:ind w:left="4680" w:hanging="360"/>
      </w:pPr>
      <w:rPr>
        <w:rFonts w:ascii="Wingdings" w:hAnsi="Wingdings" w:hint="default"/>
      </w:rPr>
    </w:lvl>
    <w:lvl w:ilvl="6" w:tplc="599C2B3C">
      <w:start w:val="1"/>
      <w:numFmt w:val="bullet"/>
      <w:lvlText w:val=""/>
      <w:lvlJc w:val="left"/>
      <w:pPr>
        <w:tabs>
          <w:tab w:val="num" w:pos="5400"/>
        </w:tabs>
        <w:ind w:left="5400" w:hanging="360"/>
      </w:pPr>
      <w:rPr>
        <w:rFonts w:ascii="Symbol" w:hAnsi="Symbol" w:hint="default"/>
      </w:rPr>
    </w:lvl>
    <w:lvl w:ilvl="7" w:tplc="0D980588">
      <w:start w:val="1"/>
      <w:numFmt w:val="bullet"/>
      <w:lvlText w:val="o"/>
      <w:lvlJc w:val="left"/>
      <w:pPr>
        <w:tabs>
          <w:tab w:val="num" w:pos="6120"/>
        </w:tabs>
        <w:ind w:left="6120" w:hanging="360"/>
      </w:pPr>
      <w:rPr>
        <w:rFonts w:ascii="Courier New" w:hAnsi="Courier New" w:cs="Courier New" w:hint="default"/>
      </w:rPr>
    </w:lvl>
    <w:lvl w:ilvl="8" w:tplc="6C940BA2">
      <w:start w:val="1"/>
      <w:numFmt w:val="bullet"/>
      <w:lvlText w:val=""/>
      <w:lvlJc w:val="left"/>
      <w:pPr>
        <w:tabs>
          <w:tab w:val="num" w:pos="6840"/>
        </w:tabs>
        <w:ind w:left="6840" w:hanging="360"/>
      </w:pPr>
      <w:rPr>
        <w:rFonts w:ascii="Wingdings" w:hAnsi="Wingdings" w:hint="default"/>
      </w:rPr>
    </w:lvl>
  </w:abstractNum>
  <w:abstractNum w:abstractNumId="232" w15:restartNumberingAfterBreak="0">
    <w:nsid w:val="5C2F3893"/>
    <w:multiLevelType w:val="hybridMultilevel"/>
    <w:tmpl w:val="91BE90C4"/>
    <w:lvl w:ilvl="0" w:tplc="62E42988">
      <w:start w:val="1"/>
      <w:numFmt w:val="lowerLetter"/>
      <w:lvlText w:val="%1."/>
      <w:lvlJc w:val="left"/>
      <w:pPr>
        <w:tabs>
          <w:tab w:val="num" w:pos="1080"/>
        </w:tabs>
        <w:ind w:left="1080" w:hanging="360"/>
      </w:pPr>
      <w:rPr>
        <w:rFonts w:hint="default"/>
      </w:rPr>
    </w:lvl>
    <w:lvl w:ilvl="1" w:tplc="99AA7FEA">
      <w:start w:val="1"/>
      <w:numFmt w:val="lowerRoman"/>
      <w:lvlText w:val="%2"/>
      <w:lvlJc w:val="left"/>
      <w:pPr>
        <w:tabs>
          <w:tab w:val="num" w:pos="1800"/>
        </w:tabs>
        <w:ind w:left="1800" w:hanging="360"/>
      </w:pPr>
      <w:rPr>
        <w:rFonts w:hint="default"/>
      </w:rPr>
    </w:lvl>
    <w:lvl w:ilvl="2" w:tplc="D3308764">
      <w:start w:val="1"/>
      <w:numFmt w:val="bullet"/>
      <w:lvlText w:val=""/>
      <w:lvlJc w:val="left"/>
      <w:pPr>
        <w:tabs>
          <w:tab w:val="num" w:pos="2520"/>
        </w:tabs>
        <w:ind w:left="2520" w:hanging="360"/>
      </w:pPr>
      <w:rPr>
        <w:rFonts w:ascii="Wingdings" w:hAnsi="Wingdings" w:hint="default"/>
      </w:rPr>
    </w:lvl>
    <w:lvl w:ilvl="3" w:tplc="B10CBFE0">
      <w:start w:val="1"/>
      <w:numFmt w:val="bullet"/>
      <w:lvlText w:val=""/>
      <w:lvlJc w:val="left"/>
      <w:pPr>
        <w:tabs>
          <w:tab w:val="num" w:pos="3240"/>
        </w:tabs>
        <w:ind w:left="3240" w:hanging="360"/>
      </w:pPr>
      <w:rPr>
        <w:rFonts w:ascii="Symbol" w:hAnsi="Symbol" w:hint="default"/>
      </w:rPr>
    </w:lvl>
    <w:lvl w:ilvl="4" w:tplc="7D466B72">
      <w:start w:val="1"/>
      <w:numFmt w:val="bullet"/>
      <w:lvlText w:val="o"/>
      <w:lvlJc w:val="left"/>
      <w:pPr>
        <w:tabs>
          <w:tab w:val="num" w:pos="3960"/>
        </w:tabs>
        <w:ind w:left="3960" w:hanging="360"/>
      </w:pPr>
      <w:rPr>
        <w:rFonts w:ascii="Courier New" w:hAnsi="Courier New" w:cs="Courier New" w:hint="default"/>
      </w:rPr>
    </w:lvl>
    <w:lvl w:ilvl="5" w:tplc="500C54CE">
      <w:start w:val="1"/>
      <w:numFmt w:val="bullet"/>
      <w:lvlText w:val=""/>
      <w:lvlJc w:val="left"/>
      <w:pPr>
        <w:tabs>
          <w:tab w:val="num" w:pos="4680"/>
        </w:tabs>
        <w:ind w:left="4680" w:hanging="360"/>
      </w:pPr>
      <w:rPr>
        <w:rFonts w:ascii="Wingdings" w:hAnsi="Wingdings" w:hint="default"/>
      </w:rPr>
    </w:lvl>
    <w:lvl w:ilvl="6" w:tplc="E0F6BD86">
      <w:start w:val="1"/>
      <w:numFmt w:val="bullet"/>
      <w:lvlText w:val=""/>
      <w:lvlJc w:val="left"/>
      <w:pPr>
        <w:tabs>
          <w:tab w:val="num" w:pos="5400"/>
        </w:tabs>
        <w:ind w:left="5400" w:hanging="360"/>
      </w:pPr>
      <w:rPr>
        <w:rFonts w:ascii="Symbol" w:hAnsi="Symbol" w:hint="default"/>
      </w:rPr>
    </w:lvl>
    <w:lvl w:ilvl="7" w:tplc="5360F022">
      <w:start w:val="1"/>
      <w:numFmt w:val="bullet"/>
      <w:lvlText w:val="o"/>
      <w:lvlJc w:val="left"/>
      <w:pPr>
        <w:tabs>
          <w:tab w:val="num" w:pos="6120"/>
        </w:tabs>
        <w:ind w:left="6120" w:hanging="360"/>
      </w:pPr>
      <w:rPr>
        <w:rFonts w:ascii="Courier New" w:hAnsi="Courier New" w:cs="Courier New" w:hint="default"/>
      </w:rPr>
    </w:lvl>
    <w:lvl w:ilvl="8" w:tplc="DE68C1FC">
      <w:start w:val="1"/>
      <w:numFmt w:val="bullet"/>
      <w:lvlText w:val=""/>
      <w:lvlJc w:val="left"/>
      <w:pPr>
        <w:tabs>
          <w:tab w:val="num" w:pos="6840"/>
        </w:tabs>
        <w:ind w:left="6840" w:hanging="360"/>
      </w:pPr>
      <w:rPr>
        <w:rFonts w:ascii="Wingdings" w:hAnsi="Wingdings" w:hint="default"/>
      </w:rPr>
    </w:lvl>
  </w:abstractNum>
  <w:abstractNum w:abstractNumId="233" w15:restartNumberingAfterBreak="0">
    <w:nsid w:val="5CC9610E"/>
    <w:multiLevelType w:val="hybridMultilevel"/>
    <w:tmpl w:val="417E06B2"/>
    <w:lvl w:ilvl="0" w:tplc="5AACE482">
      <w:start w:val="1"/>
      <w:numFmt w:val="lowerLetter"/>
      <w:lvlText w:val="%1."/>
      <w:lvlJc w:val="left"/>
      <w:pPr>
        <w:tabs>
          <w:tab w:val="num" w:pos="1080"/>
        </w:tabs>
        <w:ind w:left="1080" w:hanging="360"/>
      </w:pPr>
      <w:rPr>
        <w:sz w:val="22"/>
      </w:rPr>
    </w:lvl>
    <w:lvl w:ilvl="1" w:tplc="CB06560C">
      <w:start w:val="1"/>
      <w:numFmt w:val="lowerRoman"/>
      <w:lvlText w:val="%2."/>
      <w:lvlJc w:val="left"/>
      <w:pPr>
        <w:tabs>
          <w:tab w:val="num" w:pos="1800"/>
        </w:tabs>
        <w:ind w:left="1800" w:hanging="360"/>
      </w:pPr>
      <w:rPr>
        <w:rFonts w:ascii="Arial" w:hAnsi="Arial"/>
        <w:sz w:val="24"/>
      </w:rPr>
    </w:lvl>
    <w:lvl w:ilvl="2" w:tplc="79C87300">
      <w:start w:val="1"/>
      <w:numFmt w:val="bullet"/>
      <w:lvlText w:val=""/>
      <w:lvlJc w:val="left"/>
      <w:pPr>
        <w:tabs>
          <w:tab w:val="num" w:pos="2520"/>
        </w:tabs>
        <w:ind w:left="2520" w:hanging="360"/>
      </w:pPr>
      <w:rPr>
        <w:rFonts w:ascii="Wingdings" w:hAnsi="Wingdings" w:hint="default"/>
      </w:rPr>
    </w:lvl>
    <w:lvl w:ilvl="3" w:tplc="3C96D5E6">
      <w:start w:val="1"/>
      <w:numFmt w:val="bullet"/>
      <w:lvlText w:val=""/>
      <w:lvlJc w:val="left"/>
      <w:pPr>
        <w:tabs>
          <w:tab w:val="num" w:pos="3240"/>
        </w:tabs>
        <w:ind w:left="3240" w:hanging="360"/>
      </w:pPr>
      <w:rPr>
        <w:rFonts w:ascii="Symbol" w:hAnsi="Symbol" w:hint="default"/>
      </w:rPr>
    </w:lvl>
    <w:lvl w:ilvl="4" w:tplc="84DE9CDE">
      <w:start w:val="1"/>
      <w:numFmt w:val="bullet"/>
      <w:lvlText w:val="o"/>
      <w:lvlJc w:val="left"/>
      <w:pPr>
        <w:tabs>
          <w:tab w:val="num" w:pos="3960"/>
        </w:tabs>
        <w:ind w:left="3960" w:hanging="360"/>
      </w:pPr>
      <w:rPr>
        <w:rFonts w:ascii="Courier New" w:hAnsi="Courier New" w:cs="Courier New" w:hint="default"/>
      </w:rPr>
    </w:lvl>
    <w:lvl w:ilvl="5" w:tplc="59D49630">
      <w:start w:val="1"/>
      <w:numFmt w:val="bullet"/>
      <w:lvlText w:val=""/>
      <w:lvlJc w:val="left"/>
      <w:pPr>
        <w:tabs>
          <w:tab w:val="num" w:pos="4680"/>
        </w:tabs>
        <w:ind w:left="4680" w:hanging="360"/>
      </w:pPr>
      <w:rPr>
        <w:rFonts w:ascii="Wingdings" w:hAnsi="Wingdings" w:hint="default"/>
      </w:rPr>
    </w:lvl>
    <w:lvl w:ilvl="6" w:tplc="3A3EDFC0">
      <w:start w:val="1"/>
      <w:numFmt w:val="bullet"/>
      <w:lvlText w:val=""/>
      <w:lvlJc w:val="left"/>
      <w:pPr>
        <w:tabs>
          <w:tab w:val="num" w:pos="5400"/>
        </w:tabs>
        <w:ind w:left="5400" w:hanging="360"/>
      </w:pPr>
      <w:rPr>
        <w:rFonts w:ascii="Symbol" w:hAnsi="Symbol" w:hint="default"/>
      </w:rPr>
    </w:lvl>
    <w:lvl w:ilvl="7" w:tplc="4C769B24">
      <w:start w:val="1"/>
      <w:numFmt w:val="bullet"/>
      <w:lvlText w:val="o"/>
      <w:lvlJc w:val="left"/>
      <w:pPr>
        <w:tabs>
          <w:tab w:val="num" w:pos="6120"/>
        </w:tabs>
        <w:ind w:left="6120" w:hanging="360"/>
      </w:pPr>
      <w:rPr>
        <w:rFonts w:ascii="Courier New" w:hAnsi="Courier New" w:cs="Courier New" w:hint="default"/>
      </w:rPr>
    </w:lvl>
    <w:lvl w:ilvl="8" w:tplc="3F807656">
      <w:start w:val="1"/>
      <w:numFmt w:val="bullet"/>
      <w:lvlText w:val=""/>
      <w:lvlJc w:val="left"/>
      <w:pPr>
        <w:tabs>
          <w:tab w:val="num" w:pos="6840"/>
        </w:tabs>
        <w:ind w:left="6840" w:hanging="360"/>
      </w:pPr>
      <w:rPr>
        <w:rFonts w:ascii="Wingdings" w:hAnsi="Wingdings" w:hint="default"/>
      </w:rPr>
    </w:lvl>
  </w:abstractNum>
  <w:abstractNum w:abstractNumId="234" w15:restartNumberingAfterBreak="0">
    <w:nsid w:val="5F53331E"/>
    <w:multiLevelType w:val="hybridMultilevel"/>
    <w:tmpl w:val="3000D7C6"/>
    <w:lvl w:ilvl="0" w:tplc="B80C450A">
      <w:start w:val="1"/>
      <w:numFmt w:val="lowerLetter"/>
      <w:lvlText w:val="%1."/>
      <w:lvlJc w:val="left"/>
      <w:pPr>
        <w:tabs>
          <w:tab w:val="num" w:pos="1260"/>
        </w:tabs>
        <w:ind w:left="1260" w:hanging="360"/>
      </w:pPr>
      <w:rPr>
        <w:rFonts w:ascii="Calibri" w:eastAsia="Times New Roman" w:hAnsi="Calibri" w:cs="Arial"/>
        <w:sz w:val="22"/>
      </w:rPr>
    </w:lvl>
    <w:lvl w:ilvl="1" w:tplc="1FFEA272">
      <w:start w:val="1"/>
      <w:numFmt w:val="lowerRoman"/>
      <w:lvlText w:val="%2."/>
      <w:lvlJc w:val="left"/>
      <w:pPr>
        <w:tabs>
          <w:tab w:val="num" w:pos="1800"/>
        </w:tabs>
        <w:ind w:left="1800" w:hanging="360"/>
      </w:pPr>
      <w:rPr>
        <w:rFonts w:ascii="Arial" w:hAnsi="Arial"/>
        <w:sz w:val="24"/>
      </w:rPr>
    </w:lvl>
    <w:lvl w:ilvl="2" w:tplc="6CA8DC00">
      <w:start w:val="1"/>
      <w:numFmt w:val="bullet"/>
      <w:lvlText w:val=""/>
      <w:lvlJc w:val="left"/>
      <w:pPr>
        <w:tabs>
          <w:tab w:val="num" w:pos="2520"/>
        </w:tabs>
        <w:ind w:left="2520" w:hanging="360"/>
      </w:pPr>
      <w:rPr>
        <w:rFonts w:ascii="Wingdings" w:hAnsi="Wingdings" w:hint="default"/>
      </w:rPr>
    </w:lvl>
    <w:lvl w:ilvl="3" w:tplc="91BC657A">
      <w:start w:val="1"/>
      <w:numFmt w:val="bullet"/>
      <w:lvlText w:val=""/>
      <w:lvlJc w:val="left"/>
      <w:pPr>
        <w:tabs>
          <w:tab w:val="num" w:pos="3240"/>
        </w:tabs>
        <w:ind w:left="3240" w:hanging="360"/>
      </w:pPr>
      <w:rPr>
        <w:rFonts w:ascii="Symbol" w:hAnsi="Symbol" w:hint="default"/>
      </w:rPr>
    </w:lvl>
    <w:lvl w:ilvl="4" w:tplc="6D20F76C">
      <w:start w:val="1"/>
      <w:numFmt w:val="bullet"/>
      <w:lvlText w:val="o"/>
      <w:lvlJc w:val="left"/>
      <w:pPr>
        <w:tabs>
          <w:tab w:val="num" w:pos="3960"/>
        </w:tabs>
        <w:ind w:left="3960" w:hanging="360"/>
      </w:pPr>
      <w:rPr>
        <w:rFonts w:ascii="Courier New" w:hAnsi="Courier New" w:cs="Courier New" w:hint="default"/>
      </w:rPr>
    </w:lvl>
    <w:lvl w:ilvl="5" w:tplc="7F94E982">
      <w:start w:val="1"/>
      <w:numFmt w:val="bullet"/>
      <w:lvlText w:val=""/>
      <w:lvlJc w:val="left"/>
      <w:pPr>
        <w:tabs>
          <w:tab w:val="num" w:pos="4680"/>
        </w:tabs>
        <w:ind w:left="4680" w:hanging="360"/>
      </w:pPr>
      <w:rPr>
        <w:rFonts w:ascii="Wingdings" w:hAnsi="Wingdings" w:hint="default"/>
      </w:rPr>
    </w:lvl>
    <w:lvl w:ilvl="6" w:tplc="AF50FB6A">
      <w:start w:val="1"/>
      <w:numFmt w:val="bullet"/>
      <w:lvlText w:val=""/>
      <w:lvlJc w:val="left"/>
      <w:pPr>
        <w:tabs>
          <w:tab w:val="num" w:pos="5400"/>
        </w:tabs>
        <w:ind w:left="5400" w:hanging="360"/>
      </w:pPr>
      <w:rPr>
        <w:rFonts w:ascii="Symbol" w:hAnsi="Symbol" w:hint="default"/>
      </w:rPr>
    </w:lvl>
    <w:lvl w:ilvl="7" w:tplc="B7244D66">
      <w:start w:val="1"/>
      <w:numFmt w:val="bullet"/>
      <w:lvlText w:val="o"/>
      <w:lvlJc w:val="left"/>
      <w:pPr>
        <w:tabs>
          <w:tab w:val="num" w:pos="6120"/>
        </w:tabs>
        <w:ind w:left="6120" w:hanging="360"/>
      </w:pPr>
      <w:rPr>
        <w:rFonts w:ascii="Courier New" w:hAnsi="Courier New" w:cs="Courier New" w:hint="default"/>
      </w:rPr>
    </w:lvl>
    <w:lvl w:ilvl="8" w:tplc="ACDC242E">
      <w:start w:val="1"/>
      <w:numFmt w:val="bullet"/>
      <w:lvlText w:val=""/>
      <w:lvlJc w:val="left"/>
      <w:pPr>
        <w:tabs>
          <w:tab w:val="num" w:pos="6840"/>
        </w:tabs>
        <w:ind w:left="6840" w:hanging="360"/>
      </w:pPr>
      <w:rPr>
        <w:rFonts w:ascii="Wingdings" w:hAnsi="Wingdings" w:hint="default"/>
      </w:rPr>
    </w:lvl>
  </w:abstractNum>
  <w:abstractNum w:abstractNumId="235" w15:restartNumberingAfterBreak="0">
    <w:nsid w:val="5F800D8A"/>
    <w:multiLevelType w:val="hybridMultilevel"/>
    <w:tmpl w:val="3000D7C6"/>
    <w:numStyleLink w:val="Style1"/>
  </w:abstractNum>
  <w:abstractNum w:abstractNumId="236" w15:restartNumberingAfterBreak="0">
    <w:nsid w:val="601379EB"/>
    <w:multiLevelType w:val="hybridMultilevel"/>
    <w:tmpl w:val="0409001D"/>
    <w:styleLink w:val="Style2"/>
    <w:lvl w:ilvl="0" w:tplc="32C89512">
      <w:start w:val="1"/>
      <w:numFmt w:val="decimal"/>
      <w:lvlText w:val="%1)"/>
      <w:lvlJc w:val="left"/>
      <w:pPr>
        <w:ind w:left="360" w:hanging="360"/>
      </w:pPr>
    </w:lvl>
    <w:lvl w:ilvl="1" w:tplc="3E4672AE">
      <w:start w:val="1"/>
      <w:numFmt w:val="lowerLetter"/>
      <w:lvlText w:val="%2)"/>
      <w:lvlJc w:val="left"/>
      <w:pPr>
        <w:ind w:left="720" w:hanging="360"/>
      </w:pPr>
    </w:lvl>
    <w:lvl w:ilvl="2" w:tplc="FA0643EC">
      <w:start w:val="1"/>
      <w:numFmt w:val="lowerRoman"/>
      <w:lvlText w:val="%3)"/>
      <w:lvlJc w:val="left"/>
      <w:pPr>
        <w:ind w:left="1080" w:hanging="360"/>
      </w:pPr>
    </w:lvl>
    <w:lvl w:ilvl="3" w:tplc="3D821ED0">
      <w:start w:val="1"/>
      <w:numFmt w:val="decimal"/>
      <w:lvlText w:val="(%4)"/>
      <w:lvlJc w:val="left"/>
      <w:pPr>
        <w:ind w:left="1440" w:hanging="360"/>
      </w:pPr>
    </w:lvl>
    <w:lvl w:ilvl="4" w:tplc="74E8763A">
      <w:start w:val="1"/>
      <w:numFmt w:val="lowerLetter"/>
      <w:lvlText w:val="(%5)"/>
      <w:lvlJc w:val="left"/>
      <w:pPr>
        <w:ind w:left="1800" w:hanging="360"/>
      </w:pPr>
    </w:lvl>
    <w:lvl w:ilvl="5" w:tplc="1D3AB66A">
      <w:start w:val="1"/>
      <w:numFmt w:val="lowerRoman"/>
      <w:lvlText w:val="(%6)"/>
      <w:lvlJc w:val="left"/>
      <w:pPr>
        <w:ind w:left="2160" w:hanging="360"/>
      </w:pPr>
    </w:lvl>
    <w:lvl w:ilvl="6" w:tplc="77020034">
      <w:start w:val="1"/>
      <w:numFmt w:val="decimal"/>
      <w:lvlText w:val="%7."/>
      <w:lvlJc w:val="left"/>
      <w:pPr>
        <w:ind w:left="2520" w:hanging="360"/>
      </w:pPr>
    </w:lvl>
    <w:lvl w:ilvl="7" w:tplc="4CF6E6E6">
      <w:start w:val="1"/>
      <w:numFmt w:val="lowerLetter"/>
      <w:lvlText w:val="%8."/>
      <w:lvlJc w:val="left"/>
      <w:pPr>
        <w:ind w:left="2880" w:hanging="360"/>
      </w:pPr>
    </w:lvl>
    <w:lvl w:ilvl="8" w:tplc="C4C677AA">
      <w:start w:val="1"/>
      <w:numFmt w:val="lowerRoman"/>
      <w:lvlText w:val="%9."/>
      <w:lvlJc w:val="left"/>
      <w:pPr>
        <w:ind w:left="3240" w:hanging="360"/>
      </w:pPr>
    </w:lvl>
  </w:abstractNum>
  <w:abstractNum w:abstractNumId="237" w15:restartNumberingAfterBreak="0">
    <w:nsid w:val="603D4497"/>
    <w:multiLevelType w:val="multilevel"/>
    <w:tmpl w:val="3678F5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8" w15:restartNumberingAfterBreak="0">
    <w:nsid w:val="60835540"/>
    <w:multiLevelType w:val="hybridMultilevel"/>
    <w:tmpl w:val="3000D7C6"/>
    <w:numStyleLink w:val="Style1"/>
  </w:abstractNum>
  <w:abstractNum w:abstractNumId="239" w15:restartNumberingAfterBreak="0">
    <w:nsid w:val="61BE102C"/>
    <w:multiLevelType w:val="hybridMultilevel"/>
    <w:tmpl w:val="3000D7C6"/>
    <w:numStyleLink w:val="Style1"/>
  </w:abstractNum>
  <w:abstractNum w:abstractNumId="240" w15:restartNumberingAfterBreak="0">
    <w:nsid w:val="61D035C5"/>
    <w:multiLevelType w:val="hybridMultilevel"/>
    <w:tmpl w:val="3000D7C6"/>
    <w:numStyleLink w:val="Style1"/>
  </w:abstractNum>
  <w:abstractNum w:abstractNumId="241" w15:restartNumberingAfterBreak="0">
    <w:nsid w:val="6282655E"/>
    <w:multiLevelType w:val="hybridMultilevel"/>
    <w:tmpl w:val="91BE90C4"/>
    <w:lvl w:ilvl="0" w:tplc="D94CE454">
      <w:start w:val="1"/>
      <w:numFmt w:val="lowerLetter"/>
      <w:lvlText w:val="%1."/>
      <w:lvlJc w:val="left"/>
      <w:pPr>
        <w:tabs>
          <w:tab w:val="num" w:pos="1080"/>
        </w:tabs>
        <w:ind w:left="1080" w:hanging="360"/>
      </w:pPr>
      <w:rPr>
        <w:rFonts w:hint="default"/>
      </w:rPr>
    </w:lvl>
    <w:lvl w:ilvl="1" w:tplc="043E1BF2">
      <w:start w:val="1"/>
      <w:numFmt w:val="lowerRoman"/>
      <w:lvlText w:val="%2"/>
      <w:lvlJc w:val="left"/>
      <w:pPr>
        <w:tabs>
          <w:tab w:val="num" w:pos="1800"/>
        </w:tabs>
        <w:ind w:left="1800" w:hanging="360"/>
      </w:pPr>
      <w:rPr>
        <w:rFonts w:hint="default"/>
      </w:rPr>
    </w:lvl>
    <w:lvl w:ilvl="2" w:tplc="62D04FE6">
      <w:start w:val="1"/>
      <w:numFmt w:val="bullet"/>
      <w:lvlText w:val=""/>
      <w:lvlJc w:val="left"/>
      <w:pPr>
        <w:tabs>
          <w:tab w:val="num" w:pos="2520"/>
        </w:tabs>
        <w:ind w:left="2520" w:hanging="360"/>
      </w:pPr>
      <w:rPr>
        <w:rFonts w:ascii="Wingdings" w:hAnsi="Wingdings" w:hint="default"/>
      </w:rPr>
    </w:lvl>
    <w:lvl w:ilvl="3" w:tplc="BC6C109E">
      <w:start w:val="1"/>
      <w:numFmt w:val="bullet"/>
      <w:lvlText w:val=""/>
      <w:lvlJc w:val="left"/>
      <w:pPr>
        <w:tabs>
          <w:tab w:val="num" w:pos="3240"/>
        </w:tabs>
        <w:ind w:left="3240" w:hanging="360"/>
      </w:pPr>
      <w:rPr>
        <w:rFonts w:ascii="Symbol" w:hAnsi="Symbol" w:hint="default"/>
      </w:rPr>
    </w:lvl>
    <w:lvl w:ilvl="4" w:tplc="D45C8A84">
      <w:start w:val="1"/>
      <w:numFmt w:val="bullet"/>
      <w:lvlText w:val="o"/>
      <w:lvlJc w:val="left"/>
      <w:pPr>
        <w:tabs>
          <w:tab w:val="num" w:pos="3960"/>
        </w:tabs>
        <w:ind w:left="3960" w:hanging="360"/>
      </w:pPr>
      <w:rPr>
        <w:rFonts w:ascii="Courier New" w:hAnsi="Courier New" w:cs="Courier New" w:hint="default"/>
      </w:rPr>
    </w:lvl>
    <w:lvl w:ilvl="5" w:tplc="830009A0">
      <w:start w:val="1"/>
      <w:numFmt w:val="bullet"/>
      <w:lvlText w:val=""/>
      <w:lvlJc w:val="left"/>
      <w:pPr>
        <w:tabs>
          <w:tab w:val="num" w:pos="4680"/>
        </w:tabs>
        <w:ind w:left="4680" w:hanging="360"/>
      </w:pPr>
      <w:rPr>
        <w:rFonts w:ascii="Wingdings" w:hAnsi="Wingdings" w:hint="default"/>
      </w:rPr>
    </w:lvl>
    <w:lvl w:ilvl="6" w:tplc="9D2ADB30">
      <w:start w:val="1"/>
      <w:numFmt w:val="bullet"/>
      <w:lvlText w:val=""/>
      <w:lvlJc w:val="left"/>
      <w:pPr>
        <w:tabs>
          <w:tab w:val="num" w:pos="5400"/>
        </w:tabs>
        <w:ind w:left="5400" w:hanging="360"/>
      </w:pPr>
      <w:rPr>
        <w:rFonts w:ascii="Symbol" w:hAnsi="Symbol" w:hint="default"/>
      </w:rPr>
    </w:lvl>
    <w:lvl w:ilvl="7" w:tplc="56EE521C">
      <w:start w:val="1"/>
      <w:numFmt w:val="bullet"/>
      <w:lvlText w:val="o"/>
      <w:lvlJc w:val="left"/>
      <w:pPr>
        <w:tabs>
          <w:tab w:val="num" w:pos="6120"/>
        </w:tabs>
        <w:ind w:left="6120" w:hanging="360"/>
      </w:pPr>
      <w:rPr>
        <w:rFonts w:ascii="Courier New" w:hAnsi="Courier New" w:cs="Courier New" w:hint="default"/>
      </w:rPr>
    </w:lvl>
    <w:lvl w:ilvl="8" w:tplc="6218890A">
      <w:start w:val="1"/>
      <w:numFmt w:val="bullet"/>
      <w:lvlText w:val=""/>
      <w:lvlJc w:val="left"/>
      <w:pPr>
        <w:tabs>
          <w:tab w:val="num" w:pos="6840"/>
        </w:tabs>
        <w:ind w:left="6840" w:hanging="360"/>
      </w:pPr>
      <w:rPr>
        <w:rFonts w:ascii="Wingdings" w:hAnsi="Wingdings" w:hint="default"/>
      </w:rPr>
    </w:lvl>
  </w:abstractNum>
  <w:abstractNum w:abstractNumId="242" w15:restartNumberingAfterBreak="0">
    <w:nsid w:val="629F42D3"/>
    <w:multiLevelType w:val="hybridMultilevel"/>
    <w:tmpl w:val="930CA658"/>
    <w:lvl w:ilvl="0" w:tplc="643237A2">
      <w:start w:val="1"/>
      <w:numFmt w:val="lowerLetter"/>
      <w:lvlText w:val="%1."/>
      <w:lvlJc w:val="left"/>
      <w:pPr>
        <w:tabs>
          <w:tab w:val="num" w:pos="1440"/>
        </w:tabs>
        <w:ind w:left="1080" w:hanging="360"/>
      </w:pPr>
      <w:rPr>
        <w:rFonts w:asciiTheme="minorHAnsi" w:hAnsiTheme="minorHAnsi" w:cstheme="minorHAnsi" w:hint="default"/>
        <w:sz w:val="22"/>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06B6BC9A">
      <w:start w:val="1"/>
      <w:numFmt w:val="bullet"/>
      <w:lvlText w:val=""/>
      <w:lvlJc w:val="left"/>
      <w:pPr>
        <w:tabs>
          <w:tab w:val="num" w:pos="2520"/>
        </w:tabs>
        <w:ind w:left="2520" w:hanging="360"/>
      </w:pPr>
      <w:rPr>
        <w:rFonts w:ascii="Wingdings" w:hAnsi="Wingdings" w:hint="default"/>
      </w:rPr>
    </w:lvl>
    <w:lvl w:ilvl="3" w:tplc="04D84A0A">
      <w:start w:val="1"/>
      <w:numFmt w:val="bullet"/>
      <w:lvlText w:val=""/>
      <w:lvlJc w:val="left"/>
      <w:pPr>
        <w:tabs>
          <w:tab w:val="num" w:pos="3240"/>
        </w:tabs>
        <w:ind w:left="3240" w:hanging="360"/>
      </w:pPr>
      <w:rPr>
        <w:rFonts w:ascii="Symbol" w:hAnsi="Symbol" w:hint="default"/>
      </w:rPr>
    </w:lvl>
    <w:lvl w:ilvl="4" w:tplc="CD641050">
      <w:start w:val="1"/>
      <w:numFmt w:val="bullet"/>
      <w:lvlText w:val="o"/>
      <w:lvlJc w:val="left"/>
      <w:pPr>
        <w:tabs>
          <w:tab w:val="num" w:pos="3960"/>
        </w:tabs>
        <w:ind w:left="3960" w:hanging="360"/>
      </w:pPr>
      <w:rPr>
        <w:rFonts w:ascii="Courier New" w:hAnsi="Courier New" w:cs="Courier New" w:hint="default"/>
      </w:rPr>
    </w:lvl>
    <w:lvl w:ilvl="5" w:tplc="36C0D734">
      <w:start w:val="1"/>
      <w:numFmt w:val="bullet"/>
      <w:lvlText w:val=""/>
      <w:lvlJc w:val="left"/>
      <w:pPr>
        <w:tabs>
          <w:tab w:val="num" w:pos="4680"/>
        </w:tabs>
        <w:ind w:left="4680" w:hanging="360"/>
      </w:pPr>
      <w:rPr>
        <w:rFonts w:ascii="Wingdings" w:hAnsi="Wingdings" w:hint="default"/>
      </w:rPr>
    </w:lvl>
    <w:lvl w:ilvl="6" w:tplc="A1222B76">
      <w:start w:val="1"/>
      <w:numFmt w:val="bullet"/>
      <w:lvlText w:val=""/>
      <w:lvlJc w:val="left"/>
      <w:pPr>
        <w:tabs>
          <w:tab w:val="num" w:pos="5400"/>
        </w:tabs>
        <w:ind w:left="5400" w:hanging="360"/>
      </w:pPr>
      <w:rPr>
        <w:rFonts w:ascii="Symbol" w:hAnsi="Symbol" w:hint="default"/>
      </w:rPr>
    </w:lvl>
    <w:lvl w:ilvl="7" w:tplc="D3D6667E">
      <w:start w:val="1"/>
      <w:numFmt w:val="bullet"/>
      <w:lvlText w:val="o"/>
      <w:lvlJc w:val="left"/>
      <w:pPr>
        <w:tabs>
          <w:tab w:val="num" w:pos="6120"/>
        </w:tabs>
        <w:ind w:left="6120" w:hanging="360"/>
      </w:pPr>
      <w:rPr>
        <w:rFonts w:ascii="Courier New" w:hAnsi="Courier New" w:cs="Courier New" w:hint="default"/>
      </w:rPr>
    </w:lvl>
    <w:lvl w:ilvl="8" w:tplc="81A2B480">
      <w:start w:val="1"/>
      <w:numFmt w:val="bullet"/>
      <w:lvlText w:val=""/>
      <w:lvlJc w:val="left"/>
      <w:pPr>
        <w:tabs>
          <w:tab w:val="num" w:pos="6840"/>
        </w:tabs>
        <w:ind w:left="6840" w:hanging="360"/>
      </w:pPr>
      <w:rPr>
        <w:rFonts w:ascii="Wingdings" w:hAnsi="Wingdings" w:hint="default"/>
      </w:rPr>
    </w:lvl>
  </w:abstractNum>
  <w:abstractNum w:abstractNumId="243" w15:restartNumberingAfterBreak="0">
    <w:nsid w:val="62F63DA0"/>
    <w:multiLevelType w:val="hybridMultilevel"/>
    <w:tmpl w:val="F416A9B8"/>
    <w:lvl w:ilvl="0" w:tplc="92E4C8E6">
      <w:start w:val="1"/>
      <w:numFmt w:val="lowerLetter"/>
      <w:lvlText w:val="%1."/>
      <w:lvlJc w:val="left"/>
      <w:pPr>
        <w:tabs>
          <w:tab w:val="num" w:pos="1080"/>
        </w:tabs>
        <w:ind w:left="1080" w:hanging="360"/>
      </w:pPr>
      <w:rPr>
        <w:rFonts w:asciiTheme="minorHAnsi" w:hAnsiTheme="minorHAnsi" w:cstheme="minorHAnsi" w:hint="default"/>
        <w:sz w:val="22"/>
      </w:rPr>
    </w:lvl>
    <w:lvl w:ilvl="1" w:tplc="7B76D15C">
      <w:start w:val="1"/>
      <w:numFmt w:val="lowerRoman"/>
      <w:lvlText w:val="%2."/>
      <w:lvlJc w:val="left"/>
      <w:pPr>
        <w:tabs>
          <w:tab w:val="num" w:pos="1800"/>
        </w:tabs>
        <w:ind w:left="1800" w:hanging="360"/>
      </w:pPr>
      <w:rPr>
        <w:rFonts w:asciiTheme="minorHAnsi" w:hAnsiTheme="minorHAnsi" w:cstheme="minorHAnsi" w:hint="default"/>
        <w:sz w:val="22"/>
        <w:szCs w:val="22"/>
      </w:rPr>
    </w:lvl>
    <w:lvl w:ilvl="2" w:tplc="C1A4629A">
      <w:start w:val="1"/>
      <w:numFmt w:val="bullet"/>
      <w:lvlText w:val=""/>
      <w:lvlJc w:val="left"/>
      <w:pPr>
        <w:tabs>
          <w:tab w:val="num" w:pos="2520"/>
        </w:tabs>
        <w:ind w:left="2520" w:hanging="360"/>
      </w:pPr>
      <w:rPr>
        <w:rFonts w:ascii="Wingdings" w:hAnsi="Wingdings" w:hint="default"/>
      </w:rPr>
    </w:lvl>
    <w:lvl w:ilvl="3" w:tplc="46CEC83E">
      <w:start w:val="1"/>
      <w:numFmt w:val="bullet"/>
      <w:lvlText w:val=""/>
      <w:lvlJc w:val="left"/>
      <w:pPr>
        <w:tabs>
          <w:tab w:val="num" w:pos="3240"/>
        </w:tabs>
        <w:ind w:left="3240" w:hanging="360"/>
      </w:pPr>
      <w:rPr>
        <w:rFonts w:ascii="Symbol" w:hAnsi="Symbol" w:hint="default"/>
      </w:rPr>
    </w:lvl>
    <w:lvl w:ilvl="4" w:tplc="A50C6742">
      <w:start w:val="1"/>
      <w:numFmt w:val="bullet"/>
      <w:lvlText w:val="o"/>
      <w:lvlJc w:val="left"/>
      <w:pPr>
        <w:tabs>
          <w:tab w:val="num" w:pos="3960"/>
        </w:tabs>
        <w:ind w:left="3960" w:hanging="360"/>
      </w:pPr>
      <w:rPr>
        <w:rFonts w:ascii="Courier New" w:hAnsi="Courier New" w:cs="Courier New" w:hint="default"/>
      </w:rPr>
    </w:lvl>
    <w:lvl w:ilvl="5" w:tplc="A62EAF0C">
      <w:start w:val="1"/>
      <w:numFmt w:val="bullet"/>
      <w:lvlText w:val=""/>
      <w:lvlJc w:val="left"/>
      <w:pPr>
        <w:tabs>
          <w:tab w:val="num" w:pos="4680"/>
        </w:tabs>
        <w:ind w:left="4680" w:hanging="360"/>
      </w:pPr>
      <w:rPr>
        <w:rFonts w:ascii="Wingdings" w:hAnsi="Wingdings" w:hint="default"/>
      </w:rPr>
    </w:lvl>
    <w:lvl w:ilvl="6" w:tplc="FE3A7E58">
      <w:start w:val="1"/>
      <w:numFmt w:val="bullet"/>
      <w:lvlText w:val=""/>
      <w:lvlJc w:val="left"/>
      <w:pPr>
        <w:tabs>
          <w:tab w:val="num" w:pos="5400"/>
        </w:tabs>
        <w:ind w:left="5400" w:hanging="360"/>
      </w:pPr>
      <w:rPr>
        <w:rFonts w:ascii="Symbol" w:hAnsi="Symbol" w:hint="default"/>
      </w:rPr>
    </w:lvl>
    <w:lvl w:ilvl="7" w:tplc="90EA0A6E">
      <w:start w:val="1"/>
      <w:numFmt w:val="bullet"/>
      <w:lvlText w:val="o"/>
      <w:lvlJc w:val="left"/>
      <w:pPr>
        <w:tabs>
          <w:tab w:val="num" w:pos="6120"/>
        </w:tabs>
        <w:ind w:left="6120" w:hanging="360"/>
      </w:pPr>
      <w:rPr>
        <w:rFonts w:ascii="Courier New" w:hAnsi="Courier New" w:cs="Courier New" w:hint="default"/>
      </w:rPr>
    </w:lvl>
    <w:lvl w:ilvl="8" w:tplc="83B43982">
      <w:start w:val="1"/>
      <w:numFmt w:val="bullet"/>
      <w:lvlText w:val=""/>
      <w:lvlJc w:val="left"/>
      <w:pPr>
        <w:tabs>
          <w:tab w:val="num" w:pos="6840"/>
        </w:tabs>
        <w:ind w:left="6840" w:hanging="360"/>
      </w:pPr>
      <w:rPr>
        <w:rFonts w:ascii="Wingdings" w:hAnsi="Wingdings" w:hint="default"/>
      </w:rPr>
    </w:lvl>
  </w:abstractNum>
  <w:abstractNum w:abstractNumId="244" w15:restartNumberingAfterBreak="0">
    <w:nsid w:val="63267BC6"/>
    <w:multiLevelType w:val="hybridMultilevel"/>
    <w:tmpl w:val="97148718"/>
    <w:lvl w:ilvl="0" w:tplc="8C54F020">
      <w:start w:val="1"/>
      <w:numFmt w:val="lowerLetter"/>
      <w:lvlText w:val="%1."/>
      <w:lvlJc w:val="left"/>
      <w:pPr>
        <w:tabs>
          <w:tab w:val="num" w:pos="1080"/>
        </w:tabs>
        <w:ind w:left="1080" w:hanging="360"/>
      </w:pPr>
      <w:rPr>
        <w:rFonts w:hint="default"/>
      </w:rPr>
    </w:lvl>
    <w:lvl w:ilvl="1" w:tplc="CFBE64E4">
      <w:start w:val="1"/>
      <w:numFmt w:val="lowerRoman"/>
      <w:lvlText w:val="%2"/>
      <w:lvlJc w:val="left"/>
      <w:pPr>
        <w:tabs>
          <w:tab w:val="num" w:pos="1800"/>
        </w:tabs>
        <w:ind w:left="1800" w:hanging="360"/>
      </w:pPr>
      <w:rPr>
        <w:rFonts w:hint="default"/>
      </w:rPr>
    </w:lvl>
    <w:lvl w:ilvl="2" w:tplc="1248AB1C">
      <w:start w:val="1"/>
      <w:numFmt w:val="bullet"/>
      <w:lvlText w:val=""/>
      <w:lvlJc w:val="left"/>
      <w:pPr>
        <w:tabs>
          <w:tab w:val="num" w:pos="2520"/>
        </w:tabs>
        <w:ind w:left="2520" w:hanging="360"/>
      </w:pPr>
      <w:rPr>
        <w:rFonts w:ascii="Wingdings" w:hAnsi="Wingdings" w:hint="default"/>
      </w:rPr>
    </w:lvl>
    <w:lvl w:ilvl="3" w:tplc="BD6A0B3A">
      <w:start w:val="1"/>
      <w:numFmt w:val="bullet"/>
      <w:lvlText w:val=""/>
      <w:lvlJc w:val="left"/>
      <w:pPr>
        <w:tabs>
          <w:tab w:val="num" w:pos="3240"/>
        </w:tabs>
        <w:ind w:left="3240" w:hanging="360"/>
      </w:pPr>
      <w:rPr>
        <w:rFonts w:ascii="Symbol" w:hAnsi="Symbol" w:hint="default"/>
      </w:rPr>
    </w:lvl>
    <w:lvl w:ilvl="4" w:tplc="FDE4A22E">
      <w:start w:val="1"/>
      <w:numFmt w:val="bullet"/>
      <w:lvlText w:val="o"/>
      <w:lvlJc w:val="left"/>
      <w:pPr>
        <w:tabs>
          <w:tab w:val="num" w:pos="3960"/>
        </w:tabs>
        <w:ind w:left="3960" w:hanging="360"/>
      </w:pPr>
      <w:rPr>
        <w:rFonts w:ascii="Courier New" w:hAnsi="Courier New" w:cs="Courier New" w:hint="default"/>
      </w:rPr>
    </w:lvl>
    <w:lvl w:ilvl="5" w:tplc="2ECC9852">
      <w:start w:val="1"/>
      <w:numFmt w:val="bullet"/>
      <w:lvlText w:val=""/>
      <w:lvlJc w:val="left"/>
      <w:pPr>
        <w:tabs>
          <w:tab w:val="num" w:pos="4680"/>
        </w:tabs>
        <w:ind w:left="4680" w:hanging="360"/>
      </w:pPr>
      <w:rPr>
        <w:rFonts w:ascii="Wingdings" w:hAnsi="Wingdings" w:hint="default"/>
      </w:rPr>
    </w:lvl>
    <w:lvl w:ilvl="6" w:tplc="ECAE8D66">
      <w:start w:val="1"/>
      <w:numFmt w:val="bullet"/>
      <w:lvlText w:val=""/>
      <w:lvlJc w:val="left"/>
      <w:pPr>
        <w:tabs>
          <w:tab w:val="num" w:pos="5400"/>
        </w:tabs>
        <w:ind w:left="5400" w:hanging="360"/>
      </w:pPr>
      <w:rPr>
        <w:rFonts w:ascii="Symbol" w:hAnsi="Symbol" w:hint="default"/>
      </w:rPr>
    </w:lvl>
    <w:lvl w:ilvl="7" w:tplc="F1C6E82E">
      <w:start w:val="1"/>
      <w:numFmt w:val="bullet"/>
      <w:lvlText w:val="o"/>
      <w:lvlJc w:val="left"/>
      <w:pPr>
        <w:tabs>
          <w:tab w:val="num" w:pos="6120"/>
        </w:tabs>
        <w:ind w:left="6120" w:hanging="360"/>
      </w:pPr>
      <w:rPr>
        <w:rFonts w:ascii="Courier New" w:hAnsi="Courier New" w:cs="Courier New" w:hint="default"/>
      </w:rPr>
    </w:lvl>
    <w:lvl w:ilvl="8" w:tplc="BCB897DC">
      <w:start w:val="1"/>
      <w:numFmt w:val="bullet"/>
      <w:lvlText w:val=""/>
      <w:lvlJc w:val="left"/>
      <w:pPr>
        <w:tabs>
          <w:tab w:val="num" w:pos="6840"/>
        </w:tabs>
        <w:ind w:left="6840" w:hanging="360"/>
      </w:pPr>
      <w:rPr>
        <w:rFonts w:ascii="Wingdings" w:hAnsi="Wingdings" w:hint="default"/>
      </w:rPr>
    </w:lvl>
  </w:abstractNum>
  <w:abstractNum w:abstractNumId="245" w15:restartNumberingAfterBreak="0">
    <w:nsid w:val="638A61D3"/>
    <w:multiLevelType w:val="hybridMultilevel"/>
    <w:tmpl w:val="7B0888E0"/>
    <w:lvl w:ilvl="0" w:tplc="9A9A6BE4">
      <w:start w:val="1"/>
      <w:numFmt w:val="lowerLetter"/>
      <w:lvlText w:val="%1."/>
      <w:lvlJc w:val="left"/>
      <w:pPr>
        <w:tabs>
          <w:tab w:val="num" w:pos="1080"/>
        </w:tabs>
        <w:ind w:left="1080" w:hanging="360"/>
      </w:pPr>
      <w:rPr>
        <w:rFonts w:ascii="Calibri" w:hAnsi="Calibri" w:cs="Calibri" w:hint="default"/>
        <w:sz w:val="22"/>
      </w:rPr>
    </w:lvl>
    <w:lvl w:ilvl="1" w:tplc="36667626">
      <w:start w:val="1"/>
      <w:numFmt w:val="lowerRoman"/>
      <w:lvlText w:val="%2."/>
      <w:lvlJc w:val="left"/>
      <w:pPr>
        <w:tabs>
          <w:tab w:val="num" w:pos="1800"/>
        </w:tabs>
        <w:ind w:left="1800" w:hanging="360"/>
      </w:pPr>
      <w:rPr>
        <w:rFonts w:ascii="Arial" w:hAnsi="Arial"/>
        <w:sz w:val="24"/>
      </w:rPr>
    </w:lvl>
    <w:lvl w:ilvl="2" w:tplc="24507B0E">
      <w:start w:val="1"/>
      <w:numFmt w:val="bullet"/>
      <w:lvlText w:val=""/>
      <w:lvlJc w:val="left"/>
      <w:pPr>
        <w:tabs>
          <w:tab w:val="num" w:pos="2520"/>
        </w:tabs>
        <w:ind w:left="2520" w:hanging="360"/>
      </w:pPr>
      <w:rPr>
        <w:rFonts w:ascii="Wingdings" w:hAnsi="Wingdings" w:hint="default"/>
      </w:rPr>
    </w:lvl>
    <w:lvl w:ilvl="3" w:tplc="55E00E76">
      <w:start w:val="1"/>
      <w:numFmt w:val="bullet"/>
      <w:lvlText w:val=""/>
      <w:lvlJc w:val="left"/>
      <w:pPr>
        <w:tabs>
          <w:tab w:val="num" w:pos="3240"/>
        </w:tabs>
        <w:ind w:left="3240" w:hanging="360"/>
      </w:pPr>
      <w:rPr>
        <w:rFonts w:ascii="Symbol" w:hAnsi="Symbol" w:hint="default"/>
      </w:rPr>
    </w:lvl>
    <w:lvl w:ilvl="4" w:tplc="0458144E">
      <w:start w:val="1"/>
      <w:numFmt w:val="bullet"/>
      <w:lvlText w:val="o"/>
      <w:lvlJc w:val="left"/>
      <w:pPr>
        <w:tabs>
          <w:tab w:val="num" w:pos="3960"/>
        </w:tabs>
        <w:ind w:left="3960" w:hanging="360"/>
      </w:pPr>
      <w:rPr>
        <w:rFonts w:ascii="Courier New" w:hAnsi="Courier New" w:cs="Courier New" w:hint="default"/>
      </w:rPr>
    </w:lvl>
    <w:lvl w:ilvl="5" w:tplc="3C58766A">
      <w:start w:val="1"/>
      <w:numFmt w:val="bullet"/>
      <w:lvlText w:val=""/>
      <w:lvlJc w:val="left"/>
      <w:pPr>
        <w:tabs>
          <w:tab w:val="num" w:pos="4680"/>
        </w:tabs>
        <w:ind w:left="4680" w:hanging="360"/>
      </w:pPr>
      <w:rPr>
        <w:rFonts w:ascii="Wingdings" w:hAnsi="Wingdings" w:hint="default"/>
      </w:rPr>
    </w:lvl>
    <w:lvl w:ilvl="6" w:tplc="47D8AFA8">
      <w:start w:val="1"/>
      <w:numFmt w:val="bullet"/>
      <w:lvlText w:val=""/>
      <w:lvlJc w:val="left"/>
      <w:pPr>
        <w:tabs>
          <w:tab w:val="num" w:pos="5400"/>
        </w:tabs>
        <w:ind w:left="5400" w:hanging="360"/>
      </w:pPr>
      <w:rPr>
        <w:rFonts w:ascii="Symbol" w:hAnsi="Symbol" w:hint="default"/>
      </w:rPr>
    </w:lvl>
    <w:lvl w:ilvl="7" w:tplc="70D29BC0">
      <w:start w:val="1"/>
      <w:numFmt w:val="bullet"/>
      <w:lvlText w:val="o"/>
      <w:lvlJc w:val="left"/>
      <w:pPr>
        <w:tabs>
          <w:tab w:val="num" w:pos="6120"/>
        </w:tabs>
        <w:ind w:left="6120" w:hanging="360"/>
      </w:pPr>
      <w:rPr>
        <w:rFonts w:ascii="Courier New" w:hAnsi="Courier New" w:cs="Courier New" w:hint="default"/>
      </w:rPr>
    </w:lvl>
    <w:lvl w:ilvl="8" w:tplc="BA3E607A">
      <w:start w:val="1"/>
      <w:numFmt w:val="bullet"/>
      <w:lvlText w:val=""/>
      <w:lvlJc w:val="left"/>
      <w:pPr>
        <w:tabs>
          <w:tab w:val="num" w:pos="6840"/>
        </w:tabs>
        <w:ind w:left="6840" w:hanging="360"/>
      </w:pPr>
      <w:rPr>
        <w:rFonts w:ascii="Wingdings" w:hAnsi="Wingdings" w:hint="default"/>
      </w:rPr>
    </w:lvl>
  </w:abstractNum>
  <w:abstractNum w:abstractNumId="246" w15:restartNumberingAfterBreak="0">
    <w:nsid w:val="640856CF"/>
    <w:multiLevelType w:val="hybridMultilevel"/>
    <w:tmpl w:val="209678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7" w15:restartNumberingAfterBreak="0">
    <w:nsid w:val="641D7298"/>
    <w:multiLevelType w:val="hybridMultilevel"/>
    <w:tmpl w:val="73D04DF2"/>
    <w:lvl w:ilvl="0" w:tplc="8E0248B2">
      <w:start w:val="3"/>
      <w:numFmt w:val="lowerLetter"/>
      <w:lvlText w:val="%1."/>
      <w:lvlJc w:val="left"/>
      <w:pPr>
        <w:tabs>
          <w:tab w:val="num" w:pos="1080"/>
        </w:tabs>
        <w:ind w:left="1080" w:hanging="360"/>
      </w:pPr>
      <w:rPr>
        <w:rFonts w:hint="default"/>
      </w:rPr>
    </w:lvl>
    <w:lvl w:ilvl="1" w:tplc="6A8CE594">
      <w:start w:val="1"/>
      <w:numFmt w:val="lowerRoman"/>
      <w:lvlText w:val="%2."/>
      <w:lvlJc w:val="left"/>
      <w:pPr>
        <w:tabs>
          <w:tab w:val="num" w:pos="1800"/>
        </w:tabs>
        <w:ind w:left="1800" w:hanging="360"/>
      </w:pPr>
      <w:rPr>
        <w:rFonts w:hint="default"/>
      </w:rPr>
    </w:lvl>
    <w:lvl w:ilvl="2" w:tplc="F668B57E">
      <w:start w:val="1"/>
      <w:numFmt w:val="bullet"/>
      <w:lvlText w:val=""/>
      <w:lvlJc w:val="left"/>
      <w:pPr>
        <w:tabs>
          <w:tab w:val="num" w:pos="2520"/>
        </w:tabs>
        <w:ind w:left="2520" w:hanging="360"/>
      </w:pPr>
      <w:rPr>
        <w:rFonts w:ascii="Wingdings" w:hAnsi="Wingdings" w:hint="default"/>
      </w:rPr>
    </w:lvl>
    <w:lvl w:ilvl="3" w:tplc="59103944">
      <w:start w:val="1"/>
      <w:numFmt w:val="bullet"/>
      <w:lvlText w:val=""/>
      <w:lvlJc w:val="left"/>
      <w:pPr>
        <w:tabs>
          <w:tab w:val="num" w:pos="3240"/>
        </w:tabs>
        <w:ind w:left="3240" w:hanging="360"/>
      </w:pPr>
      <w:rPr>
        <w:rFonts w:ascii="Symbol" w:hAnsi="Symbol" w:hint="default"/>
      </w:rPr>
    </w:lvl>
    <w:lvl w:ilvl="4" w:tplc="70806C0C">
      <w:start w:val="1"/>
      <w:numFmt w:val="bullet"/>
      <w:lvlText w:val="o"/>
      <w:lvlJc w:val="left"/>
      <w:pPr>
        <w:tabs>
          <w:tab w:val="num" w:pos="3960"/>
        </w:tabs>
        <w:ind w:left="3960" w:hanging="360"/>
      </w:pPr>
      <w:rPr>
        <w:rFonts w:ascii="Courier New" w:hAnsi="Courier New" w:cs="Courier New" w:hint="default"/>
      </w:rPr>
    </w:lvl>
    <w:lvl w:ilvl="5" w:tplc="952E9984">
      <w:start w:val="1"/>
      <w:numFmt w:val="bullet"/>
      <w:lvlText w:val=""/>
      <w:lvlJc w:val="left"/>
      <w:pPr>
        <w:tabs>
          <w:tab w:val="num" w:pos="4680"/>
        </w:tabs>
        <w:ind w:left="4680" w:hanging="360"/>
      </w:pPr>
      <w:rPr>
        <w:rFonts w:ascii="Wingdings" w:hAnsi="Wingdings" w:hint="default"/>
      </w:rPr>
    </w:lvl>
    <w:lvl w:ilvl="6" w:tplc="C9485FCA">
      <w:start w:val="1"/>
      <w:numFmt w:val="bullet"/>
      <w:lvlText w:val=""/>
      <w:lvlJc w:val="left"/>
      <w:pPr>
        <w:tabs>
          <w:tab w:val="num" w:pos="5400"/>
        </w:tabs>
        <w:ind w:left="5400" w:hanging="360"/>
      </w:pPr>
      <w:rPr>
        <w:rFonts w:ascii="Symbol" w:hAnsi="Symbol" w:hint="default"/>
      </w:rPr>
    </w:lvl>
    <w:lvl w:ilvl="7" w:tplc="46D0E4EA">
      <w:start w:val="1"/>
      <w:numFmt w:val="bullet"/>
      <w:lvlText w:val="o"/>
      <w:lvlJc w:val="left"/>
      <w:pPr>
        <w:tabs>
          <w:tab w:val="num" w:pos="6120"/>
        </w:tabs>
        <w:ind w:left="6120" w:hanging="360"/>
      </w:pPr>
      <w:rPr>
        <w:rFonts w:ascii="Courier New" w:hAnsi="Courier New" w:cs="Courier New" w:hint="default"/>
      </w:rPr>
    </w:lvl>
    <w:lvl w:ilvl="8" w:tplc="710A03C0">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64F562FF"/>
    <w:multiLevelType w:val="hybridMultilevel"/>
    <w:tmpl w:val="1592019E"/>
    <w:lvl w:ilvl="0" w:tplc="575829F4">
      <w:start w:val="1"/>
      <w:numFmt w:val="lowerLetter"/>
      <w:lvlText w:val="%1."/>
      <w:lvlJc w:val="left"/>
      <w:pPr>
        <w:tabs>
          <w:tab w:val="num" w:pos="1080"/>
        </w:tabs>
        <w:ind w:left="1080" w:hanging="360"/>
      </w:pPr>
      <w:rPr>
        <w:rFonts w:ascii="Calibri" w:hAnsi="Calibri" w:cs="Calibri" w:hint="default"/>
        <w:sz w:val="22"/>
      </w:rPr>
    </w:lvl>
    <w:lvl w:ilvl="1" w:tplc="7C1A5CFC">
      <w:start w:val="1"/>
      <w:numFmt w:val="lowerRoman"/>
      <w:lvlText w:val="%2."/>
      <w:lvlJc w:val="left"/>
      <w:pPr>
        <w:tabs>
          <w:tab w:val="num" w:pos="1800"/>
        </w:tabs>
        <w:ind w:left="1800" w:hanging="360"/>
      </w:pPr>
      <w:rPr>
        <w:rFonts w:ascii="Arial" w:hAnsi="Arial" w:hint="default"/>
        <w:sz w:val="24"/>
      </w:rPr>
    </w:lvl>
    <w:lvl w:ilvl="2" w:tplc="83EC5AB2">
      <w:start w:val="1"/>
      <w:numFmt w:val="bullet"/>
      <w:lvlText w:val=""/>
      <w:lvlJc w:val="left"/>
      <w:pPr>
        <w:tabs>
          <w:tab w:val="num" w:pos="2520"/>
        </w:tabs>
        <w:ind w:left="2520" w:hanging="360"/>
      </w:pPr>
      <w:rPr>
        <w:rFonts w:ascii="Wingdings" w:hAnsi="Wingdings" w:hint="default"/>
      </w:rPr>
    </w:lvl>
    <w:lvl w:ilvl="3" w:tplc="B5B2243E">
      <w:start w:val="1"/>
      <w:numFmt w:val="bullet"/>
      <w:lvlText w:val=""/>
      <w:lvlJc w:val="left"/>
      <w:pPr>
        <w:tabs>
          <w:tab w:val="num" w:pos="3240"/>
        </w:tabs>
        <w:ind w:left="3240" w:hanging="360"/>
      </w:pPr>
      <w:rPr>
        <w:rFonts w:ascii="Symbol" w:hAnsi="Symbol" w:hint="default"/>
      </w:rPr>
    </w:lvl>
    <w:lvl w:ilvl="4" w:tplc="BD146188">
      <w:start w:val="1"/>
      <w:numFmt w:val="bullet"/>
      <w:lvlText w:val="o"/>
      <w:lvlJc w:val="left"/>
      <w:pPr>
        <w:tabs>
          <w:tab w:val="num" w:pos="3960"/>
        </w:tabs>
        <w:ind w:left="3960" w:hanging="360"/>
      </w:pPr>
      <w:rPr>
        <w:rFonts w:ascii="Courier New" w:hAnsi="Courier New" w:cs="Courier New" w:hint="default"/>
      </w:rPr>
    </w:lvl>
    <w:lvl w:ilvl="5" w:tplc="27A0955A">
      <w:start w:val="1"/>
      <w:numFmt w:val="bullet"/>
      <w:lvlText w:val=""/>
      <w:lvlJc w:val="left"/>
      <w:pPr>
        <w:tabs>
          <w:tab w:val="num" w:pos="4680"/>
        </w:tabs>
        <w:ind w:left="4680" w:hanging="360"/>
      </w:pPr>
      <w:rPr>
        <w:rFonts w:ascii="Wingdings" w:hAnsi="Wingdings" w:hint="default"/>
      </w:rPr>
    </w:lvl>
    <w:lvl w:ilvl="6" w:tplc="12686CD6">
      <w:start w:val="1"/>
      <w:numFmt w:val="bullet"/>
      <w:lvlText w:val=""/>
      <w:lvlJc w:val="left"/>
      <w:pPr>
        <w:tabs>
          <w:tab w:val="num" w:pos="5400"/>
        </w:tabs>
        <w:ind w:left="5400" w:hanging="360"/>
      </w:pPr>
      <w:rPr>
        <w:rFonts w:ascii="Symbol" w:hAnsi="Symbol" w:hint="default"/>
      </w:rPr>
    </w:lvl>
    <w:lvl w:ilvl="7" w:tplc="D7D8FC32">
      <w:start w:val="1"/>
      <w:numFmt w:val="bullet"/>
      <w:lvlText w:val="o"/>
      <w:lvlJc w:val="left"/>
      <w:pPr>
        <w:tabs>
          <w:tab w:val="num" w:pos="6120"/>
        </w:tabs>
        <w:ind w:left="6120" w:hanging="360"/>
      </w:pPr>
      <w:rPr>
        <w:rFonts w:ascii="Courier New" w:hAnsi="Courier New" w:cs="Courier New" w:hint="default"/>
      </w:rPr>
    </w:lvl>
    <w:lvl w:ilvl="8" w:tplc="CF240E64">
      <w:start w:val="1"/>
      <w:numFmt w:val="bullet"/>
      <w:lvlText w:val=""/>
      <w:lvlJc w:val="left"/>
      <w:pPr>
        <w:tabs>
          <w:tab w:val="num" w:pos="6840"/>
        </w:tabs>
        <w:ind w:left="6840" w:hanging="360"/>
      </w:pPr>
      <w:rPr>
        <w:rFonts w:ascii="Wingdings" w:hAnsi="Wingdings" w:hint="default"/>
      </w:rPr>
    </w:lvl>
  </w:abstractNum>
  <w:abstractNum w:abstractNumId="249" w15:restartNumberingAfterBreak="0">
    <w:nsid w:val="655C4600"/>
    <w:multiLevelType w:val="multilevel"/>
    <w:tmpl w:val="7ABC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57C0309"/>
    <w:multiLevelType w:val="hybridMultilevel"/>
    <w:tmpl w:val="17A6C4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1" w15:restartNumberingAfterBreak="0">
    <w:nsid w:val="659C5A94"/>
    <w:multiLevelType w:val="hybridMultilevel"/>
    <w:tmpl w:val="3000D7C6"/>
    <w:numStyleLink w:val="Style1"/>
  </w:abstractNum>
  <w:abstractNum w:abstractNumId="252" w15:restartNumberingAfterBreak="0">
    <w:nsid w:val="65C44ECA"/>
    <w:multiLevelType w:val="hybridMultilevel"/>
    <w:tmpl w:val="91BE90C4"/>
    <w:lvl w:ilvl="0" w:tplc="594E5ECA">
      <w:start w:val="1"/>
      <w:numFmt w:val="lowerLetter"/>
      <w:lvlText w:val="%1."/>
      <w:lvlJc w:val="left"/>
      <w:pPr>
        <w:tabs>
          <w:tab w:val="num" w:pos="1080"/>
        </w:tabs>
        <w:ind w:left="1080" w:hanging="360"/>
      </w:pPr>
      <w:rPr>
        <w:rFonts w:hint="default"/>
      </w:rPr>
    </w:lvl>
    <w:lvl w:ilvl="1" w:tplc="DC101154">
      <w:start w:val="1"/>
      <w:numFmt w:val="lowerRoman"/>
      <w:lvlText w:val="%2"/>
      <w:lvlJc w:val="left"/>
      <w:pPr>
        <w:tabs>
          <w:tab w:val="num" w:pos="1800"/>
        </w:tabs>
        <w:ind w:left="1800" w:hanging="360"/>
      </w:pPr>
      <w:rPr>
        <w:rFonts w:hint="default"/>
      </w:rPr>
    </w:lvl>
    <w:lvl w:ilvl="2" w:tplc="33D28D5E">
      <w:start w:val="1"/>
      <w:numFmt w:val="bullet"/>
      <w:lvlText w:val=""/>
      <w:lvlJc w:val="left"/>
      <w:pPr>
        <w:tabs>
          <w:tab w:val="num" w:pos="2520"/>
        </w:tabs>
        <w:ind w:left="2520" w:hanging="360"/>
      </w:pPr>
      <w:rPr>
        <w:rFonts w:ascii="Wingdings" w:hAnsi="Wingdings" w:hint="default"/>
      </w:rPr>
    </w:lvl>
    <w:lvl w:ilvl="3" w:tplc="F5E88330">
      <w:start w:val="1"/>
      <w:numFmt w:val="bullet"/>
      <w:lvlText w:val=""/>
      <w:lvlJc w:val="left"/>
      <w:pPr>
        <w:tabs>
          <w:tab w:val="num" w:pos="3240"/>
        </w:tabs>
        <w:ind w:left="3240" w:hanging="360"/>
      </w:pPr>
      <w:rPr>
        <w:rFonts w:ascii="Symbol" w:hAnsi="Symbol" w:hint="default"/>
      </w:rPr>
    </w:lvl>
    <w:lvl w:ilvl="4" w:tplc="47D4084A">
      <w:start w:val="1"/>
      <w:numFmt w:val="bullet"/>
      <w:lvlText w:val="o"/>
      <w:lvlJc w:val="left"/>
      <w:pPr>
        <w:tabs>
          <w:tab w:val="num" w:pos="3960"/>
        </w:tabs>
        <w:ind w:left="3960" w:hanging="360"/>
      </w:pPr>
      <w:rPr>
        <w:rFonts w:ascii="Courier New" w:hAnsi="Courier New" w:cs="Courier New" w:hint="default"/>
      </w:rPr>
    </w:lvl>
    <w:lvl w:ilvl="5" w:tplc="601C9BB0">
      <w:start w:val="1"/>
      <w:numFmt w:val="bullet"/>
      <w:lvlText w:val=""/>
      <w:lvlJc w:val="left"/>
      <w:pPr>
        <w:tabs>
          <w:tab w:val="num" w:pos="4680"/>
        </w:tabs>
        <w:ind w:left="4680" w:hanging="360"/>
      </w:pPr>
      <w:rPr>
        <w:rFonts w:ascii="Wingdings" w:hAnsi="Wingdings" w:hint="default"/>
      </w:rPr>
    </w:lvl>
    <w:lvl w:ilvl="6" w:tplc="312840D0">
      <w:start w:val="1"/>
      <w:numFmt w:val="bullet"/>
      <w:lvlText w:val=""/>
      <w:lvlJc w:val="left"/>
      <w:pPr>
        <w:tabs>
          <w:tab w:val="num" w:pos="5400"/>
        </w:tabs>
        <w:ind w:left="5400" w:hanging="360"/>
      </w:pPr>
      <w:rPr>
        <w:rFonts w:ascii="Symbol" w:hAnsi="Symbol" w:hint="default"/>
      </w:rPr>
    </w:lvl>
    <w:lvl w:ilvl="7" w:tplc="BA26CB70">
      <w:start w:val="1"/>
      <w:numFmt w:val="bullet"/>
      <w:lvlText w:val="o"/>
      <w:lvlJc w:val="left"/>
      <w:pPr>
        <w:tabs>
          <w:tab w:val="num" w:pos="6120"/>
        </w:tabs>
        <w:ind w:left="6120" w:hanging="360"/>
      </w:pPr>
      <w:rPr>
        <w:rFonts w:ascii="Courier New" w:hAnsi="Courier New" w:cs="Courier New" w:hint="default"/>
      </w:rPr>
    </w:lvl>
    <w:lvl w:ilvl="8" w:tplc="44C24692">
      <w:start w:val="1"/>
      <w:numFmt w:val="bullet"/>
      <w:lvlText w:val=""/>
      <w:lvlJc w:val="left"/>
      <w:pPr>
        <w:tabs>
          <w:tab w:val="num" w:pos="6840"/>
        </w:tabs>
        <w:ind w:left="6840" w:hanging="360"/>
      </w:pPr>
      <w:rPr>
        <w:rFonts w:ascii="Wingdings" w:hAnsi="Wingdings" w:hint="default"/>
      </w:rPr>
    </w:lvl>
  </w:abstractNum>
  <w:abstractNum w:abstractNumId="253" w15:restartNumberingAfterBreak="0">
    <w:nsid w:val="65D60E3D"/>
    <w:multiLevelType w:val="hybridMultilevel"/>
    <w:tmpl w:val="3000D7C6"/>
    <w:numStyleLink w:val="Style1"/>
  </w:abstractNum>
  <w:abstractNum w:abstractNumId="254" w15:restartNumberingAfterBreak="0">
    <w:nsid w:val="662261B1"/>
    <w:multiLevelType w:val="hybridMultilevel"/>
    <w:tmpl w:val="156E860C"/>
    <w:lvl w:ilvl="0" w:tplc="0409001B">
      <w:start w:val="1"/>
      <w:numFmt w:val="lowerRoman"/>
      <w:lvlText w:val="%1."/>
      <w:lvlJc w:val="right"/>
      <w:pPr>
        <w:ind w:left="14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5" w15:restartNumberingAfterBreak="0">
    <w:nsid w:val="672C4DD5"/>
    <w:multiLevelType w:val="hybridMultilevel"/>
    <w:tmpl w:val="1F06AB80"/>
    <w:lvl w:ilvl="0" w:tplc="4FFCEAC4">
      <w:start w:val="1"/>
      <w:numFmt w:val="lowerLetter"/>
      <w:lvlText w:val="%1."/>
      <w:lvlJc w:val="left"/>
      <w:pPr>
        <w:tabs>
          <w:tab w:val="num" w:pos="1080"/>
        </w:tabs>
        <w:ind w:left="1080" w:hanging="360"/>
      </w:pPr>
      <w:rPr>
        <w:rFonts w:hint="default"/>
      </w:rPr>
    </w:lvl>
    <w:lvl w:ilvl="1" w:tplc="07D23E9A">
      <w:start w:val="1"/>
      <w:numFmt w:val="lowerRoman"/>
      <w:lvlText w:val="%2"/>
      <w:lvlJc w:val="left"/>
      <w:pPr>
        <w:tabs>
          <w:tab w:val="num" w:pos="1800"/>
        </w:tabs>
        <w:ind w:left="1800" w:hanging="360"/>
      </w:pPr>
      <w:rPr>
        <w:rFonts w:hint="default"/>
      </w:rPr>
    </w:lvl>
    <w:lvl w:ilvl="2" w:tplc="2CFABEAA">
      <w:start w:val="1"/>
      <w:numFmt w:val="bullet"/>
      <w:lvlText w:val=""/>
      <w:lvlJc w:val="left"/>
      <w:pPr>
        <w:tabs>
          <w:tab w:val="num" w:pos="2520"/>
        </w:tabs>
        <w:ind w:left="2520" w:hanging="360"/>
      </w:pPr>
      <w:rPr>
        <w:rFonts w:ascii="Wingdings" w:hAnsi="Wingdings" w:hint="default"/>
      </w:rPr>
    </w:lvl>
    <w:lvl w:ilvl="3" w:tplc="0538759E">
      <w:start w:val="1"/>
      <w:numFmt w:val="bullet"/>
      <w:lvlText w:val=""/>
      <w:lvlJc w:val="left"/>
      <w:pPr>
        <w:tabs>
          <w:tab w:val="num" w:pos="3240"/>
        </w:tabs>
        <w:ind w:left="3240" w:hanging="360"/>
      </w:pPr>
      <w:rPr>
        <w:rFonts w:ascii="Symbol" w:hAnsi="Symbol" w:hint="default"/>
      </w:rPr>
    </w:lvl>
    <w:lvl w:ilvl="4" w:tplc="B8C60488">
      <w:start w:val="1"/>
      <w:numFmt w:val="bullet"/>
      <w:lvlText w:val="o"/>
      <w:lvlJc w:val="left"/>
      <w:pPr>
        <w:tabs>
          <w:tab w:val="num" w:pos="3960"/>
        </w:tabs>
        <w:ind w:left="3960" w:hanging="360"/>
      </w:pPr>
      <w:rPr>
        <w:rFonts w:ascii="Courier New" w:hAnsi="Courier New" w:cs="Courier New" w:hint="default"/>
      </w:rPr>
    </w:lvl>
    <w:lvl w:ilvl="5" w:tplc="4BF8E7CA">
      <w:start w:val="1"/>
      <w:numFmt w:val="bullet"/>
      <w:lvlText w:val=""/>
      <w:lvlJc w:val="left"/>
      <w:pPr>
        <w:tabs>
          <w:tab w:val="num" w:pos="4680"/>
        </w:tabs>
        <w:ind w:left="4680" w:hanging="360"/>
      </w:pPr>
      <w:rPr>
        <w:rFonts w:ascii="Wingdings" w:hAnsi="Wingdings" w:hint="default"/>
      </w:rPr>
    </w:lvl>
    <w:lvl w:ilvl="6" w:tplc="EFFC2F50">
      <w:start w:val="1"/>
      <w:numFmt w:val="bullet"/>
      <w:lvlText w:val=""/>
      <w:lvlJc w:val="left"/>
      <w:pPr>
        <w:tabs>
          <w:tab w:val="num" w:pos="5400"/>
        </w:tabs>
        <w:ind w:left="5400" w:hanging="360"/>
      </w:pPr>
      <w:rPr>
        <w:rFonts w:ascii="Symbol" w:hAnsi="Symbol" w:hint="default"/>
      </w:rPr>
    </w:lvl>
    <w:lvl w:ilvl="7" w:tplc="59662770">
      <w:start w:val="1"/>
      <w:numFmt w:val="bullet"/>
      <w:lvlText w:val="o"/>
      <w:lvlJc w:val="left"/>
      <w:pPr>
        <w:tabs>
          <w:tab w:val="num" w:pos="6120"/>
        </w:tabs>
        <w:ind w:left="6120" w:hanging="360"/>
      </w:pPr>
      <w:rPr>
        <w:rFonts w:ascii="Courier New" w:hAnsi="Courier New" w:cs="Courier New" w:hint="default"/>
      </w:rPr>
    </w:lvl>
    <w:lvl w:ilvl="8" w:tplc="43CAFC20">
      <w:start w:val="1"/>
      <w:numFmt w:val="bullet"/>
      <w:lvlText w:val=""/>
      <w:lvlJc w:val="left"/>
      <w:pPr>
        <w:tabs>
          <w:tab w:val="num" w:pos="6840"/>
        </w:tabs>
        <w:ind w:left="6840" w:hanging="360"/>
      </w:pPr>
      <w:rPr>
        <w:rFonts w:ascii="Wingdings" w:hAnsi="Wingdings" w:hint="default"/>
      </w:rPr>
    </w:lvl>
  </w:abstractNum>
  <w:abstractNum w:abstractNumId="256" w15:restartNumberingAfterBreak="0">
    <w:nsid w:val="67480B7D"/>
    <w:multiLevelType w:val="hybridMultilevel"/>
    <w:tmpl w:val="91BE90C4"/>
    <w:lvl w:ilvl="0" w:tplc="F280A808">
      <w:start w:val="1"/>
      <w:numFmt w:val="lowerLetter"/>
      <w:lvlText w:val="%1."/>
      <w:lvlJc w:val="left"/>
      <w:pPr>
        <w:tabs>
          <w:tab w:val="num" w:pos="1080"/>
        </w:tabs>
        <w:ind w:left="1080" w:hanging="360"/>
      </w:pPr>
      <w:rPr>
        <w:rFonts w:hint="default"/>
      </w:rPr>
    </w:lvl>
    <w:lvl w:ilvl="1" w:tplc="E3223E76">
      <w:start w:val="1"/>
      <w:numFmt w:val="lowerRoman"/>
      <w:lvlText w:val="%2"/>
      <w:lvlJc w:val="left"/>
      <w:pPr>
        <w:tabs>
          <w:tab w:val="num" w:pos="1800"/>
        </w:tabs>
        <w:ind w:left="1800" w:hanging="360"/>
      </w:pPr>
      <w:rPr>
        <w:rFonts w:hint="default"/>
      </w:rPr>
    </w:lvl>
    <w:lvl w:ilvl="2" w:tplc="BB9A8476">
      <w:start w:val="1"/>
      <w:numFmt w:val="bullet"/>
      <w:lvlText w:val=""/>
      <w:lvlJc w:val="left"/>
      <w:pPr>
        <w:tabs>
          <w:tab w:val="num" w:pos="2520"/>
        </w:tabs>
        <w:ind w:left="2520" w:hanging="360"/>
      </w:pPr>
      <w:rPr>
        <w:rFonts w:ascii="Wingdings" w:hAnsi="Wingdings" w:hint="default"/>
      </w:rPr>
    </w:lvl>
    <w:lvl w:ilvl="3" w:tplc="1F72BE0C">
      <w:start w:val="1"/>
      <w:numFmt w:val="bullet"/>
      <w:lvlText w:val=""/>
      <w:lvlJc w:val="left"/>
      <w:pPr>
        <w:tabs>
          <w:tab w:val="num" w:pos="3240"/>
        </w:tabs>
        <w:ind w:left="3240" w:hanging="360"/>
      </w:pPr>
      <w:rPr>
        <w:rFonts w:ascii="Symbol" w:hAnsi="Symbol" w:hint="default"/>
      </w:rPr>
    </w:lvl>
    <w:lvl w:ilvl="4" w:tplc="5C106042">
      <w:start w:val="1"/>
      <w:numFmt w:val="bullet"/>
      <w:lvlText w:val="o"/>
      <w:lvlJc w:val="left"/>
      <w:pPr>
        <w:tabs>
          <w:tab w:val="num" w:pos="3960"/>
        </w:tabs>
        <w:ind w:left="3960" w:hanging="360"/>
      </w:pPr>
      <w:rPr>
        <w:rFonts w:ascii="Courier New" w:hAnsi="Courier New" w:cs="Courier New" w:hint="default"/>
      </w:rPr>
    </w:lvl>
    <w:lvl w:ilvl="5" w:tplc="59F0D106">
      <w:start w:val="1"/>
      <w:numFmt w:val="bullet"/>
      <w:lvlText w:val=""/>
      <w:lvlJc w:val="left"/>
      <w:pPr>
        <w:tabs>
          <w:tab w:val="num" w:pos="4680"/>
        </w:tabs>
        <w:ind w:left="4680" w:hanging="360"/>
      </w:pPr>
      <w:rPr>
        <w:rFonts w:ascii="Wingdings" w:hAnsi="Wingdings" w:hint="default"/>
      </w:rPr>
    </w:lvl>
    <w:lvl w:ilvl="6" w:tplc="5FE67A30">
      <w:start w:val="1"/>
      <w:numFmt w:val="bullet"/>
      <w:lvlText w:val=""/>
      <w:lvlJc w:val="left"/>
      <w:pPr>
        <w:tabs>
          <w:tab w:val="num" w:pos="5400"/>
        </w:tabs>
        <w:ind w:left="5400" w:hanging="360"/>
      </w:pPr>
      <w:rPr>
        <w:rFonts w:ascii="Symbol" w:hAnsi="Symbol" w:hint="default"/>
      </w:rPr>
    </w:lvl>
    <w:lvl w:ilvl="7" w:tplc="FAA2D1CA">
      <w:start w:val="1"/>
      <w:numFmt w:val="bullet"/>
      <w:lvlText w:val="o"/>
      <w:lvlJc w:val="left"/>
      <w:pPr>
        <w:tabs>
          <w:tab w:val="num" w:pos="6120"/>
        </w:tabs>
        <w:ind w:left="6120" w:hanging="360"/>
      </w:pPr>
      <w:rPr>
        <w:rFonts w:ascii="Courier New" w:hAnsi="Courier New" w:cs="Courier New" w:hint="default"/>
      </w:rPr>
    </w:lvl>
    <w:lvl w:ilvl="8" w:tplc="D5EC5736">
      <w:start w:val="1"/>
      <w:numFmt w:val="bullet"/>
      <w:lvlText w:val=""/>
      <w:lvlJc w:val="left"/>
      <w:pPr>
        <w:tabs>
          <w:tab w:val="num" w:pos="6840"/>
        </w:tabs>
        <w:ind w:left="6840" w:hanging="360"/>
      </w:pPr>
      <w:rPr>
        <w:rFonts w:ascii="Wingdings" w:hAnsi="Wingdings" w:hint="default"/>
      </w:rPr>
    </w:lvl>
  </w:abstractNum>
  <w:abstractNum w:abstractNumId="257" w15:restartNumberingAfterBreak="0">
    <w:nsid w:val="676B3C92"/>
    <w:multiLevelType w:val="hybridMultilevel"/>
    <w:tmpl w:val="7E4E0628"/>
    <w:lvl w:ilvl="0" w:tplc="E660AC9C">
      <w:start w:val="1"/>
      <w:numFmt w:val="lowerLetter"/>
      <w:lvlText w:val="%1."/>
      <w:lvlJc w:val="left"/>
      <w:pPr>
        <w:tabs>
          <w:tab w:val="num" w:pos="1440"/>
        </w:tabs>
        <w:ind w:left="1080" w:hanging="360"/>
      </w:pPr>
      <w:rPr>
        <w:rFonts w:asciiTheme="minorHAnsi" w:hAnsiTheme="minorHAnsi" w:cstheme="minorHAnsi" w:hint="default"/>
        <w:sz w:val="22"/>
      </w:rPr>
    </w:lvl>
    <w:lvl w:ilvl="1" w:tplc="E76A87EE">
      <w:start w:val="1"/>
      <w:numFmt w:val="lowerRoman"/>
      <w:lvlText w:val="%2."/>
      <w:lvlJc w:val="left"/>
      <w:pPr>
        <w:tabs>
          <w:tab w:val="num" w:pos="1800"/>
        </w:tabs>
        <w:ind w:left="1800" w:hanging="360"/>
      </w:pPr>
      <w:rPr>
        <w:rFonts w:asciiTheme="minorHAnsi" w:hAnsiTheme="minorHAnsi" w:cstheme="minorHAnsi" w:hint="default"/>
        <w:sz w:val="22"/>
        <w:szCs w:val="22"/>
      </w:rPr>
    </w:lvl>
    <w:lvl w:ilvl="2" w:tplc="CC2A201A">
      <w:start w:val="1"/>
      <w:numFmt w:val="bullet"/>
      <w:lvlText w:val=""/>
      <w:lvlJc w:val="left"/>
      <w:pPr>
        <w:tabs>
          <w:tab w:val="num" w:pos="2520"/>
        </w:tabs>
        <w:ind w:left="2520" w:hanging="360"/>
      </w:pPr>
      <w:rPr>
        <w:rFonts w:ascii="Wingdings" w:hAnsi="Wingdings" w:hint="default"/>
      </w:rPr>
    </w:lvl>
    <w:lvl w:ilvl="3" w:tplc="E93C334E">
      <w:start w:val="1"/>
      <w:numFmt w:val="bullet"/>
      <w:lvlText w:val=""/>
      <w:lvlJc w:val="left"/>
      <w:pPr>
        <w:tabs>
          <w:tab w:val="num" w:pos="3240"/>
        </w:tabs>
        <w:ind w:left="3240" w:hanging="360"/>
      </w:pPr>
      <w:rPr>
        <w:rFonts w:ascii="Symbol" w:hAnsi="Symbol" w:hint="default"/>
      </w:rPr>
    </w:lvl>
    <w:lvl w:ilvl="4" w:tplc="7D6E60E4">
      <w:start w:val="1"/>
      <w:numFmt w:val="bullet"/>
      <w:lvlText w:val="o"/>
      <w:lvlJc w:val="left"/>
      <w:pPr>
        <w:tabs>
          <w:tab w:val="num" w:pos="3960"/>
        </w:tabs>
        <w:ind w:left="3960" w:hanging="360"/>
      </w:pPr>
      <w:rPr>
        <w:rFonts w:ascii="Courier New" w:hAnsi="Courier New" w:cs="Courier New" w:hint="default"/>
      </w:rPr>
    </w:lvl>
    <w:lvl w:ilvl="5" w:tplc="883E1D5E">
      <w:start w:val="1"/>
      <w:numFmt w:val="bullet"/>
      <w:lvlText w:val=""/>
      <w:lvlJc w:val="left"/>
      <w:pPr>
        <w:tabs>
          <w:tab w:val="num" w:pos="4680"/>
        </w:tabs>
        <w:ind w:left="4680" w:hanging="360"/>
      </w:pPr>
      <w:rPr>
        <w:rFonts w:ascii="Wingdings" w:hAnsi="Wingdings" w:hint="default"/>
      </w:rPr>
    </w:lvl>
    <w:lvl w:ilvl="6" w:tplc="EB9425EA">
      <w:start w:val="1"/>
      <w:numFmt w:val="bullet"/>
      <w:lvlText w:val=""/>
      <w:lvlJc w:val="left"/>
      <w:pPr>
        <w:tabs>
          <w:tab w:val="num" w:pos="5400"/>
        </w:tabs>
        <w:ind w:left="5400" w:hanging="360"/>
      </w:pPr>
      <w:rPr>
        <w:rFonts w:ascii="Symbol" w:hAnsi="Symbol" w:hint="default"/>
      </w:rPr>
    </w:lvl>
    <w:lvl w:ilvl="7" w:tplc="041051FA">
      <w:start w:val="1"/>
      <w:numFmt w:val="bullet"/>
      <w:lvlText w:val="o"/>
      <w:lvlJc w:val="left"/>
      <w:pPr>
        <w:tabs>
          <w:tab w:val="num" w:pos="6120"/>
        </w:tabs>
        <w:ind w:left="6120" w:hanging="360"/>
      </w:pPr>
      <w:rPr>
        <w:rFonts w:ascii="Courier New" w:hAnsi="Courier New" w:cs="Courier New" w:hint="default"/>
      </w:rPr>
    </w:lvl>
    <w:lvl w:ilvl="8" w:tplc="66A89720">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676D0C6F"/>
    <w:multiLevelType w:val="hybridMultilevel"/>
    <w:tmpl w:val="4164FC42"/>
    <w:lvl w:ilvl="0" w:tplc="0074CBF2">
      <w:start w:val="1"/>
      <w:numFmt w:val="lowerLetter"/>
      <w:lvlText w:val="%1."/>
      <w:lvlJc w:val="left"/>
      <w:pPr>
        <w:ind w:left="736" w:hanging="360"/>
      </w:pPr>
      <w:rPr>
        <w:rFonts w:hint="default"/>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59" w15:restartNumberingAfterBreak="0">
    <w:nsid w:val="679A563D"/>
    <w:multiLevelType w:val="hybridMultilevel"/>
    <w:tmpl w:val="91BE90C4"/>
    <w:lvl w:ilvl="0" w:tplc="EF5075FE">
      <w:start w:val="1"/>
      <w:numFmt w:val="lowerLetter"/>
      <w:lvlText w:val="%1."/>
      <w:lvlJc w:val="left"/>
      <w:pPr>
        <w:tabs>
          <w:tab w:val="num" w:pos="1080"/>
        </w:tabs>
        <w:ind w:left="1080" w:hanging="360"/>
      </w:pPr>
      <w:rPr>
        <w:rFonts w:hint="default"/>
      </w:rPr>
    </w:lvl>
    <w:lvl w:ilvl="1" w:tplc="1520BCF2">
      <w:start w:val="1"/>
      <w:numFmt w:val="lowerRoman"/>
      <w:lvlText w:val="%2"/>
      <w:lvlJc w:val="left"/>
      <w:pPr>
        <w:tabs>
          <w:tab w:val="num" w:pos="1800"/>
        </w:tabs>
        <w:ind w:left="1800" w:hanging="360"/>
      </w:pPr>
      <w:rPr>
        <w:rFonts w:hint="default"/>
      </w:rPr>
    </w:lvl>
    <w:lvl w:ilvl="2" w:tplc="32C4009A">
      <w:start w:val="1"/>
      <w:numFmt w:val="bullet"/>
      <w:lvlText w:val=""/>
      <w:lvlJc w:val="left"/>
      <w:pPr>
        <w:tabs>
          <w:tab w:val="num" w:pos="2520"/>
        </w:tabs>
        <w:ind w:left="2520" w:hanging="360"/>
      </w:pPr>
      <w:rPr>
        <w:rFonts w:ascii="Wingdings" w:hAnsi="Wingdings" w:hint="default"/>
      </w:rPr>
    </w:lvl>
    <w:lvl w:ilvl="3" w:tplc="7368C7B4">
      <w:start w:val="1"/>
      <w:numFmt w:val="bullet"/>
      <w:lvlText w:val=""/>
      <w:lvlJc w:val="left"/>
      <w:pPr>
        <w:tabs>
          <w:tab w:val="num" w:pos="3240"/>
        </w:tabs>
        <w:ind w:left="3240" w:hanging="360"/>
      </w:pPr>
      <w:rPr>
        <w:rFonts w:ascii="Symbol" w:hAnsi="Symbol" w:hint="default"/>
      </w:rPr>
    </w:lvl>
    <w:lvl w:ilvl="4" w:tplc="C79E833E">
      <w:start w:val="1"/>
      <w:numFmt w:val="bullet"/>
      <w:lvlText w:val="o"/>
      <w:lvlJc w:val="left"/>
      <w:pPr>
        <w:tabs>
          <w:tab w:val="num" w:pos="3960"/>
        </w:tabs>
        <w:ind w:left="3960" w:hanging="360"/>
      </w:pPr>
      <w:rPr>
        <w:rFonts w:ascii="Courier New" w:hAnsi="Courier New" w:cs="Courier New" w:hint="default"/>
      </w:rPr>
    </w:lvl>
    <w:lvl w:ilvl="5" w:tplc="85626862">
      <w:start w:val="1"/>
      <w:numFmt w:val="bullet"/>
      <w:lvlText w:val=""/>
      <w:lvlJc w:val="left"/>
      <w:pPr>
        <w:tabs>
          <w:tab w:val="num" w:pos="4680"/>
        </w:tabs>
        <w:ind w:left="4680" w:hanging="360"/>
      </w:pPr>
      <w:rPr>
        <w:rFonts w:ascii="Wingdings" w:hAnsi="Wingdings" w:hint="default"/>
      </w:rPr>
    </w:lvl>
    <w:lvl w:ilvl="6" w:tplc="D310A61E">
      <w:start w:val="1"/>
      <w:numFmt w:val="bullet"/>
      <w:lvlText w:val=""/>
      <w:lvlJc w:val="left"/>
      <w:pPr>
        <w:tabs>
          <w:tab w:val="num" w:pos="5400"/>
        </w:tabs>
        <w:ind w:left="5400" w:hanging="360"/>
      </w:pPr>
      <w:rPr>
        <w:rFonts w:ascii="Symbol" w:hAnsi="Symbol" w:hint="default"/>
      </w:rPr>
    </w:lvl>
    <w:lvl w:ilvl="7" w:tplc="49B2C482">
      <w:start w:val="1"/>
      <w:numFmt w:val="bullet"/>
      <w:lvlText w:val="o"/>
      <w:lvlJc w:val="left"/>
      <w:pPr>
        <w:tabs>
          <w:tab w:val="num" w:pos="6120"/>
        </w:tabs>
        <w:ind w:left="6120" w:hanging="360"/>
      </w:pPr>
      <w:rPr>
        <w:rFonts w:ascii="Courier New" w:hAnsi="Courier New" w:cs="Courier New" w:hint="default"/>
      </w:rPr>
    </w:lvl>
    <w:lvl w:ilvl="8" w:tplc="31A841CE">
      <w:start w:val="1"/>
      <w:numFmt w:val="bullet"/>
      <w:lvlText w:val=""/>
      <w:lvlJc w:val="left"/>
      <w:pPr>
        <w:tabs>
          <w:tab w:val="num" w:pos="6840"/>
        </w:tabs>
        <w:ind w:left="6840" w:hanging="360"/>
      </w:pPr>
      <w:rPr>
        <w:rFonts w:ascii="Wingdings" w:hAnsi="Wingdings" w:hint="default"/>
      </w:rPr>
    </w:lvl>
  </w:abstractNum>
  <w:abstractNum w:abstractNumId="260" w15:restartNumberingAfterBreak="0">
    <w:nsid w:val="68037F8F"/>
    <w:multiLevelType w:val="hybridMultilevel"/>
    <w:tmpl w:val="188AC80C"/>
    <w:lvl w:ilvl="0" w:tplc="315C1438">
      <w:start w:val="7"/>
      <w:numFmt w:val="lowerLetter"/>
      <w:lvlText w:val="%1."/>
      <w:lvlJc w:val="left"/>
      <w:pPr>
        <w:tabs>
          <w:tab w:val="num" w:pos="1080"/>
        </w:tabs>
        <w:ind w:left="1080" w:hanging="360"/>
      </w:pPr>
      <w:rPr>
        <w:rFonts w:hint="default"/>
      </w:rPr>
    </w:lvl>
    <w:lvl w:ilvl="1" w:tplc="6432706A">
      <w:start w:val="1"/>
      <w:numFmt w:val="lowerLetter"/>
      <w:lvlText w:val="%2."/>
      <w:lvlJc w:val="left"/>
      <w:pPr>
        <w:tabs>
          <w:tab w:val="num" w:pos="1800"/>
        </w:tabs>
        <w:ind w:left="1800" w:hanging="360"/>
      </w:pPr>
      <w:rPr>
        <w:rFonts w:hint="default"/>
      </w:rPr>
    </w:lvl>
    <w:lvl w:ilvl="2" w:tplc="4F6A20D8">
      <w:start w:val="1"/>
      <w:numFmt w:val="bullet"/>
      <w:lvlText w:val=""/>
      <w:lvlJc w:val="left"/>
      <w:pPr>
        <w:tabs>
          <w:tab w:val="num" w:pos="2520"/>
        </w:tabs>
        <w:ind w:left="2520" w:hanging="360"/>
      </w:pPr>
      <w:rPr>
        <w:rFonts w:ascii="Wingdings" w:hAnsi="Wingdings" w:hint="default"/>
      </w:rPr>
    </w:lvl>
    <w:lvl w:ilvl="3" w:tplc="44C6E3D8">
      <w:start w:val="1"/>
      <w:numFmt w:val="bullet"/>
      <w:lvlText w:val=""/>
      <w:lvlJc w:val="left"/>
      <w:pPr>
        <w:tabs>
          <w:tab w:val="num" w:pos="3240"/>
        </w:tabs>
        <w:ind w:left="3240" w:hanging="360"/>
      </w:pPr>
      <w:rPr>
        <w:rFonts w:ascii="Symbol" w:hAnsi="Symbol" w:hint="default"/>
      </w:rPr>
    </w:lvl>
    <w:lvl w:ilvl="4" w:tplc="8A00A34E">
      <w:start w:val="1"/>
      <w:numFmt w:val="bullet"/>
      <w:lvlText w:val="o"/>
      <w:lvlJc w:val="left"/>
      <w:pPr>
        <w:tabs>
          <w:tab w:val="num" w:pos="3960"/>
        </w:tabs>
        <w:ind w:left="3960" w:hanging="360"/>
      </w:pPr>
      <w:rPr>
        <w:rFonts w:ascii="Courier New" w:hAnsi="Courier New" w:cs="Courier New" w:hint="default"/>
      </w:rPr>
    </w:lvl>
    <w:lvl w:ilvl="5" w:tplc="880213D6">
      <w:start w:val="1"/>
      <w:numFmt w:val="bullet"/>
      <w:lvlText w:val=""/>
      <w:lvlJc w:val="left"/>
      <w:pPr>
        <w:tabs>
          <w:tab w:val="num" w:pos="4680"/>
        </w:tabs>
        <w:ind w:left="4680" w:hanging="360"/>
      </w:pPr>
      <w:rPr>
        <w:rFonts w:ascii="Wingdings" w:hAnsi="Wingdings" w:hint="default"/>
      </w:rPr>
    </w:lvl>
    <w:lvl w:ilvl="6" w:tplc="6964A7B2">
      <w:start w:val="1"/>
      <w:numFmt w:val="bullet"/>
      <w:lvlText w:val=""/>
      <w:lvlJc w:val="left"/>
      <w:pPr>
        <w:tabs>
          <w:tab w:val="num" w:pos="5400"/>
        </w:tabs>
        <w:ind w:left="5400" w:hanging="360"/>
      </w:pPr>
      <w:rPr>
        <w:rFonts w:ascii="Symbol" w:hAnsi="Symbol" w:hint="default"/>
      </w:rPr>
    </w:lvl>
    <w:lvl w:ilvl="7" w:tplc="F3467D36">
      <w:start w:val="1"/>
      <w:numFmt w:val="bullet"/>
      <w:lvlText w:val="o"/>
      <w:lvlJc w:val="left"/>
      <w:pPr>
        <w:tabs>
          <w:tab w:val="num" w:pos="6120"/>
        </w:tabs>
        <w:ind w:left="6120" w:hanging="360"/>
      </w:pPr>
      <w:rPr>
        <w:rFonts w:ascii="Courier New" w:hAnsi="Courier New" w:cs="Courier New" w:hint="default"/>
      </w:rPr>
    </w:lvl>
    <w:lvl w:ilvl="8" w:tplc="EBB8AA24">
      <w:start w:val="1"/>
      <w:numFmt w:val="bullet"/>
      <w:lvlText w:val=""/>
      <w:lvlJc w:val="left"/>
      <w:pPr>
        <w:tabs>
          <w:tab w:val="num" w:pos="6840"/>
        </w:tabs>
        <w:ind w:left="6840" w:hanging="360"/>
      </w:pPr>
      <w:rPr>
        <w:rFonts w:ascii="Wingdings" w:hAnsi="Wingdings" w:hint="default"/>
      </w:rPr>
    </w:lvl>
  </w:abstractNum>
  <w:abstractNum w:abstractNumId="261" w15:restartNumberingAfterBreak="0">
    <w:nsid w:val="69AA6127"/>
    <w:multiLevelType w:val="hybridMultilevel"/>
    <w:tmpl w:val="AF805B14"/>
    <w:lvl w:ilvl="0" w:tplc="A68AA6DC">
      <w:start w:val="1"/>
      <w:numFmt w:val="lowerLetter"/>
      <w:lvlText w:val="%1."/>
      <w:lvlJc w:val="left"/>
      <w:pPr>
        <w:tabs>
          <w:tab w:val="num" w:pos="1080"/>
        </w:tabs>
        <w:ind w:left="1080" w:hanging="360"/>
      </w:pPr>
      <w:rPr>
        <w:rFonts w:hint="default"/>
        <w:sz w:val="22"/>
      </w:rPr>
    </w:lvl>
    <w:lvl w:ilvl="1" w:tplc="49AA52FE">
      <w:start w:val="1"/>
      <w:numFmt w:val="lowerRoman"/>
      <w:lvlText w:val="%2."/>
      <w:lvlJc w:val="left"/>
      <w:pPr>
        <w:tabs>
          <w:tab w:val="num" w:pos="1800"/>
        </w:tabs>
        <w:ind w:left="1800" w:hanging="360"/>
      </w:pPr>
      <w:rPr>
        <w:rFonts w:ascii="Arial" w:hAnsi="Arial" w:hint="default"/>
        <w:sz w:val="24"/>
      </w:rPr>
    </w:lvl>
    <w:lvl w:ilvl="2" w:tplc="6DD62B5E">
      <w:start w:val="1"/>
      <w:numFmt w:val="bullet"/>
      <w:lvlText w:val=""/>
      <w:lvlJc w:val="left"/>
      <w:pPr>
        <w:tabs>
          <w:tab w:val="num" w:pos="2520"/>
        </w:tabs>
        <w:ind w:left="2520" w:hanging="360"/>
      </w:pPr>
      <w:rPr>
        <w:rFonts w:ascii="Wingdings" w:hAnsi="Wingdings" w:hint="default"/>
      </w:rPr>
    </w:lvl>
    <w:lvl w:ilvl="3" w:tplc="199E2C50">
      <w:start w:val="1"/>
      <w:numFmt w:val="bullet"/>
      <w:lvlText w:val=""/>
      <w:lvlJc w:val="left"/>
      <w:pPr>
        <w:tabs>
          <w:tab w:val="num" w:pos="3240"/>
        </w:tabs>
        <w:ind w:left="3240" w:hanging="360"/>
      </w:pPr>
      <w:rPr>
        <w:rFonts w:ascii="Symbol" w:hAnsi="Symbol" w:hint="default"/>
      </w:rPr>
    </w:lvl>
    <w:lvl w:ilvl="4" w:tplc="888A934C">
      <w:start w:val="1"/>
      <w:numFmt w:val="bullet"/>
      <w:lvlText w:val="o"/>
      <w:lvlJc w:val="left"/>
      <w:pPr>
        <w:tabs>
          <w:tab w:val="num" w:pos="3960"/>
        </w:tabs>
        <w:ind w:left="3960" w:hanging="360"/>
      </w:pPr>
      <w:rPr>
        <w:rFonts w:ascii="Courier New" w:hAnsi="Courier New" w:cs="Courier New" w:hint="default"/>
      </w:rPr>
    </w:lvl>
    <w:lvl w:ilvl="5" w:tplc="440E1BB2">
      <w:start w:val="1"/>
      <w:numFmt w:val="bullet"/>
      <w:lvlText w:val=""/>
      <w:lvlJc w:val="left"/>
      <w:pPr>
        <w:tabs>
          <w:tab w:val="num" w:pos="4680"/>
        </w:tabs>
        <w:ind w:left="4680" w:hanging="360"/>
      </w:pPr>
      <w:rPr>
        <w:rFonts w:ascii="Wingdings" w:hAnsi="Wingdings" w:hint="default"/>
      </w:rPr>
    </w:lvl>
    <w:lvl w:ilvl="6" w:tplc="FD16BF2E">
      <w:start w:val="1"/>
      <w:numFmt w:val="bullet"/>
      <w:lvlText w:val=""/>
      <w:lvlJc w:val="left"/>
      <w:pPr>
        <w:tabs>
          <w:tab w:val="num" w:pos="5400"/>
        </w:tabs>
        <w:ind w:left="5400" w:hanging="360"/>
      </w:pPr>
      <w:rPr>
        <w:rFonts w:ascii="Symbol" w:hAnsi="Symbol" w:hint="default"/>
      </w:rPr>
    </w:lvl>
    <w:lvl w:ilvl="7" w:tplc="D610AF72">
      <w:start w:val="1"/>
      <w:numFmt w:val="bullet"/>
      <w:lvlText w:val="o"/>
      <w:lvlJc w:val="left"/>
      <w:pPr>
        <w:tabs>
          <w:tab w:val="num" w:pos="6120"/>
        </w:tabs>
        <w:ind w:left="6120" w:hanging="360"/>
      </w:pPr>
      <w:rPr>
        <w:rFonts w:ascii="Courier New" w:hAnsi="Courier New" w:cs="Courier New" w:hint="default"/>
      </w:rPr>
    </w:lvl>
    <w:lvl w:ilvl="8" w:tplc="45BE1DAE">
      <w:start w:val="1"/>
      <w:numFmt w:val="bullet"/>
      <w:lvlText w:val=""/>
      <w:lvlJc w:val="left"/>
      <w:pPr>
        <w:tabs>
          <w:tab w:val="num" w:pos="6840"/>
        </w:tabs>
        <w:ind w:left="6840" w:hanging="360"/>
      </w:pPr>
      <w:rPr>
        <w:rFonts w:ascii="Wingdings" w:hAnsi="Wingdings" w:hint="default"/>
      </w:rPr>
    </w:lvl>
  </w:abstractNum>
  <w:abstractNum w:abstractNumId="262" w15:restartNumberingAfterBreak="0">
    <w:nsid w:val="6A2C6C11"/>
    <w:multiLevelType w:val="hybridMultilevel"/>
    <w:tmpl w:val="17A6C4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3" w15:restartNumberingAfterBreak="0">
    <w:nsid w:val="6B4930E1"/>
    <w:multiLevelType w:val="multilevel"/>
    <w:tmpl w:val="133EA2DE"/>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4" w15:restartNumberingAfterBreak="0">
    <w:nsid w:val="6B9C0E78"/>
    <w:multiLevelType w:val="hybridMultilevel"/>
    <w:tmpl w:val="91BE90C4"/>
    <w:lvl w:ilvl="0" w:tplc="845C2EA6">
      <w:start w:val="1"/>
      <w:numFmt w:val="lowerLetter"/>
      <w:lvlText w:val="%1."/>
      <w:lvlJc w:val="left"/>
      <w:pPr>
        <w:tabs>
          <w:tab w:val="num" w:pos="1080"/>
        </w:tabs>
        <w:ind w:left="1080" w:hanging="360"/>
      </w:pPr>
      <w:rPr>
        <w:rFonts w:hint="default"/>
      </w:rPr>
    </w:lvl>
    <w:lvl w:ilvl="1" w:tplc="193C6010">
      <w:start w:val="1"/>
      <w:numFmt w:val="lowerRoman"/>
      <w:lvlText w:val="%2"/>
      <w:lvlJc w:val="left"/>
      <w:pPr>
        <w:tabs>
          <w:tab w:val="num" w:pos="1800"/>
        </w:tabs>
        <w:ind w:left="1800" w:hanging="360"/>
      </w:pPr>
      <w:rPr>
        <w:rFonts w:hint="default"/>
      </w:rPr>
    </w:lvl>
    <w:lvl w:ilvl="2" w:tplc="CAD4E43E">
      <w:start w:val="1"/>
      <w:numFmt w:val="bullet"/>
      <w:lvlText w:val=""/>
      <w:lvlJc w:val="left"/>
      <w:pPr>
        <w:tabs>
          <w:tab w:val="num" w:pos="2520"/>
        </w:tabs>
        <w:ind w:left="2520" w:hanging="360"/>
      </w:pPr>
      <w:rPr>
        <w:rFonts w:ascii="Wingdings" w:hAnsi="Wingdings" w:hint="default"/>
      </w:rPr>
    </w:lvl>
    <w:lvl w:ilvl="3" w:tplc="C18248F4">
      <w:start w:val="1"/>
      <w:numFmt w:val="bullet"/>
      <w:lvlText w:val=""/>
      <w:lvlJc w:val="left"/>
      <w:pPr>
        <w:tabs>
          <w:tab w:val="num" w:pos="3240"/>
        </w:tabs>
        <w:ind w:left="3240" w:hanging="360"/>
      </w:pPr>
      <w:rPr>
        <w:rFonts w:ascii="Symbol" w:hAnsi="Symbol" w:hint="default"/>
      </w:rPr>
    </w:lvl>
    <w:lvl w:ilvl="4" w:tplc="179AC930">
      <w:start w:val="1"/>
      <w:numFmt w:val="bullet"/>
      <w:lvlText w:val="o"/>
      <w:lvlJc w:val="left"/>
      <w:pPr>
        <w:tabs>
          <w:tab w:val="num" w:pos="3960"/>
        </w:tabs>
        <w:ind w:left="3960" w:hanging="360"/>
      </w:pPr>
      <w:rPr>
        <w:rFonts w:ascii="Courier New" w:hAnsi="Courier New" w:cs="Courier New" w:hint="default"/>
      </w:rPr>
    </w:lvl>
    <w:lvl w:ilvl="5" w:tplc="DD407FAE">
      <w:start w:val="1"/>
      <w:numFmt w:val="bullet"/>
      <w:lvlText w:val=""/>
      <w:lvlJc w:val="left"/>
      <w:pPr>
        <w:tabs>
          <w:tab w:val="num" w:pos="4680"/>
        </w:tabs>
        <w:ind w:left="4680" w:hanging="360"/>
      </w:pPr>
      <w:rPr>
        <w:rFonts w:ascii="Wingdings" w:hAnsi="Wingdings" w:hint="default"/>
      </w:rPr>
    </w:lvl>
    <w:lvl w:ilvl="6" w:tplc="A0C8A060">
      <w:start w:val="1"/>
      <w:numFmt w:val="bullet"/>
      <w:lvlText w:val=""/>
      <w:lvlJc w:val="left"/>
      <w:pPr>
        <w:tabs>
          <w:tab w:val="num" w:pos="5400"/>
        </w:tabs>
        <w:ind w:left="5400" w:hanging="360"/>
      </w:pPr>
      <w:rPr>
        <w:rFonts w:ascii="Symbol" w:hAnsi="Symbol" w:hint="default"/>
      </w:rPr>
    </w:lvl>
    <w:lvl w:ilvl="7" w:tplc="051AF08E">
      <w:start w:val="1"/>
      <w:numFmt w:val="bullet"/>
      <w:lvlText w:val="o"/>
      <w:lvlJc w:val="left"/>
      <w:pPr>
        <w:tabs>
          <w:tab w:val="num" w:pos="6120"/>
        </w:tabs>
        <w:ind w:left="6120" w:hanging="360"/>
      </w:pPr>
      <w:rPr>
        <w:rFonts w:ascii="Courier New" w:hAnsi="Courier New" w:cs="Courier New" w:hint="default"/>
      </w:rPr>
    </w:lvl>
    <w:lvl w:ilvl="8" w:tplc="07C6955C">
      <w:start w:val="1"/>
      <w:numFmt w:val="bullet"/>
      <w:lvlText w:val=""/>
      <w:lvlJc w:val="left"/>
      <w:pPr>
        <w:tabs>
          <w:tab w:val="num" w:pos="6840"/>
        </w:tabs>
        <w:ind w:left="6840" w:hanging="360"/>
      </w:pPr>
      <w:rPr>
        <w:rFonts w:ascii="Wingdings" w:hAnsi="Wingdings" w:hint="default"/>
      </w:rPr>
    </w:lvl>
  </w:abstractNum>
  <w:abstractNum w:abstractNumId="265" w15:restartNumberingAfterBreak="0">
    <w:nsid w:val="6BCD6CFB"/>
    <w:multiLevelType w:val="hybridMultilevel"/>
    <w:tmpl w:val="3AEAB3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6" w15:restartNumberingAfterBreak="0">
    <w:nsid w:val="6BE44ED7"/>
    <w:multiLevelType w:val="hybridMultilevel"/>
    <w:tmpl w:val="3E00E4F6"/>
    <w:lvl w:ilvl="0" w:tplc="FFFFFFFF">
      <w:start w:val="1"/>
      <w:numFmt w:val="lowerLetter"/>
      <w:lvlText w:val="%1."/>
      <w:lvlJc w:val="left"/>
      <w:pPr>
        <w:tabs>
          <w:tab w:val="num" w:pos="720"/>
        </w:tabs>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1800" w:hanging="360"/>
      </w:pPr>
    </w:lvl>
    <w:lvl w:ilvl="3" w:tplc="04090005">
      <w:start w:val="1"/>
      <w:numFmt w:val="bullet"/>
      <w:lvlText w:val=""/>
      <w:lvlJc w:val="left"/>
      <w:pPr>
        <w:ind w:left="2520" w:hanging="360"/>
      </w:pPr>
      <w:rPr>
        <w:rFonts w:ascii="Wingdings" w:hAnsi="Wingdings"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tabs>
          <w:tab w:val="num" w:pos="4320"/>
        </w:tabs>
        <w:ind w:left="4320" w:hanging="360"/>
      </w:pPr>
    </w:lvl>
    <w:lvl w:ilvl="6" w:tplc="FFFFFFFF">
      <w:start w:val="1"/>
      <w:numFmt w:val="lowerLetter"/>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Letter"/>
      <w:lvlText w:val="%9."/>
      <w:lvlJc w:val="left"/>
      <w:pPr>
        <w:tabs>
          <w:tab w:val="num" w:pos="6480"/>
        </w:tabs>
        <w:ind w:left="6480" w:hanging="360"/>
      </w:pPr>
    </w:lvl>
  </w:abstractNum>
  <w:abstractNum w:abstractNumId="267" w15:restartNumberingAfterBreak="0">
    <w:nsid w:val="6BEE5D70"/>
    <w:multiLevelType w:val="hybridMultilevel"/>
    <w:tmpl w:val="3000D7C6"/>
    <w:numStyleLink w:val="Style1"/>
  </w:abstractNum>
  <w:abstractNum w:abstractNumId="268" w15:restartNumberingAfterBreak="0">
    <w:nsid w:val="6C2B09F3"/>
    <w:multiLevelType w:val="hybridMultilevel"/>
    <w:tmpl w:val="076C3580"/>
    <w:lvl w:ilvl="0" w:tplc="FFFFFFFF">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6C54120A"/>
    <w:multiLevelType w:val="hybridMultilevel"/>
    <w:tmpl w:val="81DA221C"/>
    <w:lvl w:ilvl="0" w:tplc="D43812E6">
      <w:start w:val="1"/>
      <w:numFmt w:val="lowerLetter"/>
      <w:lvlText w:val="%1."/>
      <w:lvlJc w:val="left"/>
      <w:pPr>
        <w:tabs>
          <w:tab w:val="num" w:pos="1080"/>
        </w:tabs>
        <w:ind w:left="1080" w:hanging="360"/>
      </w:pPr>
      <w:rPr>
        <w:rFonts w:asciiTheme="minorHAnsi" w:hAnsiTheme="minorHAnsi" w:cstheme="minorHAnsi" w:hint="default"/>
        <w:sz w:val="22"/>
      </w:rPr>
    </w:lvl>
    <w:lvl w:ilvl="1" w:tplc="B0B8F8BA">
      <w:start w:val="1"/>
      <w:numFmt w:val="lowerRoman"/>
      <w:lvlText w:val="%2."/>
      <w:lvlJc w:val="left"/>
      <w:pPr>
        <w:tabs>
          <w:tab w:val="num" w:pos="1800"/>
        </w:tabs>
        <w:ind w:left="1800" w:hanging="360"/>
      </w:pPr>
      <w:rPr>
        <w:rFonts w:ascii="Arial" w:hAnsi="Arial" w:hint="default"/>
        <w:sz w:val="24"/>
      </w:rPr>
    </w:lvl>
    <w:lvl w:ilvl="2" w:tplc="806E6D24">
      <w:start w:val="1"/>
      <w:numFmt w:val="bullet"/>
      <w:lvlText w:val=""/>
      <w:lvlJc w:val="left"/>
      <w:pPr>
        <w:tabs>
          <w:tab w:val="num" w:pos="2520"/>
        </w:tabs>
        <w:ind w:left="2520" w:hanging="360"/>
      </w:pPr>
      <w:rPr>
        <w:rFonts w:ascii="Wingdings" w:hAnsi="Wingdings" w:hint="default"/>
      </w:rPr>
    </w:lvl>
    <w:lvl w:ilvl="3" w:tplc="991C660C">
      <w:start w:val="1"/>
      <w:numFmt w:val="bullet"/>
      <w:lvlText w:val=""/>
      <w:lvlJc w:val="left"/>
      <w:pPr>
        <w:tabs>
          <w:tab w:val="num" w:pos="3240"/>
        </w:tabs>
        <w:ind w:left="3240" w:hanging="360"/>
      </w:pPr>
      <w:rPr>
        <w:rFonts w:ascii="Symbol" w:hAnsi="Symbol" w:hint="default"/>
      </w:rPr>
    </w:lvl>
    <w:lvl w:ilvl="4" w:tplc="49CC86BC">
      <w:start w:val="1"/>
      <w:numFmt w:val="bullet"/>
      <w:lvlText w:val="o"/>
      <w:lvlJc w:val="left"/>
      <w:pPr>
        <w:tabs>
          <w:tab w:val="num" w:pos="3960"/>
        </w:tabs>
        <w:ind w:left="3960" w:hanging="360"/>
      </w:pPr>
      <w:rPr>
        <w:rFonts w:ascii="Courier New" w:hAnsi="Courier New" w:cs="Courier New" w:hint="default"/>
      </w:rPr>
    </w:lvl>
    <w:lvl w:ilvl="5" w:tplc="3F840B34">
      <w:start w:val="1"/>
      <w:numFmt w:val="bullet"/>
      <w:lvlText w:val=""/>
      <w:lvlJc w:val="left"/>
      <w:pPr>
        <w:tabs>
          <w:tab w:val="num" w:pos="4680"/>
        </w:tabs>
        <w:ind w:left="4680" w:hanging="360"/>
      </w:pPr>
      <w:rPr>
        <w:rFonts w:ascii="Wingdings" w:hAnsi="Wingdings" w:hint="default"/>
      </w:rPr>
    </w:lvl>
    <w:lvl w:ilvl="6" w:tplc="17EC1B50">
      <w:start w:val="1"/>
      <w:numFmt w:val="bullet"/>
      <w:lvlText w:val=""/>
      <w:lvlJc w:val="left"/>
      <w:pPr>
        <w:tabs>
          <w:tab w:val="num" w:pos="5400"/>
        </w:tabs>
        <w:ind w:left="5400" w:hanging="360"/>
      </w:pPr>
      <w:rPr>
        <w:rFonts w:ascii="Symbol" w:hAnsi="Symbol" w:hint="default"/>
      </w:rPr>
    </w:lvl>
    <w:lvl w:ilvl="7" w:tplc="3CBED776">
      <w:start w:val="1"/>
      <w:numFmt w:val="bullet"/>
      <w:lvlText w:val="o"/>
      <w:lvlJc w:val="left"/>
      <w:pPr>
        <w:tabs>
          <w:tab w:val="num" w:pos="6120"/>
        </w:tabs>
        <w:ind w:left="6120" w:hanging="360"/>
      </w:pPr>
      <w:rPr>
        <w:rFonts w:ascii="Courier New" w:hAnsi="Courier New" w:cs="Courier New" w:hint="default"/>
      </w:rPr>
    </w:lvl>
    <w:lvl w:ilvl="8" w:tplc="7E60AA34">
      <w:start w:val="1"/>
      <w:numFmt w:val="bullet"/>
      <w:lvlText w:val=""/>
      <w:lvlJc w:val="left"/>
      <w:pPr>
        <w:tabs>
          <w:tab w:val="num" w:pos="6840"/>
        </w:tabs>
        <w:ind w:left="6840" w:hanging="360"/>
      </w:pPr>
      <w:rPr>
        <w:rFonts w:ascii="Wingdings" w:hAnsi="Wingdings" w:hint="default"/>
      </w:rPr>
    </w:lvl>
  </w:abstractNum>
  <w:abstractNum w:abstractNumId="270" w15:restartNumberingAfterBreak="0">
    <w:nsid w:val="6CDE57F7"/>
    <w:multiLevelType w:val="hybridMultilevel"/>
    <w:tmpl w:val="BD4CC6A6"/>
    <w:lvl w:ilvl="0" w:tplc="FFFFFFFF">
      <w:start w:val="1"/>
      <w:numFmt w:val="lowerLetter"/>
      <w:lvlText w:val="%1."/>
      <w:lvlJc w:val="left"/>
      <w:pPr>
        <w:tabs>
          <w:tab w:val="num" w:pos="1260"/>
        </w:tabs>
        <w:ind w:left="1260" w:hanging="360"/>
      </w:pPr>
      <w:rPr>
        <w:rFonts w:ascii="Calibri" w:eastAsia="Times New Roman" w:hAnsi="Calibri" w:cs="Arial"/>
        <w:sz w:val="22"/>
      </w:rPr>
    </w:lvl>
    <w:lvl w:ilvl="1" w:tplc="6BE22714">
      <w:start w:val="1"/>
      <w:numFmt w:val="lowerRoman"/>
      <w:lvlText w:val="%2."/>
      <w:lvlJc w:val="left"/>
      <w:pPr>
        <w:tabs>
          <w:tab w:val="num" w:pos="1800"/>
        </w:tabs>
        <w:ind w:left="1800" w:hanging="360"/>
      </w:pPr>
      <w:rPr>
        <w:rFonts w:asciiTheme="minorHAnsi" w:hAnsiTheme="minorHAnsi" w:cstheme="minorHAnsi" w:hint="default"/>
        <w:sz w:val="22"/>
        <w:szCs w:val="22"/>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71" w15:restartNumberingAfterBreak="0">
    <w:nsid w:val="6D3C631A"/>
    <w:multiLevelType w:val="hybridMultilevel"/>
    <w:tmpl w:val="F1DAC73E"/>
    <w:lvl w:ilvl="0" w:tplc="07E40300">
      <w:start w:val="1"/>
      <w:numFmt w:val="lowerLetter"/>
      <w:lvlText w:val="%1."/>
      <w:lvlJc w:val="left"/>
      <w:pPr>
        <w:tabs>
          <w:tab w:val="num" w:pos="1080"/>
        </w:tabs>
        <w:ind w:left="1080" w:hanging="360"/>
      </w:pPr>
      <w:rPr>
        <w:rFonts w:asciiTheme="minorHAnsi" w:hAnsiTheme="minorHAnsi" w:cstheme="minorHAnsi" w:hint="default"/>
        <w:sz w:val="22"/>
        <w:szCs w:val="22"/>
      </w:rPr>
    </w:lvl>
    <w:lvl w:ilvl="1" w:tplc="2E468436">
      <w:start w:val="1"/>
      <w:numFmt w:val="lowerRoman"/>
      <w:lvlText w:val="%2"/>
      <w:lvlJc w:val="left"/>
      <w:pPr>
        <w:tabs>
          <w:tab w:val="num" w:pos="1800"/>
        </w:tabs>
        <w:ind w:left="1800" w:hanging="360"/>
      </w:pPr>
      <w:rPr>
        <w:rFonts w:hint="default"/>
      </w:rPr>
    </w:lvl>
    <w:lvl w:ilvl="2" w:tplc="74A2DFBC">
      <w:start w:val="1"/>
      <w:numFmt w:val="bullet"/>
      <w:lvlText w:val=""/>
      <w:lvlJc w:val="left"/>
      <w:pPr>
        <w:tabs>
          <w:tab w:val="num" w:pos="2520"/>
        </w:tabs>
        <w:ind w:left="2520" w:hanging="360"/>
      </w:pPr>
      <w:rPr>
        <w:rFonts w:ascii="Wingdings" w:hAnsi="Wingdings" w:hint="default"/>
      </w:rPr>
    </w:lvl>
    <w:lvl w:ilvl="3" w:tplc="E32216DA">
      <w:start w:val="1"/>
      <w:numFmt w:val="bullet"/>
      <w:lvlText w:val=""/>
      <w:lvlJc w:val="left"/>
      <w:pPr>
        <w:tabs>
          <w:tab w:val="num" w:pos="3240"/>
        </w:tabs>
        <w:ind w:left="3240" w:hanging="360"/>
      </w:pPr>
      <w:rPr>
        <w:rFonts w:ascii="Symbol" w:hAnsi="Symbol" w:hint="default"/>
      </w:rPr>
    </w:lvl>
    <w:lvl w:ilvl="4" w:tplc="E7FE92FA">
      <w:start w:val="1"/>
      <w:numFmt w:val="bullet"/>
      <w:lvlText w:val="o"/>
      <w:lvlJc w:val="left"/>
      <w:pPr>
        <w:tabs>
          <w:tab w:val="num" w:pos="3960"/>
        </w:tabs>
        <w:ind w:left="3960" w:hanging="360"/>
      </w:pPr>
      <w:rPr>
        <w:rFonts w:ascii="Courier New" w:hAnsi="Courier New" w:cs="Courier New" w:hint="default"/>
      </w:rPr>
    </w:lvl>
    <w:lvl w:ilvl="5" w:tplc="FAC4CF12">
      <w:start w:val="1"/>
      <w:numFmt w:val="bullet"/>
      <w:lvlText w:val=""/>
      <w:lvlJc w:val="left"/>
      <w:pPr>
        <w:tabs>
          <w:tab w:val="num" w:pos="4680"/>
        </w:tabs>
        <w:ind w:left="4680" w:hanging="360"/>
      </w:pPr>
      <w:rPr>
        <w:rFonts w:ascii="Wingdings" w:hAnsi="Wingdings" w:hint="default"/>
      </w:rPr>
    </w:lvl>
    <w:lvl w:ilvl="6" w:tplc="A0C0949E">
      <w:start w:val="1"/>
      <w:numFmt w:val="bullet"/>
      <w:lvlText w:val=""/>
      <w:lvlJc w:val="left"/>
      <w:pPr>
        <w:tabs>
          <w:tab w:val="num" w:pos="5400"/>
        </w:tabs>
        <w:ind w:left="5400" w:hanging="360"/>
      </w:pPr>
      <w:rPr>
        <w:rFonts w:ascii="Symbol" w:hAnsi="Symbol" w:hint="default"/>
      </w:rPr>
    </w:lvl>
    <w:lvl w:ilvl="7" w:tplc="EB9C7D90">
      <w:start w:val="1"/>
      <w:numFmt w:val="bullet"/>
      <w:lvlText w:val="o"/>
      <w:lvlJc w:val="left"/>
      <w:pPr>
        <w:tabs>
          <w:tab w:val="num" w:pos="6120"/>
        </w:tabs>
        <w:ind w:left="6120" w:hanging="360"/>
      </w:pPr>
      <w:rPr>
        <w:rFonts w:ascii="Courier New" w:hAnsi="Courier New" w:cs="Courier New" w:hint="default"/>
      </w:rPr>
    </w:lvl>
    <w:lvl w:ilvl="8" w:tplc="5FFCC656">
      <w:start w:val="1"/>
      <w:numFmt w:val="bullet"/>
      <w:lvlText w:val=""/>
      <w:lvlJc w:val="left"/>
      <w:pPr>
        <w:tabs>
          <w:tab w:val="num" w:pos="6840"/>
        </w:tabs>
        <w:ind w:left="6840" w:hanging="360"/>
      </w:pPr>
      <w:rPr>
        <w:rFonts w:ascii="Wingdings" w:hAnsi="Wingdings" w:hint="default"/>
      </w:rPr>
    </w:lvl>
  </w:abstractNum>
  <w:abstractNum w:abstractNumId="272" w15:restartNumberingAfterBreak="0">
    <w:nsid w:val="6D5238A9"/>
    <w:multiLevelType w:val="hybridMultilevel"/>
    <w:tmpl w:val="A830CB72"/>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2160" w:hanging="360"/>
      </w:p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6E307C08"/>
    <w:multiLevelType w:val="hybridMultilevel"/>
    <w:tmpl w:val="3000D7C6"/>
    <w:numStyleLink w:val="Style1"/>
  </w:abstractNum>
  <w:abstractNum w:abstractNumId="274" w15:restartNumberingAfterBreak="0">
    <w:nsid w:val="6E4646EB"/>
    <w:multiLevelType w:val="hybridMultilevel"/>
    <w:tmpl w:val="3000D7C6"/>
    <w:numStyleLink w:val="Style1"/>
  </w:abstractNum>
  <w:abstractNum w:abstractNumId="275" w15:restartNumberingAfterBreak="0">
    <w:nsid w:val="6E766632"/>
    <w:multiLevelType w:val="hybridMultilevel"/>
    <w:tmpl w:val="2CA654D0"/>
    <w:lvl w:ilvl="0" w:tplc="F5D6D710">
      <w:start w:val="1"/>
      <w:numFmt w:val="lowerLetter"/>
      <w:lvlText w:val="%1."/>
      <w:lvlJc w:val="left"/>
      <w:pPr>
        <w:ind w:left="1080" w:hanging="360"/>
      </w:pPr>
      <w:rPr>
        <w:rFonts w:asciiTheme="minorHAnsi" w:hAnsiTheme="minorHAnsi" w:cs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F073E39"/>
    <w:multiLevelType w:val="hybridMultilevel"/>
    <w:tmpl w:val="91BE90C4"/>
    <w:lvl w:ilvl="0" w:tplc="5002C4F2">
      <w:start w:val="1"/>
      <w:numFmt w:val="lowerLetter"/>
      <w:lvlText w:val="%1."/>
      <w:lvlJc w:val="left"/>
      <w:pPr>
        <w:tabs>
          <w:tab w:val="num" w:pos="1080"/>
        </w:tabs>
        <w:ind w:left="1080" w:hanging="360"/>
      </w:pPr>
      <w:rPr>
        <w:rFonts w:hint="default"/>
      </w:rPr>
    </w:lvl>
    <w:lvl w:ilvl="1" w:tplc="1DBE7886">
      <w:start w:val="1"/>
      <w:numFmt w:val="lowerRoman"/>
      <w:lvlText w:val="%2"/>
      <w:lvlJc w:val="left"/>
      <w:pPr>
        <w:tabs>
          <w:tab w:val="num" w:pos="1800"/>
        </w:tabs>
        <w:ind w:left="1800" w:hanging="360"/>
      </w:pPr>
      <w:rPr>
        <w:rFonts w:hint="default"/>
      </w:rPr>
    </w:lvl>
    <w:lvl w:ilvl="2" w:tplc="48D20B2C">
      <w:start w:val="1"/>
      <w:numFmt w:val="bullet"/>
      <w:lvlText w:val=""/>
      <w:lvlJc w:val="left"/>
      <w:pPr>
        <w:tabs>
          <w:tab w:val="num" w:pos="2520"/>
        </w:tabs>
        <w:ind w:left="2520" w:hanging="360"/>
      </w:pPr>
      <w:rPr>
        <w:rFonts w:ascii="Wingdings" w:hAnsi="Wingdings" w:hint="default"/>
      </w:rPr>
    </w:lvl>
    <w:lvl w:ilvl="3" w:tplc="F93E58FA">
      <w:start w:val="1"/>
      <w:numFmt w:val="bullet"/>
      <w:lvlText w:val=""/>
      <w:lvlJc w:val="left"/>
      <w:pPr>
        <w:tabs>
          <w:tab w:val="num" w:pos="3240"/>
        </w:tabs>
        <w:ind w:left="3240" w:hanging="360"/>
      </w:pPr>
      <w:rPr>
        <w:rFonts w:ascii="Symbol" w:hAnsi="Symbol" w:hint="default"/>
      </w:rPr>
    </w:lvl>
    <w:lvl w:ilvl="4" w:tplc="FF3C3E64">
      <w:start w:val="1"/>
      <w:numFmt w:val="bullet"/>
      <w:lvlText w:val="o"/>
      <w:lvlJc w:val="left"/>
      <w:pPr>
        <w:tabs>
          <w:tab w:val="num" w:pos="3960"/>
        </w:tabs>
        <w:ind w:left="3960" w:hanging="360"/>
      </w:pPr>
      <w:rPr>
        <w:rFonts w:ascii="Courier New" w:hAnsi="Courier New" w:cs="Courier New" w:hint="default"/>
      </w:rPr>
    </w:lvl>
    <w:lvl w:ilvl="5" w:tplc="E0FE31A4">
      <w:start w:val="1"/>
      <w:numFmt w:val="bullet"/>
      <w:lvlText w:val=""/>
      <w:lvlJc w:val="left"/>
      <w:pPr>
        <w:tabs>
          <w:tab w:val="num" w:pos="4680"/>
        </w:tabs>
        <w:ind w:left="4680" w:hanging="360"/>
      </w:pPr>
      <w:rPr>
        <w:rFonts w:ascii="Wingdings" w:hAnsi="Wingdings" w:hint="default"/>
      </w:rPr>
    </w:lvl>
    <w:lvl w:ilvl="6" w:tplc="C5A6FAF8">
      <w:start w:val="1"/>
      <w:numFmt w:val="bullet"/>
      <w:lvlText w:val=""/>
      <w:lvlJc w:val="left"/>
      <w:pPr>
        <w:tabs>
          <w:tab w:val="num" w:pos="5400"/>
        </w:tabs>
        <w:ind w:left="5400" w:hanging="360"/>
      </w:pPr>
      <w:rPr>
        <w:rFonts w:ascii="Symbol" w:hAnsi="Symbol" w:hint="default"/>
      </w:rPr>
    </w:lvl>
    <w:lvl w:ilvl="7" w:tplc="82AEDDF0">
      <w:start w:val="1"/>
      <w:numFmt w:val="bullet"/>
      <w:lvlText w:val="o"/>
      <w:lvlJc w:val="left"/>
      <w:pPr>
        <w:tabs>
          <w:tab w:val="num" w:pos="6120"/>
        </w:tabs>
        <w:ind w:left="6120" w:hanging="360"/>
      </w:pPr>
      <w:rPr>
        <w:rFonts w:ascii="Courier New" w:hAnsi="Courier New" w:cs="Courier New" w:hint="default"/>
      </w:rPr>
    </w:lvl>
    <w:lvl w:ilvl="8" w:tplc="CC42A030">
      <w:start w:val="1"/>
      <w:numFmt w:val="bullet"/>
      <w:lvlText w:val=""/>
      <w:lvlJc w:val="left"/>
      <w:pPr>
        <w:tabs>
          <w:tab w:val="num" w:pos="6840"/>
        </w:tabs>
        <w:ind w:left="6840" w:hanging="360"/>
      </w:pPr>
      <w:rPr>
        <w:rFonts w:ascii="Wingdings" w:hAnsi="Wingdings" w:hint="default"/>
      </w:rPr>
    </w:lvl>
  </w:abstractNum>
  <w:abstractNum w:abstractNumId="277" w15:restartNumberingAfterBreak="0">
    <w:nsid w:val="7001343B"/>
    <w:multiLevelType w:val="multilevel"/>
    <w:tmpl w:val="0C0097E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8" w15:restartNumberingAfterBreak="0">
    <w:nsid w:val="704734B2"/>
    <w:multiLevelType w:val="hybridMultilevel"/>
    <w:tmpl w:val="3000D7C6"/>
    <w:lvl w:ilvl="0" w:tplc="972E6180">
      <w:start w:val="1"/>
      <w:numFmt w:val="lowerLetter"/>
      <w:lvlText w:val="%1."/>
      <w:lvlJc w:val="left"/>
      <w:pPr>
        <w:tabs>
          <w:tab w:val="num" w:pos="1260"/>
        </w:tabs>
        <w:ind w:left="1260" w:hanging="360"/>
      </w:pPr>
      <w:rPr>
        <w:rFonts w:ascii="Calibri" w:eastAsia="Times New Roman" w:hAnsi="Calibri" w:cs="Arial"/>
        <w:sz w:val="22"/>
      </w:rPr>
    </w:lvl>
    <w:lvl w:ilvl="1" w:tplc="F9E6B308">
      <w:start w:val="1"/>
      <w:numFmt w:val="lowerRoman"/>
      <w:lvlText w:val="%2."/>
      <w:lvlJc w:val="left"/>
      <w:pPr>
        <w:tabs>
          <w:tab w:val="num" w:pos="1800"/>
        </w:tabs>
        <w:ind w:left="1800" w:hanging="360"/>
      </w:pPr>
      <w:rPr>
        <w:rFonts w:ascii="Arial" w:hAnsi="Arial"/>
        <w:sz w:val="24"/>
      </w:rPr>
    </w:lvl>
    <w:lvl w:ilvl="2" w:tplc="EFCE58B6">
      <w:start w:val="1"/>
      <w:numFmt w:val="bullet"/>
      <w:lvlText w:val=""/>
      <w:lvlJc w:val="left"/>
      <w:pPr>
        <w:tabs>
          <w:tab w:val="num" w:pos="2520"/>
        </w:tabs>
        <w:ind w:left="2520" w:hanging="360"/>
      </w:pPr>
      <w:rPr>
        <w:rFonts w:ascii="Wingdings" w:hAnsi="Wingdings" w:hint="default"/>
      </w:rPr>
    </w:lvl>
    <w:lvl w:ilvl="3" w:tplc="D3B0A47A">
      <w:start w:val="1"/>
      <w:numFmt w:val="bullet"/>
      <w:lvlText w:val=""/>
      <w:lvlJc w:val="left"/>
      <w:pPr>
        <w:tabs>
          <w:tab w:val="num" w:pos="3240"/>
        </w:tabs>
        <w:ind w:left="3240" w:hanging="360"/>
      </w:pPr>
      <w:rPr>
        <w:rFonts w:ascii="Symbol" w:hAnsi="Symbol" w:hint="default"/>
      </w:rPr>
    </w:lvl>
    <w:lvl w:ilvl="4" w:tplc="6896A846">
      <w:start w:val="1"/>
      <w:numFmt w:val="bullet"/>
      <w:lvlText w:val="o"/>
      <w:lvlJc w:val="left"/>
      <w:pPr>
        <w:tabs>
          <w:tab w:val="num" w:pos="3960"/>
        </w:tabs>
        <w:ind w:left="3960" w:hanging="360"/>
      </w:pPr>
      <w:rPr>
        <w:rFonts w:ascii="Courier New" w:hAnsi="Courier New" w:cs="Courier New" w:hint="default"/>
      </w:rPr>
    </w:lvl>
    <w:lvl w:ilvl="5" w:tplc="F7F884F8">
      <w:start w:val="1"/>
      <w:numFmt w:val="bullet"/>
      <w:lvlText w:val=""/>
      <w:lvlJc w:val="left"/>
      <w:pPr>
        <w:tabs>
          <w:tab w:val="num" w:pos="4680"/>
        </w:tabs>
        <w:ind w:left="4680" w:hanging="360"/>
      </w:pPr>
      <w:rPr>
        <w:rFonts w:ascii="Wingdings" w:hAnsi="Wingdings" w:hint="default"/>
      </w:rPr>
    </w:lvl>
    <w:lvl w:ilvl="6" w:tplc="9BD01A48">
      <w:start w:val="1"/>
      <w:numFmt w:val="bullet"/>
      <w:lvlText w:val=""/>
      <w:lvlJc w:val="left"/>
      <w:pPr>
        <w:tabs>
          <w:tab w:val="num" w:pos="5400"/>
        </w:tabs>
        <w:ind w:left="5400" w:hanging="360"/>
      </w:pPr>
      <w:rPr>
        <w:rFonts w:ascii="Symbol" w:hAnsi="Symbol" w:hint="default"/>
      </w:rPr>
    </w:lvl>
    <w:lvl w:ilvl="7" w:tplc="9B849FD4">
      <w:start w:val="1"/>
      <w:numFmt w:val="bullet"/>
      <w:lvlText w:val="o"/>
      <w:lvlJc w:val="left"/>
      <w:pPr>
        <w:tabs>
          <w:tab w:val="num" w:pos="6120"/>
        </w:tabs>
        <w:ind w:left="6120" w:hanging="360"/>
      </w:pPr>
      <w:rPr>
        <w:rFonts w:ascii="Courier New" w:hAnsi="Courier New" w:cs="Courier New" w:hint="default"/>
      </w:rPr>
    </w:lvl>
    <w:lvl w:ilvl="8" w:tplc="0C54669A">
      <w:start w:val="1"/>
      <w:numFmt w:val="bullet"/>
      <w:lvlText w:val=""/>
      <w:lvlJc w:val="left"/>
      <w:pPr>
        <w:tabs>
          <w:tab w:val="num" w:pos="6840"/>
        </w:tabs>
        <w:ind w:left="6840" w:hanging="360"/>
      </w:pPr>
      <w:rPr>
        <w:rFonts w:ascii="Wingdings" w:hAnsi="Wingdings" w:hint="default"/>
      </w:rPr>
    </w:lvl>
  </w:abstractNum>
  <w:abstractNum w:abstractNumId="279" w15:restartNumberingAfterBreak="0">
    <w:nsid w:val="70972005"/>
    <w:multiLevelType w:val="hybridMultilevel"/>
    <w:tmpl w:val="3000D7C6"/>
    <w:numStyleLink w:val="Style1"/>
  </w:abstractNum>
  <w:abstractNum w:abstractNumId="280" w15:restartNumberingAfterBreak="0">
    <w:nsid w:val="70B517AC"/>
    <w:multiLevelType w:val="hybridMultilevel"/>
    <w:tmpl w:val="3000D7C6"/>
    <w:lvl w:ilvl="0" w:tplc="6BDAF0FC">
      <w:start w:val="1"/>
      <w:numFmt w:val="lowerLetter"/>
      <w:lvlText w:val="%1."/>
      <w:lvlJc w:val="left"/>
      <w:pPr>
        <w:tabs>
          <w:tab w:val="num" w:pos="1260"/>
        </w:tabs>
        <w:ind w:left="1260" w:hanging="360"/>
      </w:pPr>
      <w:rPr>
        <w:rFonts w:ascii="Calibri" w:eastAsia="Times New Roman" w:hAnsi="Calibri" w:cs="Arial"/>
        <w:sz w:val="22"/>
      </w:rPr>
    </w:lvl>
    <w:lvl w:ilvl="1" w:tplc="94F297DE">
      <w:start w:val="1"/>
      <w:numFmt w:val="lowerRoman"/>
      <w:lvlText w:val="%2."/>
      <w:lvlJc w:val="left"/>
      <w:pPr>
        <w:tabs>
          <w:tab w:val="num" w:pos="1800"/>
        </w:tabs>
        <w:ind w:left="1800" w:hanging="360"/>
      </w:pPr>
      <w:rPr>
        <w:rFonts w:ascii="Arial" w:hAnsi="Arial"/>
        <w:sz w:val="24"/>
      </w:rPr>
    </w:lvl>
    <w:lvl w:ilvl="2" w:tplc="B7581A3E">
      <w:start w:val="1"/>
      <w:numFmt w:val="bullet"/>
      <w:lvlText w:val=""/>
      <w:lvlJc w:val="left"/>
      <w:pPr>
        <w:tabs>
          <w:tab w:val="num" w:pos="2520"/>
        </w:tabs>
        <w:ind w:left="2520" w:hanging="360"/>
      </w:pPr>
      <w:rPr>
        <w:rFonts w:ascii="Wingdings" w:hAnsi="Wingdings" w:hint="default"/>
      </w:rPr>
    </w:lvl>
    <w:lvl w:ilvl="3" w:tplc="31645522">
      <w:start w:val="1"/>
      <w:numFmt w:val="bullet"/>
      <w:lvlText w:val=""/>
      <w:lvlJc w:val="left"/>
      <w:pPr>
        <w:tabs>
          <w:tab w:val="num" w:pos="3240"/>
        </w:tabs>
        <w:ind w:left="3240" w:hanging="360"/>
      </w:pPr>
      <w:rPr>
        <w:rFonts w:ascii="Symbol" w:hAnsi="Symbol" w:hint="default"/>
      </w:rPr>
    </w:lvl>
    <w:lvl w:ilvl="4" w:tplc="4F2CDF7E">
      <w:start w:val="1"/>
      <w:numFmt w:val="bullet"/>
      <w:lvlText w:val="o"/>
      <w:lvlJc w:val="left"/>
      <w:pPr>
        <w:tabs>
          <w:tab w:val="num" w:pos="3960"/>
        </w:tabs>
        <w:ind w:left="3960" w:hanging="360"/>
      </w:pPr>
      <w:rPr>
        <w:rFonts w:ascii="Courier New" w:hAnsi="Courier New" w:cs="Courier New" w:hint="default"/>
      </w:rPr>
    </w:lvl>
    <w:lvl w:ilvl="5" w:tplc="6D32A064">
      <w:start w:val="1"/>
      <w:numFmt w:val="bullet"/>
      <w:lvlText w:val=""/>
      <w:lvlJc w:val="left"/>
      <w:pPr>
        <w:tabs>
          <w:tab w:val="num" w:pos="4680"/>
        </w:tabs>
        <w:ind w:left="4680" w:hanging="360"/>
      </w:pPr>
      <w:rPr>
        <w:rFonts w:ascii="Wingdings" w:hAnsi="Wingdings" w:hint="default"/>
      </w:rPr>
    </w:lvl>
    <w:lvl w:ilvl="6" w:tplc="9034818E">
      <w:start w:val="1"/>
      <w:numFmt w:val="bullet"/>
      <w:lvlText w:val=""/>
      <w:lvlJc w:val="left"/>
      <w:pPr>
        <w:tabs>
          <w:tab w:val="num" w:pos="5400"/>
        </w:tabs>
        <w:ind w:left="5400" w:hanging="360"/>
      </w:pPr>
      <w:rPr>
        <w:rFonts w:ascii="Symbol" w:hAnsi="Symbol" w:hint="default"/>
      </w:rPr>
    </w:lvl>
    <w:lvl w:ilvl="7" w:tplc="906AD180">
      <w:start w:val="1"/>
      <w:numFmt w:val="bullet"/>
      <w:lvlText w:val="o"/>
      <w:lvlJc w:val="left"/>
      <w:pPr>
        <w:tabs>
          <w:tab w:val="num" w:pos="6120"/>
        </w:tabs>
        <w:ind w:left="6120" w:hanging="360"/>
      </w:pPr>
      <w:rPr>
        <w:rFonts w:ascii="Courier New" w:hAnsi="Courier New" w:cs="Courier New" w:hint="default"/>
      </w:rPr>
    </w:lvl>
    <w:lvl w:ilvl="8" w:tplc="9B20B04A">
      <w:start w:val="1"/>
      <w:numFmt w:val="bullet"/>
      <w:lvlText w:val=""/>
      <w:lvlJc w:val="left"/>
      <w:pPr>
        <w:tabs>
          <w:tab w:val="num" w:pos="6840"/>
        </w:tabs>
        <w:ind w:left="6840" w:hanging="360"/>
      </w:pPr>
      <w:rPr>
        <w:rFonts w:ascii="Wingdings" w:hAnsi="Wingdings" w:hint="default"/>
      </w:rPr>
    </w:lvl>
  </w:abstractNum>
  <w:abstractNum w:abstractNumId="281" w15:restartNumberingAfterBreak="0">
    <w:nsid w:val="716F7BB0"/>
    <w:multiLevelType w:val="hybridMultilevel"/>
    <w:tmpl w:val="91BE90C4"/>
    <w:lvl w:ilvl="0" w:tplc="F26E0290">
      <w:start w:val="1"/>
      <w:numFmt w:val="lowerLetter"/>
      <w:lvlText w:val="%1."/>
      <w:lvlJc w:val="left"/>
      <w:pPr>
        <w:tabs>
          <w:tab w:val="num" w:pos="1080"/>
        </w:tabs>
        <w:ind w:left="1080" w:hanging="360"/>
      </w:pPr>
      <w:rPr>
        <w:rFonts w:hint="default"/>
      </w:rPr>
    </w:lvl>
    <w:lvl w:ilvl="1" w:tplc="9E3CE498">
      <w:start w:val="1"/>
      <w:numFmt w:val="lowerRoman"/>
      <w:lvlText w:val="%2"/>
      <w:lvlJc w:val="left"/>
      <w:pPr>
        <w:tabs>
          <w:tab w:val="num" w:pos="1800"/>
        </w:tabs>
        <w:ind w:left="1800" w:hanging="360"/>
      </w:pPr>
      <w:rPr>
        <w:rFonts w:hint="default"/>
      </w:rPr>
    </w:lvl>
    <w:lvl w:ilvl="2" w:tplc="1F6A97CC">
      <w:start w:val="1"/>
      <w:numFmt w:val="bullet"/>
      <w:lvlText w:val=""/>
      <w:lvlJc w:val="left"/>
      <w:pPr>
        <w:tabs>
          <w:tab w:val="num" w:pos="2520"/>
        </w:tabs>
        <w:ind w:left="2520" w:hanging="360"/>
      </w:pPr>
      <w:rPr>
        <w:rFonts w:ascii="Wingdings" w:hAnsi="Wingdings" w:hint="default"/>
      </w:rPr>
    </w:lvl>
    <w:lvl w:ilvl="3" w:tplc="09A66DDC">
      <w:start w:val="1"/>
      <w:numFmt w:val="bullet"/>
      <w:lvlText w:val=""/>
      <w:lvlJc w:val="left"/>
      <w:pPr>
        <w:tabs>
          <w:tab w:val="num" w:pos="3240"/>
        </w:tabs>
        <w:ind w:left="3240" w:hanging="360"/>
      </w:pPr>
      <w:rPr>
        <w:rFonts w:ascii="Symbol" w:hAnsi="Symbol" w:hint="default"/>
      </w:rPr>
    </w:lvl>
    <w:lvl w:ilvl="4" w:tplc="F2E85D2E">
      <w:start w:val="1"/>
      <w:numFmt w:val="bullet"/>
      <w:lvlText w:val="o"/>
      <w:lvlJc w:val="left"/>
      <w:pPr>
        <w:tabs>
          <w:tab w:val="num" w:pos="3960"/>
        </w:tabs>
        <w:ind w:left="3960" w:hanging="360"/>
      </w:pPr>
      <w:rPr>
        <w:rFonts w:ascii="Courier New" w:hAnsi="Courier New" w:cs="Courier New" w:hint="default"/>
      </w:rPr>
    </w:lvl>
    <w:lvl w:ilvl="5" w:tplc="4BBE0F8A">
      <w:start w:val="1"/>
      <w:numFmt w:val="bullet"/>
      <w:lvlText w:val=""/>
      <w:lvlJc w:val="left"/>
      <w:pPr>
        <w:tabs>
          <w:tab w:val="num" w:pos="4680"/>
        </w:tabs>
        <w:ind w:left="4680" w:hanging="360"/>
      </w:pPr>
      <w:rPr>
        <w:rFonts w:ascii="Wingdings" w:hAnsi="Wingdings" w:hint="default"/>
      </w:rPr>
    </w:lvl>
    <w:lvl w:ilvl="6" w:tplc="9FC28084">
      <w:start w:val="1"/>
      <w:numFmt w:val="bullet"/>
      <w:lvlText w:val=""/>
      <w:lvlJc w:val="left"/>
      <w:pPr>
        <w:tabs>
          <w:tab w:val="num" w:pos="5400"/>
        </w:tabs>
        <w:ind w:left="5400" w:hanging="360"/>
      </w:pPr>
      <w:rPr>
        <w:rFonts w:ascii="Symbol" w:hAnsi="Symbol" w:hint="default"/>
      </w:rPr>
    </w:lvl>
    <w:lvl w:ilvl="7" w:tplc="E324601E">
      <w:start w:val="1"/>
      <w:numFmt w:val="bullet"/>
      <w:lvlText w:val="o"/>
      <w:lvlJc w:val="left"/>
      <w:pPr>
        <w:tabs>
          <w:tab w:val="num" w:pos="6120"/>
        </w:tabs>
        <w:ind w:left="6120" w:hanging="360"/>
      </w:pPr>
      <w:rPr>
        <w:rFonts w:ascii="Courier New" w:hAnsi="Courier New" w:cs="Courier New" w:hint="default"/>
      </w:rPr>
    </w:lvl>
    <w:lvl w:ilvl="8" w:tplc="CB2CD912">
      <w:start w:val="1"/>
      <w:numFmt w:val="bullet"/>
      <w:lvlText w:val=""/>
      <w:lvlJc w:val="left"/>
      <w:pPr>
        <w:tabs>
          <w:tab w:val="num" w:pos="6840"/>
        </w:tabs>
        <w:ind w:left="6840" w:hanging="360"/>
      </w:pPr>
      <w:rPr>
        <w:rFonts w:ascii="Wingdings" w:hAnsi="Wingdings" w:hint="default"/>
      </w:rPr>
    </w:lvl>
  </w:abstractNum>
  <w:abstractNum w:abstractNumId="282" w15:restartNumberingAfterBreak="0">
    <w:nsid w:val="718D6E06"/>
    <w:multiLevelType w:val="hybridMultilevel"/>
    <w:tmpl w:val="3000D7C6"/>
    <w:numStyleLink w:val="Style1"/>
  </w:abstractNum>
  <w:abstractNum w:abstractNumId="283" w15:restartNumberingAfterBreak="0">
    <w:nsid w:val="728F2CA0"/>
    <w:multiLevelType w:val="hybridMultilevel"/>
    <w:tmpl w:val="3000D7C6"/>
    <w:numStyleLink w:val="Style1"/>
  </w:abstractNum>
  <w:abstractNum w:abstractNumId="284" w15:restartNumberingAfterBreak="0">
    <w:nsid w:val="732636EC"/>
    <w:multiLevelType w:val="hybridMultilevel"/>
    <w:tmpl w:val="53D6C494"/>
    <w:lvl w:ilvl="0" w:tplc="B84A5DC0">
      <w:start w:val="1"/>
      <w:numFmt w:val="lowerLetter"/>
      <w:lvlText w:val="%1."/>
      <w:lvlJc w:val="left"/>
      <w:pPr>
        <w:ind w:left="1080" w:hanging="360"/>
      </w:pPr>
      <w:rPr>
        <w:rFonts w:hint="default"/>
      </w:rPr>
    </w:lvl>
    <w:lvl w:ilvl="1" w:tplc="04090019">
      <w:start w:val="1"/>
      <w:numFmt w:val="lowerLetter"/>
      <w:lvlText w:val="%2."/>
      <w:lvlJc w:val="left"/>
      <w:pPr>
        <w:ind w:left="1700" w:hanging="360"/>
      </w:pPr>
    </w:lvl>
    <w:lvl w:ilvl="2" w:tplc="746E21C4">
      <w:start w:val="1"/>
      <w:numFmt w:val="lowerRoman"/>
      <w:lvlText w:val="%3."/>
      <w:lvlJc w:val="right"/>
      <w:pPr>
        <w:ind w:left="2420" w:hanging="180"/>
      </w:pPr>
      <w:rPr>
        <w:sz w:val="22"/>
        <w:szCs w:val="22"/>
      </w:rPr>
    </w:lvl>
    <w:lvl w:ilvl="3" w:tplc="04090005">
      <w:start w:val="1"/>
      <w:numFmt w:val="bullet"/>
      <w:lvlText w:val=""/>
      <w:lvlJc w:val="left"/>
      <w:pPr>
        <w:ind w:left="3240" w:hanging="360"/>
      </w:pPr>
      <w:rPr>
        <w:rFonts w:ascii="Wingdings" w:hAnsi="Wingdings" w:hint="default"/>
        <w:sz w:val="22"/>
        <w:szCs w:val="22"/>
      </w:r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85" w15:restartNumberingAfterBreak="0">
    <w:nsid w:val="73C940DA"/>
    <w:multiLevelType w:val="hybridMultilevel"/>
    <w:tmpl w:val="3000D7C6"/>
    <w:numStyleLink w:val="Style1"/>
  </w:abstractNum>
  <w:abstractNum w:abstractNumId="286" w15:restartNumberingAfterBreak="0">
    <w:nsid w:val="74361772"/>
    <w:multiLevelType w:val="multilevel"/>
    <w:tmpl w:val="39F013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7" w15:restartNumberingAfterBreak="0">
    <w:nsid w:val="744F46E7"/>
    <w:multiLevelType w:val="hybridMultilevel"/>
    <w:tmpl w:val="6666B78A"/>
    <w:lvl w:ilvl="0" w:tplc="E3A00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8" w15:restartNumberingAfterBreak="0">
    <w:nsid w:val="750D4C5F"/>
    <w:multiLevelType w:val="hybridMultilevel"/>
    <w:tmpl w:val="5110497C"/>
    <w:lvl w:ilvl="0" w:tplc="E3A00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9" w15:restartNumberingAfterBreak="0">
    <w:nsid w:val="758960CD"/>
    <w:multiLevelType w:val="hybridMultilevel"/>
    <w:tmpl w:val="4790CC30"/>
    <w:lvl w:ilvl="0" w:tplc="647C5242">
      <w:start w:val="1"/>
      <w:numFmt w:val="lowerLetter"/>
      <w:lvlText w:val="%1."/>
      <w:lvlJc w:val="left"/>
      <w:pPr>
        <w:tabs>
          <w:tab w:val="num" w:pos="986"/>
        </w:tabs>
        <w:ind w:left="986" w:hanging="360"/>
      </w:pPr>
      <w:rPr>
        <w:rFonts w:hint="default"/>
      </w:rPr>
    </w:lvl>
    <w:lvl w:ilvl="1" w:tplc="D270AEE2">
      <w:start w:val="1"/>
      <w:numFmt w:val="lowerRoman"/>
      <w:lvlText w:val="%2"/>
      <w:lvlJc w:val="left"/>
      <w:pPr>
        <w:tabs>
          <w:tab w:val="num" w:pos="1706"/>
        </w:tabs>
        <w:ind w:left="1706" w:hanging="360"/>
      </w:pPr>
      <w:rPr>
        <w:rFonts w:hint="default"/>
      </w:rPr>
    </w:lvl>
    <w:lvl w:ilvl="2" w:tplc="FA3097DC">
      <w:start w:val="1"/>
      <w:numFmt w:val="bullet"/>
      <w:lvlText w:val=""/>
      <w:lvlJc w:val="left"/>
      <w:pPr>
        <w:tabs>
          <w:tab w:val="num" w:pos="2426"/>
        </w:tabs>
        <w:ind w:left="2426" w:hanging="360"/>
      </w:pPr>
      <w:rPr>
        <w:rFonts w:ascii="Wingdings" w:hAnsi="Wingdings" w:hint="default"/>
      </w:rPr>
    </w:lvl>
    <w:lvl w:ilvl="3" w:tplc="672C76BE">
      <w:start w:val="1"/>
      <w:numFmt w:val="bullet"/>
      <w:lvlText w:val=""/>
      <w:lvlJc w:val="left"/>
      <w:pPr>
        <w:tabs>
          <w:tab w:val="num" w:pos="3146"/>
        </w:tabs>
        <w:ind w:left="3146" w:hanging="360"/>
      </w:pPr>
      <w:rPr>
        <w:rFonts w:ascii="Symbol" w:hAnsi="Symbol" w:hint="default"/>
      </w:rPr>
    </w:lvl>
    <w:lvl w:ilvl="4" w:tplc="DA50E74C">
      <w:start w:val="1"/>
      <w:numFmt w:val="bullet"/>
      <w:lvlText w:val="o"/>
      <w:lvlJc w:val="left"/>
      <w:pPr>
        <w:tabs>
          <w:tab w:val="num" w:pos="3866"/>
        </w:tabs>
        <w:ind w:left="3866" w:hanging="360"/>
      </w:pPr>
      <w:rPr>
        <w:rFonts w:ascii="Courier New" w:hAnsi="Courier New" w:cs="Courier New" w:hint="default"/>
      </w:rPr>
    </w:lvl>
    <w:lvl w:ilvl="5" w:tplc="EC66AE5E">
      <w:start w:val="1"/>
      <w:numFmt w:val="bullet"/>
      <w:lvlText w:val=""/>
      <w:lvlJc w:val="left"/>
      <w:pPr>
        <w:tabs>
          <w:tab w:val="num" w:pos="4586"/>
        </w:tabs>
        <w:ind w:left="4586" w:hanging="360"/>
      </w:pPr>
      <w:rPr>
        <w:rFonts w:ascii="Wingdings" w:hAnsi="Wingdings" w:hint="default"/>
      </w:rPr>
    </w:lvl>
    <w:lvl w:ilvl="6" w:tplc="FDE00344">
      <w:start w:val="1"/>
      <w:numFmt w:val="bullet"/>
      <w:lvlText w:val=""/>
      <w:lvlJc w:val="left"/>
      <w:pPr>
        <w:tabs>
          <w:tab w:val="num" w:pos="5306"/>
        </w:tabs>
        <w:ind w:left="5306" w:hanging="360"/>
      </w:pPr>
      <w:rPr>
        <w:rFonts w:ascii="Symbol" w:hAnsi="Symbol" w:hint="default"/>
      </w:rPr>
    </w:lvl>
    <w:lvl w:ilvl="7" w:tplc="ABE02620">
      <w:start w:val="1"/>
      <w:numFmt w:val="bullet"/>
      <w:lvlText w:val="o"/>
      <w:lvlJc w:val="left"/>
      <w:pPr>
        <w:tabs>
          <w:tab w:val="num" w:pos="6026"/>
        </w:tabs>
        <w:ind w:left="6026" w:hanging="360"/>
      </w:pPr>
      <w:rPr>
        <w:rFonts w:ascii="Courier New" w:hAnsi="Courier New" w:cs="Courier New" w:hint="default"/>
      </w:rPr>
    </w:lvl>
    <w:lvl w:ilvl="8" w:tplc="F50EB0C6">
      <w:start w:val="1"/>
      <w:numFmt w:val="bullet"/>
      <w:lvlText w:val=""/>
      <w:lvlJc w:val="left"/>
      <w:pPr>
        <w:tabs>
          <w:tab w:val="num" w:pos="6746"/>
        </w:tabs>
        <w:ind w:left="6746" w:hanging="360"/>
      </w:pPr>
      <w:rPr>
        <w:rFonts w:ascii="Wingdings" w:hAnsi="Wingdings" w:hint="default"/>
      </w:rPr>
    </w:lvl>
  </w:abstractNum>
  <w:abstractNum w:abstractNumId="290" w15:restartNumberingAfterBreak="0">
    <w:nsid w:val="75B856C2"/>
    <w:multiLevelType w:val="hybridMultilevel"/>
    <w:tmpl w:val="7DCA4FB0"/>
    <w:lvl w:ilvl="0" w:tplc="1EECA56A">
      <w:start w:val="1"/>
      <w:numFmt w:val="lowerLetter"/>
      <w:lvlText w:val="%1."/>
      <w:lvlJc w:val="left"/>
      <w:pPr>
        <w:tabs>
          <w:tab w:val="num" w:pos="1440"/>
        </w:tabs>
        <w:ind w:left="1080" w:hanging="360"/>
      </w:pPr>
      <w:rPr>
        <w:rFonts w:asciiTheme="minorHAnsi" w:hAnsiTheme="minorHAnsi" w:cstheme="minorHAnsi" w:hint="default"/>
        <w:sz w:val="22"/>
      </w:rPr>
    </w:lvl>
    <w:lvl w:ilvl="1" w:tplc="2F7022EA">
      <w:start w:val="1"/>
      <w:numFmt w:val="lowerRoman"/>
      <w:lvlText w:val="%2."/>
      <w:lvlJc w:val="left"/>
      <w:pPr>
        <w:tabs>
          <w:tab w:val="num" w:pos="1800"/>
        </w:tabs>
        <w:ind w:left="1800" w:hanging="360"/>
      </w:pPr>
      <w:rPr>
        <w:rFonts w:ascii="Arial" w:hAnsi="Arial"/>
        <w:sz w:val="24"/>
      </w:rPr>
    </w:lvl>
    <w:lvl w:ilvl="2" w:tplc="B13833AC">
      <w:start w:val="1"/>
      <w:numFmt w:val="bullet"/>
      <w:lvlText w:val=""/>
      <w:lvlJc w:val="left"/>
      <w:pPr>
        <w:tabs>
          <w:tab w:val="num" w:pos="2520"/>
        </w:tabs>
        <w:ind w:left="2520" w:hanging="360"/>
      </w:pPr>
      <w:rPr>
        <w:rFonts w:ascii="Wingdings" w:hAnsi="Wingdings" w:hint="default"/>
      </w:rPr>
    </w:lvl>
    <w:lvl w:ilvl="3" w:tplc="DB7A582C">
      <w:start w:val="1"/>
      <w:numFmt w:val="bullet"/>
      <w:lvlText w:val=""/>
      <w:lvlJc w:val="left"/>
      <w:pPr>
        <w:tabs>
          <w:tab w:val="num" w:pos="3240"/>
        </w:tabs>
        <w:ind w:left="3240" w:hanging="360"/>
      </w:pPr>
      <w:rPr>
        <w:rFonts w:ascii="Symbol" w:hAnsi="Symbol" w:hint="default"/>
      </w:rPr>
    </w:lvl>
    <w:lvl w:ilvl="4" w:tplc="EB36FF92">
      <w:start w:val="1"/>
      <w:numFmt w:val="bullet"/>
      <w:lvlText w:val="o"/>
      <w:lvlJc w:val="left"/>
      <w:pPr>
        <w:tabs>
          <w:tab w:val="num" w:pos="3960"/>
        </w:tabs>
        <w:ind w:left="3960" w:hanging="360"/>
      </w:pPr>
      <w:rPr>
        <w:rFonts w:ascii="Courier New" w:hAnsi="Courier New" w:cs="Courier New" w:hint="default"/>
      </w:rPr>
    </w:lvl>
    <w:lvl w:ilvl="5" w:tplc="1F5A0B60">
      <w:start w:val="1"/>
      <w:numFmt w:val="bullet"/>
      <w:lvlText w:val=""/>
      <w:lvlJc w:val="left"/>
      <w:pPr>
        <w:tabs>
          <w:tab w:val="num" w:pos="4680"/>
        </w:tabs>
        <w:ind w:left="4680" w:hanging="360"/>
      </w:pPr>
      <w:rPr>
        <w:rFonts w:ascii="Wingdings" w:hAnsi="Wingdings" w:hint="default"/>
      </w:rPr>
    </w:lvl>
    <w:lvl w:ilvl="6" w:tplc="D9D2F148">
      <w:start w:val="1"/>
      <w:numFmt w:val="bullet"/>
      <w:lvlText w:val=""/>
      <w:lvlJc w:val="left"/>
      <w:pPr>
        <w:tabs>
          <w:tab w:val="num" w:pos="5400"/>
        </w:tabs>
        <w:ind w:left="5400" w:hanging="360"/>
      </w:pPr>
      <w:rPr>
        <w:rFonts w:ascii="Symbol" w:hAnsi="Symbol" w:hint="default"/>
      </w:rPr>
    </w:lvl>
    <w:lvl w:ilvl="7" w:tplc="06425E68">
      <w:start w:val="1"/>
      <w:numFmt w:val="bullet"/>
      <w:lvlText w:val="o"/>
      <w:lvlJc w:val="left"/>
      <w:pPr>
        <w:tabs>
          <w:tab w:val="num" w:pos="6120"/>
        </w:tabs>
        <w:ind w:left="6120" w:hanging="360"/>
      </w:pPr>
      <w:rPr>
        <w:rFonts w:ascii="Courier New" w:hAnsi="Courier New" w:cs="Courier New" w:hint="default"/>
      </w:rPr>
    </w:lvl>
    <w:lvl w:ilvl="8" w:tplc="23642AFC">
      <w:start w:val="1"/>
      <w:numFmt w:val="bullet"/>
      <w:lvlText w:val=""/>
      <w:lvlJc w:val="left"/>
      <w:pPr>
        <w:tabs>
          <w:tab w:val="num" w:pos="6840"/>
        </w:tabs>
        <w:ind w:left="6840" w:hanging="360"/>
      </w:pPr>
      <w:rPr>
        <w:rFonts w:ascii="Wingdings" w:hAnsi="Wingdings" w:hint="default"/>
      </w:rPr>
    </w:lvl>
  </w:abstractNum>
  <w:abstractNum w:abstractNumId="291" w15:restartNumberingAfterBreak="0">
    <w:nsid w:val="75E94366"/>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292" w15:restartNumberingAfterBreak="0">
    <w:nsid w:val="767B1A3E"/>
    <w:multiLevelType w:val="hybridMultilevel"/>
    <w:tmpl w:val="CD70D2D8"/>
    <w:lvl w:ilvl="0" w:tplc="76EEF076">
      <w:start w:val="1"/>
      <w:numFmt w:val="lowerRoman"/>
      <w:lvlText w:val="%1."/>
      <w:lvlJc w:val="left"/>
      <w:pPr>
        <w:ind w:left="1440" w:hanging="360"/>
      </w:pPr>
      <w:rPr>
        <w:rFonts w:asciiTheme="minorHAnsi" w:hAnsiTheme="minorHAnsi" w:cstheme="minorHAnsi"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3" w15:restartNumberingAfterBreak="0">
    <w:nsid w:val="768646A9"/>
    <w:multiLevelType w:val="hybridMultilevel"/>
    <w:tmpl w:val="1F626450"/>
    <w:lvl w:ilvl="0" w:tplc="0074C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4" w15:restartNumberingAfterBreak="0">
    <w:nsid w:val="77111BEE"/>
    <w:multiLevelType w:val="hybridMultilevel"/>
    <w:tmpl w:val="011ABD9A"/>
    <w:lvl w:ilvl="0" w:tplc="5FC2F982">
      <w:start w:val="1"/>
      <w:numFmt w:val="lowerLetter"/>
      <w:lvlText w:val="%1."/>
      <w:lvlJc w:val="left"/>
      <w:pPr>
        <w:tabs>
          <w:tab w:val="num" w:pos="1080"/>
        </w:tabs>
        <w:ind w:left="1080" w:hanging="360"/>
      </w:pPr>
      <w:rPr>
        <w:rFonts w:hint="default"/>
      </w:rPr>
    </w:lvl>
    <w:lvl w:ilvl="1" w:tplc="AED22110">
      <w:start w:val="1"/>
      <w:numFmt w:val="lowerRoman"/>
      <w:lvlText w:val="%2"/>
      <w:lvlJc w:val="left"/>
      <w:pPr>
        <w:tabs>
          <w:tab w:val="num" w:pos="1800"/>
        </w:tabs>
        <w:ind w:left="1800" w:hanging="360"/>
      </w:pPr>
      <w:rPr>
        <w:rFonts w:hint="default"/>
      </w:rPr>
    </w:lvl>
    <w:lvl w:ilvl="2" w:tplc="DCBC9BB0">
      <w:start w:val="1"/>
      <w:numFmt w:val="bullet"/>
      <w:lvlText w:val=""/>
      <w:lvlJc w:val="left"/>
      <w:pPr>
        <w:tabs>
          <w:tab w:val="num" w:pos="2520"/>
        </w:tabs>
        <w:ind w:left="2520" w:hanging="360"/>
      </w:pPr>
      <w:rPr>
        <w:rFonts w:ascii="Wingdings" w:hAnsi="Wingdings" w:hint="default"/>
      </w:rPr>
    </w:lvl>
    <w:lvl w:ilvl="3" w:tplc="3C04F29C">
      <w:start w:val="1"/>
      <w:numFmt w:val="bullet"/>
      <w:lvlText w:val=""/>
      <w:lvlJc w:val="left"/>
      <w:pPr>
        <w:tabs>
          <w:tab w:val="num" w:pos="3240"/>
        </w:tabs>
        <w:ind w:left="3240" w:hanging="360"/>
      </w:pPr>
      <w:rPr>
        <w:rFonts w:ascii="Symbol" w:hAnsi="Symbol" w:hint="default"/>
      </w:rPr>
    </w:lvl>
    <w:lvl w:ilvl="4" w:tplc="EC10BC4A">
      <w:start w:val="1"/>
      <w:numFmt w:val="bullet"/>
      <w:lvlText w:val="o"/>
      <w:lvlJc w:val="left"/>
      <w:pPr>
        <w:tabs>
          <w:tab w:val="num" w:pos="3960"/>
        </w:tabs>
        <w:ind w:left="3960" w:hanging="360"/>
      </w:pPr>
      <w:rPr>
        <w:rFonts w:ascii="Courier New" w:hAnsi="Courier New" w:cs="Courier New" w:hint="default"/>
      </w:rPr>
    </w:lvl>
    <w:lvl w:ilvl="5" w:tplc="F9C0D84C">
      <w:start w:val="1"/>
      <w:numFmt w:val="bullet"/>
      <w:lvlText w:val=""/>
      <w:lvlJc w:val="left"/>
      <w:pPr>
        <w:tabs>
          <w:tab w:val="num" w:pos="4680"/>
        </w:tabs>
        <w:ind w:left="4680" w:hanging="360"/>
      </w:pPr>
      <w:rPr>
        <w:rFonts w:ascii="Wingdings" w:hAnsi="Wingdings" w:hint="default"/>
      </w:rPr>
    </w:lvl>
    <w:lvl w:ilvl="6" w:tplc="66B21130">
      <w:start w:val="1"/>
      <w:numFmt w:val="bullet"/>
      <w:lvlText w:val=""/>
      <w:lvlJc w:val="left"/>
      <w:pPr>
        <w:tabs>
          <w:tab w:val="num" w:pos="5400"/>
        </w:tabs>
        <w:ind w:left="5400" w:hanging="360"/>
      </w:pPr>
      <w:rPr>
        <w:rFonts w:ascii="Symbol" w:hAnsi="Symbol" w:hint="default"/>
      </w:rPr>
    </w:lvl>
    <w:lvl w:ilvl="7" w:tplc="E1C49EA2">
      <w:start w:val="1"/>
      <w:numFmt w:val="bullet"/>
      <w:lvlText w:val="o"/>
      <w:lvlJc w:val="left"/>
      <w:pPr>
        <w:tabs>
          <w:tab w:val="num" w:pos="6120"/>
        </w:tabs>
        <w:ind w:left="6120" w:hanging="360"/>
      </w:pPr>
      <w:rPr>
        <w:rFonts w:ascii="Courier New" w:hAnsi="Courier New" w:cs="Courier New" w:hint="default"/>
      </w:rPr>
    </w:lvl>
    <w:lvl w:ilvl="8" w:tplc="340C11C6">
      <w:start w:val="1"/>
      <w:numFmt w:val="bullet"/>
      <w:lvlText w:val=""/>
      <w:lvlJc w:val="left"/>
      <w:pPr>
        <w:tabs>
          <w:tab w:val="num" w:pos="6840"/>
        </w:tabs>
        <w:ind w:left="6840" w:hanging="360"/>
      </w:pPr>
      <w:rPr>
        <w:rFonts w:ascii="Wingdings" w:hAnsi="Wingdings" w:hint="default"/>
      </w:rPr>
    </w:lvl>
  </w:abstractNum>
  <w:abstractNum w:abstractNumId="295" w15:restartNumberingAfterBreak="0">
    <w:nsid w:val="77902FED"/>
    <w:multiLevelType w:val="hybridMultilevel"/>
    <w:tmpl w:val="3000D7C6"/>
    <w:numStyleLink w:val="Style1"/>
  </w:abstractNum>
  <w:abstractNum w:abstractNumId="296" w15:restartNumberingAfterBreak="0">
    <w:nsid w:val="78F52F01"/>
    <w:multiLevelType w:val="hybridMultilevel"/>
    <w:tmpl w:val="3000D7C6"/>
    <w:numStyleLink w:val="Style1"/>
  </w:abstractNum>
  <w:abstractNum w:abstractNumId="297" w15:restartNumberingAfterBreak="0">
    <w:nsid w:val="79BC666E"/>
    <w:multiLevelType w:val="hybridMultilevel"/>
    <w:tmpl w:val="6C6618AE"/>
    <w:lvl w:ilvl="0" w:tplc="971EED86">
      <w:start w:val="1"/>
      <w:numFmt w:val="lowerLetter"/>
      <w:lvlText w:val="%1."/>
      <w:lvlJc w:val="left"/>
      <w:pPr>
        <w:tabs>
          <w:tab w:val="num" w:pos="1080"/>
        </w:tabs>
        <w:ind w:left="1080" w:hanging="360"/>
      </w:pPr>
      <w:rPr>
        <w:rFonts w:hint="default"/>
      </w:rPr>
    </w:lvl>
    <w:lvl w:ilvl="1" w:tplc="F112C5C4">
      <w:start w:val="3"/>
      <w:numFmt w:val="lowerRoman"/>
      <w:lvlText w:val="%2"/>
      <w:lvlJc w:val="left"/>
      <w:pPr>
        <w:tabs>
          <w:tab w:val="num" w:pos="1800"/>
        </w:tabs>
        <w:ind w:left="1800" w:hanging="360"/>
      </w:pPr>
      <w:rPr>
        <w:rFonts w:hint="default"/>
      </w:rPr>
    </w:lvl>
    <w:lvl w:ilvl="2" w:tplc="8ADA2CFA">
      <w:start w:val="1"/>
      <w:numFmt w:val="bullet"/>
      <w:lvlText w:val=""/>
      <w:lvlJc w:val="left"/>
      <w:pPr>
        <w:tabs>
          <w:tab w:val="num" w:pos="2520"/>
        </w:tabs>
        <w:ind w:left="2520" w:hanging="360"/>
      </w:pPr>
      <w:rPr>
        <w:rFonts w:ascii="Wingdings" w:hAnsi="Wingdings" w:hint="default"/>
      </w:rPr>
    </w:lvl>
    <w:lvl w:ilvl="3" w:tplc="D82238D0">
      <w:start w:val="1"/>
      <w:numFmt w:val="bullet"/>
      <w:lvlText w:val=""/>
      <w:lvlJc w:val="left"/>
      <w:pPr>
        <w:tabs>
          <w:tab w:val="num" w:pos="3240"/>
        </w:tabs>
        <w:ind w:left="3240" w:hanging="360"/>
      </w:pPr>
      <w:rPr>
        <w:rFonts w:ascii="Symbol" w:hAnsi="Symbol" w:hint="default"/>
      </w:rPr>
    </w:lvl>
    <w:lvl w:ilvl="4" w:tplc="0E1808CE">
      <w:start w:val="1"/>
      <w:numFmt w:val="bullet"/>
      <w:lvlText w:val="o"/>
      <w:lvlJc w:val="left"/>
      <w:pPr>
        <w:tabs>
          <w:tab w:val="num" w:pos="3960"/>
        </w:tabs>
        <w:ind w:left="3960" w:hanging="360"/>
      </w:pPr>
      <w:rPr>
        <w:rFonts w:ascii="Courier New" w:hAnsi="Courier New" w:cs="Courier New" w:hint="default"/>
      </w:rPr>
    </w:lvl>
    <w:lvl w:ilvl="5" w:tplc="47805FA2">
      <w:start w:val="1"/>
      <w:numFmt w:val="bullet"/>
      <w:lvlText w:val=""/>
      <w:lvlJc w:val="left"/>
      <w:pPr>
        <w:tabs>
          <w:tab w:val="num" w:pos="4680"/>
        </w:tabs>
        <w:ind w:left="4680" w:hanging="360"/>
      </w:pPr>
      <w:rPr>
        <w:rFonts w:ascii="Wingdings" w:hAnsi="Wingdings" w:hint="default"/>
      </w:rPr>
    </w:lvl>
    <w:lvl w:ilvl="6" w:tplc="1D56E7F8">
      <w:start w:val="1"/>
      <w:numFmt w:val="bullet"/>
      <w:lvlText w:val=""/>
      <w:lvlJc w:val="left"/>
      <w:pPr>
        <w:tabs>
          <w:tab w:val="num" w:pos="5400"/>
        </w:tabs>
        <w:ind w:left="5400" w:hanging="360"/>
      </w:pPr>
      <w:rPr>
        <w:rFonts w:ascii="Symbol" w:hAnsi="Symbol" w:hint="default"/>
      </w:rPr>
    </w:lvl>
    <w:lvl w:ilvl="7" w:tplc="9DE8414A">
      <w:start w:val="1"/>
      <w:numFmt w:val="bullet"/>
      <w:lvlText w:val="o"/>
      <w:lvlJc w:val="left"/>
      <w:pPr>
        <w:tabs>
          <w:tab w:val="num" w:pos="6120"/>
        </w:tabs>
        <w:ind w:left="6120" w:hanging="360"/>
      </w:pPr>
      <w:rPr>
        <w:rFonts w:ascii="Courier New" w:hAnsi="Courier New" w:cs="Courier New" w:hint="default"/>
      </w:rPr>
    </w:lvl>
    <w:lvl w:ilvl="8" w:tplc="0574B2BC">
      <w:start w:val="1"/>
      <w:numFmt w:val="bullet"/>
      <w:lvlText w:val=""/>
      <w:lvlJc w:val="left"/>
      <w:pPr>
        <w:tabs>
          <w:tab w:val="num" w:pos="6840"/>
        </w:tabs>
        <w:ind w:left="6840" w:hanging="360"/>
      </w:pPr>
      <w:rPr>
        <w:rFonts w:ascii="Wingdings" w:hAnsi="Wingdings" w:hint="default"/>
      </w:rPr>
    </w:lvl>
  </w:abstractNum>
  <w:abstractNum w:abstractNumId="298" w15:restartNumberingAfterBreak="0">
    <w:nsid w:val="79D40B73"/>
    <w:multiLevelType w:val="hybridMultilevel"/>
    <w:tmpl w:val="3000D7C6"/>
    <w:numStyleLink w:val="Style1"/>
  </w:abstractNum>
  <w:abstractNum w:abstractNumId="299" w15:restartNumberingAfterBreak="0">
    <w:nsid w:val="79FC0411"/>
    <w:multiLevelType w:val="hybridMultilevel"/>
    <w:tmpl w:val="3000D7C6"/>
    <w:numStyleLink w:val="Style1"/>
  </w:abstractNum>
  <w:abstractNum w:abstractNumId="300" w15:restartNumberingAfterBreak="0">
    <w:nsid w:val="7A001D78"/>
    <w:multiLevelType w:val="hybridMultilevel"/>
    <w:tmpl w:val="3000D7C6"/>
    <w:numStyleLink w:val="Style1"/>
  </w:abstractNum>
  <w:abstractNum w:abstractNumId="301" w15:restartNumberingAfterBreak="0">
    <w:nsid w:val="7A1C62BF"/>
    <w:multiLevelType w:val="multilevel"/>
    <w:tmpl w:val="F5C895A2"/>
    <w:lvl w:ilvl="0">
      <w:start w:val="2"/>
      <w:numFmt w:val="lowerRoman"/>
      <w:lvlText w:val="%1."/>
      <w:lvlJc w:val="right"/>
      <w:pPr>
        <w:tabs>
          <w:tab w:val="num" w:pos="5670"/>
        </w:tabs>
        <w:ind w:left="5670" w:hanging="360"/>
      </w:pPr>
    </w:lvl>
    <w:lvl w:ilvl="1" w:tentative="1">
      <w:start w:val="1"/>
      <w:numFmt w:val="lowerRoman"/>
      <w:lvlText w:val="%2."/>
      <w:lvlJc w:val="right"/>
      <w:pPr>
        <w:tabs>
          <w:tab w:val="num" w:pos="6390"/>
        </w:tabs>
        <w:ind w:left="6390" w:hanging="360"/>
      </w:pPr>
    </w:lvl>
    <w:lvl w:ilvl="2" w:tentative="1">
      <w:start w:val="1"/>
      <w:numFmt w:val="lowerRoman"/>
      <w:lvlText w:val="%3."/>
      <w:lvlJc w:val="right"/>
      <w:pPr>
        <w:tabs>
          <w:tab w:val="num" w:pos="7110"/>
        </w:tabs>
        <w:ind w:left="7110" w:hanging="360"/>
      </w:pPr>
    </w:lvl>
    <w:lvl w:ilvl="3" w:tentative="1">
      <w:start w:val="1"/>
      <w:numFmt w:val="lowerRoman"/>
      <w:lvlText w:val="%4."/>
      <w:lvlJc w:val="right"/>
      <w:pPr>
        <w:tabs>
          <w:tab w:val="num" w:pos="7830"/>
        </w:tabs>
        <w:ind w:left="7830" w:hanging="360"/>
      </w:pPr>
    </w:lvl>
    <w:lvl w:ilvl="4" w:tentative="1">
      <w:start w:val="1"/>
      <w:numFmt w:val="lowerRoman"/>
      <w:lvlText w:val="%5."/>
      <w:lvlJc w:val="right"/>
      <w:pPr>
        <w:tabs>
          <w:tab w:val="num" w:pos="8550"/>
        </w:tabs>
        <w:ind w:left="8550" w:hanging="360"/>
      </w:pPr>
    </w:lvl>
    <w:lvl w:ilvl="5" w:tentative="1">
      <w:start w:val="1"/>
      <w:numFmt w:val="lowerRoman"/>
      <w:lvlText w:val="%6."/>
      <w:lvlJc w:val="right"/>
      <w:pPr>
        <w:tabs>
          <w:tab w:val="num" w:pos="9270"/>
        </w:tabs>
        <w:ind w:left="9270" w:hanging="360"/>
      </w:pPr>
    </w:lvl>
    <w:lvl w:ilvl="6" w:tentative="1">
      <w:start w:val="1"/>
      <w:numFmt w:val="lowerRoman"/>
      <w:lvlText w:val="%7."/>
      <w:lvlJc w:val="right"/>
      <w:pPr>
        <w:tabs>
          <w:tab w:val="num" w:pos="9990"/>
        </w:tabs>
        <w:ind w:left="9990" w:hanging="360"/>
      </w:pPr>
    </w:lvl>
    <w:lvl w:ilvl="7" w:tentative="1">
      <w:start w:val="1"/>
      <w:numFmt w:val="lowerRoman"/>
      <w:lvlText w:val="%8."/>
      <w:lvlJc w:val="right"/>
      <w:pPr>
        <w:tabs>
          <w:tab w:val="num" w:pos="10710"/>
        </w:tabs>
        <w:ind w:left="10710" w:hanging="360"/>
      </w:pPr>
    </w:lvl>
    <w:lvl w:ilvl="8" w:tentative="1">
      <w:start w:val="1"/>
      <w:numFmt w:val="lowerRoman"/>
      <w:lvlText w:val="%9."/>
      <w:lvlJc w:val="right"/>
      <w:pPr>
        <w:tabs>
          <w:tab w:val="num" w:pos="11430"/>
        </w:tabs>
        <w:ind w:left="11430" w:hanging="360"/>
      </w:pPr>
    </w:lvl>
  </w:abstractNum>
  <w:abstractNum w:abstractNumId="302" w15:restartNumberingAfterBreak="0">
    <w:nsid w:val="7C0A5699"/>
    <w:multiLevelType w:val="hybridMultilevel"/>
    <w:tmpl w:val="E5CC4FBA"/>
    <w:lvl w:ilvl="0" w:tplc="40A69C9A">
      <w:start w:val="1"/>
      <w:numFmt w:val="lowerLetter"/>
      <w:lvlText w:val="%1."/>
      <w:lvlJc w:val="left"/>
      <w:pPr>
        <w:tabs>
          <w:tab w:val="num" w:pos="1080"/>
        </w:tabs>
        <w:ind w:left="1080" w:hanging="360"/>
      </w:pPr>
      <w:rPr>
        <w:rFonts w:hint="default"/>
      </w:rPr>
    </w:lvl>
    <w:lvl w:ilvl="1" w:tplc="564E54BC">
      <w:start w:val="1"/>
      <w:numFmt w:val="lowerRoman"/>
      <w:lvlText w:val="%2"/>
      <w:lvlJc w:val="left"/>
      <w:pPr>
        <w:tabs>
          <w:tab w:val="num" w:pos="1800"/>
        </w:tabs>
        <w:ind w:left="1800" w:hanging="360"/>
      </w:pPr>
      <w:rPr>
        <w:rFonts w:hint="default"/>
      </w:rPr>
    </w:lvl>
    <w:lvl w:ilvl="2" w:tplc="0616ED3A">
      <w:start w:val="1"/>
      <w:numFmt w:val="bullet"/>
      <w:lvlText w:val=""/>
      <w:lvlJc w:val="left"/>
      <w:pPr>
        <w:tabs>
          <w:tab w:val="num" w:pos="2520"/>
        </w:tabs>
        <w:ind w:left="2520" w:hanging="360"/>
      </w:pPr>
      <w:rPr>
        <w:rFonts w:ascii="Wingdings" w:hAnsi="Wingdings" w:hint="default"/>
      </w:rPr>
    </w:lvl>
    <w:lvl w:ilvl="3" w:tplc="5E30F3EA">
      <w:start w:val="1"/>
      <w:numFmt w:val="bullet"/>
      <w:lvlText w:val=""/>
      <w:lvlJc w:val="left"/>
      <w:pPr>
        <w:tabs>
          <w:tab w:val="num" w:pos="3240"/>
        </w:tabs>
        <w:ind w:left="3240" w:hanging="360"/>
      </w:pPr>
      <w:rPr>
        <w:rFonts w:ascii="Symbol" w:hAnsi="Symbol" w:hint="default"/>
      </w:rPr>
    </w:lvl>
    <w:lvl w:ilvl="4" w:tplc="E620EB08">
      <w:start w:val="1"/>
      <w:numFmt w:val="bullet"/>
      <w:lvlText w:val="o"/>
      <w:lvlJc w:val="left"/>
      <w:pPr>
        <w:tabs>
          <w:tab w:val="num" w:pos="3960"/>
        </w:tabs>
        <w:ind w:left="3960" w:hanging="360"/>
      </w:pPr>
      <w:rPr>
        <w:rFonts w:ascii="Courier New" w:hAnsi="Courier New" w:cs="Courier New" w:hint="default"/>
      </w:rPr>
    </w:lvl>
    <w:lvl w:ilvl="5" w:tplc="1E062668">
      <w:start w:val="1"/>
      <w:numFmt w:val="bullet"/>
      <w:lvlText w:val=""/>
      <w:lvlJc w:val="left"/>
      <w:pPr>
        <w:tabs>
          <w:tab w:val="num" w:pos="4680"/>
        </w:tabs>
        <w:ind w:left="4680" w:hanging="360"/>
      </w:pPr>
      <w:rPr>
        <w:rFonts w:ascii="Wingdings" w:hAnsi="Wingdings" w:hint="default"/>
      </w:rPr>
    </w:lvl>
    <w:lvl w:ilvl="6" w:tplc="C74C383E">
      <w:start w:val="1"/>
      <w:numFmt w:val="bullet"/>
      <w:lvlText w:val=""/>
      <w:lvlJc w:val="left"/>
      <w:pPr>
        <w:tabs>
          <w:tab w:val="num" w:pos="5400"/>
        </w:tabs>
        <w:ind w:left="5400" w:hanging="360"/>
      </w:pPr>
      <w:rPr>
        <w:rFonts w:ascii="Symbol" w:hAnsi="Symbol" w:hint="default"/>
      </w:rPr>
    </w:lvl>
    <w:lvl w:ilvl="7" w:tplc="0A56DA3A">
      <w:start w:val="1"/>
      <w:numFmt w:val="bullet"/>
      <w:lvlText w:val="o"/>
      <w:lvlJc w:val="left"/>
      <w:pPr>
        <w:tabs>
          <w:tab w:val="num" w:pos="6120"/>
        </w:tabs>
        <w:ind w:left="6120" w:hanging="360"/>
      </w:pPr>
      <w:rPr>
        <w:rFonts w:ascii="Courier New" w:hAnsi="Courier New" w:cs="Courier New" w:hint="default"/>
      </w:rPr>
    </w:lvl>
    <w:lvl w:ilvl="8" w:tplc="7BBE873C">
      <w:start w:val="1"/>
      <w:numFmt w:val="bullet"/>
      <w:lvlText w:val=""/>
      <w:lvlJc w:val="left"/>
      <w:pPr>
        <w:tabs>
          <w:tab w:val="num" w:pos="6840"/>
        </w:tabs>
        <w:ind w:left="6840" w:hanging="360"/>
      </w:pPr>
      <w:rPr>
        <w:rFonts w:ascii="Wingdings" w:hAnsi="Wingdings" w:hint="default"/>
      </w:rPr>
    </w:lvl>
  </w:abstractNum>
  <w:abstractNum w:abstractNumId="303" w15:restartNumberingAfterBreak="0">
    <w:nsid w:val="7DBA09CC"/>
    <w:multiLevelType w:val="hybridMultilevel"/>
    <w:tmpl w:val="AF805B14"/>
    <w:lvl w:ilvl="0" w:tplc="A68AA6DC">
      <w:start w:val="1"/>
      <w:numFmt w:val="lowerLetter"/>
      <w:lvlText w:val="%1."/>
      <w:lvlJc w:val="left"/>
      <w:pPr>
        <w:tabs>
          <w:tab w:val="num" w:pos="1080"/>
        </w:tabs>
        <w:ind w:left="1080" w:hanging="360"/>
      </w:pPr>
      <w:rPr>
        <w:rFonts w:hint="default"/>
        <w:sz w:val="22"/>
      </w:rPr>
    </w:lvl>
    <w:lvl w:ilvl="1" w:tplc="49AA52FE">
      <w:start w:val="1"/>
      <w:numFmt w:val="lowerRoman"/>
      <w:lvlText w:val="%2."/>
      <w:lvlJc w:val="left"/>
      <w:pPr>
        <w:tabs>
          <w:tab w:val="num" w:pos="1800"/>
        </w:tabs>
        <w:ind w:left="1800" w:hanging="360"/>
      </w:pPr>
      <w:rPr>
        <w:rFonts w:ascii="Arial" w:hAnsi="Arial" w:hint="default"/>
        <w:sz w:val="24"/>
      </w:rPr>
    </w:lvl>
    <w:lvl w:ilvl="2" w:tplc="6DD62B5E">
      <w:start w:val="1"/>
      <w:numFmt w:val="bullet"/>
      <w:lvlText w:val=""/>
      <w:lvlJc w:val="left"/>
      <w:pPr>
        <w:tabs>
          <w:tab w:val="num" w:pos="2520"/>
        </w:tabs>
        <w:ind w:left="2520" w:hanging="360"/>
      </w:pPr>
      <w:rPr>
        <w:rFonts w:ascii="Wingdings" w:hAnsi="Wingdings" w:hint="default"/>
      </w:rPr>
    </w:lvl>
    <w:lvl w:ilvl="3" w:tplc="199E2C50">
      <w:start w:val="1"/>
      <w:numFmt w:val="bullet"/>
      <w:lvlText w:val=""/>
      <w:lvlJc w:val="left"/>
      <w:pPr>
        <w:tabs>
          <w:tab w:val="num" w:pos="3240"/>
        </w:tabs>
        <w:ind w:left="3240" w:hanging="360"/>
      </w:pPr>
      <w:rPr>
        <w:rFonts w:ascii="Symbol" w:hAnsi="Symbol" w:hint="default"/>
      </w:rPr>
    </w:lvl>
    <w:lvl w:ilvl="4" w:tplc="888A934C">
      <w:start w:val="1"/>
      <w:numFmt w:val="bullet"/>
      <w:lvlText w:val="o"/>
      <w:lvlJc w:val="left"/>
      <w:pPr>
        <w:tabs>
          <w:tab w:val="num" w:pos="3960"/>
        </w:tabs>
        <w:ind w:left="3960" w:hanging="360"/>
      </w:pPr>
      <w:rPr>
        <w:rFonts w:ascii="Courier New" w:hAnsi="Courier New" w:cs="Courier New" w:hint="default"/>
      </w:rPr>
    </w:lvl>
    <w:lvl w:ilvl="5" w:tplc="440E1BB2">
      <w:start w:val="1"/>
      <w:numFmt w:val="bullet"/>
      <w:lvlText w:val=""/>
      <w:lvlJc w:val="left"/>
      <w:pPr>
        <w:tabs>
          <w:tab w:val="num" w:pos="4680"/>
        </w:tabs>
        <w:ind w:left="4680" w:hanging="360"/>
      </w:pPr>
      <w:rPr>
        <w:rFonts w:ascii="Wingdings" w:hAnsi="Wingdings" w:hint="default"/>
      </w:rPr>
    </w:lvl>
    <w:lvl w:ilvl="6" w:tplc="FD16BF2E">
      <w:start w:val="1"/>
      <w:numFmt w:val="bullet"/>
      <w:lvlText w:val=""/>
      <w:lvlJc w:val="left"/>
      <w:pPr>
        <w:tabs>
          <w:tab w:val="num" w:pos="5400"/>
        </w:tabs>
        <w:ind w:left="5400" w:hanging="360"/>
      </w:pPr>
      <w:rPr>
        <w:rFonts w:ascii="Symbol" w:hAnsi="Symbol" w:hint="default"/>
      </w:rPr>
    </w:lvl>
    <w:lvl w:ilvl="7" w:tplc="D610AF72">
      <w:start w:val="1"/>
      <w:numFmt w:val="bullet"/>
      <w:lvlText w:val="o"/>
      <w:lvlJc w:val="left"/>
      <w:pPr>
        <w:tabs>
          <w:tab w:val="num" w:pos="6120"/>
        </w:tabs>
        <w:ind w:left="6120" w:hanging="360"/>
      </w:pPr>
      <w:rPr>
        <w:rFonts w:ascii="Courier New" w:hAnsi="Courier New" w:cs="Courier New" w:hint="default"/>
      </w:rPr>
    </w:lvl>
    <w:lvl w:ilvl="8" w:tplc="45BE1DAE">
      <w:start w:val="1"/>
      <w:numFmt w:val="bullet"/>
      <w:lvlText w:val=""/>
      <w:lvlJc w:val="left"/>
      <w:pPr>
        <w:tabs>
          <w:tab w:val="num" w:pos="6840"/>
        </w:tabs>
        <w:ind w:left="6840" w:hanging="360"/>
      </w:pPr>
      <w:rPr>
        <w:rFonts w:ascii="Wingdings" w:hAnsi="Wingdings" w:hint="default"/>
      </w:rPr>
    </w:lvl>
  </w:abstractNum>
  <w:abstractNum w:abstractNumId="304" w15:restartNumberingAfterBreak="0">
    <w:nsid w:val="7DD35AB6"/>
    <w:multiLevelType w:val="hybridMultilevel"/>
    <w:tmpl w:val="939658F8"/>
    <w:lvl w:ilvl="0" w:tplc="D646B28E">
      <w:start w:val="1"/>
      <w:numFmt w:val="lowerRoman"/>
      <w:lvlText w:val="%1"/>
      <w:lvlJc w:val="left"/>
      <w:pPr>
        <w:tabs>
          <w:tab w:val="num" w:pos="1800"/>
        </w:tabs>
        <w:ind w:left="1800" w:hanging="360"/>
      </w:pPr>
      <w:rPr>
        <w:rFonts w:hint="default"/>
      </w:rPr>
    </w:lvl>
    <w:lvl w:ilvl="1" w:tplc="A1BE8B62">
      <w:start w:val="1"/>
      <w:numFmt w:val="lowerRoman"/>
      <w:lvlText w:val="%2"/>
      <w:lvlJc w:val="left"/>
      <w:pPr>
        <w:tabs>
          <w:tab w:val="num" w:pos="1800"/>
        </w:tabs>
        <w:ind w:left="1800" w:hanging="360"/>
      </w:pPr>
      <w:rPr>
        <w:rFonts w:hint="default"/>
      </w:rPr>
    </w:lvl>
    <w:lvl w:ilvl="2" w:tplc="C2F6DE84">
      <w:start w:val="1"/>
      <w:numFmt w:val="bullet"/>
      <w:lvlText w:val=""/>
      <w:lvlJc w:val="left"/>
      <w:pPr>
        <w:tabs>
          <w:tab w:val="num" w:pos="2520"/>
        </w:tabs>
        <w:ind w:left="2520" w:hanging="360"/>
      </w:pPr>
      <w:rPr>
        <w:rFonts w:ascii="Wingdings" w:hAnsi="Wingdings" w:hint="default"/>
      </w:rPr>
    </w:lvl>
    <w:lvl w:ilvl="3" w:tplc="0FEE5A24">
      <w:start w:val="1"/>
      <w:numFmt w:val="bullet"/>
      <w:lvlText w:val=""/>
      <w:lvlJc w:val="left"/>
      <w:pPr>
        <w:tabs>
          <w:tab w:val="num" w:pos="3240"/>
        </w:tabs>
        <w:ind w:left="3240" w:hanging="360"/>
      </w:pPr>
      <w:rPr>
        <w:rFonts w:ascii="Symbol" w:hAnsi="Symbol" w:hint="default"/>
      </w:rPr>
    </w:lvl>
    <w:lvl w:ilvl="4" w:tplc="6D8AAB04">
      <w:start w:val="1"/>
      <w:numFmt w:val="bullet"/>
      <w:lvlText w:val="o"/>
      <w:lvlJc w:val="left"/>
      <w:pPr>
        <w:tabs>
          <w:tab w:val="num" w:pos="3960"/>
        </w:tabs>
        <w:ind w:left="3960" w:hanging="360"/>
      </w:pPr>
      <w:rPr>
        <w:rFonts w:ascii="Courier New" w:hAnsi="Courier New" w:cs="Courier New" w:hint="default"/>
      </w:rPr>
    </w:lvl>
    <w:lvl w:ilvl="5" w:tplc="45A67992">
      <w:start w:val="1"/>
      <w:numFmt w:val="bullet"/>
      <w:lvlText w:val=""/>
      <w:lvlJc w:val="left"/>
      <w:pPr>
        <w:tabs>
          <w:tab w:val="num" w:pos="4680"/>
        </w:tabs>
        <w:ind w:left="4680" w:hanging="360"/>
      </w:pPr>
      <w:rPr>
        <w:rFonts w:ascii="Wingdings" w:hAnsi="Wingdings" w:hint="default"/>
      </w:rPr>
    </w:lvl>
    <w:lvl w:ilvl="6" w:tplc="4532EE6C">
      <w:start w:val="1"/>
      <w:numFmt w:val="bullet"/>
      <w:lvlText w:val=""/>
      <w:lvlJc w:val="left"/>
      <w:pPr>
        <w:tabs>
          <w:tab w:val="num" w:pos="5400"/>
        </w:tabs>
        <w:ind w:left="5400" w:hanging="360"/>
      </w:pPr>
      <w:rPr>
        <w:rFonts w:ascii="Symbol" w:hAnsi="Symbol" w:hint="default"/>
      </w:rPr>
    </w:lvl>
    <w:lvl w:ilvl="7" w:tplc="6AA6EC74">
      <w:start w:val="1"/>
      <w:numFmt w:val="bullet"/>
      <w:lvlText w:val="o"/>
      <w:lvlJc w:val="left"/>
      <w:pPr>
        <w:tabs>
          <w:tab w:val="num" w:pos="6120"/>
        </w:tabs>
        <w:ind w:left="6120" w:hanging="360"/>
      </w:pPr>
      <w:rPr>
        <w:rFonts w:ascii="Courier New" w:hAnsi="Courier New" w:cs="Courier New" w:hint="default"/>
      </w:rPr>
    </w:lvl>
    <w:lvl w:ilvl="8" w:tplc="9C48E49C">
      <w:start w:val="1"/>
      <w:numFmt w:val="bullet"/>
      <w:lvlText w:val=""/>
      <w:lvlJc w:val="left"/>
      <w:pPr>
        <w:tabs>
          <w:tab w:val="num" w:pos="6840"/>
        </w:tabs>
        <w:ind w:left="6840" w:hanging="360"/>
      </w:pPr>
      <w:rPr>
        <w:rFonts w:ascii="Wingdings" w:hAnsi="Wingdings" w:hint="default"/>
      </w:rPr>
    </w:lvl>
  </w:abstractNum>
  <w:abstractNum w:abstractNumId="305" w15:restartNumberingAfterBreak="0">
    <w:nsid w:val="7E572D47"/>
    <w:multiLevelType w:val="hybridMultilevel"/>
    <w:tmpl w:val="3000D7C6"/>
    <w:lvl w:ilvl="0" w:tplc="AE906238">
      <w:start w:val="1"/>
      <w:numFmt w:val="lowerLetter"/>
      <w:lvlText w:val="%1."/>
      <w:lvlJc w:val="left"/>
      <w:pPr>
        <w:tabs>
          <w:tab w:val="num" w:pos="1260"/>
        </w:tabs>
        <w:ind w:left="1260" w:hanging="360"/>
      </w:pPr>
      <w:rPr>
        <w:rFonts w:ascii="Calibri" w:eastAsia="Times New Roman" w:hAnsi="Calibri" w:cs="Arial"/>
        <w:sz w:val="22"/>
      </w:rPr>
    </w:lvl>
    <w:lvl w:ilvl="1" w:tplc="658C439C">
      <w:start w:val="1"/>
      <w:numFmt w:val="lowerRoman"/>
      <w:lvlText w:val="%2."/>
      <w:lvlJc w:val="left"/>
      <w:pPr>
        <w:tabs>
          <w:tab w:val="num" w:pos="1800"/>
        </w:tabs>
        <w:ind w:left="1800" w:hanging="360"/>
      </w:pPr>
      <w:rPr>
        <w:rFonts w:ascii="Arial" w:hAnsi="Arial"/>
        <w:sz w:val="24"/>
      </w:rPr>
    </w:lvl>
    <w:lvl w:ilvl="2" w:tplc="20745F28">
      <w:start w:val="1"/>
      <w:numFmt w:val="bullet"/>
      <w:lvlText w:val=""/>
      <w:lvlJc w:val="left"/>
      <w:pPr>
        <w:tabs>
          <w:tab w:val="num" w:pos="2520"/>
        </w:tabs>
        <w:ind w:left="2520" w:hanging="360"/>
      </w:pPr>
      <w:rPr>
        <w:rFonts w:ascii="Wingdings" w:hAnsi="Wingdings" w:hint="default"/>
      </w:rPr>
    </w:lvl>
    <w:lvl w:ilvl="3" w:tplc="0A8CFE4C">
      <w:start w:val="1"/>
      <w:numFmt w:val="bullet"/>
      <w:lvlText w:val=""/>
      <w:lvlJc w:val="left"/>
      <w:pPr>
        <w:tabs>
          <w:tab w:val="num" w:pos="3240"/>
        </w:tabs>
        <w:ind w:left="3240" w:hanging="360"/>
      </w:pPr>
      <w:rPr>
        <w:rFonts w:ascii="Symbol" w:hAnsi="Symbol" w:hint="default"/>
      </w:rPr>
    </w:lvl>
    <w:lvl w:ilvl="4" w:tplc="417E06BE">
      <w:start w:val="1"/>
      <w:numFmt w:val="bullet"/>
      <w:lvlText w:val="o"/>
      <w:lvlJc w:val="left"/>
      <w:pPr>
        <w:tabs>
          <w:tab w:val="num" w:pos="3960"/>
        </w:tabs>
        <w:ind w:left="3960" w:hanging="360"/>
      </w:pPr>
      <w:rPr>
        <w:rFonts w:ascii="Courier New" w:hAnsi="Courier New" w:cs="Courier New" w:hint="default"/>
      </w:rPr>
    </w:lvl>
    <w:lvl w:ilvl="5" w:tplc="0A4C59C4">
      <w:start w:val="1"/>
      <w:numFmt w:val="bullet"/>
      <w:lvlText w:val=""/>
      <w:lvlJc w:val="left"/>
      <w:pPr>
        <w:tabs>
          <w:tab w:val="num" w:pos="4680"/>
        </w:tabs>
        <w:ind w:left="4680" w:hanging="360"/>
      </w:pPr>
      <w:rPr>
        <w:rFonts w:ascii="Wingdings" w:hAnsi="Wingdings" w:hint="default"/>
      </w:rPr>
    </w:lvl>
    <w:lvl w:ilvl="6" w:tplc="05AE34A0">
      <w:start w:val="1"/>
      <w:numFmt w:val="bullet"/>
      <w:lvlText w:val=""/>
      <w:lvlJc w:val="left"/>
      <w:pPr>
        <w:tabs>
          <w:tab w:val="num" w:pos="5400"/>
        </w:tabs>
        <w:ind w:left="5400" w:hanging="360"/>
      </w:pPr>
      <w:rPr>
        <w:rFonts w:ascii="Symbol" w:hAnsi="Symbol" w:hint="default"/>
      </w:rPr>
    </w:lvl>
    <w:lvl w:ilvl="7" w:tplc="6194D824">
      <w:start w:val="1"/>
      <w:numFmt w:val="bullet"/>
      <w:lvlText w:val="o"/>
      <w:lvlJc w:val="left"/>
      <w:pPr>
        <w:tabs>
          <w:tab w:val="num" w:pos="6120"/>
        </w:tabs>
        <w:ind w:left="6120" w:hanging="360"/>
      </w:pPr>
      <w:rPr>
        <w:rFonts w:ascii="Courier New" w:hAnsi="Courier New" w:cs="Courier New" w:hint="default"/>
      </w:rPr>
    </w:lvl>
    <w:lvl w:ilvl="8" w:tplc="6040ED92">
      <w:start w:val="1"/>
      <w:numFmt w:val="bullet"/>
      <w:lvlText w:val=""/>
      <w:lvlJc w:val="left"/>
      <w:pPr>
        <w:tabs>
          <w:tab w:val="num" w:pos="6840"/>
        </w:tabs>
        <w:ind w:left="6840" w:hanging="360"/>
      </w:pPr>
      <w:rPr>
        <w:rFonts w:ascii="Wingdings" w:hAnsi="Wingdings" w:hint="default"/>
      </w:rPr>
    </w:lvl>
  </w:abstractNum>
  <w:abstractNum w:abstractNumId="306" w15:restartNumberingAfterBreak="0">
    <w:nsid w:val="7E5E3F48"/>
    <w:multiLevelType w:val="hybridMultilevel"/>
    <w:tmpl w:val="FA289D06"/>
    <w:lvl w:ilvl="0" w:tplc="7314217A">
      <w:start w:val="1"/>
      <w:numFmt w:val="lowerLetter"/>
      <w:lvlText w:val="%1."/>
      <w:lvlJc w:val="left"/>
      <w:pPr>
        <w:tabs>
          <w:tab w:val="num" w:pos="1080"/>
        </w:tabs>
        <w:ind w:left="1080" w:hanging="360"/>
      </w:pPr>
      <w:rPr>
        <w:rFonts w:hint="default"/>
      </w:rPr>
    </w:lvl>
    <w:lvl w:ilvl="1" w:tplc="837CA342">
      <w:start w:val="1"/>
      <w:numFmt w:val="lowerRoman"/>
      <w:lvlText w:val="%2."/>
      <w:lvlJc w:val="left"/>
      <w:pPr>
        <w:tabs>
          <w:tab w:val="num" w:pos="1800"/>
        </w:tabs>
        <w:ind w:left="1800" w:hanging="360"/>
      </w:pPr>
      <w:rPr>
        <w:rFonts w:asciiTheme="minorHAnsi" w:hAnsiTheme="minorHAnsi" w:cstheme="minorHAnsi" w:hint="default"/>
        <w:sz w:val="24"/>
      </w:rPr>
    </w:lvl>
    <w:lvl w:ilvl="2" w:tplc="1518BC0C">
      <w:start w:val="1"/>
      <w:numFmt w:val="bullet"/>
      <w:lvlText w:val=""/>
      <w:lvlJc w:val="left"/>
      <w:pPr>
        <w:tabs>
          <w:tab w:val="num" w:pos="2520"/>
        </w:tabs>
        <w:ind w:left="2520" w:hanging="360"/>
      </w:pPr>
      <w:rPr>
        <w:rFonts w:ascii="Wingdings" w:hAnsi="Wingdings" w:hint="default"/>
      </w:rPr>
    </w:lvl>
    <w:lvl w:ilvl="3" w:tplc="B96ABA94">
      <w:start w:val="1"/>
      <w:numFmt w:val="bullet"/>
      <w:lvlText w:val=""/>
      <w:lvlJc w:val="left"/>
      <w:pPr>
        <w:tabs>
          <w:tab w:val="num" w:pos="3240"/>
        </w:tabs>
        <w:ind w:left="3240" w:hanging="360"/>
      </w:pPr>
      <w:rPr>
        <w:rFonts w:ascii="Symbol" w:hAnsi="Symbol" w:hint="default"/>
      </w:rPr>
    </w:lvl>
    <w:lvl w:ilvl="4" w:tplc="7542ECBA">
      <w:start w:val="1"/>
      <w:numFmt w:val="bullet"/>
      <w:lvlText w:val="o"/>
      <w:lvlJc w:val="left"/>
      <w:pPr>
        <w:tabs>
          <w:tab w:val="num" w:pos="3960"/>
        </w:tabs>
        <w:ind w:left="3960" w:hanging="360"/>
      </w:pPr>
      <w:rPr>
        <w:rFonts w:ascii="Courier New" w:hAnsi="Courier New" w:cs="Courier New" w:hint="default"/>
      </w:rPr>
    </w:lvl>
    <w:lvl w:ilvl="5" w:tplc="5D66AF26">
      <w:start w:val="1"/>
      <w:numFmt w:val="bullet"/>
      <w:lvlText w:val=""/>
      <w:lvlJc w:val="left"/>
      <w:pPr>
        <w:tabs>
          <w:tab w:val="num" w:pos="4680"/>
        </w:tabs>
        <w:ind w:left="4680" w:hanging="360"/>
      </w:pPr>
      <w:rPr>
        <w:rFonts w:ascii="Wingdings" w:hAnsi="Wingdings" w:hint="default"/>
      </w:rPr>
    </w:lvl>
    <w:lvl w:ilvl="6" w:tplc="B408427E">
      <w:start w:val="1"/>
      <w:numFmt w:val="bullet"/>
      <w:lvlText w:val=""/>
      <w:lvlJc w:val="left"/>
      <w:pPr>
        <w:tabs>
          <w:tab w:val="num" w:pos="5400"/>
        </w:tabs>
        <w:ind w:left="5400" w:hanging="360"/>
      </w:pPr>
      <w:rPr>
        <w:rFonts w:ascii="Symbol" w:hAnsi="Symbol" w:hint="default"/>
      </w:rPr>
    </w:lvl>
    <w:lvl w:ilvl="7" w:tplc="6794153E">
      <w:start w:val="1"/>
      <w:numFmt w:val="bullet"/>
      <w:lvlText w:val="o"/>
      <w:lvlJc w:val="left"/>
      <w:pPr>
        <w:tabs>
          <w:tab w:val="num" w:pos="6120"/>
        </w:tabs>
        <w:ind w:left="6120" w:hanging="360"/>
      </w:pPr>
      <w:rPr>
        <w:rFonts w:ascii="Courier New" w:hAnsi="Courier New" w:cs="Courier New" w:hint="default"/>
      </w:rPr>
    </w:lvl>
    <w:lvl w:ilvl="8" w:tplc="33BC317C">
      <w:start w:val="1"/>
      <w:numFmt w:val="bullet"/>
      <w:lvlText w:val=""/>
      <w:lvlJc w:val="left"/>
      <w:pPr>
        <w:tabs>
          <w:tab w:val="num" w:pos="6840"/>
        </w:tabs>
        <w:ind w:left="6840" w:hanging="360"/>
      </w:pPr>
      <w:rPr>
        <w:rFonts w:ascii="Wingdings" w:hAnsi="Wingdings" w:hint="default"/>
      </w:rPr>
    </w:lvl>
  </w:abstractNum>
  <w:abstractNum w:abstractNumId="307" w15:restartNumberingAfterBreak="0">
    <w:nsid w:val="7E637BD5"/>
    <w:multiLevelType w:val="hybridMultilevel"/>
    <w:tmpl w:val="5BF66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F0128B1"/>
    <w:multiLevelType w:val="hybridMultilevel"/>
    <w:tmpl w:val="730AB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F2C06DA"/>
    <w:multiLevelType w:val="hybridMultilevel"/>
    <w:tmpl w:val="3000D7C6"/>
    <w:numStyleLink w:val="Style1"/>
  </w:abstractNum>
  <w:num w:numId="1">
    <w:abstractNumId w:val="146"/>
  </w:num>
  <w:num w:numId="2">
    <w:abstractNumId w:val="263"/>
  </w:num>
  <w:num w:numId="3">
    <w:abstractNumId w:val="25"/>
  </w:num>
  <w:num w:numId="4">
    <w:abstractNumId w:val="44"/>
  </w:num>
  <w:num w:numId="5">
    <w:abstractNumId w:val="255"/>
  </w:num>
  <w:num w:numId="6">
    <w:abstractNumId w:val="112"/>
  </w:num>
  <w:num w:numId="7">
    <w:abstractNumId w:val="165"/>
  </w:num>
  <w:num w:numId="8">
    <w:abstractNumId w:val="274"/>
  </w:num>
  <w:num w:numId="9">
    <w:abstractNumId w:val="166"/>
  </w:num>
  <w:num w:numId="10">
    <w:abstractNumId w:val="35"/>
  </w:num>
  <w:num w:numId="11">
    <w:abstractNumId w:val="271"/>
  </w:num>
  <w:num w:numId="12">
    <w:abstractNumId w:val="161"/>
  </w:num>
  <w:num w:numId="13">
    <w:abstractNumId w:val="211"/>
  </w:num>
  <w:num w:numId="14">
    <w:abstractNumId w:val="299"/>
  </w:num>
  <w:num w:numId="15">
    <w:abstractNumId w:val="1"/>
  </w:num>
  <w:num w:numId="16">
    <w:abstractNumId w:val="232"/>
  </w:num>
  <w:num w:numId="17">
    <w:abstractNumId w:val="53"/>
  </w:num>
  <w:num w:numId="18">
    <w:abstractNumId w:val="241"/>
  </w:num>
  <w:num w:numId="19">
    <w:abstractNumId w:val="15"/>
  </w:num>
  <w:num w:numId="20">
    <w:abstractNumId w:val="203"/>
  </w:num>
  <w:num w:numId="21">
    <w:abstractNumId w:val="5"/>
  </w:num>
  <w:num w:numId="22">
    <w:abstractNumId w:val="259"/>
  </w:num>
  <w:num w:numId="23">
    <w:abstractNumId w:val="156"/>
  </w:num>
  <w:num w:numId="24">
    <w:abstractNumId w:val="77"/>
  </w:num>
  <w:num w:numId="25">
    <w:abstractNumId w:val="124"/>
  </w:num>
  <w:num w:numId="26">
    <w:abstractNumId w:val="92"/>
  </w:num>
  <w:num w:numId="27">
    <w:abstractNumId w:val="21"/>
  </w:num>
  <w:num w:numId="28">
    <w:abstractNumId w:val="58"/>
  </w:num>
  <w:num w:numId="29">
    <w:abstractNumId w:val="281"/>
  </w:num>
  <w:num w:numId="30">
    <w:abstractNumId w:val="169"/>
  </w:num>
  <w:num w:numId="31">
    <w:abstractNumId w:val="66"/>
  </w:num>
  <w:num w:numId="32">
    <w:abstractNumId w:val="228"/>
  </w:num>
  <w:num w:numId="33">
    <w:abstractNumId w:val="19"/>
  </w:num>
  <w:num w:numId="34">
    <w:abstractNumId w:val="264"/>
  </w:num>
  <w:num w:numId="35">
    <w:abstractNumId w:val="121"/>
  </w:num>
  <w:num w:numId="36">
    <w:abstractNumId w:val="256"/>
  </w:num>
  <w:num w:numId="37">
    <w:abstractNumId w:val="20"/>
  </w:num>
  <w:num w:numId="38">
    <w:abstractNumId w:val="186"/>
  </w:num>
  <w:num w:numId="39">
    <w:abstractNumId w:val="36"/>
  </w:num>
  <w:num w:numId="40">
    <w:abstractNumId w:val="75"/>
    <w:lvlOverride w:ilvl="0">
      <w:lvl w:ilvl="0" w:tplc="93D2825E">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BC4E8EBA">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1">
    <w:abstractNumId w:val="17"/>
  </w:num>
  <w:num w:numId="42">
    <w:abstractNumId w:val="78"/>
    <w:lvlOverride w:ilvl="0">
      <w:lvl w:ilvl="0" w:tplc="025859D8">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283E52DA">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3">
    <w:abstractNumId w:val="18"/>
  </w:num>
  <w:num w:numId="44">
    <w:abstractNumId w:val="267"/>
  </w:num>
  <w:num w:numId="45">
    <w:abstractNumId w:val="188"/>
    <w:lvlOverride w:ilvl="0">
      <w:lvl w:ilvl="0" w:tplc="68389EF8">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2BE44614">
        <w:start w:val="1"/>
        <w:numFmt w:val="lowerRoman"/>
        <w:lvlText w:val="%2."/>
        <w:lvlJc w:val="left"/>
        <w:pPr>
          <w:tabs>
            <w:tab w:val="num" w:pos="1800"/>
          </w:tabs>
          <w:ind w:left="1800" w:hanging="360"/>
        </w:pPr>
        <w:rPr>
          <w:rFonts w:ascii="Calibri" w:hAnsi="Calibri" w:cs="Calibri" w:hint="default"/>
          <w:sz w:val="22"/>
          <w:szCs w:val="22"/>
        </w:rPr>
      </w:lvl>
    </w:lvlOverride>
  </w:num>
  <w:num w:numId="46">
    <w:abstractNumId w:val="202"/>
    <w:lvlOverride w:ilvl="0">
      <w:lvl w:ilvl="0" w:tplc="53CAF98E">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7B4ED47A">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47">
    <w:abstractNumId w:val="99"/>
  </w:num>
  <w:num w:numId="48">
    <w:abstractNumId w:val="89"/>
  </w:num>
  <w:num w:numId="49">
    <w:abstractNumId w:val="285"/>
    <w:lvlOverride w:ilvl="0">
      <w:lvl w:ilvl="0" w:tplc="065C7BAC">
        <w:start w:val="1"/>
        <w:numFmt w:val="lowerLetter"/>
        <w:lvlText w:val="%1."/>
        <w:lvlJc w:val="left"/>
        <w:pPr>
          <w:tabs>
            <w:tab w:val="num" w:pos="1080"/>
          </w:tabs>
          <w:ind w:left="1080" w:hanging="360"/>
        </w:pPr>
        <w:rPr>
          <w:rFonts w:hint="default"/>
          <w:b w:val="0"/>
        </w:rPr>
      </w:lvl>
    </w:lvlOverride>
    <w:lvlOverride w:ilvl="1">
      <w:lvl w:ilvl="1" w:tplc="0C682C00">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0">
    <w:abstractNumId w:val="208"/>
    <w:lvlOverride w:ilvl="0">
      <w:lvl w:ilvl="0" w:tplc="1C7ACDC0">
        <w:start w:val="1"/>
        <w:numFmt w:val="lowerLetter"/>
        <w:lvlText w:val="%1."/>
        <w:lvlJc w:val="left"/>
        <w:pPr>
          <w:tabs>
            <w:tab w:val="num" w:pos="1080"/>
          </w:tabs>
          <w:ind w:left="1080" w:hanging="360"/>
        </w:pPr>
        <w:rPr>
          <w:rFonts w:hint="default"/>
          <w:b w:val="0"/>
        </w:rPr>
      </w:lvl>
    </w:lvlOverride>
    <w:lvlOverride w:ilvl="1">
      <w:lvl w:ilvl="1" w:tplc="D79AE6BC">
        <w:start w:val="1"/>
        <w:numFmt w:val="lowerRoman"/>
        <w:lvlText w:val="%2."/>
        <w:lvlJc w:val="left"/>
        <w:pPr>
          <w:tabs>
            <w:tab w:val="num" w:pos="1800"/>
          </w:tabs>
          <w:ind w:left="1800" w:hanging="360"/>
        </w:pPr>
        <w:rPr>
          <w:rFonts w:hint="default"/>
          <w:b w:val="0"/>
        </w:rPr>
      </w:lvl>
    </w:lvlOverride>
  </w:num>
  <w:num w:numId="51">
    <w:abstractNumId w:val="236"/>
  </w:num>
  <w:num w:numId="52">
    <w:abstractNumId w:val="107"/>
    <w:lvlOverride w:ilvl="0">
      <w:lvl w:ilvl="0" w:tplc="FDF68A38">
        <w:start w:val="1"/>
        <w:numFmt w:val="lowerLetter"/>
        <w:lvlText w:val="%1."/>
        <w:lvlJc w:val="left"/>
        <w:pPr>
          <w:tabs>
            <w:tab w:val="num" w:pos="1080"/>
          </w:tabs>
          <w:ind w:left="1080" w:hanging="360"/>
        </w:pPr>
        <w:rPr>
          <w:rFonts w:hint="default"/>
          <w:b w:val="0"/>
        </w:rPr>
      </w:lvl>
    </w:lvlOverride>
    <w:lvlOverride w:ilvl="1">
      <w:lvl w:ilvl="1" w:tplc="251643A8">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3">
    <w:abstractNumId w:val="11"/>
  </w:num>
  <w:num w:numId="54">
    <w:abstractNumId w:val="235"/>
    <w:lvlOverride w:ilvl="0">
      <w:lvl w:ilvl="0" w:tplc="15E416AA">
        <w:start w:val="1"/>
        <w:numFmt w:val="lowerLetter"/>
        <w:lvlText w:val="%1."/>
        <w:lvlJc w:val="left"/>
        <w:pPr>
          <w:tabs>
            <w:tab w:val="num" w:pos="1080"/>
          </w:tabs>
          <w:ind w:left="1080" w:hanging="360"/>
        </w:pPr>
        <w:rPr>
          <w:rFonts w:hint="default"/>
          <w:b w:val="0"/>
        </w:rPr>
      </w:lvl>
    </w:lvlOverride>
    <w:lvlOverride w:ilvl="1">
      <w:lvl w:ilvl="1" w:tplc="D2DE1A30">
        <w:start w:val="1"/>
        <w:numFmt w:val="lowerRoman"/>
        <w:lvlText w:val="%2."/>
        <w:lvlJc w:val="left"/>
        <w:pPr>
          <w:tabs>
            <w:tab w:val="num" w:pos="1800"/>
          </w:tabs>
          <w:ind w:left="1800" w:hanging="360"/>
        </w:pPr>
        <w:rPr>
          <w:rFonts w:hint="default"/>
          <w:b w:val="0"/>
        </w:rPr>
      </w:lvl>
    </w:lvlOverride>
  </w:num>
  <w:num w:numId="55">
    <w:abstractNumId w:val="199"/>
    <w:lvlOverride w:ilvl="0">
      <w:lvl w:ilvl="0" w:tplc="9F9A6BC0">
        <w:start w:val="1"/>
        <w:numFmt w:val="lowerLetter"/>
        <w:lvlText w:val="%1."/>
        <w:lvlJc w:val="left"/>
        <w:pPr>
          <w:tabs>
            <w:tab w:val="num" w:pos="1080"/>
          </w:tabs>
          <w:ind w:left="1080" w:hanging="360"/>
        </w:pPr>
        <w:rPr>
          <w:rFonts w:hint="default"/>
          <w:b w:val="0"/>
        </w:rPr>
      </w:lvl>
    </w:lvlOverride>
    <w:lvlOverride w:ilvl="1">
      <w:lvl w:ilvl="1" w:tplc="3384968C">
        <w:start w:val="1"/>
        <w:numFmt w:val="lowerRoman"/>
        <w:lvlText w:val="%2."/>
        <w:lvlJc w:val="left"/>
        <w:pPr>
          <w:tabs>
            <w:tab w:val="num" w:pos="1800"/>
          </w:tabs>
          <w:ind w:left="1800" w:hanging="360"/>
        </w:pPr>
        <w:rPr>
          <w:rFonts w:hint="default"/>
          <w:b w:val="0"/>
        </w:rPr>
      </w:lvl>
    </w:lvlOverride>
  </w:num>
  <w:num w:numId="56">
    <w:abstractNumId w:val="2"/>
    <w:lvlOverride w:ilvl="0">
      <w:lvl w:ilvl="0" w:tplc="03CABDF4">
        <w:start w:val="1"/>
        <w:numFmt w:val="lowerLetter"/>
        <w:lvlText w:val="%1."/>
        <w:lvlJc w:val="left"/>
        <w:pPr>
          <w:tabs>
            <w:tab w:val="num" w:pos="1080"/>
          </w:tabs>
          <w:ind w:left="1080" w:hanging="360"/>
        </w:pPr>
        <w:rPr>
          <w:rFonts w:hint="default"/>
          <w:b w:val="0"/>
        </w:rPr>
      </w:lvl>
    </w:lvlOverride>
    <w:lvlOverride w:ilvl="1">
      <w:lvl w:ilvl="1" w:tplc="DFFA2E82">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57">
    <w:abstractNumId w:val="125"/>
    <w:lvlOverride w:ilvl="0">
      <w:lvl w:ilvl="0" w:tplc="29608F8C">
        <w:start w:val="1"/>
        <w:numFmt w:val="lowerLetter"/>
        <w:lvlText w:val="%1."/>
        <w:lvlJc w:val="left"/>
        <w:pPr>
          <w:tabs>
            <w:tab w:val="num" w:pos="1080"/>
          </w:tabs>
          <w:ind w:left="1080" w:hanging="360"/>
        </w:pPr>
        <w:rPr>
          <w:rFonts w:hint="default"/>
          <w:b w:val="0"/>
        </w:rPr>
      </w:lvl>
    </w:lvlOverride>
  </w:num>
  <w:num w:numId="58">
    <w:abstractNumId w:val="31"/>
  </w:num>
  <w:num w:numId="59">
    <w:abstractNumId w:val="115"/>
    <w:lvlOverride w:ilvl="0">
      <w:lvl w:ilvl="0" w:tplc="A49A4960">
        <w:start w:val="1"/>
        <w:numFmt w:val="lowerLetter"/>
        <w:lvlText w:val="%1."/>
        <w:lvlJc w:val="left"/>
        <w:pPr>
          <w:tabs>
            <w:tab w:val="num" w:pos="1080"/>
          </w:tabs>
          <w:ind w:left="1080" w:hanging="360"/>
        </w:pPr>
        <w:rPr>
          <w:rFonts w:hint="default"/>
          <w:b w:val="0"/>
        </w:rPr>
      </w:lvl>
    </w:lvlOverride>
  </w:num>
  <w:num w:numId="60">
    <w:abstractNumId w:val="4"/>
    <w:lvlOverride w:ilvl="0">
      <w:lvl w:ilvl="0" w:tplc="0BFE6D2C">
        <w:start w:val="1"/>
        <w:numFmt w:val="lowerLetter"/>
        <w:lvlText w:val="%1."/>
        <w:lvlJc w:val="left"/>
        <w:pPr>
          <w:tabs>
            <w:tab w:val="num" w:pos="1080"/>
          </w:tabs>
          <w:ind w:left="1080" w:hanging="360"/>
        </w:pPr>
        <w:rPr>
          <w:rFonts w:hint="default"/>
          <w:b w:val="0"/>
        </w:rPr>
      </w:lvl>
    </w:lvlOverride>
  </w:num>
  <w:num w:numId="61">
    <w:abstractNumId w:val="37"/>
    <w:lvlOverride w:ilvl="0">
      <w:lvl w:ilvl="0" w:tplc="4E9419D6">
        <w:start w:val="1"/>
        <w:numFmt w:val="lowerLetter"/>
        <w:lvlText w:val="%1."/>
        <w:lvlJc w:val="left"/>
        <w:pPr>
          <w:tabs>
            <w:tab w:val="num" w:pos="1080"/>
          </w:tabs>
          <w:ind w:left="1080" w:hanging="360"/>
        </w:pPr>
        <w:rPr>
          <w:rFonts w:hint="default"/>
          <w:b w:val="0"/>
        </w:rPr>
      </w:lvl>
    </w:lvlOverride>
    <w:lvlOverride w:ilvl="1">
      <w:lvl w:ilvl="1" w:tplc="A30A1F28">
        <w:start w:val="1"/>
        <w:numFmt w:val="lowerRoman"/>
        <w:lvlText w:val="%2."/>
        <w:lvlJc w:val="left"/>
        <w:pPr>
          <w:tabs>
            <w:tab w:val="num" w:pos="1800"/>
          </w:tabs>
          <w:ind w:left="1800" w:hanging="360"/>
        </w:pPr>
        <w:rPr>
          <w:rFonts w:hint="default"/>
          <w:b w:val="0"/>
        </w:rPr>
      </w:lvl>
    </w:lvlOverride>
  </w:num>
  <w:num w:numId="62">
    <w:abstractNumId w:val="132"/>
    <w:lvlOverride w:ilvl="0">
      <w:lvl w:ilvl="0" w:tplc="87C8972C">
        <w:start w:val="1"/>
        <w:numFmt w:val="lowerLetter"/>
        <w:lvlText w:val="%1."/>
        <w:lvlJc w:val="left"/>
        <w:pPr>
          <w:tabs>
            <w:tab w:val="num" w:pos="1080"/>
          </w:tabs>
          <w:ind w:left="1080" w:hanging="360"/>
        </w:pPr>
        <w:rPr>
          <w:rFonts w:hint="default"/>
          <w:b w:val="0"/>
        </w:rPr>
      </w:lvl>
    </w:lvlOverride>
    <w:lvlOverride w:ilvl="1">
      <w:lvl w:ilvl="1" w:tplc="13669F54">
        <w:start w:val="1"/>
        <w:numFmt w:val="lowerRoman"/>
        <w:lvlText w:val="%2."/>
        <w:lvlJc w:val="left"/>
        <w:pPr>
          <w:tabs>
            <w:tab w:val="num" w:pos="1800"/>
          </w:tabs>
          <w:ind w:left="1800" w:hanging="360"/>
        </w:pPr>
        <w:rPr>
          <w:rFonts w:hint="default"/>
          <w:b w:val="0"/>
        </w:rPr>
      </w:lvl>
    </w:lvlOverride>
  </w:num>
  <w:num w:numId="63">
    <w:abstractNumId w:val="139"/>
    <w:lvlOverride w:ilvl="0">
      <w:lvl w:ilvl="0" w:tplc="8A80B0FE">
        <w:start w:val="1"/>
        <w:numFmt w:val="lowerLetter"/>
        <w:lvlText w:val="%1."/>
        <w:lvlJc w:val="left"/>
        <w:pPr>
          <w:tabs>
            <w:tab w:val="num" w:pos="1080"/>
          </w:tabs>
          <w:ind w:left="1080" w:hanging="360"/>
        </w:pPr>
        <w:rPr>
          <w:rFonts w:hint="default"/>
          <w:b w:val="0"/>
        </w:rPr>
      </w:lvl>
    </w:lvlOverride>
    <w:lvlOverride w:ilvl="1">
      <w:lvl w:ilvl="1" w:tplc="7B6E8BEE">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64">
    <w:abstractNumId w:val="74"/>
    <w:lvlOverride w:ilvl="0">
      <w:lvl w:ilvl="0" w:tplc="6BD0A824">
        <w:start w:val="1"/>
        <w:numFmt w:val="lowerLetter"/>
        <w:lvlText w:val="%1."/>
        <w:lvlJc w:val="left"/>
        <w:pPr>
          <w:tabs>
            <w:tab w:val="num" w:pos="1080"/>
          </w:tabs>
          <w:ind w:left="1080" w:hanging="360"/>
        </w:pPr>
        <w:rPr>
          <w:rFonts w:hint="default"/>
          <w:b w:val="0"/>
        </w:rPr>
      </w:lvl>
    </w:lvlOverride>
  </w:num>
  <w:num w:numId="65">
    <w:abstractNumId w:val="27"/>
    <w:lvlOverride w:ilvl="0">
      <w:lvl w:ilvl="0" w:tplc="2E48CA74">
        <w:start w:val="1"/>
        <w:numFmt w:val="lowerLetter"/>
        <w:lvlText w:val="%1."/>
        <w:lvlJc w:val="left"/>
        <w:pPr>
          <w:tabs>
            <w:tab w:val="num" w:pos="1080"/>
          </w:tabs>
          <w:ind w:left="1080" w:hanging="360"/>
        </w:pPr>
        <w:rPr>
          <w:rFonts w:hint="default"/>
          <w:b w:val="0"/>
        </w:rPr>
      </w:lvl>
    </w:lvlOverride>
  </w:num>
  <w:num w:numId="66">
    <w:abstractNumId w:val="153"/>
    <w:lvlOverride w:ilvl="0">
      <w:lvl w:ilvl="0" w:tplc="5B8EAB3E">
        <w:start w:val="1"/>
        <w:numFmt w:val="lowerLetter"/>
        <w:lvlText w:val="%1."/>
        <w:lvlJc w:val="left"/>
        <w:pPr>
          <w:tabs>
            <w:tab w:val="num" w:pos="1080"/>
          </w:tabs>
          <w:ind w:left="1080" w:hanging="360"/>
        </w:pPr>
        <w:rPr>
          <w:rFonts w:hint="default"/>
          <w:b w:val="0"/>
        </w:rPr>
      </w:lvl>
    </w:lvlOverride>
  </w:num>
  <w:num w:numId="67">
    <w:abstractNumId w:val="135"/>
  </w:num>
  <w:num w:numId="68">
    <w:abstractNumId w:val="207"/>
  </w:num>
  <w:num w:numId="69">
    <w:abstractNumId w:val="90"/>
    <w:lvlOverride w:ilvl="0">
      <w:lvl w:ilvl="0" w:tplc="2CC040DC">
        <w:start w:val="1"/>
        <w:numFmt w:val="lowerLetter"/>
        <w:lvlText w:val="%1."/>
        <w:lvlJc w:val="left"/>
        <w:pPr>
          <w:tabs>
            <w:tab w:val="num" w:pos="1980"/>
          </w:tabs>
          <w:ind w:left="1980" w:hanging="360"/>
        </w:pPr>
        <w:rPr>
          <w:rFonts w:ascii="Calibri" w:eastAsia="Times New Roman" w:hAnsi="Calibri" w:cs="Arial"/>
          <w:sz w:val="22"/>
        </w:rPr>
      </w:lvl>
    </w:lvlOverride>
    <w:lvlOverride w:ilvl="1">
      <w:lvl w:ilvl="1" w:tplc="874AA42C">
        <w:start w:val="1"/>
        <w:numFmt w:val="lowerRoman"/>
        <w:lvlText w:val="%2."/>
        <w:lvlJc w:val="left"/>
        <w:pPr>
          <w:tabs>
            <w:tab w:val="num" w:pos="2520"/>
          </w:tabs>
          <w:ind w:left="2520" w:hanging="360"/>
        </w:pPr>
        <w:rPr>
          <w:rFonts w:asciiTheme="minorHAnsi" w:hAnsiTheme="minorHAnsi" w:cstheme="minorHAnsi" w:hint="default"/>
          <w:sz w:val="22"/>
          <w:szCs w:val="22"/>
        </w:rPr>
      </w:lvl>
    </w:lvlOverride>
  </w:num>
  <w:num w:numId="70">
    <w:abstractNumId w:val="251"/>
  </w:num>
  <w:num w:numId="71">
    <w:abstractNumId w:val="126"/>
  </w:num>
  <w:num w:numId="72">
    <w:abstractNumId w:val="86"/>
  </w:num>
  <w:num w:numId="73">
    <w:abstractNumId w:val="148"/>
  </w:num>
  <w:num w:numId="74">
    <w:abstractNumId w:val="116"/>
  </w:num>
  <w:num w:numId="75">
    <w:abstractNumId w:val="138"/>
  </w:num>
  <w:num w:numId="76">
    <w:abstractNumId w:val="192"/>
    <w:lvlOverride w:ilvl="0">
      <w:lvl w:ilvl="0">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7">
    <w:abstractNumId w:val="300"/>
    <w:lvlOverride w:ilvl="0">
      <w:lvl w:ilvl="0" w:tplc="F606C5B2">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F6105BB0">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8">
    <w:abstractNumId w:val="119"/>
    <w:lvlOverride w:ilvl="0">
      <w:lvl w:ilvl="0" w:tplc="ED8801DE">
        <w:start w:val="1"/>
        <w:numFmt w:val="lowerLetter"/>
        <w:lvlText w:val="%1."/>
        <w:lvlJc w:val="left"/>
        <w:pPr>
          <w:tabs>
            <w:tab w:val="num" w:pos="1080"/>
          </w:tabs>
          <w:ind w:left="1080" w:hanging="360"/>
        </w:pPr>
        <w:rPr>
          <w:rFonts w:asciiTheme="minorHAnsi" w:hAnsiTheme="minorHAnsi" w:cstheme="minorHAnsi" w:hint="default"/>
          <w:color w:val="auto"/>
          <w:sz w:val="22"/>
          <w:szCs w:val="22"/>
        </w:rPr>
      </w:lvl>
    </w:lvlOverride>
    <w:lvlOverride w:ilvl="1">
      <w:lvl w:ilvl="1" w:tplc="1AE8996C">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79">
    <w:abstractNumId w:val="56"/>
    <w:lvlOverride w:ilvl="0">
      <w:lvl w:ilvl="0" w:tplc="3FC6E3B0">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9BACBCA0">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0">
    <w:abstractNumId w:val="191"/>
  </w:num>
  <w:num w:numId="81">
    <w:abstractNumId w:val="29"/>
  </w:num>
  <w:num w:numId="82">
    <w:abstractNumId w:val="183"/>
  </w:num>
  <w:num w:numId="83">
    <w:abstractNumId w:val="296"/>
  </w:num>
  <w:num w:numId="84">
    <w:abstractNumId w:val="273"/>
    <w:lvlOverride w:ilvl="0">
      <w:lvl w:ilvl="0" w:tplc="51245BAE">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8E68B4F6">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5">
    <w:abstractNumId w:val="47"/>
    <w:lvlOverride w:ilvl="0">
      <w:lvl w:ilvl="0" w:tplc="440845B8">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0B4E25F2">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86">
    <w:abstractNumId w:val="213"/>
  </w:num>
  <w:num w:numId="87">
    <w:abstractNumId w:val="114"/>
  </w:num>
  <w:num w:numId="88">
    <w:abstractNumId w:val="178"/>
  </w:num>
  <w:num w:numId="89">
    <w:abstractNumId w:val="193"/>
    <w:lvlOverride w:ilvl="0">
      <w:lvl w:ilvl="0" w:tplc="FE3E1718">
        <w:start w:val="1"/>
        <w:numFmt w:val="lowerLetter"/>
        <w:lvlText w:val="%1."/>
        <w:lvlJc w:val="left"/>
        <w:pPr>
          <w:tabs>
            <w:tab w:val="num" w:pos="1260"/>
          </w:tabs>
          <w:ind w:left="1260" w:hanging="360"/>
        </w:pPr>
        <w:rPr>
          <w:rFonts w:ascii="Calibri" w:eastAsia="Times New Roman" w:hAnsi="Calibri" w:cs="Arial"/>
          <w:sz w:val="22"/>
        </w:rPr>
      </w:lvl>
    </w:lvlOverride>
    <w:lvlOverride w:ilvl="1">
      <w:lvl w:ilvl="1" w:tplc="5C801B1E">
        <w:start w:val="1"/>
        <w:numFmt w:val="lowerRoman"/>
        <w:lvlText w:val="%2."/>
        <w:lvlJc w:val="left"/>
        <w:pPr>
          <w:tabs>
            <w:tab w:val="num" w:pos="1800"/>
          </w:tabs>
          <w:ind w:left="1800" w:hanging="360"/>
        </w:pPr>
        <w:rPr>
          <w:rFonts w:asciiTheme="minorHAnsi" w:hAnsiTheme="minorHAnsi" w:cstheme="minorHAnsi" w:hint="default"/>
          <w:sz w:val="22"/>
          <w:szCs w:val="22"/>
        </w:rPr>
      </w:lvl>
    </w:lvlOverride>
  </w:num>
  <w:num w:numId="90">
    <w:abstractNumId w:val="283"/>
  </w:num>
  <w:num w:numId="91">
    <w:abstractNumId w:val="173"/>
  </w:num>
  <w:num w:numId="92">
    <w:abstractNumId w:val="98"/>
  </w:num>
  <w:num w:numId="93">
    <w:abstractNumId w:val="279"/>
    <w:lvlOverride w:ilvl="0">
      <w:lvl w:ilvl="0" w:tplc="FCEA445C">
        <w:start w:val="1"/>
        <w:numFmt w:val="lowerLetter"/>
        <w:lvlText w:val="%1."/>
        <w:lvlJc w:val="left"/>
        <w:pPr>
          <w:tabs>
            <w:tab w:val="num" w:pos="1260"/>
          </w:tabs>
          <w:ind w:left="1260" w:hanging="360"/>
        </w:pPr>
        <w:rPr>
          <w:rFonts w:ascii="Calibri" w:eastAsia="Times New Roman" w:hAnsi="Calibri" w:cs="Arial"/>
          <w:sz w:val="22"/>
        </w:rPr>
      </w:lvl>
    </w:lvlOverride>
  </w:num>
  <w:num w:numId="94">
    <w:abstractNumId w:val="81"/>
  </w:num>
  <w:num w:numId="95">
    <w:abstractNumId w:val="42"/>
  </w:num>
  <w:num w:numId="96">
    <w:abstractNumId w:val="150"/>
  </w:num>
  <w:num w:numId="97">
    <w:abstractNumId w:val="238"/>
  </w:num>
  <w:num w:numId="98">
    <w:abstractNumId w:val="147"/>
    <w:lvlOverride w:ilvl="0">
      <w:lvl w:ilvl="0" w:tplc="52D64392">
        <w:start w:val="1"/>
        <w:numFmt w:val="lowerLetter"/>
        <w:lvlText w:val="%1."/>
        <w:lvlJc w:val="left"/>
        <w:pPr>
          <w:tabs>
            <w:tab w:val="num" w:pos="1260"/>
          </w:tabs>
          <w:ind w:left="1260" w:hanging="360"/>
        </w:pPr>
        <w:rPr>
          <w:rFonts w:ascii="Calibri" w:eastAsia="Times New Roman" w:hAnsi="Calibri" w:cs="Arial"/>
          <w:sz w:val="22"/>
        </w:rPr>
      </w:lvl>
    </w:lvlOverride>
  </w:num>
  <w:num w:numId="99">
    <w:abstractNumId w:val="111"/>
  </w:num>
  <w:num w:numId="100">
    <w:abstractNumId w:val="298"/>
  </w:num>
  <w:num w:numId="101">
    <w:abstractNumId w:val="239"/>
  </w:num>
  <w:num w:numId="102">
    <w:abstractNumId w:val="63"/>
  </w:num>
  <w:num w:numId="103">
    <w:abstractNumId w:val="158"/>
  </w:num>
  <w:num w:numId="104">
    <w:abstractNumId w:val="282"/>
  </w:num>
  <w:num w:numId="105">
    <w:abstractNumId w:val="240"/>
  </w:num>
  <w:num w:numId="106">
    <w:abstractNumId w:val="309"/>
  </w:num>
  <w:num w:numId="107">
    <w:abstractNumId w:val="96"/>
  </w:num>
  <w:num w:numId="108">
    <w:abstractNumId w:val="34"/>
    <w:lvlOverride w:ilvl="0">
      <w:lvl w:ilvl="0" w:tplc="733062FE">
        <w:start w:val="1"/>
        <w:numFmt w:val="lowerLetter"/>
        <w:lvlText w:val="%1."/>
        <w:lvlJc w:val="left"/>
        <w:pPr>
          <w:tabs>
            <w:tab w:val="num" w:pos="1260"/>
          </w:tabs>
          <w:ind w:left="1260" w:hanging="360"/>
        </w:pPr>
        <w:rPr>
          <w:rFonts w:ascii="Calibri" w:eastAsia="Times New Roman" w:hAnsi="Calibri" w:cs="Arial"/>
          <w:sz w:val="22"/>
        </w:rPr>
      </w:lvl>
    </w:lvlOverride>
  </w:num>
  <w:num w:numId="109">
    <w:abstractNumId w:val="295"/>
    <w:lvlOverride w:ilvl="0">
      <w:lvl w:ilvl="0" w:tplc="D828F7D6">
        <w:start w:val="1"/>
        <w:numFmt w:val="lowerLetter"/>
        <w:lvlText w:val="%1."/>
        <w:lvlJc w:val="left"/>
        <w:pPr>
          <w:tabs>
            <w:tab w:val="num" w:pos="1260"/>
          </w:tabs>
          <w:ind w:left="1260" w:hanging="360"/>
        </w:pPr>
        <w:rPr>
          <w:rFonts w:ascii="Calibri" w:eastAsia="Times New Roman" w:hAnsi="Calibri" w:cs="Arial"/>
          <w:sz w:val="22"/>
        </w:rPr>
      </w:lvl>
    </w:lvlOverride>
  </w:num>
  <w:num w:numId="110">
    <w:abstractNumId w:val="253"/>
  </w:num>
  <w:num w:numId="111">
    <w:abstractNumId w:val="190"/>
  </w:num>
  <w:num w:numId="112">
    <w:abstractNumId w:val="242"/>
  </w:num>
  <w:num w:numId="113">
    <w:abstractNumId w:val="225"/>
  </w:num>
  <w:num w:numId="114">
    <w:abstractNumId w:val="72"/>
  </w:num>
  <w:num w:numId="115">
    <w:abstractNumId w:val="24"/>
  </w:num>
  <w:num w:numId="116">
    <w:abstractNumId w:val="176"/>
  </w:num>
  <w:num w:numId="117">
    <w:abstractNumId w:val="91"/>
  </w:num>
  <w:num w:numId="118">
    <w:abstractNumId w:val="252"/>
  </w:num>
  <w:num w:numId="119">
    <w:abstractNumId w:val="221"/>
  </w:num>
  <w:num w:numId="120">
    <w:abstractNumId w:val="10"/>
  </w:num>
  <w:num w:numId="121">
    <w:abstractNumId w:val="65"/>
  </w:num>
  <w:num w:numId="122">
    <w:abstractNumId w:val="94"/>
  </w:num>
  <w:num w:numId="123">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7"/>
  </w:num>
  <w:num w:numId="125">
    <w:abstractNumId w:val="248"/>
  </w:num>
  <w:num w:numId="126">
    <w:abstractNumId w:val="229"/>
  </w:num>
  <w:num w:numId="127">
    <w:abstractNumId w:val="68"/>
  </w:num>
  <w:num w:numId="128">
    <w:abstractNumId w:val="223"/>
  </w:num>
  <w:num w:numId="129">
    <w:abstractNumId w:val="247"/>
  </w:num>
  <w:num w:numId="130">
    <w:abstractNumId w:val="32"/>
  </w:num>
  <w:num w:numId="131">
    <w:abstractNumId w:val="106"/>
  </w:num>
  <w:num w:numId="132">
    <w:abstractNumId w:val="16"/>
  </w:num>
  <w:num w:numId="133">
    <w:abstractNumId w:val="83"/>
  </w:num>
  <w:num w:numId="134">
    <w:abstractNumId w:val="302"/>
  </w:num>
  <w:num w:numId="135">
    <w:abstractNumId w:val="201"/>
  </w:num>
  <w:num w:numId="136">
    <w:abstractNumId w:val="49"/>
  </w:num>
  <w:num w:numId="137">
    <w:abstractNumId w:val="276"/>
  </w:num>
  <w:num w:numId="138">
    <w:abstractNumId w:val="197"/>
  </w:num>
  <w:num w:numId="139">
    <w:abstractNumId w:val="184"/>
  </w:num>
  <w:num w:numId="140">
    <w:abstractNumId w:val="7"/>
  </w:num>
  <w:num w:numId="141">
    <w:abstractNumId w:val="194"/>
  </w:num>
  <w:num w:numId="142">
    <w:abstractNumId w:val="257"/>
  </w:num>
  <w:num w:numId="143">
    <w:abstractNumId w:val="95"/>
  </w:num>
  <w:num w:numId="144">
    <w:abstractNumId w:val="84"/>
  </w:num>
  <w:num w:numId="145">
    <w:abstractNumId w:val="80"/>
  </w:num>
  <w:num w:numId="146">
    <w:abstractNumId w:val="141"/>
  </w:num>
  <w:num w:numId="147">
    <w:abstractNumId w:val="219"/>
  </w:num>
  <w:num w:numId="148">
    <w:abstractNumId w:val="243"/>
  </w:num>
  <w:num w:numId="149">
    <w:abstractNumId w:val="140"/>
  </w:num>
  <w:num w:numId="150">
    <w:abstractNumId w:val="22"/>
  </w:num>
  <w:num w:numId="151">
    <w:abstractNumId w:val="245"/>
  </w:num>
  <w:num w:numId="152">
    <w:abstractNumId w:val="142"/>
  </w:num>
  <w:num w:numId="153">
    <w:abstractNumId w:val="200"/>
  </w:num>
  <w:num w:numId="154">
    <w:abstractNumId w:val="189"/>
  </w:num>
  <w:num w:numId="155">
    <w:abstractNumId w:val="269"/>
  </w:num>
  <w:num w:numId="156">
    <w:abstractNumId w:val="137"/>
  </w:num>
  <w:num w:numId="157">
    <w:abstractNumId w:val="290"/>
  </w:num>
  <w:num w:numId="158">
    <w:abstractNumId w:val="40"/>
  </w:num>
  <w:num w:numId="159">
    <w:abstractNumId w:val="185"/>
  </w:num>
  <w:num w:numId="160">
    <w:abstractNumId w:val="168"/>
  </w:num>
  <w:num w:numId="161">
    <w:abstractNumId w:val="79"/>
  </w:num>
  <w:num w:numId="162">
    <w:abstractNumId w:val="179"/>
  </w:num>
  <w:num w:numId="163">
    <w:abstractNumId w:val="182"/>
  </w:num>
  <w:num w:numId="164">
    <w:abstractNumId w:val="38"/>
  </w:num>
  <w:num w:numId="165">
    <w:abstractNumId w:val="294"/>
  </w:num>
  <w:num w:numId="166">
    <w:abstractNumId w:val="45"/>
  </w:num>
  <w:num w:numId="167">
    <w:abstractNumId w:val="97"/>
  </w:num>
  <w:num w:numId="168">
    <w:abstractNumId w:val="28"/>
  </w:num>
  <w:num w:numId="169">
    <w:abstractNumId w:val="177"/>
  </w:num>
  <w:num w:numId="170">
    <w:abstractNumId w:val="117"/>
  </w:num>
  <w:num w:numId="171">
    <w:abstractNumId w:val="151"/>
  </w:num>
  <w:num w:numId="172">
    <w:abstractNumId w:val="287"/>
  </w:num>
  <w:num w:numId="173">
    <w:abstractNumId w:val="288"/>
  </w:num>
  <w:num w:numId="174">
    <w:abstractNumId w:val="307"/>
  </w:num>
  <w:num w:numId="175">
    <w:abstractNumId w:val="163"/>
  </w:num>
  <w:num w:numId="176">
    <w:abstractNumId w:val="214"/>
  </w:num>
  <w:num w:numId="177">
    <w:abstractNumId w:val="129"/>
  </w:num>
  <w:num w:numId="178">
    <w:abstractNumId w:val="55"/>
  </w:num>
  <w:num w:numId="179">
    <w:abstractNumId w:val="76"/>
  </w:num>
  <w:num w:numId="180">
    <w:abstractNumId w:val="172"/>
  </w:num>
  <w:num w:numId="181">
    <w:abstractNumId w:val="261"/>
  </w:num>
  <w:num w:numId="182">
    <w:abstractNumId w:val="233"/>
  </w:num>
  <w:num w:numId="183">
    <w:abstractNumId w:val="46"/>
  </w:num>
  <w:num w:numId="184">
    <w:abstractNumId w:val="113"/>
  </w:num>
  <w:num w:numId="185">
    <w:abstractNumId w:val="26"/>
  </w:num>
  <w:num w:numId="186">
    <w:abstractNumId w:val="258"/>
  </w:num>
  <w:num w:numId="187">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188">
    <w:abstractNumId w:val="45"/>
  </w:num>
  <w:num w:numId="189">
    <w:abstractNumId w:val="152"/>
  </w:num>
  <w:num w:numId="190">
    <w:abstractNumId w:val="1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65"/>
  </w:num>
  <w:num w:numId="192">
    <w:abstractNumId w:val="122"/>
  </w:num>
  <w:num w:numId="193">
    <w:abstractNumId w:val="67"/>
  </w:num>
  <w:num w:numId="194">
    <w:abstractNumId w:val="206"/>
  </w:num>
  <w:num w:numId="195">
    <w:abstractNumId w:val="88"/>
  </w:num>
  <w:num w:numId="196">
    <w:abstractNumId w:val="210"/>
  </w:num>
  <w:num w:numId="197">
    <w:abstractNumId w:val="159"/>
  </w:num>
  <w:num w:numId="198">
    <w:abstractNumId w:val="13"/>
  </w:num>
  <w:num w:numId="199">
    <w:abstractNumId w:val="127"/>
  </w:num>
  <w:num w:numId="200">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17"/>
  </w:num>
  <w:num w:numId="204">
    <w:abstractNumId w:val="128"/>
  </w:num>
  <w:num w:numId="205">
    <w:abstractNumId w:val="284"/>
  </w:num>
  <w:num w:numId="206">
    <w:abstractNumId w:val="220"/>
  </w:num>
  <w:num w:numId="207">
    <w:abstractNumId w:val="62"/>
  </w:num>
  <w:num w:numId="208">
    <w:abstractNumId w:val="308"/>
  </w:num>
  <w:num w:numId="209">
    <w:abstractNumId w:val="108"/>
  </w:num>
  <w:num w:numId="210">
    <w:abstractNumId w:val="226"/>
  </w:num>
  <w:num w:numId="211">
    <w:abstractNumId w:val="73"/>
  </w:num>
  <w:num w:numId="212">
    <w:abstractNumId w:val="205"/>
  </w:num>
  <w:num w:numId="213">
    <w:abstractNumId w:val="69"/>
  </w:num>
  <w:num w:numId="214">
    <w:abstractNumId w:val="262"/>
  </w:num>
  <w:num w:numId="215">
    <w:abstractNumId w:val="250"/>
  </w:num>
  <w:num w:numId="216">
    <w:abstractNumId w:val="180"/>
  </w:num>
  <w:num w:numId="217">
    <w:abstractNumId w:val="198"/>
  </w:num>
  <w:num w:numId="218">
    <w:abstractNumId w:val="192"/>
  </w:num>
  <w:num w:numId="219">
    <w:abstractNumId w:val="260"/>
  </w:num>
  <w:num w:numId="220">
    <w:abstractNumId w:val="120"/>
  </w:num>
  <w:num w:numId="221">
    <w:abstractNumId w:val="105"/>
  </w:num>
  <w:num w:numId="222">
    <w:abstractNumId w:val="244"/>
  </w:num>
  <w:num w:numId="223">
    <w:abstractNumId w:val="175"/>
  </w:num>
  <w:num w:numId="224">
    <w:abstractNumId w:val="64"/>
  </w:num>
  <w:num w:numId="225">
    <w:abstractNumId w:val="304"/>
  </w:num>
  <w:num w:numId="226">
    <w:abstractNumId w:val="123"/>
  </w:num>
  <w:num w:numId="227">
    <w:abstractNumId w:val="174"/>
  </w:num>
  <w:num w:numId="228">
    <w:abstractNumId w:val="297"/>
  </w:num>
  <w:num w:numId="229">
    <w:abstractNumId w:val="12"/>
  </w:num>
  <w:num w:numId="230">
    <w:abstractNumId w:val="30"/>
  </w:num>
  <w:num w:numId="231">
    <w:abstractNumId w:val="305"/>
  </w:num>
  <w:num w:numId="232">
    <w:abstractNumId w:val="204"/>
  </w:num>
  <w:num w:numId="233">
    <w:abstractNumId w:val="215"/>
  </w:num>
  <w:num w:numId="234">
    <w:abstractNumId w:val="54"/>
  </w:num>
  <w:num w:numId="235">
    <w:abstractNumId w:val="224"/>
  </w:num>
  <w:num w:numId="236">
    <w:abstractNumId w:val="167"/>
  </w:num>
  <w:num w:numId="237">
    <w:abstractNumId w:val="291"/>
  </w:num>
  <w:num w:numId="238">
    <w:abstractNumId w:val="293"/>
  </w:num>
  <w:num w:numId="239">
    <w:abstractNumId w:val="289"/>
  </w:num>
  <w:num w:numId="240">
    <w:abstractNumId w:val="59"/>
  </w:num>
  <w:num w:numId="241">
    <w:abstractNumId w:val="275"/>
  </w:num>
  <w:num w:numId="242">
    <w:abstractNumId w:val="162"/>
  </w:num>
  <w:num w:numId="243">
    <w:abstractNumId w:val="292"/>
  </w:num>
  <w:num w:numId="244">
    <w:abstractNumId w:val="0"/>
  </w:num>
  <w:num w:numId="245">
    <w:abstractNumId w:val="216"/>
  </w:num>
  <w:num w:numId="246">
    <w:abstractNumId w:val="218"/>
  </w:num>
  <w:num w:numId="247">
    <w:abstractNumId w:val="33"/>
  </w:num>
  <w:num w:numId="248">
    <w:abstractNumId w:val="134"/>
  </w:num>
  <w:num w:numId="249">
    <w:abstractNumId w:val="39"/>
  </w:num>
  <w:num w:numId="250">
    <w:abstractNumId w:val="50"/>
  </w:num>
  <w:num w:numId="251">
    <w:abstractNumId w:val="61"/>
  </w:num>
  <w:num w:numId="252">
    <w:abstractNumId w:val="51"/>
  </w:num>
  <w:num w:numId="253">
    <w:abstractNumId w:val="130"/>
  </w:num>
  <w:num w:numId="254">
    <w:abstractNumId w:val="303"/>
  </w:num>
  <w:num w:numId="255">
    <w:abstractNumId w:val="149"/>
  </w:num>
  <w:num w:numId="256">
    <w:abstractNumId w:val="136"/>
  </w:num>
  <w:num w:numId="257">
    <w:abstractNumId w:val="104"/>
  </w:num>
  <w:num w:numId="258">
    <w:abstractNumId w:val="231"/>
  </w:num>
  <w:num w:numId="259">
    <w:abstractNumId w:val="133"/>
  </w:num>
  <w:num w:numId="260">
    <w:abstractNumId w:val="154"/>
  </w:num>
  <w:num w:numId="261">
    <w:abstractNumId w:val="85"/>
  </w:num>
  <w:num w:numId="262">
    <w:abstractNumId w:val="181"/>
  </w:num>
  <w:num w:numId="263">
    <w:abstractNumId w:val="41"/>
  </w:num>
  <w:num w:numId="264">
    <w:abstractNumId w:val="280"/>
  </w:num>
  <w:num w:numId="265">
    <w:abstractNumId w:val="6"/>
  </w:num>
  <w:num w:numId="266">
    <w:abstractNumId w:val="234"/>
  </w:num>
  <w:num w:numId="267">
    <w:abstractNumId w:val="43"/>
  </w:num>
  <w:num w:numId="268">
    <w:abstractNumId w:val="103"/>
  </w:num>
  <w:num w:numId="269">
    <w:abstractNumId w:val="3"/>
  </w:num>
  <w:num w:numId="270">
    <w:abstractNumId w:val="70"/>
  </w:num>
  <w:num w:numId="271">
    <w:abstractNumId w:val="170"/>
  </w:num>
  <w:num w:numId="272">
    <w:abstractNumId w:val="306"/>
  </w:num>
  <w:num w:numId="273">
    <w:abstractNumId w:val="109"/>
  </w:num>
  <w:num w:numId="274">
    <w:abstractNumId w:val="144"/>
  </w:num>
  <w:num w:numId="275">
    <w:abstractNumId w:val="195"/>
  </w:num>
  <w:num w:numId="276">
    <w:abstractNumId w:val="227"/>
  </w:num>
  <w:num w:numId="277">
    <w:abstractNumId w:val="278"/>
  </w:num>
  <w:num w:numId="278">
    <w:abstractNumId w:val="209"/>
  </w:num>
  <w:num w:numId="279">
    <w:abstractNumId w:val="196"/>
  </w:num>
  <w:num w:numId="280">
    <w:abstractNumId w:val="60"/>
  </w:num>
  <w:num w:numId="281">
    <w:abstractNumId w:val="270"/>
  </w:num>
  <w:num w:numId="282">
    <w:abstractNumId w:val="57"/>
  </w:num>
  <w:num w:numId="283">
    <w:abstractNumId w:val="155"/>
  </w:num>
  <w:num w:numId="284">
    <w:abstractNumId w:val="8"/>
  </w:num>
  <w:num w:numId="285">
    <w:abstractNumId w:val="145"/>
  </w:num>
  <w:num w:numId="286">
    <w:abstractNumId w:val="212"/>
  </w:num>
  <w:num w:numId="287">
    <w:abstractNumId w:val="101"/>
  </w:num>
  <w:num w:numId="288">
    <w:abstractNumId w:val="160"/>
  </w:num>
  <w:num w:numId="289">
    <w:abstractNumId w:val="110"/>
  </w:num>
  <w:num w:numId="290">
    <w:abstractNumId w:val="14"/>
  </w:num>
  <w:num w:numId="291">
    <w:abstractNumId w:val="237"/>
  </w:num>
  <w:num w:numId="292">
    <w:abstractNumId w:val="277"/>
  </w:num>
  <w:num w:numId="293">
    <w:abstractNumId w:val="286"/>
  </w:num>
  <w:num w:numId="294">
    <w:abstractNumId w:val="301"/>
  </w:num>
  <w:num w:numId="295">
    <w:abstractNumId w:val="9"/>
  </w:num>
  <w:num w:numId="296">
    <w:abstractNumId w:val="143"/>
  </w:num>
  <w:num w:numId="297">
    <w:abstractNumId w:val="118"/>
  </w:num>
  <w:num w:numId="298">
    <w:abstractNumId w:val="131"/>
  </w:num>
  <w:num w:numId="299">
    <w:abstractNumId w:val="249"/>
  </w:num>
  <w:num w:numId="300">
    <w:abstractNumId w:val="164"/>
  </w:num>
  <w:num w:numId="301">
    <w:abstractNumId w:val="268"/>
  </w:num>
  <w:num w:numId="302">
    <w:abstractNumId w:val="272"/>
  </w:num>
  <w:num w:numId="303">
    <w:abstractNumId w:val="127"/>
  </w:num>
  <w:num w:numId="304">
    <w:abstractNumId w:val="266"/>
  </w:num>
  <w:num w:numId="305">
    <w:abstractNumId w:val="23"/>
  </w:num>
  <w:num w:numId="306">
    <w:abstractNumId w:val="52"/>
  </w:num>
  <w:num w:numId="307">
    <w:abstractNumId w:val="222"/>
  </w:num>
  <w:num w:numId="308">
    <w:abstractNumId w:val="93"/>
  </w:num>
  <w:num w:numId="309">
    <w:abstractNumId w:val="102"/>
  </w:num>
  <w:num w:numId="310">
    <w:abstractNumId w:val="254"/>
  </w:num>
  <w:num w:numId="311">
    <w:abstractNumId w:val="82"/>
  </w:num>
  <w:num w:numId="312">
    <w:abstractNumId w:val="48"/>
  </w:num>
  <w:num w:numId="313">
    <w:abstractNumId w:val="100"/>
  </w:num>
  <w:num w:numId="314">
    <w:abstractNumId w:val="157"/>
  </w:num>
  <w:num w:numId="315">
    <w:abstractNumId w:val="71"/>
  </w:num>
  <w:num w:numId="316">
    <w:abstractNumId w:val="246"/>
  </w:num>
  <w:num w:numId="317">
    <w:abstractNumId w:val="230"/>
  </w:num>
  <w:numIdMacAtCleanup w:val="3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ksic, Lora">
    <w15:presenceInfo w15:providerId="AD" w15:userId="S::LNiksic@bcbsm.com::b0e8d9c3-b2d1-468a-b5af-3d502534c5ab"/>
  </w15:person>
  <w15:person w15:author="Sibai, Kaitlyn">
    <w15:presenceInfo w15:providerId="AD" w15:userId="S::KSibai@bcbsm.com::62b1a4d9-3356-48f9-93cf-9327d9a53feb"/>
  </w15:person>
  <w15:person w15:author="Brady, Barbara">
    <w15:presenceInfo w15:providerId="AD" w15:userId="S::BBrady@bcbsm.com::399c39e7-9dab-4e9f-bb24-3cf7e57a44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34B"/>
    <w:rsid w:val="0000095C"/>
    <w:rsid w:val="0000112F"/>
    <w:rsid w:val="0000156E"/>
    <w:rsid w:val="000015EB"/>
    <w:rsid w:val="00001BF9"/>
    <w:rsid w:val="00001D89"/>
    <w:rsid w:val="00001DD1"/>
    <w:rsid w:val="0000216A"/>
    <w:rsid w:val="000021AB"/>
    <w:rsid w:val="000021B1"/>
    <w:rsid w:val="00002302"/>
    <w:rsid w:val="00002746"/>
    <w:rsid w:val="000029BE"/>
    <w:rsid w:val="00002FEE"/>
    <w:rsid w:val="00003588"/>
    <w:rsid w:val="00003E79"/>
    <w:rsid w:val="00003FBC"/>
    <w:rsid w:val="00004489"/>
    <w:rsid w:val="00006085"/>
    <w:rsid w:val="00006BA1"/>
    <w:rsid w:val="00007362"/>
    <w:rsid w:val="00007B66"/>
    <w:rsid w:val="00010A8C"/>
    <w:rsid w:val="00010C22"/>
    <w:rsid w:val="0001134C"/>
    <w:rsid w:val="000113CE"/>
    <w:rsid w:val="00011608"/>
    <w:rsid w:val="000116D9"/>
    <w:rsid w:val="0001171C"/>
    <w:rsid w:val="00011B63"/>
    <w:rsid w:val="00011E53"/>
    <w:rsid w:val="00012385"/>
    <w:rsid w:val="00012B28"/>
    <w:rsid w:val="00012F46"/>
    <w:rsid w:val="00012F78"/>
    <w:rsid w:val="000130E2"/>
    <w:rsid w:val="00013100"/>
    <w:rsid w:val="00013232"/>
    <w:rsid w:val="00014619"/>
    <w:rsid w:val="000146BA"/>
    <w:rsid w:val="00014F8C"/>
    <w:rsid w:val="00014FBB"/>
    <w:rsid w:val="00015278"/>
    <w:rsid w:val="000158C5"/>
    <w:rsid w:val="00016DA9"/>
    <w:rsid w:val="00016E64"/>
    <w:rsid w:val="0001794A"/>
    <w:rsid w:val="00017AD8"/>
    <w:rsid w:val="000200C7"/>
    <w:rsid w:val="00021070"/>
    <w:rsid w:val="00021233"/>
    <w:rsid w:val="00021C68"/>
    <w:rsid w:val="0002280E"/>
    <w:rsid w:val="00022B3B"/>
    <w:rsid w:val="00023903"/>
    <w:rsid w:val="00023E50"/>
    <w:rsid w:val="00023F04"/>
    <w:rsid w:val="00024021"/>
    <w:rsid w:val="00024280"/>
    <w:rsid w:val="00024A45"/>
    <w:rsid w:val="0002503A"/>
    <w:rsid w:val="000256A4"/>
    <w:rsid w:val="00026300"/>
    <w:rsid w:val="00026DC6"/>
    <w:rsid w:val="00027719"/>
    <w:rsid w:val="00027891"/>
    <w:rsid w:val="00027D3D"/>
    <w:rsid w:val="00027EC7"/>
    <w:rsid w:val="00030864"/>
    <w:rsid w:val="000309A0"/>
    <w:rsid w:val="000309AA"/>
    <w:rsid w:val="00030C35"/>
    <w:rsid w:val="000312AF"/>
    <w:rsid w:val="00031547"/>
    <w:rsid w:val="0003198F"/>
    <w:rsid w:val="000319F1"/>
    <w:rsid w:val="00031B4F"/>
    <w:rsid w:val="00031FFA"/>
    <w:rsid w:val="00032BD1"/>
    <w:rsid w:val="00032D7C"/>
    <w:rsid w:val="00032D86"/>
    <w:rsid w:val="00032F3A"/>
    <w:rsid w:val="0003311E"/>
    <w:rsid w:val="00033E85"/>
    <w:rsid w:val="00034102"/>
    <w:rsid w:val="0003422E"/>
    <w:rsid w:val="00034378"/>
    <w:rsid w:val="00034D0C"/>
    <w:rsid w:val="0003552C"/>
    <w:rsid w:val="00035BA3"/>
    <w:rsid w:val="00035F1E"/>
    <w:rsid w:val="0003623D"/>
    <w:rsid w:val="00036EB0"/>
    <w:rsid w:val="00037019"/>
    <w:rsid w:val="000371E6"/>
    <w:rsid w:val="00037602"/>
    <w:rsid w:val="0003798D"/>
    <w:rsid w:val="00037DBB"/>
    <w:rsid w:val="000410A3"/>
    <w:rsid w:val="000412B3"/>
    <w:rsid w:val="0004175F"/>
    <w:rsid w:val="00043282"/>
    <w:rsid w:val="000433C5"/>
    <w:rsid w:val="00043490"/>
    <w:rsid w:val="00043499"/>
    <w:rsid w:val="00043A09"/>
    <w:rsid w:val="00043CA8"/>
    <w:rsid w:val="0004493D"/>
    <w:rsid w:val="0004498C"/>
    <w:rsid w:val="00044A3B"/>
    <w:rsid w:val="00045B30"/>
    <w:rsid w:val="00045CBC"/>
    <w:rsid w:val="0004627C"/>
    <w:rsid w:val="00046E41"/>
    <w:rsid w:val="000470CD"/>
    <w:rsid w:val="00047A5C"/>
    <w:rsid w:val="000502D8"/>
    <w:rsid w:val="00050356"/>
    <w:rsid w:val="000522B6"/>
    <w:rsid w:val="0005251E"/>
    <w:rsid w:val="00052549"/>
    <w:rsid w:val="00052D5E"/>
    <w:rsid w:val="00052EAC"/>
    <w:rsid w:val="00053440"/>
    <w:rsid w:val="00053C6F"/>
    <w:rsid w:val="0005427B"/>
    <w:rsid w:val="00054713"/>
    <w:rsid w:val="00054EF4"/>
    <w:rsid w:val="00055537"/>
    <w:rsid w:val="00055C72"/>
    <w:rsid w:val="0005603C"/>
    <w:rsid w:val="0005626C"/>
    <w:rsid w:val="00056B57"/>
    <w:rsid w:val="00056E5C"/>
    <w:rsid w:val="00056F56"/>
    <w:rsid w:val="000570E2"/>
    <w:rsid w:val="00057314"/>
    <w:rsid w:val="00060117"/>
    <w:rsid w:val="0006019E"/>
    <w:rsid w:val="00060889"/>
    <w:rsid w:val="0006128D"/>
    <w:rsid w:val="00061691"/>
    <w:rsid w:val="000617AE"/>
    <w:rsid w:val="000617E1"/>
    <w:rsid w:val="00061FE2"/>
    <w:rsid w:val="00062691"/>
    <w:rsid w:val="00062974"/>
    <w:rsid w:val="00062C9D"/>
    <w:rsid w:val="00062DD7"/>
    <w:rsid w:val="000635CC"/>
    <w:rsid w:val="00063646"/>
    <w:rsid w:val="0006381F"/>
    <w:rsid w:val="00063A86"/>
    <w:rsid w:val="00063ABA"/>
    <w:rsid w:val="00063AFA"/>
    <w:rsid w:val="00063E41"/>
    <w:rsid w:val="00063FBE"/>
    <w:rsid w:val="00064953"/>
    <w:rsid w:val="000655D2"/>
    <w:rsid w:val="00065617"/>
    <w:rsid w:val="00066213"/>
    <w:rsid w:val="000673B6"/>
    <w:rsid w:val="00067F10"/>
    <w:rsid w:val="0007062E"/>
    <w:rsid w:val="00070756"/>
    <w:rsid w:val="00071239"/>
    <w:rsid w:val="00071350"/>
    <w:rsid w:val="00071899"/>
    <w:rsid w:val="00071A2B"/>
    <w:rsid w:val="00071FD1"/>
    <w:rsid w:val="00071FD8"/>
    <w:rsid w:val="0007255A"/>
    <w:rsid w:val="000726B9"/>
    <w:rsid w:val="00072943"/>
    <w:rsid w:val="00072A5B"/>
    <w:rsid w:val="00072EEB"/>
    <w:rsid w:val="00072F2F"/>
    <w:rsid w:val="00073604"/>
    <w:rsid w:val="000737F3"/>
    <w:rsid w:val="00073ABE"/>
    <w:rsid w:val="00073C9B"/>
    <w:rsid w:val="000746A7"/>
    <w:rsid w:val="00074C31"/>
    <w:rsid w:val="000751E8"/>
    <w:rsid w:val="0007555F"/>
    <w:rsid w:val="00075D62"/>
    <w:rsid w:val="00077055"/>
    <w:rsid w:val="000778D4"/>
    <w:rsid w:val="00077CC1"/>
    <w:rsid w:val="00077D76"/>
    <w:rsid w:val="00080733"/>
    <w:rsid w:val="00080BEA"/>
    <w:rsid w:val="00080F42"/>
    <w:rsid w:val="000810A3"/>
    <w:rsid w:val="000810C4"/>
    <w:rsid w:val="00081130"/>
    <w:rsid w:val="0008132E"/>
    <w:rsid w:val="0008376B"/>
    <w:rsid w:val="00083AB1"/>
    <w:rsid w:val="000841E8"/>
    <w:rsid w:val="00084AB0"/>
    <w:rsid w:val="00084D12"/>
    <w:rsid w:val="00085585"/>
    <w:rsid w:val="0008583C"/>
    <w:rsid w:val="00085912"/>
    <w:rsid w:val="00085BB8"/>
    <w:rsid w:val="00086072"/>
    <w:rsid w:val="000862EA"/>
    <w:rsid w:val="00086647"/>
    <w:rsid w:val="00086F6E"/>
    <w:rsid w:val="00087852"/>
    <w:rsid w:val="00087B59"/>
    <w:rsid w:val="00087B7F"/>
    <w:rsid w:val="00087C06"/>
    <w:rsid w:val="00087ED7"/>
    <w:rsid w:val="00087FB9"/>
    <w:rsid w:val="0009044E"/>
    <w:rsid w:val="00090477"/>
    <w:rsid w:val="000907AC"/>
    <w:rsid w:val="00090F8C"/>
    <w:rsid w:val="00091A59"/>
    <w:rsid w:val="00091C8C"/>
    <w:rsid w:val="000921F2"/>
    <w:rsid w:val="0009255C"/>
    <w:rsid w:val="00092BE4"/>
    <w:rsid w:val="00092F2B"/>
    <w:rsid w:val="000933B3"/>
    <w:rsid w:val="00093843"/>
    <w:rsid w:val="000938CE"/>
    <w:rsid w:val="00093AEF"/>
    <w:rsid w:val="00093ECA"/>
    <w:rsid w:val="00094343"/>
    <w:rsid w:val="00094778"/>
    <w:rsid w:val="00094A2A"/>
    <w:rsid w:val="00094B35"/>
    <w:rsid w:val="00095008"/>
    <w:rsid w:val="00095A10"/>
    <w:rsid w:val="000961D2"/>
    <w:rsid w:val="000965E3"/>
    <w:rsid w:val="00096C3F"/>
    <w:rsid w:val="0009701A"/>
    <w:rsid w:val="000977B2"/>
    <w:rsid w:val="000979AA"/>
    <w:rsid w:val="000979AD"/>
    <w:rsid w:val="00097DFB"/>
    <w:rsid w:val="000A0360"/>
    <w:rsid w:val="000A0E5C"/>
    <w:rsid w:val="000A0FFA"/>
    <w:rsid w:val="000A13A8"/>
    <w:rsid w:val="000A23C4"/>
    <w:rsid w:val="000A2445"/>
    <w:rsid w:val="000A2F42"/>
    <w:rsid w:val="000A2F91"/>
    <w:rsid w:val="000A3F52"/>
    <w:rsid w:val="000A4111"/>
    <w:rsid w:val="000A49D3"/>
    <w:rsid w:val="000A4F7D"/>
    <w:rsid w:val="000A5586"/>
    <w:rsid w:val="000A5981"/>
    <w:rsid w:val="000A5C07"/>
    <w:rsid w:val="000A609D"/>
    <w:rsid w:val="000A6297"/>
    <w:rsid w:val="000A6656"/>
    <w:rsid w:val="000A7831"/>
    <w:rsid w:val="000A7ECD"/>
    <w:rsid w:val="000B0378"/>
    <w:rsid w:val="000B2D03"/>
    <w:rsid w:val="000B2D61"/>
    <w:rsid w:val="000B2E14"/>
    <w:rsid w:val="000B32C0"/>
    <w:rsid w:val="000B38F0"/>
    <w:rsid w:val="000B4EA4"/>
    <w:rsid w:val="000B5469"/>
    <w:rsid w:val="000B63BE"/>
    <w:rsid w:val="000B6BC7"/>
    <w:rsid w:val="000B6CE6"/>
    <w:rsid w:val="000B742F"/>
    <w:rsid w:val="000B7552"/>
    <w:rsid w:val="000B7B26"/>
    <w:rsid w:val="000C104D"/>
    <w:rsid w:val="000C163B"/>
    <w:rsid w:val="000C1C7E"/>
    <w:rsid w:val="000C2177"/>
    <w:rsid w:val="000C269A"/>
    <w:rsid w:val="000C336E"/>
    <w:rsid w:val="000C33B8"/>
    <w:rsid w:val="000C39E7"/>
    <w:rsid w:val="000C4508"/>
    <w:rsid w:val="000C4659"/>
    <w:rsid w:val="000C4CD0"/>
    <w:rsid w:val="000C512D"/>
    <w:rsid w:val="000C5978"/>
    <w:rsid w:val="000C5FD2"/>
    <w:rsid w:val="000C6257"/>
    <w:rsid w:val="000C6BC4"/>
    <w:rsid w:val="000C6F04"/>
    <w:rsid w:val="000C6F3D"/>
    <w:rsid w:val="000C70C1"/>
    <w:rsid w:val="000D00E9"/>
    <w:rsid w:val="000D017B"/>
    <w:rsid w:val="000D02CA"/>
    <w:rsid w:val="000D05FC"/>
    <w:rsid w:val="000D11AC"/>
    <w:rsid w:val="000D14BD"/>
    <w:rsid w:val="000D1AE1"/>
    <w:rsid w:val="000D1D0A"/>
    <w:rsid w:val="000D1E91"/>
    <w:rsid w:val="000D29C6"/>
    <w:rsid w:val="000D2C5C"/>
    <w:rsid w:val="000D3A03"/>
    <w:rsid w:val="000D3F71"/>
    <w:rsid w:val="000D42D7"/>
    <w:rsid w:val="000D493A"/>
    <w:rsid w:val="000D4DAB"/>
    <w:rsid w:val="000D4E04"/>
    <w:rsid w:val="000D54AE"/>
    <w:rsid w:val="000D54B6"/>
    <w:rsid w:val="000D54D7"/>
    <w:rsid w:val="000D55D9"/>
    <w:rsid w:val="000D5779"/>
    <w:rsid w:val="000D5F8E"/>
    <w:rsid w:val="000D643D"/>
    <w:rsid w:val="000D7158"/>
    <w:rsid w:val="000D7191"/>
    <w:rsid w:val="000D75C5"/>
    <w:rsid w:val="000D7A36"/>
    <w:rsid w:val="000E0B62"/>
    <w:rsid w:val="000E0B75"/>
    <w:rsid w:val="000E0C58"/>
    <w:rsid w:val="000E0DAA"/>
    <w:rsid w:val="000E18D8"/>
    <w:rsid w:val="000E23F7"/>
    <w:rsid w:val="000E3115"/>
    <w:rsid w:val="000E311E"/>
    <w:rsid w:val="000E328C"/>
    <w:rsid w:val="000E3397"/>
    <w:rsid w:val="000E347D"/>
    <w:rsid w:val="000E3B43"/>
    <w:rsid w:val="000E4136"/>
    <w:rsid w:val="000E4B6D"/>
    <w:rsid w:val="000E4DA8"/>
    <w:rsid w:val="000E53D4"/>
    <w:rsid w:val="000E576D"/>
    <w:rsid w:val="000E64AB"/>
    <w:rsid w:val="000E6694"/>
    <w:rsid w:val="000E7629"/>
    <w:rsid w:val="000E79AA"/>
    <w:rsid w:val="000E7CC9"/>
    <w:rsid w:val="000E7E5D"/>
    <w:rsid w:val="000E7E72"/>
    <w:rsid w:val="000F013C"/>
    <w:rsid w:val="000F0964"/>
    <w:rsid w:val="000F1425"/>
    <w:rsid w:val="000F1794"/>
    <w:rsid w:val="000F1A7E"/>
    <w:rsid w:val="000F1C80"/>
    <w:rsid w:val="000F1F3C"/>
    <w:rsid w:val="000F1F5B"/>
    <w:rsid w:val="000F26B2"/>
    <w:rsid w:val="000F3412"/>
    <w:rsid w:val="000F3A43"/>
    <w:rsid w:val="000F3CFB"/>
    <w:rsid w:val="000F3E66"/>
    <w:rsid w:val="000F43D8"/>
    <w:rsid w:val="000F44B3"/>
    <w:rsid w:val="000F4F8F"/>
    <w:rsid w:val="000F51FE"/>
    <w:rsid w:val="000F5638"/>
    <w:rsid w:val="000F5D59"/>
    <w:rsid w:val="000F5E3F"/>
    <w:rsid w:val="000F6396"/>
    <w:rsid w:val="000F65E8"/>
    <w:rsid w:val="000F67D1"/>
    <w:rsid w:val="000F6ADD"/>
    <w:rsid w:val="000F6D5F"/>
    <w:rsid w:val="000F7350"/>
    <w:rsid w:val="000F796E"/>
    <w:rsid w:val="000F7C60"/>
    <w:rsid w:val="000F7DA5"/>
    <w:rsid w:val="000F7F7E"/>
    <w:rsid w:val="00100190"/>
    <w:rsid w:val="001007DF"/>
    <w:rsid w:val="00101208"/>
    <w:rsid w:val="001017AF"/>
    <w:rsid w:val="00101CFA"/>
    <w:rsid w:val="00102AC6"/>
    <w:rsid w:val="00102E8E"/>
    <w:rsid w:val="00102F12"/>
    <w:rsid w:val="00102F65"/>
    <w:rsid w:val="0010470A"/>
    <w:rsid w:val="00107130"/>
    <w:rsid w:val="001072C0"/>
    <w:rsid w:val="001100DE"/>
    <w:rsid w:val="00110CE3"/>
    <w:rsid w:val="00110E20"/>
    <w:rsid w:val="00110F79"/>
    <w:rsid w:val="001111AE"/>
    <w:rsid w:val="00111776"/>
    <w:rsid w:val="001119F0"/>
    <w:rsid w:val="00111F46"/>
    <w:rsid w:val="001125B6"/>
    <w:rsid w:val="001127FB"/>
    <w:rsid w:val="00112B1D"/>
    <w:rsid w:val="00112C5D"/>
    <w:rsid w:val="00112C60"/>
    <w:rsid w:val="00113282"/>
    <w:rsid w:val="001133FA"/>
    <w:rsid w:val="00113599"/>
    <w:rsid w:val="00113700"/>
    <w:rsid w:val="00113E6E"/>
    <w:rsid w:val="00113F19"/>
    <w:rsid w:val="00114642"/>
    <w:rsid w:val="0011469F"/>
    <w:rsid w:val="00114958"/>
    <w:rsid w:val="00114990"/>
    <w:rsid w:val="00114B7B"/>
    <w:rsid w:val="00114CE0"/>
    <w:rsid w:val="00114D6F"/>
    <w:rsid w:val="00114DDE"/>
    <w:rsid w:val="00115931"/>
    <w:rsid w:val="0011611C"/>
    <w:rsid w:val="001163FE"/>
    <w:rsid w:val="00116CB0"/>
    <w:rsid w:val="00116D22"/>
    <w:rsid w:val="00116D76"/>
    <w:rsid w:val="00117169"/>
    <w:rsid w:val="0011724E"/>
    <w:rsid w:val="00117CE5"/>
    <w:rsid w:val="00117FFD"/>
    <w:rsid w:val="001206A6"/>
    <w:rsid w:val="00120942"/>
    <w:rsid w:val="00120CEE"/>
    <w:rsid w:val="001212C7"/>
    <w:rsid w:val="001213CD"/>
    <w:rsid w:val="00121B10"/>
    <w:rsid w:val="00121C7C"/>
    <w:rsid w:val="00122195"/>
    <w:rsid w:val="0012398A"/>
    <w:rsid w:val="001240BD"/>
    <w:rsid w:val="00124336"/>
    <w:rsid w:val="00124E72"/>
    <w:rsid w:val="00124E80"/>
    <w:rsid w:val="00125753"/>
    <w:rsid w:val="00125D41"/>
    <w:rsid w:val="001266BB"/>
    <w:rsid w:val="00126BF2"/>
    <w:rsid w:val="00126FAA"/>
    <w:rsid w:val="00127219"/>
    <w:rsid w:val="00127308"/>
    <w:rsid w:val="00127778"/>
    <w:rsid w:val="00127807"/>
    <w:rsid w:val="00127C12"/>
    <w:rsid w:val="00127C1C"/>
    <w:rsid w:val="00130AF6"/>
    <w:rsid w:val="00130EB0"/>
    <w:rsid w:val="00131321"/>
    <w:rsid w:val="00131510"/>
    <w:rsid w:val="00131642"/>
    <w:rsid w:val="00131C0B"/>
    <w:rsid w:val="00131D9E"/>
    <w:rsid w:val="00132136"/>
    <w:rsid w:val="00132534"/>
    <w:rsid w:val="00132E0A"/>
    <w:rsid w:val="001336BF"/>
    <w:rsid w:val="0013370A"/>
    <w:rsid w:val="00133795"/>
    <w:rsid w:val="00134EBD"/>
    <w:rsid w:val="00135329"/>
    <w:rsid w:val="00135788"/>
    <w:rsid w:val="00135D44"/>
    <w:rsid w:val="00135F1A"/>
    <w:rsid w:val="0013613B"/>
    <w:rsid w:val="00136407"/>
    <w:rsid w:val="001366B0"/>
    <w:rsid w:val="00136A4F"/>
    <w:rsid w:val="00136C7D"/>
    <w:rsid w:val="00137483"/>
    <w:rsid w:val="00137628"/>
    <w:rsid w:val="00137957"/>
    <w:rsid w:val="00137D8C"/>
    <w:rsid w:val="00137DD1"/>
    <w:rsid w:val="00140791"/>
    <w:rsid w:val="001407E2"/>
    <w:rsid w:val="00140A46"/>
    <w:rsid w:val="001419B3"/>
    <w:rsid w:val="00141DE6"/>
    <w:rsid w:val="00141F01"/>
    <w:rsid w:val="001421D4"/>
    <w:rsid w:val="001423DA"/>
    <w:rsid w:val="001426E0"/>
    <w:rsid w:val="00142BC9"/>
    <w:rsid w:val="001433B9"/>
    <w:rsid w:val="001436E6"/>
    <w:rsid w:val="001438CF"/>
    <w:rsid w:val="0014393E"/>
    <w:rsid w:val="00143C1E"/>
    <w:rsid w:val="00143DD7"/>
    <w:rsid w:val="00143E6C"/>
    <w:rsid w:val="00144C61"/>
    <w:rsid w:val="00144CD4"/>
    <w:rsid w:val="00145061"/>
    <w:rsid w:val="001460F5"/>
    <w:rsid w:val="00146454"/>
    <w:rsid w:val="00146501"/>
    <w:rsid w:val="00146872"/>
    <w:rsid w:val="0014698F"/>
    <w:rsid w:val="00146D1F"/>
    <w:rsid w:val="0014772D"/>
    <w:rsid w:val="00147A1F"/>
    <w:rsid w:val="001501AF"/>
    <w:rsid w:val="001502DE"/>
    <w:rsid w:val="001509D7"/>
    <w:rsid w:val="00150BB2"/>
    <w:rsid w:val="00150FF3"/>
    <w:rsid w:val="00151112"/>
    <w:rsid w:val="00151661"/>
    <w:rsid w:val="0015189A"/>
    <w:rsid w:val="001518A2"/>
    <w:rsid w:val="001524B5"/>
    <w:rsid w:val="0015314F"/>
    <w:rsid w:val="00153923"/>
    <w:rsid w:val="00154044"/>
    <w:rsid w:val="00154400"/>
    <w:rsid w:val="00155772"/>
    <w:rsid w:val="00155E12"/>
    <w:rsid w:val="00156061"/>
    <w:rsid w:val="00156447"/>
    <w:rsid w:val="00156D70"/>
    <w:rsid w:val="00156FF5"/>
    <w:rsid w:val="00157C20"/>
    <w:rsid w:val="001609FE"/>
    <w:rsid w:val="00160EF2"/>
    <w:rsid w:val="00161149"/>
    <w:rsid w:val="00161B1D"/>
    <w:rsid w:val="00161B2E"/>
    <w:rsid w:val="00161D34"/>
    <w:rsid w:val="00162086"/>
    <w:rsid w:val="00162203"/>
    <w:rsid w:val="0016287E"/>
    <w:rsid w:val="00163028"/>
    <w:rsid w:val="001631E4"/>
    <w:rsid w:val="00163794"/>
    <w:rsid w:val="001638BB"/>
    <w:rsid w:val="00163AED"/>
    <w:rsid w:val="00163DD3"/>
    <w:rsid w:val="00163DE5"/>
    <w:rsid w:val="00164113"/>
    <w:rsid w:val="00165B20"/>
    <w:rsid w:val="00165C42"/>
    <w:rsid w:val="00165CCC"/>
    <w:rsid w:val="00165E17"/>
    <w:rsid w:val="001661B0"/>
    <w:rsid w:val="0016625F"/>
    <w:rsid w:val="00166700"/>
    <w:rsid w:val="00166B25"/>
    <w:rsid w:val="00166D77"/>
    <w:rsid w:val="00166DFD"/>
    <w:rsid w:val="0016740C"/>
    <w:rsid w:val="00167786"/>
    <w:rsid w:val="00167E59"/>
    <w:rsid w:val="00167FF5"/>
    <w:rsid w:val="00171953"/>
    <w:rsid w:val="00171AA3"/>
    <w:rsid w:val="00171EBF"/>
    <w:rsid w:val="00171FEB"/>
    <w:rsid w:val="00172990"/>
    <w:rsid w:val="001737B5"/>
    <w:rsid w:val="00173A08"/>
    <w:rsid w:val="00173D51"/>
    <w:rsid w:val="00174B1D"/>
    <w:rsid w:val="00174CAE"/>
    <w:rsid w:val="00175467"/>
    <w:rsid w:val="00175AE5"/>
    <w:rsid w:val="00175EE0"/>
    <w:rsid w:val="0017601A"/>
    <w:rsid w:val="0017684E"/>
    <w:rsid w:val="00176860"/>
    <w:rsid w:val="00176A82"/>
    <w:rsid w:val="00176D73"/>
    <w:rsid w:val="00176FCD"/>
    <w:rsid w:val="0017730A"/>
    <w:rsid w:val="001774FB"/>
    <w:rsid w:val="001776BF"/>
    <w:rsid w:val="001803A6"/>
    <w:rsid w:val="001804D2"/>
    <w:rsid w:val="0018078D"/>
    <w:rsid w:val="00180D2E"/>
    <w:rsid w:val="00180FCF"/>
    <w:rsid w:val="0018152C"/>
    <w:rsid w:val="001817CE"/>
    <w:rsid w:val="00181B9F"/>
    <w:rsid w:val="00181CE4"/>
    <w:rsid w:val="001820F3"/>
    <w:rsid w:val="001825A9"/>
    <w:rsid w:val="00182CF8"/>
    <w:rsid w:val="00182D55"/>
    <w:rsid w:val="00183439"/>
    <w:rsid w:val="001835CC"/>
    <w:rsid w:val="001838E1"/>
    <w:rsid w:val="00184131"/>
    <w:rsid w:val="001841AE"/>
    <w:rsid w:val="00184416"/>
    <w:rsid w:val="001846E3"/>
    <w:rsid w:val="00184AA8"/>
    <w:rsid w:val="0018510A"/>
    <w:rsid w:val="001851BD"/>
    <w:rsid w:val="001854D9"/>
    <w:rsid w:val="001863AD"/>
    <w:rsid w:val="001864B6"/>
    <w:rsid w:val="0018652B"/>
    <w:rsid w:val="001874FC"/>
    <w:rsid w:val="0018773B"/>
    <w:rsid w:val="0018775A"/>
    <w:rsid w:val="00190459"/>
    <w:rsid w:val="00190918"/>
    <w:rsid w:val="00190C39"/>
    <w:rsid w:val="0019147F"/>
    <w:rsid w:val="00191A24"/>
    <w:rsid w:val="00191C84"/>
    <w:rsid w:val="0019224F"/>
    <w:rsid w:val="00192463"/>
    <w:rsid w:val="001927E4"/>
    <w:rsid w:val="001928F6"/>
    <w:rsid w:val="001929D8"/>
    <w:rsid w:val="00193122"/>
    <w:rsid w:val="00193ADB"/>
    <w:rsid w:val="00193BC6"/>
    <w:rsid w:val="00193E57"/>
    <w:rsid w:val="00193FBE"/>
    <w:rsid w:val="001944F7"/>
    <w:rsid w:val="00194FB7"/>
    <w:rsid w:val="001950AD"/>
    <w:rsid w:val="00195466"/>
    <w:rsid w:val="001955DF"/>
    <w:rsid w:val="001959B2"/>
    <w:rsid w:val="001961FE"/>
    <w:rsid w:val="00196530"/>
    <w:rsid w:val="001968D0"/>
    <w:rsid w:val="00197A8F"/>
    <w:rsid w:val="00197CCE"/>
    <w:rsid w:val="00197D68"/>
    <w:rsid w:val="00197DA6"/>
    <w:rsid w:val="001A0FF6"/>
    <w:rsid w:val="001A11D1"/>
    <w:rsid w:val="001A1790"/>
    <w:rsid w:val="001A187E"/>
    <w:rsid w:val="001A2786"/>
    <w:rsid w:val="001A2947"/>
    <w:rsid w:val="001A2988"/>
    <w:rsid w:val="001A29D7"/>
    <w:rsid w:val="001A2B0C"/>
    <w:rsid w:val="001A327E"/>
    <w:rsid w:val="001A33E9"/>
    <w:rsid w:val="001A392A"/>
    <w:rsid w:val="001A4221"/>
    <w:rsid w:val="001A4252"/>
    <w:rsid w:val="001A4307"/>
    <w:rsid w:val="001A4879"/>
    <w:rsid w:val="001A4C31"/>
    <w:rsid w:val="001A4CE4"/>
    <w:rsid w:val="001A4D9B"/>
    <w:rsid w:val="001A5074"/>
    <w:rsid w:val="001A53BA"/>
    <w:rsid w:val="001A5673"/>
    <w:rsid w:val="001A59F2"/>
    <w:rsid w:val="001A5CF7"/>
    <w:rsid w:val="001A5D34"/>
    <w:rsid w:val="001A5EA9"/>
    <w:rsid w:val="001A66F1"/>
    <w:rsid w:val="001A6807"/>
    <w:rsid w:val="001A7059"/>
    <w:rsid w:val="001A74A9"/>
    <w:rsid w:val="001A7831"/>
    <w:rsid w:val="001A7B10"/>
    <w:rsid w:val="001B0B2B"/>
    <w:rsid w:val="001B0F06"/>
    <w:rsid w:val="001B18A2"/>
    <w:rsid w:val="001B18BF"/>
    <w:rsid w:val="001B1959"/>
    <w:rsid w:val="001B1D1C"/>
    <w:rsid w:val="001B1D6B"/>
    <w:rsid w:val="001B1E91"/>
    <w:rsid w:val="001B2412"/>
    <w:rsid w:val="001B25E9"/>
    <w:rsid w:val="001B2BC6"/>
    <w:rsid w:val="001B3697"/>
    <w:rsid w:val="001B3C77"/>
    <w:rsid w:val="001B4B60"/>
    <w:rsid w:val="001B511F"/>
    <w:rsid w:val="001B579B"/>
    <w:rsid w:val="001B59A8"/>
    <w:rsid w:val="001B5C67"/>
    <w:rsid w:val="001B5E56"/>
    <w:rsid w:val="001B6201"/>
    <w:rsid w:val="001B68D5"/>
    <w:rsid w:val="001B6A7C"/>
    <w:rsid w:val="001B6DBB"/>
    <w:rsid w:val="001B75E4"/>
    <w:rsid w:val="001B7B25"/>
    <w:rsid w:val="001B7CA3"/>
    <w:rsid w:val="001B7CDD"/>
    <w:rsid w:val="001B7ECA"/>
    <w:rsid w:val="001C0115"/>
    <w:rsid w:val="001C040E"/>
    <w:rsid w:val="001C0EA0"/>
    <w:rsid w:val="001C11A3"/>
    <w:rsid w:val="001C132A"/>
    <w:rsid w:val="001C1D92"/>
    <w:rsid w:val="001C216C"/>
    <w:rsid w:val="001C24AE"/>
    <w:rsid w:val="001C25AA"/>
    <w:rsid w:val="001C25AE"/>
    <w:rsid w:val="001C25FB"/>
    <w:rsid w:val="001C276F"/>
    <w:rsid w:val="001C2B7C"/>
    <w:rsid w:val="001C2E08"/>
    <w:rsid w:val="001C332E"/>
    <w:rsid w:val="001C3401"/>
    <w:rsid w:val="001C3BAE"/>
    <w:rsid w:val="001C3F82"/>
    <w:rsid w:val="001C4140"/>
    <w:rsid w:val="001C57CE"/>
    <w:rsid w:val="001C5966"/>
    <w:rsid w:val="001C5F7E"/>
    <w:rsid w:val="001C6975"/>
    <w:rsid w:val="001C69A1"/>
    <w:rsid w:val="001C6AE3"/>
    <w:rsid w:val="001C6C2B"/>
    <w:rsid w:val="001C708F"/>
    <w:rsid w:val="001C71EC"/>
    <w:rsid w:val="001C7269"/>
    <w:rsid w:val="001C737F"/>
    <w:rsid w:val="001C7562"/>
    <w:rsid w:val="001C761C"/>
    <w:rsid w:val="001C7C94"/>
    <w:rsid w:val="001D00D6"/>
    <w:rsid w:val="001D0D72"/>
    <w:rsid w:val="001D153D"/>
    <w:rsid w:val="001D1C4D"/>
    <w:rsid w:val="001D2297"/>
    <w:rsid w:val="001D22B6"/>
    <w:rsid w:val="001D23F4"/>
    <w:rsid w:val="001D254C"/>
    <w:rsid w:val="001D2598"/>
    <w:rsid w:val="001D2A58"/>
    <w:rsid w:val="001D2EA8"/>
    <w:rsid w:val="001D33F8"/>
    <w:rsid w:val="001D3DC0"/>
    <w:rsid w:val="001D3E5E"/>
    <w:rsid w:val="001D42F7"/>
    <w:rsid w:val="001D4550"/>
    <w:rsid w:val="001D4BC8"/>
    <w:rsid w:val="001D503D"/>
    <w:rsid w:val="001D5072"/>
    <w:rsid w:val="001D5157"/>
    <w:rsid w:val="001D5821"/>
    <w:rsid w:val="001D58EB"/>
    <w:rsid w:val="001D601D"/>
    <w:rsid w:val="001D6828"/>
    <w:rsid w:val="001D7429"/>
    <w:rsid w:val="001E03C7"/>
    <w:rsid w:val="001E04EB"/>
    <w:rsid w:val="001E1379"/>
    <w:rsid w:val="001E1C02"/>
    <w:rsid w:val="001E1D6B"/>
    <w:rsid w:val="001E20F5"/>
    <w:rsid w:val="001E219A"/>
    <w:rsid w:val="001E2B54"/>
    <w:rsid w:val="001E30AE"/>
    <w:rsid w:val="001E3303"/>
    <w:rsid w:val="001E36E0"/>
    <w:rsid w:val="001E37B2"/>
    <w:rsid w:val="001E439E"/>
    <w:rsid w:val="001E4B5D"/>
    <w:rsid w:val="001E4DD7"/>
    <w:rsid w:val="001E4FD6"/>
    <w:rsid w:val="001E5C75"/>
    <w:rsid w:val="001E614B"/>
    <w:rsid w:val="001E636E"/>
    <w:rsid w:val="001E69CF"/>
    <w:rsid w:val="001E716D"/>
    <w:rsid w:val="001E732F"/>
    <w:rsid w:val="001E7CC7"/>
    <w:rsid w:val="001F02AE"/>
    <w:rsid w:val="001F070F"/>
    <w:rsid w:val="001F075B"/>
    <w:rsid w:val="001F0B04"/>
    <w:rsid w:val="001F204A"/>
    <w:rsid w:val="001F25ED"/>
    <w:rsid w:val="001F25FC"/>
    <w:rsid w:val="001F29A7"/>
    <w:rsid w:val="001F2C36"/>
    <w:rsid w:val="001F31AD"/>
    <w:rsid w:val="001F33C4"/>
    <w:rsid w:val="001F3770"/>
    <w:rsid w:val="001F38FB"/>
    <w:rsid w:val="001F39FF"/>
    <w:rsid w:val="001F47B1"/>
    <w:rsid w:val="001F4B77"/>
    <w:rsid w:val="001F4B9B"/>
    <w:rsid w:val="001F4FAD"/>
    <w:rsid w:val="001F5791"/>
    <w:rsid w:val="001F5C05"/>
    <w:rsid w:val="001F6E4E"/>
    <w:rsid w:val="001F6F54"/>
    <w:rsid w:val="001F79A4"/>
    <w:rsid w:val="002009DF"/>
    <w:rsid w:val="00201AF8"/>
    <w:rsid w:val="00201AFF"/>
    <w:rsid w:val="0020207A"/>
    <w:rsid w:val="002027C4"/>
    <w:rsid w:val="0020281B"/>
    <w:rsid w:val="00202A6C"/>
    <w:rsid w:val="00202B89"/>
    <w:rsid w:val="00202B9F"/>
    <w:rsid w:val="00202ECA"/>
    <w:rsid w:val="0020430E"/>
    <w:rsid w:val="002049B8"/>
    <w:rsid w:val="00204B54"/>
    <w:rsid w:val="00204BFC"/>
    <w:rsid w:val="002051AF"/>
    <w:rsid w:val="00205E07"/>
    <w:rsid w:val="0020628E"/>
    <w:rsid w:val="00206928"/>
    <w:rsid w:val="00206987"/>
    <w:rsid w:val="00206A81"/>
    <w:rsid w:val="002078B0"/>
    <w:rsid w:val="00207F64"/>
    <w:rsid w:val="00210CDD"/>
    <w:rsid w:val="00211245"/>
    <w:rsid w:val="002112F5"/>
    <w:rsid w:val="002113F9"/>
    <w:rsid w:val="00211452"/>
    <w:rsid w:val="0021170C"/>
    <w:rsid w:val="002127D7"/>
    <w:rsid w:val="002128E7"/>
    <w:rsid w:val="0021300C"/>
    <w:rsid w:val="002130BE"/>
    <w:rsid w:val="00213388"/>
    <w:rsid w:val="002134A7"/>
    <w:rsid w:val="0021352B"/>
    <w:rsid w:val="002137CB"/>
    <w:rsid w:val="00213D08"/>
    <w:rsid w:val="00213D4A"/>
    <w:rsid w:val="00213E6E"/>
    <w:rsid w:val="002144EC"/>
    <w:rsid w:val="0021508C"/>
    <w:rsid w:val="002154E5"/>
    <w:rsid w:val="00215532"/>
    <w:rsid w:val="0021558D"/>
    <w:rsid w:val="00215967"/>
    <w:rsid w:val="0021596F"/>
    <w:rsid w:val="00215BCA"/>
    <w:rsid w:val="00215F98"/>
    <w:rsid w:val="002167C0"/>
    <w:rsid w:val="00216F9F"/>
    <w:rsid w:val="0021796E"/>
    <w:rsid w:val="00217C5D"/>
    <w:rsid w:val="00217D58"/>
    <w:rsid w:val="0022023B"/>
    <w:rsid w:val="002204C5"/>
    <w:rsid w:val="00220797"/>
    <w:rsid w:val="00221026"/>
    <w:rsid w:val="002211A3"/>
    <w:rsid w:val="0022145C"/>
    <w:rsid w:val="00221A76"/>
    <w:rsid w:val="002229EC"/>
    <w:rsid w:val="00222BCC"/>
    <w:rsid w:val="00222F99"/>
    <w:rsid w:val="002231C7"/>
    <w:rsid w:val="00223F3B"/>
    <w:rsid w:val="0022406C"/>
    <w:rsid w:val="002244AC"/>
    <w:rsid w:val="00224BD0"/>
    <w:rsid w:val="00224D74"/>
    <w:rsid w:val="002253C2"/>
    <w:rsid w:val="00225406"/>
    <w:rsid w:val="002259F3"/>
    <w:rsid w:val="00225C67"/>
    <w:rsid w:val="00225E83"/>
    <w:rsid w:val="002261FF"/>
    <w:rsid w:val="002264B4"/>
    <w:rsid w:val="00226DC9"/>
    <w:rsid w:val="00226E16"/>
    <w:rsid w:val="00226EDB"/>
    <w:rsid w:val="00230017"/>
    <w:rsid w:val="00230136"/>
    <w:rsid w:val="002302D7"/>
    <w:rsid w:val="00230E5B"/>
    <w:rsid w:val="00230E94"/>
    <w:rsid w:val="00230F2E"/>
    <w:rsid w:val="00231CE1"/>
    <w:rsid w:val="0023274D"/>
    <w:rsid w:val="00233246"/>
    <w:rsid w:val="002333DD"/>
    <w:rsid w:val="00233996"/>
    <w:rsid w:val="002339D9"/>
    <w:rsid w:val="00234ECB"/>
    <w:rsid w:val="00235185"/>
    <w:rsid w:val="00235346"/>
    <w:rsid w:val="00236143"/>
    <w:rsid w:val="00236966"/>
    <w:rsid w:val="002369FD"/>
    <w:rsid w:val="00236A65"/>
    <w:rsid w:val="00236FB6"/>
    <w:rsid w:val="00236FE1"/>
    <w:rsid w:val="00237213"/>
    <w:rsid w:val="00237900"/>
    <w:rsid w:val="00237B74"/>
    <w:rsid w:val="00240477"/>
    <w:rsid w:val="00240AF3"/>
    <w:rsid w:val="00241105"/>
    <w:rsid w:val="002412CC"/>
    <w:rsid w:val="002412CF"/>
    <w:rsid w:val="00241C87"/>
    <w:rsid w:val="0024348C"/>
    <w:rsid w:val="00243CE8"/>
    <w:rsid w:val="00243EE6"/>
    <w:rsid w:val="002446BC"/>
    <w:rsid w:val="002447F1"/>
    <w:rsid w:val="00244A2B"/>
    <w:rsid w:val="00244AF7"/>
    <w:rsid w:val="00244DEF"/>
    <w:rsid w:val="002452C2"/>
    <w:rsid w:val="00245D57"/>
    <w:rsid w:val="002462E9"/>
    <w:rsid w:val="002467F8"/>
    <w:rsid w:val="00246A17"/>
    <w:rsid w:val="00246D62"/>
    <w:rsid w:val="00246F1A"/>
    <w:rsid w:val="0024713C"/>
    <w:rsid w:val="00247250"/>
    <w:rsid w:val="00247DF5"/>
    <w:rsid w:val="00250C22"/>
    <w:rsid w:val="00251411"/>
    <w:rsid w:val="00251D40"/>
    <w:rsid w:val="00251DEF"/>
    <w:rsid w:val="0025239B"/>
    <w:rsid w:val="002526B6"/>
    <w:rsid w:val="00252815"/>
    <w:rsid w:val="00252AF4"/>
    <w:rsid w:val="00252B9D"/>
    <w:rsid w:val="002539C1"/>
    <w:rsid w:val="00253B7E"/>
    <w:rsid w:val="002559CF"/>
    <w:rsid w:val="002564F3"/>
    <w:rsid w:val="00256DDC"/>
    <w:rsid w:val="00256ED2"/>
    <w:rsid w:val="00256F13"/>
    <w:rsid w:val="0025723A"/>
    <w:rsid w:val="00257250"/>
    <w:rsid w:val="002573F2"/>
    <w:rsid w:val="00257509"/>
    <w:rsid w:val="0025785C"/>
    <w:rsid w:val="00257CB3"/>
    <w:rsid w:val="00257E70"/>
    <w:rsid w:val="002606DF"/>
    <w:rsid w:val="00260B02"/>
    <w:rsid w:val="00260B41"/>
    <w:rsid w:val="00261542"/>
    <w:rsid w:val="002616FC"/>
    <w:rsid w:val="00261D7C"/>
    <w:rsid w:val="00261E0A"/>
    <w:rsid w:val="00262EE1"/>
    <w:rsid w:val="0026327B"/>
    <w:rsid w:val="00263749"/>
    <w:rsid w:val="0026395E"/>
    <w:rsid w:val="00263976"/>
    <w:rsid w:val="00263DE0"/>
    <w:rsid w:val="00263E13"/>
    <w:rsid w:val="00263F9E"/>
    <w:rsid w:val="00264E1D"/>
    <w:rsid w:val="002652C5"/>
    <w:rsid w:val="00265A03"/>
    <w:rsid w:val="00265AD9"/>
    <w:rsid w:val="0026652D"/>
    <w:rsid w:val="00266FB3"/>
    <w:rsid w:val="0026745C"/>
    <w:rsid w:val="00267505"/>
    <w:rsid w:val="00267963"/>
    <w:rsid w:val="00270649"/>
    <w:rsid w:val="0027088B"/>
    <w:rsid w:val="0027095B"/>
    <w:rsid w:val="002721D9"/>
    <w:rsid w:val="002723FB"/>
    <w:rsid w:val="00272F9C"/>
    <w:rsid w:val="00273366"/>
    <w:rsid w:val="002734E9"/>
    <w:rsid w:val="002738AC"/>
    <w:rsid w:val="00273A0C"/>
    <w:rsid w:val="00273D1E"/>
    <w:rsid w:val="00273F3C"/>
    <w:rsid w:val="00274855"/>
    <w:rsid w:val="002756C1"/>
    <w:rsid w:val="002757B6"/>
    <w:rsid w:val="0027584A"/>
    <w:rsid w:val="002766B5"/>
    <w:rsid w:val="002766F4"/>
    <w:rsid w:val="00276872"/>
    <w:rsid w:val="002772B3"/>
    <w:rsid w:val="0027737A"/>
    <w:rsid w:val="0027756A"/>
    <w:rsid w:val="00277681"/>
    <w:rsid w:val="002777FA"/>
    <w:rsid w:val="0027781B"/>
    <w:rsid w:val="002801F8"/>
    <w:rsid w:val="0028101E"/>
    <w:rsid w:val="0028105B"/>
    <w:rsid w:val="002811CF"/>
    <w:rsid w:val="0028296C"/>
    <w:rsid w:val="00282BFD"/>
    <w:rsid w:val="00282D2A"/>
    <w:rsid w:val="0028315B"/>
    <w:rsid w:val="00283262"/>
    <w:rsid w:val="002832CB"/>
    <w:rsid w:val="0028342A"/>
    <w:rsid w:val="00283506"/>
    <w:rsid w:val="00283D59"/>
    <w:rsid w:val="00283F08"/>
    <w:rsid w:val="00283FF0"/>
    <w:rsid w:val="0028404D"/>
    <w:rsid w:val="002848A9"/>
    <w:rsid w:val="00285392"/>
    <w:rsid w:val="002853B5"/>
    <w:rsid w:val="00286AF7"/>
    <w:rsid w:val="00286B76"/>
    <w:rsid w:val="00286D22"/>
    <w:rsid w:val="002876CC"/>
    <w:rsid w:val="002906E8"/>
    <w:rsid w:val="00290A0D"/>
    <w:rsid w:val="00290BF0"/>
    <w:rsid w:val="00291523"/>
    <w:rsid w:val="0029170D"/>
    <w:rsid w:val="00291B8B"/>
    <w:rsid w:val="00291DAB"/>
    <w:rsid w:val="00291DC4"/>
    <w:rsid w:val="0029215C"/>
    <w:rsid w:val="00292ACB"/>
    <w:rsid w:val="00292C78"/>
    <w:rsid w:val="00292EC3"/>
    <w:rsid w:val="002932F6"/>
    <w:rsid w:val="00293438"/>
    <w:rsid w:val="002934FC"/>
    <w:rsid w:val="002935F2"/>
    <w:rsid w:val="00293792"/>
    <w:rsid w:val="00293B43"/>
    <w:rsid w:val="0029496E"/>
    <w:rsid w:val="0029498D"/>
    <w:rsid w:val="00294AE6"/>
    <w:rsid w:val="00294B09"/>
    <w:rsid w:val="0029544D"/>
    <w:rsid w:val="002957D8"/>
    <w:rsid w:val="00295886"/>
    <w:rsid w:val="00295F37"/>
    <w:rsid w:val="00296361"/>
    <w:rsid w:val="00296647"/>
    <w:rsid w:val="00296EF3"/>
    <w:rsid w:val="002973C1"/>
    <w:rsid w:val="002973CD"/>
    <w:rsid w:val="00297504"/>
    <w:rsid w:val="0029763A"/>
    <w:rsid w:val="00297ABA"/>
    <w:rsid w:val="002A0575"/>
    <w:rsid w:val="002A0AED"/>
    <w:rsid w:val="002A0EF5"/>
    <w:rsid w:val="002A0FE5"/>
    <w:rsid w:val="002A12CC"/>
    <w:rsid w:val="002A1A84"/>
    <w:rsid w:val="002A2067"/>
    <w:rsid w:val="002A2078"/>
    <w:rsid w:val="002A2C6B"/>
    <w:rsid w:val="002A2E2F"/>
    <w:rsid w:val="002A319E"/>
    <w:rsid w:val="002A36CC"/>
    <w:rsid w:val="002A38D5"/>
    <w:rsid w:val="002A40FB"/>
    <w:rsid w:val="002A4687"/>
    <w:rsid w:val="002A4C29"/>
    <w:rsid w:val="002A4E50"/>
    <w:rsid w:val="002A4F9E"/>
    <w:rsid w:val="002A50E0"/>
    <w:rsid w:val="002A5683"/>
    <w:rsid w:val="002A5777"/>
    <w:rsid w:val="002A5A84"/>
    <w:rsid w:val="002A5B46"/>
    <w:rsid w:val="002A5BEE"/>
    <w:rsid w:val="002A6419"/>
    <w:rsid w:val="002A66F1"/>
    <w:rsid w:val="002A79EF"/>
    <w:rsid w:val="002B0787"/>
    <w:rsid w:val="002B0BF6"/>
    <w:rsid w:val="002B0CC3"/>
    <w:rsid w:val="002B0DFF"/>
    <w:rsid w:val="002B161B"/>
    <w:rsid w:val="002B19C0"/>
    <w:rsid w:val="002B2981"/>
    <w:rsid w:val="002B2A6E"/>
    <w:rsid w:val="002B2ECD"/>
    <w:rsid w:val="002B30AA"/>
    <w:rsid w:val="002B357D"/>
    <w:rsid w:val="002B3B03"/>
    <w:rsid w:val="002B3EB6"/>
    <w:rsid w:val="002B4055"/>
    <w:rsid w:val="002B4401"/>
    <w:rsid w:val="002B4404"/>
    <w:rsid w:val="002B46B2"/>
    <w:rsid w:val="002B4C7B"/>
    <w:rsid w:val="002B4E82"/>
    <w:rsid w:val="002B503D"/>
    <w:rsid w:val="002B50C1"/>
    <w:rsid w:val="002B5161"/>
    <w:rsid w:val="002B5293"/>
    <w:rsid w:val="002B5C91"/>
    <w:rsid w:val="002B5DCF"/>
    <w:rsid w:val="002B6229"/>
    <w:rsid w:val="002B7D24"/>
    <w:rsid w:val="002C0436"/>
    <w:rsid w:val="002C181E"/>
    <w:rsid w:val="002C1C03"/>
    <w:rsid w:val="002C2BDA"/>
    <w:rsid w:val="002C36C9"/>
    <w:rsid w:val="002C36FC"/>
    <w:rsid w:val="002C3793"/>
    <w:rsid w:val="002C38B1"/>
    <w:rsid w:val="002C3AD6"/>
    <w:rsid w:val="002C4BB7"/>
    <w:rsid w:val="002C4CF9"/>
    <w:rsid w:val="002C4EEB"/>
    <w:rsid w:val="002C5099"/>
    <w:rsid w:val="002C52E3"/>
    <w:rsid w:val="002C569B"/>
    <w:rsid w:val="002C5B01"/>
    <w:rsid w:val="002C5D5E"/>
    <w:rsid w:val="002C620D"/>
    <w:rsid w:val="002C65AB"/>
    <w:rsid w:val="002C6B54"/>
    <w:rsid w:val="002C6EAA"/>
    <w:rsid w:val="002C6F5A"/>
    <w:rsid w:val="002C741A"/>
    <w:rsid w:val="002C74D0"/>
    <w:rsid w:val="002C7982"/>
    <w:rsid w:val="002C7E57"/>
    <w:rsid w:val="002C7F4A"/>
    <w:rsid w:val="002D06B1"/>
    <w:rsid w:val="002D0B7D"/>
    <w:rsid w:val="002D13A3"/>
    <w:rsid w:val="002D15D9"/>
    <w:rsid w:val="002D1AAC"/>
    <w:rsid w:val="002D1F0D"/>
    <w:rsid w:val="002D203F"/>
    <w:rsid w:val="002D2568"/>
    <w:rsid w:val="002D25D8"/>
    <w:rsid w:val="002D2AF0"/>
    <w:rsid w:val="002D3441"/>
    <w:rsid w:val="002D3515"/>
    <w:rsid w:val="002D36E9"/>
    <w:rsid w:val="002D3790"/>
    <w:rsid w:val="002D3A81"/>
    <w:rsid w:val="002D3ED1"/>
    <w:rsid w:val="002D41E8"/>
    <w:rsid w:val="002D4630"/>
    <w:rsid w:val="002D596E"/>
    <w:rsid w:val="002D5E29"/>
    <w:rsid w:val="002D604D"/>
    <w:rsid w:val="002D6B60"/>
    <w:rsid w:val="002D6C66"/>
    <w:rsid w:val="002D7A01"/>
    <w:rsid w:val="002D7FB5"/>
    <w:rsid w:val="002E00A1"/>
    <w:rsid w:val="002E0CB0"/>
    <w:rsid w:val="002E11F5"/>
    <w:rsid w:val="002E1523"/>
    <w:rsid w:val="002E1CEE"/>
    <w:rsid w:val="002E2215"/>
    <w:rsid w:val="002E242F"/>
    <w:rsid w:val="002E2A4F"/>
    <w:rsid w:val="002E2B91"/>
    <w:rsid w:val="002E2ECD"/>
    <w:rsid w:val="002E33F1"/>
    <w:rsid w:val="002E3653"/>
    <w:rsid w:val="002E3661"/>
    <w:rsid w:val="002E39F5"/>
    <w:rsid w:val="002E44FA"/>
    <w:rsid w:val="002E4923"/>
    <w:rsid w:val="002E493F"/>
    <w:rsid w:val="002E49ED"/>
    <w:rsid w:val="002E50B4"/>
    <w:rsid w:val="002E518E"/>
    <w:rsid w:val="002E51CD"/>
    <w:rsid w:val="002E5748"/>
    <w:rsid w:val="002E57E6"/>
    <w:rsid w:val="002E5FCC"/>
    <w:rsid w:val="002E616A"/>
    <w:rsid w:val="002E66F4"/>
    <w:rsid w:val="002E680E"/>
    <w:rsid w:val="002E6CDA"/>
    <w:rsid w:val="002E72EF"/>
    <w:rsid w:val="002F0EE5"/>
    <w:rsid w:val="002F1450"/>
    <w:rsid w:val="002F1691"/>
    <w:rsid w:val="002F1C21"/>
    <w:rsid w:val="002F1FB0"/>
    <w:rsid w:val="002F37BA"/>
    <w:rsid w:val="002F3A3B"/>
    <w:rsid w:val="002F3C26"/>
    <w:rsid w:val="002F3FFB"/>
    <w:rsid w:val="002F405C"/>
    <w:rsid w:val="002F40E1"/>
    <w:rsid w:val="002F43DB"/>
    <w:rsid w:val="002F4419"/>
    <w:rsid w:val="002F4B4F"/>
    <w:rsid w:val="002F4BB1"/>
    <w:rsid w:val="002F4D83"/>
    <w:rsid w:val="002F4DC2"/>
    <w:rsid w:val="002F51B9"/>
    <w:rsid w:val="002F549B"/>
    <w:rsid w:val="002F5B9B"/>
    <w:rsid w:val="002F5F5C"/>
    <w:rsid w:val="002F6029"/>
    <w:rsid w:val="002F6584"/>
    <w:rsid w:val="002F68F6"/>
    <w:rsid w:val="002F6B79"/>
    <w:rsid w:val="002F6E9A"/>
    <w:rsid w:val="002F740A"/>
    <w:rsid w:val="002F7544"/>
    <w:rsid w:val="002F7AA3"/>
    <w:rsid w:val="002F7AE2"/>
    <w:rsid w:val="00300568"/>
    <w:rsid w:val="003006F4"/>
    <w:rsid w:val="00300D4F"/>
    <w:rsid w:val="003012C4"/>
    <w:rsid w:val="00301494"/>
    <w:rsid w:val="003019B3"/>
    <w:rsid w:val="00301E1E"/>
    <w:rsid w:val="00302105"/>
    <w:rsid w:val="0030413A"/>
    <w:rsid w:val="00304323"/>
    <w:rsid w:val="00304477"/>
    <w:rsid w:val="00305994"/>
    <w:rsid w:val="00305B80"/>
    <w:rsid w:val="00306277"/>
    <w:rsid w:val="003062C6"/>
    <w:rsid w:val="0030663C"/>
    <w:rsid w:val="003069A6"/>
    <w:rsid w:val="00306AD4"/>
    <w:rsid w:val="00306DA7"/>
    <w:rsid w:val="00306F0B"/>
    <w:rsid w:val="00306F6A"/>
    <w:rsid w:val="00307D7D"/>
    <w:rsid w:val="00310E26"/>
    <w:rsid w:val="00310E7C"/>
    <w:rsid w:val="00311008"/>
    <w:rsid w:val="00311213"/>
    <w:rsid w:val="00311957"/>
    <w:rsid w:val="00312196"/>
    <w:rsid w:val="00312474"/>
    <w:rsid w:val="00312B28"/>
    <w:rsid w:val="003131A1"/>
    <w:rsid w:val="00313633"/>
    <w:rsid w:val="003137EC"/>
    <w:rsid w:val="0031392F"/>
    <w:rsid w:val="00313A3A"/>
    <w:rsid w:val="00313AD2"/>
    <w:rsid w:val="00313B83"/>
    <w:rsid w:val="00314245"/>
    <w:rsid w:val="003142D9"/>
    <w:rsid w:val="00314CB1"/>
    <w:rsid w:val="00314D48"/>
    <w:rsid w:val="003156A2"/>
    <w:rsid w:val="00315902"/>
    <w:rsid w:val="00315AE8"/>
    <w:rsid w:val="00315D75"/>
    <w:rsid w:val="003163BC"/>
    <w:rsid w:val="00316478"/>
    <w:rsid w:val="003169DC"/>
    <w:rsid w:val="00316DC8"/>
    <w:rsid w:val="00316E65"/>
    <w:rsid w:val="003171D2"/>
    <w:rsid w:val="003174D0"/>
    <w:rsid w:val="0031777B"/>
    <w:rsid w:val="0032000F"/>
    <w:rsid w:val="00320326"/>
    <w:rsid w:val="003203E8"/>
    <w:rsid w:val="00320459"/>
    <w:rsid w:val="0032059C"/>
    <w:rsid w:val="00320767"/>
    <w:rsid w:val="0032113B"/>
    <w:rsid w:val="003216C3"/>
    <w:rsid w:val="0032171E"/>
    <w:rsid w:val="0032209D"/>
    <w:rsid w:val="003223B5"/>
    <w:rsid w:val="003224D2"/>
    <w:rsid w:val="00322522"/>
    <w:rsid w:val="00322773"/>
    <w:rsid w:val="0032350F"/>
    <w:rsid w:val="003239F6"/>
    <w:rsid w:val="003242A5"/>
    <w:rsid w:val="003242DB"/>
    <w:rsid w:val="003242E4"/>
    <w:rsid w:val="00324396"/>
    <w:rsid w:val="0032471C"/>
    <w:rsid w:val="00324DD1"/>
    <w:rsid w:val="003250CE"/>
    <w:rsid w:val="00325341"/>
    <w:rsid w:val="00325881"/>
    <w:rsid w:val="003258DC"/>
    <w:rsid w:val="00325CC9"/>
    <w:rsid w:val="003261B1"/>
    <w:rsid w:val="00326727"/>
    <w:rsid w:val="0032682C"/>
    <w:rsid w:val="00326E5A"/>
    <w:rsid w:val="003274ED"/>
    <w:rsid w:val="003276C2"/>
    <w:rsid w:val="00327716"/>
    <w:rsid w:val="003278A3"/>
    <w:rsid w:val="0032792E"/>
    <w:rsid w:val="00327A7D"/>
    <w:rsid w:val="00327B8A"/>
    <w:rsid w:val="00327D55"/>
    <w:rsid w:val="0033034E"/>
    <w:rsid w:val="003306A3"/>
    <w:rsid w:val="0033077C"/>
    <w:rsid w:val="00330F16"/>
    <w:rsid w:val="00330F4E"/>
    <w:rsid w:val="0033104D"/>
    <w:rsid w:val="0033173B"/>
    <w:rsid w:val="00331AA0"/>
    <w:rsid w:val="003325C9"/>
    <w:rsid w:val="003330F0"/>
    <w:rsid w:val="003330F2"/>
    <w:rsid w:val="003332F6"/>
    <w:rsid w:val="00333B24"/>
    <w:rsid w:val="00333BE9"/>
    <w:rsid w:val="003347E0"/>
    <w:rsid w:val="0033511C"/>
    <w:rsid w:val="003358D6"/>
    <w:rsid w:val="00335B2C"/>
    <w:rsid w:val="00335B98"/>
    <w:rsid w:val="00336639"/>
    <w:rsid w:val="003366AB"/>
    <w:rsid w:val="0033680B"/>
    <w:rsid w:val="00336B58"/>
    <w:rsid w:val="00336CBC"/>
    <w:rsid w:val="00337B6F"/>
    <w:rsid w:val="00340259"/>
    <w:rsid w:val="00340325"/>
    <w:rsid w:val="00340333"/>
    <w:rsid w:val="00340614"/>
    <w:rsid w:val="003407C6"/>
    <w:rsid w:val="00340D8A"/>
    <w:rsid w:val="00340E39"/>
    <w:rsid w:val="00341BEA"/>
    <w:rsid w:val="00342113"/>
    <w:rsid w:val="003424EC"/>
    <w:rsid w:val="0034294F"/>
    <w:rsid w:val="00342B9C"/>
    <w:rsid w:val="00342C06"/>
    <w:rsid w:val="00342D00"/>
    <w:rsid w:val="00342E70"/>
    <w:rsid w:val="00343473"/>
    <w:rsid w:val="003434D3"/>
    <w:rsid w:val="00343A5E"/>
    <w:rsid w:val="00343BEB"/>
    <w:rsid w:val="003444EC"/>
    <w:rsid w:val="00344A99"/>
    <w:rsid w:val="00345600"/>
    <w:rsid w:val="00345C33"/>
    <w:rsid w:val="0034629F"/>
    <w:rsid w:val="00346333"/>
    <w:rsid w:val="00346C0C"/>
    <w:rsid w:val="00346C83"/>
    <w:rsid w:val="00347268"/>
    <w:rsid w:val="00347331"/>
    <w:rsid w:val="00347C81"/>
    <w:rsid w:val="00350073"/>
    <w:rsid w:val="00350EAC"/>
    <w:rsid w:val="003511E3"/>
    <w:rsid w:val="00351A34"/>
    <w:rsid w:val="00351DA7"/>
    <w:rsid w:val="00351F76"/>
    <w:rsid w:val="00352101"/>
    <w:rsid w:val="00352797"/>
    <w:rsid w:val="00352944"/>
    <w:rsid w:val="00352AE3"/>
    <w:rsid w:val="00353281"/>
    <w:rsid w:val="00353CCD"/>
    <w:rsid w:val="00354055"/>
    <w:rsid w:val="003541F0"/>
    <w:rsid w:val="00354C31"/>
    <w:rsid w:val="00354D88"/>
    <w:rsid w:val="00354DE1"/>
    <w:rsid w:val="00355220"/>
    <w:rsid w:val="00355FC9"/>
    <w:rsid w:val="003567B3"/>
    <w:rsid w:val="0035745C"/>
    <w:rsid w:val="00357603"/>
    <w:rsid w:val="003576B3"/>
    <w:rsid w:val="003577C3"/>
    <w:rsid w:val="0035786D"/>
    <w:rsid w:val="00357AF6"/>
    <w:rsid w:val="00360379"/>
    <w:rsid w:val="00360F99"/>
    <w:rsid w:val="003613CF"/>
    <w:rsid w:val="00361658"/>
    <w:rsid w:val="0036213F"/>
    <w:rsid w:val="00362420"/>
    <w:rsid w:val="00363080"/>
    <w:rsid w:val="00364189"/>
    <w:rsid w:val="0036424A"/>
    <w:rsid w:val="00364A7D"/>
    <w:rsid w:val="00364CC9"/>
    <w:rsid w:val="00364CFE"/>
    <w:rsid w:val="00364E16"/>
    <w:rsid w:val="00364E68"/>
    <w:rsid w:val="003655E9"/>
    <w:rsid w:val="00365A8B"/>
    <w:rsid w:val="00365C2F"/>
    <w:rsid w:val="00365EB8"/>
    <w:rsid w:val="003664D8"/>
    <w:rsid w:val="00366748"/>
    <w:rsid w:val="00366B31"/>
    <w:rsid w:val="003672E5"/>
    <w:rsid w:val="003677EB"/>
    <w:rsid w:val="003679F8"/>
    <w:rsid w:val="0037057A"/>
    <w:rsid w:val="003705A4"/>
    <w:rsid w:val="003706D0"/>
    <w:rsid w:val="00370969"/>
    <w:rsid w:val="00370FA1"/>
    <w:rsid w:val="00371CEF"/>
    <w:rsid w:val="003721BE"/>
    <w:rsid w:val="00372818"/>
    <w:rsid w:val="00372848"/>
    <w:rsid w:val="00372A32"/>
    <w:rsid w:val="00372CB2"/>
    <w:rsid w:val="0037333C"/>
    <w:rsid w:val="00373658"/>
    <w:rsid w:val="003741BF"/>
    <w:rsid w:val="0037477E"/>
    <w:rsid w:val="0037478D"/>
    <w:rsid w:val="00374AA5"/>
    <w:rsid w:val="00374CAC"/>
    <w:rsid w:val="00374DBA"/>
    <w:rsid w:val="00374EA8"/>
    <w:rsid w:val="00374F81"/>
    <w:rsid w:val="00375A45"/>
    <w:rsid w:val="00375BF2"/>
    <w:rsid w:val="00375F9C"/>
    <w:rsid w:val="00376016"/>
    <w:rsid w:val="003764EE"/>
    <w:rsid w:val="00376553"/>
    <w:rsid w:val="00376BB1"/>
    <w:rsid w:val="00376E6E"/>
    <w:rsid w:val="0037768E"/>
    <w:rsid w:val="00377A3E"/>
    <w:rsid w:val="00377C4F"/>
    <w:rsid w:val="00377CEB"/>
    <w:rsid w:val="00380032"/>
    <w:rsid w:val="00380801"/>
    <w:rsid w:val="00380A0F"/>
    <w:rsid w:val="00380FC3"/>
    <w:rsid w:val="00381667"/>
    <w:rsid w:val="0038166D"/>
    <w:rsid w:val="00382308"/>
    <w:rsid w:val="003827E2"/>
    <w:rsid w:val="00382A87"/>
    <w:rsid w:val="00382EA7"/>
    <w:rsid w:val="003833D9"/>
    <w:rsid w:val="00384134"/>
    <w:rsid w:val="0038428A"/>
    <w:rsid w:val="0038439C"/>
    <w:rsid w:val="0038445C"/>
    <w:rsid w:val="00384658"/>
    <w:rsid w:val="003846F3"/>
    <w:rsid w:val="00385235"/>
    <w:rsid w:val="00385239"/>
    <w:rsid w:val="0038547B"/>
    <w:rsid w:val="0038586A"/>
    <w:rsid w:val="00385904"/>
    <w:rsid w:val="00385E7E"/>
    <w:rsid w:val="00385EE3"/>
    <w:rsid w:val="00386E8E"/>
    <w:rsid w:val="00387675"/>
    <w:rsid w:val="0038774F"/>
    <w:rsid w:val="00387D70"/>
    <w:rsid w:val="00390086"/>
    <w:rsid w:val="0039013F"/>
    <w:rsid w:val="00390741"/>
    <w:rsid w:val="00390801"/>
    <w:rsid w:val="003909D9"/>
    <w:rsid w:val="00390FB1"/>
    <w:rsid w:val="00391174"/>
    <w:rsid w:val="00391866"/>
    <w:rsid w:val="00391E8A"/>
    <w:rsid w:val="00392029"/>
    <w:rsid w:val="00392817"/>
    <w:rsid w:val="00392FF7"/>
    <w:rsid w:val="00393280"/>
    <w:rsid w:val="0039352C"/>
    <w:rsid w:val="00393676"/>
    <w:rsid w:val="00393B7A"/>
    <w:rsid w:val="003944FD"/>
    <w:rsid w:val="003946BE"/>
    <w:rsid w:val="003949BC"/>
    <w:rsid w:val="003959EE"/>
    <w:rsid w:val="00395D6C"/>
    <w:rsid w:val="00397B28"/>
    <w:rsid w:val="00397F22"/>
    <w:rsid w:val="00397F35"/>
    <w:rsid w:val="003A08F6"/>
    <w:rsid w:val="003A0C10"/>
    <w:rsid w:val="003A0F88"/>
    <w:rsid w:val="003A216B"/>
    <w:rsid w:val="003A249F"/>
    <w:rsid w:val="003A2537"/>
    <w:rsid w:val="003A274E"/>
    <w:rsid w:val="003A2DAC"/>
    <w:rsid w:val="003A352E"/>
    <w:rsid w:val="003A3AAC"/>
    <w:rsid w:val="003A3C87"/>
    <w:rsid w:val="003A41C5"/>
    <w:rsid w:val="003A4688"/>
    <w:rsid w:val="003A4B77"/>
    <w:rsid w:val="003A563B"/>
    <w:rsid w:val="003A5C27"/>
    <w:rsid w:val="003A5D85"/>
    <w:rsid w:val="003A5F92"/>
    <w:rsid w:val="003A60ED"/>
    <w:rsid w:val="003A6534"/>
    <w:rsid w:val="003A6858"/>
    <w:rsid w:val="003A73A6"/>
    <w:rsid w:val="003A7936"/>
    <w:rsid w:val="003B0DD0"/>
    <w:rsid w:val="003B1075"/>
    <w:rsid w:val="003B14DB"/>
    <w:rsid w:val="003B18A6"/>
    <w:rsid w:val="003B19A4"/>
    <w:rsid w:val="003B1A59"/>
    <w:rsid w:val="003B1A8A"/>
    <w:rsid w:val="003B1CA7"/>
    <w:rsid w:val="003B2326"/>
    <w:rsid w:val="003B23BC"/>
    <w:rsid w:val="003B23CC"/>
    <w:rsid w:val="003B2B72"/>
    <w:rsid w:val="003B2BE3"/>
    <w:rsid w:val="003B2C14"/>
    <w:rsid w:val="003B2E4D"/>
    <w:rsid w:val="003B2E95"/>
    <w:rsid w:val="003B3E11"/>
    <w:rsid w:val="003B403B"/>
    <w:rsid w:val="003B466E"/>
    <w:rsid w:val="003B4939"/>
    <w:rsid w:val="003B506C"/>
    <w:rsid w:val="003B5BE4"/>
    <w:rsid w:val="003B5CAF"/>
    <w:rsid w:val="003B5F9D"/>
    <w:rsid w:val="003B617E"/>
    <w:rsid w:val="003B664E"/>
    <w:rsid w:val="003B6FD6"/>
    <w:rsid w:val="003B701D"/>
    <w:rsid w:val="003B742E"/>
    <w:rsid w:val="003B79EF"/>
    <w:rsid w:val="003C0587"/>
    <w:rsid w:val="003C0604"/>
    <w:rsid w:val="003C07C4"/>
    <w:rsid w:val="003C0838"/>
    <w:rsid w:val="003C0DFB"/>
    <w:rsid w:val="003C0F7E"/>
    <w:rsid w:val="003C1C83"/>
    <w:rsid w:val="003C1F4A"/>
    <w:rsid w:val="003C2144"/>
    <w:rsid w:val="003C2707"/>
    <w:rsid w:val="003C3322"/>
    <w:rsid w:val="003C3D8A"/>
    <w:rsid w:val="003C42A5"/>
    <w:rsid w:val="003C44B9"/>
    <w:rsid w:val="003C4B85"/>
    <w:rsid w:val="003C4F85"/>
    <w:rsid w:val="003C5021"/>
    <w:rsid w:val="003C5092"/>
    <w:rsid w:val="003C5420"/>
    <w:rsid w:val="003C54B3"/>
    <w:rsid w:val="003C5B23"/>
    <w:rsid w:val="003C6090"/>
    <w:rsid w:val="003C62D4"/>
    <w:rsid w:val="003C6D0B"/>
    <w:rsid w:val="003D023E"/>
    <w:rsid w:val="003D0546"/>
    <w:rsid w:val="003D05B7"/>
    <w:rsid w:val="003D094D"/>
    <w:rsid w:val="003D0A91"/>
    <w:rsid w:val="003D0DBA"/>
    <w:rsid w:val="003D153B"/>
    <w:rsid w:val="003D1F66"/>
    <w:rsid w:val="003D23E1"/>
    <w:rsid w:val="003D254D"/>
    <w:rsid w:val="003D2DE6"/>
    <w:rsid w:val="003D32B9"/>
    <w:rsid w:val="003D343D"/>
    <w:rsid w:val="003D51A0"/>
    <w:rsid w:val="003D5A9B"/>
    <w:rsid w:val="003D6CEB"/>
    <w:rsid w:val="003D7651"/>
    <w:rsid w:val="003D783A"/>
    <w:rsid w:val="003D7D5F"/>
    <w:rsid w:val="003E043E"/>
    <w:rsid w:val="003E054C"/>
    <w:rsid w:val="003E097A"/>
    <w:rsid w:val="003E0F2A"/>
    <w:rsid w:val="003E33DC"/>
    <w:rsid w:val="003E348A"/>
    <w:rsid w:val="003E3CBE"/>
    <w:rsid w:val="003E3DFA"/>
    <w:rsid w:val="003E4099"/>
    <w:rsid w:val="003E4C15"/>
    <w:rsid w:val="003E4CF5"/>
    <w:rsid w:val="003E4E8F"/>
    <w:rsid w:val="003E5846"/>
    <w:rsid w:val="003E60EC"/>
    <w:rsid w:val="003E619D"/>
    <w:rsid w:val="003E64E4"/>
    <w:rsid w:val="003E6DED"/>
    <w:rsid w:val="003E77D0"/>
    <w:rsid w:val="003F00B0"/>
    <w:rsid w:val="003F0475"/>
    <w:rsid w:val="003F062D"/>
    <w:rsid w:val="003F0798"/>
    <w:rsid w:val="003F0B9E"/>
    <w:rsid w:val="003F1723"/>
    <w:rsid w:val="003F1780"/>
    <w:rsid w:val="003F1B77"/>
    <w:rsid w:val="003F21D8"/>
    <w:rsid w:val="003F2291"/>
    <w:rsid w:val="003F22AC"/>
    <w:rsid w:val="003F22C0"/>
    <w:rsid w:val="003F2325"/>
    <w:rsid w:val="003F26BD"/>
    <w:rsid w:val="003F31FD"/>
    <w:rsid w:val="003F376B"/>
    <w:rsid w:val="003F3816"/>
    <w:rsid w:val="003F3DD6"/>
    <w:rsid w:val="003F4543"/>
    <w:rsid w:val="003F4F46"/>
    <w:rsid w:val="003F52F0"/>
    <w:rsid w:val="003F625A"/>
    <w:rsid w:val="003F62E9"/>
    <w:rsid w:val="003F6B2C"/>
    <w:rsid w:val="003F6F4B"/>
    <w:rsid w:val="003F79DD"/>
    <w:rsid w:val="003F7D10"/>
    <w:rsid w:val="003F7D79"/>
    <w:rsid w:val="0040027A"/>
    <w:rsid w:val="004013FB"/>
    <w:rsid w:val="0040179F"/>
    <w:rsid w:val="0040188A"/>
    <w:rsid w:val="00401F41"/>
    <w:rsid w:val="0040211E"/>
    <w:rsid w:val="004021A2"/>
    <w:rsid w:val="004021D2"/>
    <w:rsid w:val="004024F2"/>
    <w:rsid w:val="004026B4"/>
    <w:rsid w:val="004027EC"/>
    <w:rsid w:val="00402869"/>
    <w:rsid w:val="004028DB"/>
    <w:rsid w:val="00402A8B"/>
    <w:rsid w:val="00402EBA"/>
    <w:rsid w:val="00402FCB"/>
    <w:rsid w:val="00403368"/>
    <w:rsid w:val="00403568"/>
    <w:rsid w:val="004038F0"/>
    <w:rsid w:val="00403A13"/>
    <w:rsid w:val="00403B8C"/>
    <w:rsid w:val="00403FAE"/>
    <w:rsid w:val="0040427C"/>
    <w:rsid w:val="0040443A"/>
    <w:rsid w:val="00404D90"/>
    <w:rsid w:val="0040548D"/>
    <w:rsid w:val="004066A8"/>
    <w:rsid w:val="00406B8F"/>
    <w:rsid w:val="00406DD8"/>
    <w:rsid w:val="00407116"/>
    <w:rsid w:val="00407482"/>
    <w:rsid w:val="004075D4"/>
    <w:rsid w:val="004078B4"/>
    <w:rsid w:val="00410316"/>
    <w:rsid w:val="004103AB"/>
    <w:rsid w:val="00411683"/>
    <w:rsid w:val="00411E44"/>
    <w:rsid w:val="0041211D"/>
    <w:rsid w:val="004122ED"/>
    <w:rsid w:val="0041232A"/>
    <w:rsid w:val="00412605"/>
    <w:rsid w:val="00412660"/>
    <w:rsid w:val="00412F61"/>
    <w:rsid w:val="00413E6F"/>
    <w:rsid w:val="00414223"/>
    <w:rsid w:val="0041443B"/>
    <w:rsid w:val="00415B7D"/>
    <w:rsid w:val="0041600F"/>
    <w:rsid w:val="004164F2"/>
    <w:rsid w:val="00416571"/>
    <w:rsid w:val="0041657A"/>
    <w:rsid w:val="004166B5"/>
    <w:rsid w:val="004178C0"/>
    <w:rsid w:val="00420349"/>
    <w:rsid w:val="004203BC"/>
    <w:rsid w:val="004207B8"/>
    <w:rsid w:val="00420C7C"/>
    <w:rsid w:val="00420F72"/>
    <w:rsid w:val="004215CC"/>
    <w:rsid w:val="00421814"/>
    <w:rsid w:val="00421AA6"/>
    <w:rsid w:val="00421AB8"/>
    <w:rsid w:val="00421D64"/>
    <w:rsid w:val="00421F21"/>
    <w:rsid w:val="0042262E"/>
    <w:rsid w:val="00422884"/>
    <w:rsid w:val="004228BC"/>
    <w:rsid w:val="00422B82"/>
    <w:rsid w:val="00422F62"/>
    <w:rsid w:val="00423C9D"/>
    <w:rsid w:val="00423EB6"/>
    <w:rsid w:val="00424565"/>
    <w:rsid w:val="00424776"/>
    <w:rsid w:val="00424E57"/>
    <w:rsid w:val="00424F7F"/>
    <w:rsid w:val="00425760"/>
    <w:rsid w:val="00425975"/>
    <w:rsid w:val="00425ABF"/>
    <w:rsid w:val="00425D77"/>
    <w:rsid w:val="00426091"/>
    <w:rsid w:val="004261B2"/>
    <w:rsid w:val="00426BD2"/>
    <w:rsid w:val="00426D0F"/>
    <w:rsid w:val="00427549"/>
    <w:rsid w:val="00427697"/>
    <w:rsid w:val="00427850"/>
    <w:rsid w:val="00427BD4"/>
    <w:rsid w:val="00427C55"/>
    <w:rsid w:val="0043046B"/>
    <w:rsid w:val="00430722"/>
    <w:rsid w:val="004309DA"/>
    <w:rsid w:val="00430A2E"/>
    <w:rsid w:val="00431BBC"/>
    <w:rsid w:val="00432051"/>
    <w:rsid w:val="00432485"/>
    <w:rsid w:val="00432494"/>
    <w:rsid w:val="004333EE"/>
    <w:rsid w:val="00433765"/>
    <w:rsid w:val="00433E0E"/>
    <w:rsid w:val="00434FCD"/>
    <w:rsid w:val="0043543B"/>
    <w:rsid w:val="0043593D"/>
    <w:rsid w:val="00435AFD"/>
    <w:rsid w:val="0043642E"/>
    <w:rsid w:val="00436535"/>
    <w:rsid w:val="00436B3B"/>
    <w:rsid w:val="004372A7"/>
    <w:rsid w:val="004372F0"/>
    <w:rsid w:val="0043760F"/>
    <w:rsid w:val="004376CC"/>
    <w:rsid w:val="004379E8"/>
    <w:rsid w:val="00437E94"/>
    <w:rsid w:val="00440083"/>
    <w:rsid w:val="0044132D"/>
    <w:rsid w:val="00441738"/>
    <w:rsid w:val="004417F6"/>
    <w:rsid w:val="00441B35"/>
    <w:rsid w:val="0044202A"/>
    <w:rsid w:val="00442326"/>
    <w:rsid w:val="00442535"/>
    <w:rsid w:val="00442771"/>
    <w:rsid w:val="00442DA6"/>
    <w:rsid w:val="004430D2"/>
    <w:rsid w:val="0044336D"/>
    <w:rsid w:val="004439EF"/>
    <w:rsid w:val="00445636"/>
    <w:rsid w:val="00445BFC"/>
    <w:rsid w:val="00445CF7"/>
    <w:rsid w:val="004460AC"/>
    <w:rsid w:val="004461C2"/>
    <w:rsid w:val="004464C8"/>
    <w:rsid w:val="004504B7"/>
    <w:rsid w:val="00450710"/>
    <w:rsid w:val="0045083A"/>
    <w:rsid w:val="0045091C"/>
    <w:rsid w:val="00451016"/>
    <w:rsid w:val="0045126A"/>
    <w:rsid w:val="00451691"/>
    <w:rsid w:val="004519E1"/>
    <w:rsid w:val="00451C80"/>
    <w:rsid w:val="0045201D"/>
    <w:rsid w:val="0045218B"/>
    <w:rsid w:val="00452BA2"/>
    <w:rsid w:val="00453730"/>
    <w:rsid w:val="004539F8"/>
    <w:rsid w:val="00453F32"/>
    <w:rsid w:val="00454400"/>
    <w:rsid w:val="0045446B"/>
    <w:rsid w:val="004545F9"/>
    <w:rsid w:val="00454D56"/>
    <w:rsid w:val="00454FA7"/>
    <w:rsid w:val="00455C48"/>
    <w:rsid w:val="00455F09"/>
    <w:rsid w:val="00456229"/>
    <w:rsid w:val="00456299"/>
    <w:rsid w:val="004563FF"/>
    <w:rsid w:val="004566E3"/>
    <w:rsid w:val="00456CB7"/>
    <w:rsid w:val="00456DDB"/>
    <w:rsid w:val="00456EFA"/>
    <w:rsid w:val="00457733"/>
    <w:rsid w:val="00457E66"/>
    <w:rsid w:val="00461522"/>
    <w:rsid w:val="004618AE"/>
    <w:rsid w:val="004625C2"/>
    <w:rsid w:val="00462B02"/>
    <w:rsid w:val="00463ABF"/>
    <w:rsid w:val="00463DE7"/>
    <w:rsid w:val="004643EA"/>
    <w:rsid w:val="00464837"/>
    <w:rsid w:val="00464A7E"/>
    <w:rsid w:val="00464C4B"/>
    <w:rsid w:val="00464FC2"/>
    <w:rsid w:val="0046523F"/>
    <w:rsid w:val="00465250"/>
    <w:rsid w:val="004652BC"/>
    <w:rsid w:val="0046596B"/>
    <w:rsid w:val="004659D1"/>
    <w:rsid w:val="00467310"/>
    <w:rsid w:val="0046767F"/>
    <w:rsid w:val="0046768A"/>
    <w:rsid w:val="004677C6"/>
    <w:rsid w:val="00470AB8"/>
    <w:rsid w:val="00471143"/>
    <w:rsid w:val="00471346"/>
    <w:rsid w:val="00471DA7"/>
    <w:rsid w:val="00472812"/>
    <w:rsid w:val="00472DAF"/>
    <w:rsid w:val="00472FE3"/>
    <w:rsid w:val="0047351F"/>
    <w:rsid w:val="004735B7"/>
    <w:rsid w:val="004739F8"/>
    <w:rsid w:val="00473E54"/>
    <w:rsid w:val="004747D0"/>
    <w:rsid w:val="00474AE7"/>
    <w:rsid w:val="0047537E"/>
    <w:rsid w:val="004754C8"/>
    <w:rsid w:val="004755CF"/>
    <w:rsid w:val="004760A8"/>
    <w:rsid w:val="0047701E"/>
    <w:rsid w:val="0047771E"/>
    <w:rsid w:val="00477987"/>
    <w:rsid w:val="00477D08"/>
    <w:rsid w:val="00477D47"/>
    <w:rsid w:val="0048098E"/>
    <w:rsid w:val="00481C2A"/>
    <w:rsid w:val="00482095"/>
    <w:rsid w:val="00482AD7"/>
    <w:rsid w:val="00483103"/>
    <w:rsid w:val="00483335"/>
    <w:rsid w:val="00483400"/>
    <w:rsid w:val="00483830"/>
    <w:rsid w:val="0048422C"/>
    <w:rsid w:val="004848A4"/>
    <w:rsid w:val="00484B19"/>
    <w:rsid w:val="0048570C"/>
    <w:rsid w:val="004857EF"/>
    <w:rsid w:val="004869EC"/>
    <w:rsid w:val="004870B2"/>
    <w:rsid w:val="004872C3"/>
    <w:rsid w:val="004875FE"/>
    <w:rsid w:val="00487627"/>
    <w:rsid w:val="004902A5"/>
    <w:rsid w:val="00490EF6"/>
    <w:rsid w:val="0049108C"/>
    <w:rsid w:val="00491610"/>
    <w:rsid w:val="00491696"/>
    <w:rsid w:val="00491983"/>
    <w:rsid w:val="00491BFD"/>
    <w:rsid w:val="00491FCD"/>
    <w:rsid w:val="00492301"/>
    <w:rsid w:val="0049287C"/>
    <w:rsid w:val="004928C3"/>
    <w:rsid w:val="00492B4F"/>
    <w:rsid w:val="00492D2E"/>
    <w:rsid w:val="00493DE2"/>
    <w:rsid w:val="004941BC"/>
    <w:rsid w:val="0049442B"/>
    <w:rsid w:val="0049479C"/>
    <w:rsid w:val="0049524C"/>
    <w:rsid w:val="00495C04"/>
    <w:rsid w:val="00495D17"/>
    <w:rsid w:val="00496180"/>
    <w:rsid w:val="0049681F"/>
    <w:rsid w:val="00496849"/>
    <w:rsid w:val="00496B23"/>
    <w:rsid w:val="00497AA0"/>
    <w:rsid w:val="004A01FD"/>
    <w:rsid w:val="004A06D6"/>
    <w:rsid w:val="004A093C"/>
    <w:rsid w:val="004A186F"/>
    <w:rsid w:val="004A2BDE"/>
    <w:rsid w:val="004A33F5"/>
    <w:rsid w:val="004A3579"/>
    <w:rsid w:val="004A424D"/>
    <w:rsid w:val="004A44F4"/>
    <w:rsid w:val="004A477F"/>
    <w:rsid w:val="004A492C"/>
    <w:rsid w:val="004A4F35"/>
    <w:rsid w:val="004A6269"/>
    <w:rsid w:val="004A62DC"/>
    <w:rsid w:val="004A639F"/>
    <w:rsid w:val="004A6733"/>
    <w:rsid w:val="004A6917"/>
    <w:rsid w:val="004A6B50"/>
    <w:rsid w:val="004A6B98"/>
    <w:rsid w:val="004A7474"/>
    <w:rsid w:val="004A789F"/>
    <w:rsid w:val="004A7AF3"/>
    <w:rsid w:val="004A7BB7"/>
    <w:rsid w:val="004A7C21"/>
    <w:rsid w:val="004A7EB3"/>
    <w:rsid w:val="004B05F6"/>
    <w:rsid w:val="004B06B6"/>
    <w:rsid w:val="004B09DC"/>
    <w:rsid w:val="004B0CDA"/>
    <w:rsid w:val="004B0D27"/>
    <w:rsid w:val="004B0DBE"/>
    <w:rsid w:val="004B1595"/>
    <w:rsid w:val="004B1EB1"/>
    <w:rsid w:val="004B2428"/>
    <w:rsid w:val="004B266C"/>
    <w:rsid w:val="004B2DC3"/>
    <w:rsid w:val="004B2FE5"/>
    <w:rsid w:val="004B315D"/>
    <w:rsid w:val="004B32EC"/>
    <w:rsid w:val="004B39E4"/>
    <w:rsid w:val="004B3BC5"/>
    <w:rsid w:val="004B41C2"/>
    <w:rsid w:val="004B433D"/>
    <w:rsid w:val="004B43CE"/>
    <w:rsid w:val="004B47E6"/>
    <w:rsid w:val="004B4C66"/>
    <w:rsid w:val="004B4E4A"/>
    <w:rsid w:val="004B5447"/>
    <w:rsid w:val="004B5A77"/>
    <w:rsid w:val="004B602A"/>
    <w:rsid w:val="004B638B"/>
    <w:rsid w:val="004B672F"/>
    <w:rsid w:val="004B68E4"/>
    <w:rsid w:val="004B6FD6"/>
    <w:rsid w:val="004B7C91"/>
    <w:rsid w:val="004B7DC0"/>
    <w:rsid w:val="004C0222"/>
    <w:rsid w:val="004C03F8"/>
    <w:rsid w:val="004C0491"/>
    <w:rsid w:val="004C08E7"/>
    <w:rsid w:val="004C0D22"/>
    <w:rsid w:val="004C1019"/>
    <w:rsid w:val="004C15D3"/>
    <w:rsid w:val="004C164B"/>
    <w:rsid w:val="004C1FCB"/>
    <w:rsid w:val="004C2DCD"/>
    <w:rsid w:val="004C2E36"/>
    <w:rsid w:val="004C3D11"/>
    <w:rsid w:val="004C4391"/>
    <w:rsid w:val="004C4825"/>
    <w:rsid w:val="004C4834"/>
    <w:rsid w:val="004C5009"/>
    <w:rsid w:val="004C593F"/>
    <w:rsid w:val="004C6237"/>
    <w:rsid w:val="004C665E"/>
    <w:rsid w:val="004C685E"/>
    <w:rsid w:val="004C6C50"/>
    <w:rsid w:val="004C6F69"/>
    <w:rsid w:val="004C77E9"/>
    <w:rsid w:val="004C7987"/>
    <w:rsid w:val="004C7BC7"/>
    <w:rsid w:val="004C7E46"/>
    <w:rsid w:val="004D01BD"/>
    <w:rsid w:val="004D0232"/>
    <w:rsid w:val="004D02F3"/>
    <w:rsid w:val="004D0ECE"/>
    <w:rsid w:val="004D0F1D"/>
    <w:rsid w:val="004D122E"/>
    <w:rsid w:val="004D17AD"/>
    <w:rsid w:val="004D20B9"/>
    <w:rsid w:val="004D27E0"/>
    <w:rsid w:val="004D2FD0"/>
    <w:rsid w:val="004D30B2"/>
    <w:rsid w:val="004D3D52"/>
    <w:rsid w:val="004D43B8"/>
    <w:rsid w:val="004D4642"/>
    <w:rsid w:val="004D4683"/>
    <w:rsid w:val="004D4E81"/>
    <w:rsid w:val="004D563A"/>
    <w:rsid w:val="004D5799"/>
    <w:rsid w:val="004D5872"/>
    <w:rsid w:val="004D5B2C"/>
    <w:rsid w:val="004D5C54"/>
    <w:rsid w:val="004D5F1D"/>
    <w:rsid w:val="004D6431"/>
    <w:rsid w:val="004D6862"/>
    <w:rsid w:val="004D68C2"/>
    <w:rsid w:val="004D6E17"/>
    <w:rsid w:val="004D6F9B"/>
    <w:rsid w:val="004D71E6"/>
    <w:rsid w:val="004D7912"/>
    <w:rsid w:val="004D7A3D"/>
    <w:rsid w:val="004E06BB"/>
    <w:rsid w:val="004E0A35"/>
    <w:rsid w:val="004E10F8"/>
    <w:rsid w:val="004E12DE"/>
    <w:rsid w:val="004E1C46"/>
    <w:rsid w:val="004E1F1E"/>
    <w:rsid w:val="004E2709"/>
    <w:rsid w:val="004E2A3C"/>
    <w:rsid w:val="004E4805"/>
    <w:rsid w:val="004E4860"/>
    <w:rsid w:val="004E4CE9"/>
    <w:rsid w:val="004E4DD6"/>
    <w:rsid w:val="004E5164"/>
    <w:rsid w:val="004E55CD"/>
    <w:rsid w:val="004E56E7"/>
    <w:rsid w:val="004E61FD"/>
    <w:rsid w:val="004E6441"/>
    <w:rsid w:val="004E65BD"/>
    <w:rsid w:val="004E66F7"/>
    <w:rsid w:val="004E6707"/>
    <w:rsid w:val="004E6CD1"/>
    <w:rsid w:val="004E750D"/>
    <w:rsid w:val="004F03EB"/>
    <w:rsid w:val="004F062E"/>
    <w:rsid w:val="004F0B23"/>
    <w:rsid w:val="004F1DF4"/>
    <w:rsid w:val="004F1E5C"/>
    <w:rsid w:val="004F2074"/>
    <w:rsid w:val="004F2763"/>
    <w:rsid w:val="004F2CE2"/>
    <w:rsid w:val="004F3130"/>
    <w:rsid w:val="004F31A1"/>
    <w:rsid w:val="004F3E38"/>
    <w:rsid w:val="004F4240"/>
    <w:rsid w:val="004F4356"/>
    <w:rsid w:val="004F47E2"/>
    <w:rsid w:val="004F5405"/>
    <w:rsid w:val="004F54FA"/>
    <w:rsid w:val="004F597B"/>
    <w:rsid w:val="004F5DF0"/>
    <w:rsid w:val="004F6503"/>
    <w:rsid w:val="004F6B14"/>
    <w:rsid w:val="004F7090"/>
    <w:rsid w:val="004F718F"/>
    <w:rsid w:val="004F71A3"/>
    <w:rsid w:val="004F7211"/>
    <w:rsid w:val="004F79BC"/>
    <w:rsid w:val="005001A5"/>
    <w:rsid w:val="00500261"/>
    <w:rsid w:val="005003D0"/>
    <w:rsid w:val="005012B2"/>
    <w:rsid w:val="0050132A"/>
    <w:rsid w:val="00501A1B"/>
    <w:rsid w:val="005020D8"/>
    <w:rsid w:val="00502C46"/>
    <w:rsid w:val="00503012"/>
    <w:rsid w:val="005033D6"/>
    <w:rsid w:val="0050387C"/>
    <w:rsid w:val="005044DD"/>
    <w:rsid w:val="0050457A"/>
    <w:rsid w:val="00504683"/>
    <w:rsid w:val="00504799"/>
    <w:rsid w:val="0050484D"/>
    <w:rsid w:val="00506106"/>
    <w:rsid w:val="00506243"/>
    <w:rsid w:val="00507135"/>
    <w:rsid w:val="005077B5"/>
    <w:rsid w:val="005102A1"/>
    <w:rsid w:val="005104CD"/>
    <w:rsid w:val="00510A08"/>
    <w:rsid w:val="00510C15"/>
    <w:rsid w:val="005114CB"/>
    <w:rsid w:val="00512447"/>
    <w:rsid w:val="005124B0"/>
    <w:rsid w:val="005129EA"/>
    <w:rsid w:val="00512CF6"/>
    <w:rsid w:val="00512E03"/>
    <w:rsid w:val="00513407"/>
    <w:rsid w:val="0051455E"/>
    <w:rsid w:val="00514657"/>
    <w:rsid w:val="0051477B"/>
    <w:rsid w:val="00514842"/>
    <w:rsid w:val="00514AD1"/>
    <w:rsid w:val="00514C33"/>
    <w:rsid w:val="00514CBA"/>
    <w:rsid w:val="005153DC"/>
    <w:rsid w:val="005159BF"/>
    <w:rsid w:val="00515A7F"/>
    <w:rsid w:val="00515B24"/>
    <w:rsid w:val="00515FC5"/>
    <w:rsid w:val="0051657D"/>
    <w:rsid w:val="005165C7"/>
    <w:rsid w:val="00516D30"/>
    <w:rsid w:val="00517037"/>
    <w:rsid w:val="00517271"/>
    <w:rsid w:val="005175B2"/>
    <w:rsid w:val="005179C9"/>
    <w:rsid w:val="00517C81"/>
    <w:rsid w:val="00517C9F"/>
    <w:rsid w:val="005205EA"/>
    <w:rsid w:val="00520A53"/>
    <w:rsid w:val="00520BF4"/>
    <w:rsid w:val="00520DD0"/>
    <w:rsid w:val="00521005"/>
    <w:rsid w:val="005210FE"/>
    <w:rsid w:val="00521160"/>
    <w:rsid w:val="00521DB9"/>
    <w:rsid w:val="00521F2A"/>
    <w:rsid w:val="0052285A"/>
    <w:rsid w:val="0052287F"/>
    <w:rsid w:val="0052365C"/>
    <w:rsid w:val="005240E1"/>
    <w:rsid w:val="00524425"/>
    <w:rsid w:val="00524646"/>
    <w:rsid w:val="005257D0"/>
    <w:rsid w:val="005261BA"/>
    <w:rsid w:val="005267A0"/>
    <w:rsid w:val="00526AA3"/>
    <w:rsid w:val="0052775C"/>
    <w:rsid w:val="005279BD"/>
    <w:rsid w:val="00530831"/>
    <w:rsid w:val="00530CD6"/>
    <w:rsid w:val="00530CDE"/>
    <w:rsid w:val="00530DE9"/>
    <w:rsid w:val="00530FE3"/>
    <w:rsid w:val="0053180F"/>
    <w:rsid w:val="00531B9F"/>
    <w:rsid w:val="00531D33"/>
    <w:rsid w:val="00531D54"/>
    <w:rsid w:val="00531E11"/>
    <w:rsid w:val="00532613"/>
    <w:rsid w:val="005327DD"/>
    <w:rsid w:val="005328E0"/>
    <w:rsid w:val="00532B7E"/>
    <w:rsid w:val="00532F19"/>
    <w:rsid w:val="00532FDE"/>
    <w:rsid w:val="005332BC"/>
    <w:rsid w:val="00533482"/>
    <w:rsid w:val="0053360D"/>
    <w:rsid w:val="005337FC"/>
    <w:rsid w:val="0053412A"/>
    <w:rsid w:val="005348C4"/>
    <w:rsid w:val="00535B6B"/>
    <w:rsid w:val="00535D2A"/>
    <w:rsid w:val="00535D41"/>
    <w:rsid w:val="00536009"/>
    <w:rsid w:val="00536350"/>
    <w:rsid w:val="005369C7"/>
    <w:rsid w:val="00536CA4"/>
    <w:rsid w:val="00537444"/>
    <w:rsid w:val="00537EBA"/>
    <w:rsid w:val="00540812"/>
    <w:rsid w:val="00540A86"/>
    <w:rsid w:val="00541874"/>
    <w:rsid w:val="00541D08"/>
    <w:rsid w:val="005424DD"/>
    <w:rsid w:val="005425AC"/>
    <w:rsid w:val="005427B4"/>
    <w:rsid w:val="005430DE"/>
    <w:rsid w:val="00543620"/>
    <w:rsid w:val="00543648"/>
    <w:rsid w:val="005437F9"/>
    <w:rsid w:val="00543CFC"/>
    <w:rsid w:val="00543EB7"/>
    <w:rsid w:val="0054440E"/>
    <w:rsid w:val="00544474"/>
    <w:rsid w:val="00544616"/>
    <w:rsid w:val="00544DB3"/>
    <w:rsid w:val="00545DFE"/>
    <w:rsid w:val="0054665A"/>
    <w:rsid w:val="00546799"/>
    <w:rsid w:val="00547207"/>
    <w:rsid w:val="0054753C"/>
    <w:rsid w:val="00547813"/>
    <w:rsid w:val="00547B0E"/>
    <w:rsid w:val="00547B64"/>
    <w:rsid w:val="0055047B"/>
    <w:rsid w:val="00550601"/>
    <w:rsid w:val="005507BB"/>
    <w:rsid w:val="0055083A"/>
    <w:rsid w:val="00550A79"/>
    <w:rsid w:val="00551418"/>
    <w:rsid w:val="00551617"/>
    <w:rsid w:val="005520C4"/>
    <w:rsid w:val="00552529"/>
    <w:rsid w:val="0055278F"/>
    <w:rsid w:val="00552E29"/>
    <w:rsid w:val="0055317E"/>
    <w:rsid w:val="005536E3"/>
    <w:rsid w:val="00553CAA"/>
    <w:rsid w:val="00553F2D"/>
    <w:rsid w:val="00554806"/>
    <w:rsid w:val="00554B79"/>
    <w:rsid w:val="005555CA"/>
    <w:rsid w:val="00555919"/>
    <w:rsid w:val="00556982"/>
    <w:rsid w:val="00556AFA"/>
    <w:rsid w:val="00556AFF"/>
    <w:rsid w:val="00557481"/>
    <w:rsid w:val="005579BD"/>
    <w:rsid w:val="005579F6"/>
    <w:rsid w:val="00557C61"/>
    <w:rsid w:val="00557C71"/>
    <w:rsid w:val="00557ECC"/>
    <w:rsid w:val="00560425"/>
    <w:rsid w:val="00560466"/>
    <w:rsid w:val="0056053F"/>
    <w:rsid w:val="005605BA"/>
    <w:rsid w:val="00560AC2"/>
    <w:rsid w:val="00560E41"/>
    <w:rsid w:val="00561921"/>
    <w:rsid w:val="00561F36"/>
    <w:rsid w:val="00562506"/>
    <w:rsid w:val="00562645"/>
    <w:rsid w:val="005627DB"/>
    <w:rsid w:val="00562E8B"/>
    <w:rsid w:val="00562FC1"/>
    <w:rsid w:val="005634BD"/>
    <w:rsid w:val="00563575"/>
    <w:rsid w:val="00563BAC"/>
    <w:rsid w:val="00563EA6"/>
    <w:rsid w:val="005643FA"/>
    <w:rsid w:val="00564907"/>
    <w:rsid w:val="00564B4D"/>
    <w:rsid w:val="005652CA"/>
    <w:rsid w:val="00566066"/>
    <w:rsid w:val="0056627E"/>
    <w:rsid w:val="005666FC"/>
    <w:rsid w:val="00566A8C"/>
    <w:rsid w:val="0056747F"/>
    <w:rsid w:val="005677ED"/>
    <w:rsid w:val="00567C14"/>
    <w:rsid w:val="005700E7"/>
    <w:rsid w:val="005707B6"/>
    <w:rsid w:val="00570F41"/>
    <w:rsid w:val="00571E5F"/>
    <w:rsid w:val="00572168"/>
    <w:rsid w:val="005722EB"/>
    <w:rsid w:val="005723FD"/>
    <w:rsid w:val="00572774"/>
    <w:rsid w:val="005727D0"/>
    <w:rsid w:val="005728F7"/>
    <w:rsid w:val="00572EA8"/>
    <w:rsid w:val="005731AB"/>
    <w:rsid w:val="005733C9"/>
    <w:rsid w:val="00574590"/>
    <w:rsid w:val="005745E0"/>
    <w:rsid w:val="0057475D"/>
    <w:rsid w:val="0057478D"/>
    <w:rsid w:val="005751CC"/>
    <w:rsid w:val="00576016"/>
    <w:rsid w:val="005760B9"/>
    <w:rsid w:val="005763F8"/>
    <w:rsid w:val="00576C2C"/>
    <w:rsid w:val="0057725F"/>
    <w:rsid w:val="00577705"/>
    <w:rsid w:val="00577751"/>
    <w:rsid w:val="00577A19"/>
    <w:rsid w:val="00577A91"/>
    <w:rsid w:val="00577C3E"/>
    <w:rsid w:val="00577F52"/>
    <w:rsid w:val="00580B73"/>
    <w:rsid w:val="00580E2A"/>
    <w:rsid w:val="0058134B"/>
    <w:rsid w:val="005814F6"/>
    <w:rsid w:val="005820BE"/>
    <w:rsid w:val="0058235A"/>
    <w:rsid w:val="00582944"/>
    <w:rsid w:val="00582A52"/>
    <w:rsid w:val="00582EAA"/>
    <w:rsid w:val="0058309C"/>
    <w:rsid w:val="005834FA"/>
    <w:rsid w:val="00583AA2"/>
    <w:rsid w:val="00583B50"/>
    <w:rsid w:val="005848D1"/>
    <w:rsid w:val="00584B10"/>
    <w:rsid w:val="00585159"/>
    <w:rsid w:val="005853F2"/>
    <w:rsid w:val="0058563F"/>
    <w:rsid w:val="00585736"/>
    <w:rsid w:val="00585A30"/>
    <w:rsid w:val="00585A7F"/>
    <w:rsid w:val="00585B2D"/>
    <w:rsid w:val="0058606A"/>
    <w:rsid w:val="00587226"/>
    <w:rsid w:val="0059058B"/>
    <w:rsid w:val="00590C52"/>
    <w:rsid w:val="00590EDA"/>
    <w:rsid w:val="00591911"/>
    <w:rsid w:val="00591A45"/>
    <w:rsid w:val="00591ECF"/>
    <w:rsid w:val="0059225E"/>
    <w:rsid w:val="005929C8"/>
    <w:rsid w:val="00592B43"/>
    <w:rsid w:val="00592C8F"/>
    <w:rsid w:val="005931B9"/>
    <w:rsid w:val="00593218"/>
    <w:rsid w:val="00593322"/>
    <w:rsid w:val="00593845"/>
    <w:rsid w:val="005939CA"/>
    <w:rsid w:val="00593D2C"/>
    <w:rsid w:val="00593D47"/>
    <w:rsid w:val="00593E0F"/>
    <w:rsid w:val="0059447E"/>
    <w:rsid w:val="005954BF"/>
    <w:rsid w:val="00595506"/>
    <w:rsid w:val="00595CC2"/>
    <w:rsid w:val="00596062"/>
    <w:rsid w:val="005963A4"/>
    <w:rsid w:val="00597049"/>
    <w:rsid w:val="005973EB"/>
    <w:rsid w:val="005977BB"/>
    <w:rsid w:val="00597916"/>
    <w:rsid w:val="00597D21"/>
    <w:rsid w:val="00597F7C"/>
    <w:rsid w:val="005A00C9"/>
    <w:rsid w:val="005A0208"/>
    <w:rsid w:val="005A02DC"/>
    <w:rsid w:val="005A0936"/>
    <w:rsid w:val="005A1441"/>
    <w:rsid w:val="005A1804"/>
    <w:rsid w:val="005A21CF"/>
    <w:rsid w:val="005A266A"/>
    <w:rsid w:val="005A363B"/>
    <w:rsid w:val="005A3703"/>
    <w:rsid w:val="005A3737"/>
    <w:rsid w:val="005A37F8"/>
    <w:rsid w:val="005A389C"/>
    <w:rsid w:val="005A3F47"/>
    <w:rsid w:val="005A436C"/>
    <w:rsid w:val="005A4AF3"/>
    <w:rsid w:val="005A5076"/>
    <w:rsid w:val="005A53A1"/>
    <w:rsid w:val="005A5572"/>
    <w:rsid w:val="005A5C81"/>
    <w:rsid w:val="005A67D2"/>
    <w:rsid w:val="005A73D8"/>
    <w:rsid w:val="005A7984"/>
    <w:rsid w:val="005A7B5B"/>
    <w:rsid w:val="005A7BAA"/>
    <w:rsid w:val="005B0265"/>
    <w:rsid w:val="005B05C3"/>
    <w:rsid w:val="005B05D4"/>
    <w:rsid w:val="005B0940"/>
    <w:rsid w:val="005B0D1C"/>
    <w:rsid w:val="005B1187"/>
    <w:rsid w:val="005B13DF"/>
    <w:rsid w:val="005B179D"/>
    <w:rsid w:val="005B19FD"/>
    <w:rsid w:val="005B2359"/>
    <w:rsid w:val="005B25D1"/>
    <w:rsid w:val="005B2B73"/>
    <w:rsid w:val="005B2DEE"/>
    <w:rsid w:val="005B3502"/>
    <w:rsid w:val="005B382E"/>
    <w:rsid w:val="005B39BD"/>
    <w:rsid w:val="005B39E3"/>
    <w:rsid w:val="005B3D44"/>
    <w:rsid w:val="005B3E5B"/>
    <w:rsid w:val="005B4C62"/>
    <w:rsid w:val="005B4E97"/>
    <w:rsid w:val="005B54C0"/>
    <w:rsid w:val="005B595C"/>
    <w:rsid w:val="005B59E4"/>
    <w:rsid w:val="005B5C0D"/>
    <w:rsid w:val="005B5E39"/>
    <w:rsid w:val="005B6275"/>
    <w:rsid w:val="005B6858"/>
    <w:rsid w:val="005B6D88"/>
    <w:rsid w:val="005B6F2C"/>
    <w:rsid w:val="005B7BE0"/>
    <w:rsid w:val="005B7D56"/>
    <w:rsid w:val="005C00BD"/>
    <w:rsid w:val="005C05E0"/>
    <w:rsid w:val="005C06D3"/>
    <w:rsid w:val="005C0E68"/>
    <w:rsid w:val="005C0FC2"/>
    <w:rsid w:val="005C10F4"/>
    <w:rsid w:val="005C128A"/>
    <w:rsid w:val="005C1382"/>
    <w:rsid w:val="005C14B8"/>
    <w:rsid w:val="005C183A"/>
    <w:rsid w:val="005C1D8A"/>
    <w:rsid w:val="005C209B"/>
    <w:rsid w:val="005C20BF"/>
    <w:rsid w:val="005C23F0"/>
    <w:rsid w:val="005C2AA6"/>
    <w:rsid w:val="005C2DDB"/>
    <w:rsid w:val="005C2E82"/>
    <w:rsid w:val="005C3577"/>
    <w:rsid w:val="005C3656"/>
    <w:rsid w:val="005C3998"/>
    <w:rsid w:val="005C39F1"/>
    <w:rsid w:val="005C4883"/>
    <w:rsid w:val="005C4C3A"/>
    <w:rsid w:val="005C5770"/>
    <w:rsid w:val="005C5C7B"/>
    <w:rsid w:val="005C69AC"/>
    <w:rsid w:val="005C69B3"/>
    <w:rsid w:val="005C6D86"/>
    <w:rsid w:val="005C6ED6"/>
    <w:rsid w:val="005C7386"/>
    <w:rsid w:val="005C770D"/>
    <w:rsid w:val="005C7E2F"/>
    <w:rsid w:val="005D029B"/>
    <w:rsid w:val="005D07BE"/>
    <w:rsid w:val="005D11DD"/>
    <w:rsid w:val="005D19BE"/>
    <w:rsid w:val="005D1B8E"/>
    <w:rsid w:val="005D3460"/>
    <w:rsid w:val="005D4BBA"/>
    <w:rsid w:val="005D4BE5"/>
    <w:rsid w:val="005D4D08"/>
    <w:rsid w:val="005D5180"/>
    <w:rsid w:val="005D5653"/>
    <w:rsid w:val="005D60CE"/>
    <w:rsid w:val="005D64A3"/>
    <w:rsid w:val="005D7819"/>
    <w:rsid w:val="005D7D23"/>
    <w:rsid w:val="005D7F90"/>
    <w:rsid w:val="005E0192"/>
    <w:rsid w:val="005E0302"/>
    <w:rsid w:val="005E033D"/>
    <w:rsid w:val="005E0548"/>
    <w:rsid w:val="005E08EF"/>
    <w:rsid w:val="005E11B3"/>
    <w:rsid w:val="005E1E39"/>
    <w:rsid w:val="005E26AC"/>
    <w:rsid w:val="005E2AD8"/>
    <w:rsid w:val="005E2BD0"/>
    <w:rsid w:val="005E36D3"/>
    <w:rsid w:val="005E3839"/>
    <w:rsid w:val="005E4068"/>
    <w:rsid w:val="005E46F0"/>
    <w:rsid w:val="005E4FC6"/>
    <w:rsid w:val="005E5348"/>
    <w:rsid w:val="005E57FE"/>
    <w:rsid w:val="005E5CF8"/>
    <w:rsid w:val="005E61DD"/>
    <w:rsid w:val="005E6878"/>
    <w:rsid w:val="005E6F8B"/>
    <w:rsid w:val="005E7790"/>
    <w:rsid w:val="005E79A2"/>
    <w:rsid w:val="005E7A2C"/>
    <w:rsid w:val="005E7D7C"/>
    <w:rsid w:val="005E7FAA"/>
    <w:rsid w:val="005F028D"/>
    <w:rsid w:val="005F05CA"/>
    <w:rsid w:val="005F0D2E"/>
    <w:rsid w:val="005F1134"/>
    <w:rsid w:val="005F1253"/>
    <w:rsid w:val="005F1652"/>
    <w:rsid w:val="005F2079"/>
    <w:rsid w:val="005F2270"/>
    <w:rsid w:val="005F289A"/>
    <w:rsid w:val="005F339A"/>
    <w:rsid w:val="005F3A45"/>
    <w:rsid w:val="005F411F"/>
    <w:rsid w:val="005F41A0"/>
    <w:rsid w:val="005F4614"/>
    <w:rsid w:val="005F4C99"/>
    <w:rsid w:val="005F4D2C"/>
    <w:rsid w:val="005F51FE"/>
    <w:rsid w:val="005F62F4"/>
    <w:rsid w:val="005F6427"/>
    <w:rsid w:val="005F6A79"/>
    <w:rsid w:val="005F78DA"/>
    <w:rsid w:val="006001BE"/>
    <w:rsid w:val="0060043C"/>
    <w:rsid w:val="00600473"/>
    <w:rsid w:val="006005C8"/>
    <w:rsid w:val="00600C02"/>
    <w:rsid w:val="00601721"/>
    <w:rsid w:val="0060184B"/>
    <w:rsid w:val="00601871"/>
    <w:rsid w:val="00601919"/>
    <w:rsid w:val="00601C5C"/>
    <w:rsid w:val="006022BC"/>
    <w:rsid w:val="00602775"/>
    <w:rsid w:val="00602862"/>
    <w:rsid w:val="00602935"/>
    <w:rsid w:val="006038D9"/>
    <w:rsid w:val="00603BDD"/>
    <w:rsid w:val="00603F29"/>
    <w:rsid w:val="00604FF3"/>
    <w:rsid w:val="006052A8"/>
    <w:rsid w:val="00605696"/>
    <w:rsid w:val="00605779"/>
    <w:rsid w:val="006059A2"/>
    <w:rsid w:val="006064BB"/>
    <w:rsid w:val="00606574"/>
    <w:rsid w:val="00606F3A"/>
    <w:rsid w:val="00607129"/>
    <w:rsid w:val="00607336"/>
    <w:rsid w:val="006077C8"/>
    <w:rsid w:val="00607840"/>
    <w:rsid w:val="00607EFB"/>
    <w:rsid w:val="00607FA1"/>
    <w:rsid w:val="006102F1"/>
    <w:rsid w:val="00610EDE"/>
    <w:rsid w:val="00610FBC"/>
    <w:rsid w:val="0061115B"/>
    <w:rsid w:val="0061133C"/>
    <w:rsid w:val="006117A3"/>
    <w:rsid w:val="00611C31"/>
    <w:rsid w:val="0061207F"/>
    <w:rsid w:val="0061219A"/>
    <w:rsid w:val="00612FAB"/>
    <w:rsid w:val="00613A4B"/>
    <w:rsid w:val="00614301"/>
    <w:rsid w:val="0061482E"/>
    <w:rsid w:val="00614A3B"/>
    <w:rsid w:val="00614EA1"/>
    <w:rsid w:val="00615203"/>
    <w:rsid w:val="0061590B"/>
    <w:rsid w:val="00615A65"/>
    <w:rsid w:val="00615A90"/>
    <w:rsid w:val="00615B2E"/>
    <w:rsid w:val="00615C0F"/>
    <w:rsid w:val="00616AA3"/>
    <w:rsid w:val="006176A2"/>
    <w:rsid w:val="0061787D"/>
    <w:rsid w:val="00617893"/>
    <w:rsid w:val="0062024C"/>
    <w:rsid w:val="00620331"/>
    <w:rsid w:val="006205DD"/>
    <w:rsid w:val="006208FE"/>
    <w:rsid w:val="00620ABA"/>
    <w:rsid w:val="00620E0F"/>
    <w:rsid w:val="0062184E"/>
    <w:rsid w:val="00621DD8"/>
    <w:rsid w:val="00622D10"/>
    <w:rsid w:val="0062406B"/>
    <w:rsid w:val="00624141"/>
    <w:rsid w:val="006245C3"/>
    <w:rsid w:val="00624A49"/>
    <w:rsid w:val="00624C0B"/>
    <w:rsid w:val="00625471"/>
    <w:rsid w:val="00625A69"/>
    <w:rsid w:val="00625D8F"/>
    <w:rsid w:val="00627576"/>
    <w:rsid w:val="006275DD"/>
    <w:rsid w:val="00630510"/>
    <w:rsid w:val="00630832"/>
    <w:rsid w:val="006315FD"/>
    <w:rsid w:val="00631976"/>
    <w:rsid w:val="00631A7D"/>
    <w:rsid w:val="00631FE5"/>
    <w:rsid w:val="0063202C"/>
    <w:rsid w:val="00632278"/>
    <w:rsid w:val="00632340"/>
    <w:rsid w:val="006328E2"/>
    <w:rsid w:val="00632BA5"/>
    <w:rsid w:val="0063301F"/>
    <w:rsid w:val="0063302F"/>
    <w:rsid w:val="006337C2"/>
    <w:rsid w:val="00634292"/>
    <w:rsid w:val="006346D6"/>
    <w:rsid w:val="006347B4"/>
    <w:rsid w:val="00634CEF"/>
    <w:rsid w:val="00634DD3"/>
    <w:rsid w:val="00634E94"/>
    <w:rsid w:val="00635AD5"/>
    <w:rsid w:val="00635B07"/>
    <w:rsid w:val="00636497"/>
    <w:rsid w:val="0063656D"/>
    <w:rsid w:val="006365ED"/>
    <w:rsid w:val="00636EF4"/>
    <w:rsid w:val="006376C5"/>
    <w:rsid w:val="00637E02"/>
    <w:rsid w:val="006403F7"/>
    <w:rsid w:val="006408C3"/>
    <w:rsid w:val="00640A8C"/>
    <w:rsid w:val="0064181A"/>
    <w:rsid w:val="00641DB8"/>
    <w:rsid w:val="00642227"/>
    <w:rsid w:val="00642946"/>
    <w:rsid w:val="00642DAB"/>
    <w:rsid w:val="00643522"/>
    <w:rsid w:val="00643C4C"/>
    <w:rsid w:val="00643D22"/>
    <w:rsid w:val="00643D9C"/>
    <w:rsid w:val="006441E5"/>
    <w:rsid w:val="0064495B"/>
    <w:rsid w:val="006451ED"/>
    <w:rsid w:val="0064559A"/>
    <w:rsid w:val="006456CD"/>
    <w:rsid w:val="0064602A"/>
    <w:rsid w:val="00646B4D"/>
    <w:rsid w:val="00646D8E"/>
    <w:rsid w:val="0064703E"/>
    <w:rsid w:val="00647403"/>
    <w:rsid w:val="00647904"/>
    <w:rsid w:val="00647C09"/>
    <w:rsid w:val="00647CA1"/>
    <w:rsid w:val="0065012D"/>
    <w:rsid w:val="00650429"/>
    <w:rsid w:val="00650935"/>
    <w:rsid w:val="00650C58"/>
    <w:rsid w:val="00650D78"/>
    <w:rsid w:val="006514F3"/>
    <w:rsid w:val="006515A1"/>
    <w:rsid w:val="00651C6C"/>
    <w:rsid w:val="0065282C"/>
    <w:rsid w:val="0065373E"/>
    <w:rsid w:val="00653F75"/>
    <w:rsid w:val="0065441D"/>
    <w:rsid w:val="00654879"/>
    <w:rsid w:val="00654D95"/>
    <w:rsid w:val="00654E98"/>
    <w:rsid w:val="0065596C"/>
    <w:rsid w:val="00655C27"/>
    <w:rsid w:val="0065670D"/>
    <w:rsid w:val="00656EB4"/>
    <w:rsid w:val="00657122"/>
    <w:rsid w:val="006572C4"/>
    <w:rsid w:val="0065785C"/>
    <w:rsid w:val="00657DD4"/>
    <w:rsid w:val="00657E11"/>
    <w:rsid w:val="00660D6E"/>
    <w:rsid w:val="00661293"/>
    <w:rsid w:val="00662523"/>
    <w:rsid w:val="006631D6"/>
    <w:rsid w:val="00663576"/>
    <w:rsid w:val="006635E6"/>
    <w:rsid w:val="0066507C"/>
    <w:rsid w:val="0066558D"/>
    <w:rsid w:val="0066584F"/>
    <w:rsid w:val="00665AEA"/>
    <w:rsid w:val="00665BB6"/>
    <w:rsid w:val="00665C6D"/>
    <w:rsid w:val="006661CB"/>
    <w:rsid w:val="00666389"/>
    <w:rsid w:val="00666434"/>
    <w:rsid w:val="006669B2"/>
    <w:rsid w:val="00666F06"/>
    <w:rsid w:val="00666F57"/>
    <w:rsid w:val="00667B6F"/>
    <w:rsid w:val="00667BEE"/>
    <w:rsid w:val="00670096"/>
    <w:rsid w:val="00670316"/>
    <w:rsid w:val="00670FB0"/>
    <w:rsid w:val="00671A18"/>
    <w:rsid w:val="00671ADA"/>
    <w:rsid w:val="00671F0D"/>
    <w:rsid w:val="006723D7"/>
    <w:rsid w:val="00672A45"/>
    <w:rsid w:val="00672A96"/>
    <w:rsid w:val="00672AD6"/>
    <w:rsid w:val="00672FBA"/>
    <w:rsid w:val="006731B3"/>
    <w:rsid w:val="00673FE9"/>
    <w:rsid w:val="0067464F"/>
    <w:rsid w:val="006746A1"/>
    <w:rsid w:val="006746E6"/>
    <w:rsid w:val="00674726"/>
    <w:rsid w:val="006748EF"/>
    <w:rsid w:val="00674B29"/>
    <w:rsid w:val="00674B79"/>
    <w:rsid w:val="006755DA"/>
    <w:rsid w:val="00675BE1"/>
    <w:rsid w:val="00676EDE"/>
    <w:rsid w:val="006770B5"/>
    <w:rsid w:val="0068058A"/>
    <w:rsid w:val="0068064B"/>
    <w:rsid w:val="006807A6"/>
    <w:rsid w:val="00680E07"/>
    <w:rsid w:val="00680E14"/>
    <w:rsid w:val="00680FC0"/>
    <w:rsid w:val="0068158F"/>
    <w:rsid w:val="00682732"/>
    <w:rsid w:val="006827F6"/>
    <w:rsid w:val="00682F71"/>
    <w:rsid w:val="006836BF"/>
    <w:rsid w:val="00683A99"/>
    <w:rsid w:val="00683B52"/>
    <w:rsid w:val="00683B75"/>
    <w:rsid w:val="00683E9F"/>
    <w:rsid w:val="00684040"/>
    <w:rsid w:val="0068447F"/>
    <w:rsid w:val="006853C1"/>
    <w:rsid w:val="00686137"/>
    <w:rsid w:val="006865D4"/>
    <w:rsid w:val="006866A0"/>
    <w:rsid w:val="00686714"/>
    <w:rsid w:val="006867E9"/>
    <w:rsid w:val="00686F99"/>
    <w:rsid w:val="006877C5"/>
    <w:rsid w:val="00687E3C"/>
    <w:rsid w:val="00687FE5"/>
    <w:rsid w:val="00690072"/>
    <w:rsid w:val="00690755"/>
    <w:rsid w:val="00690A4C"/>
    <w:rsid w:val="00690F15"/>
    <w:rsid w:val="00691223"/>
    <w:rsid w:val="00691477"/>
    <w:rsid w:val="0069212C"/>
    <w:rsid w:val="006924B8"/>
    <w:rsid w:val="006925DF"/>
    <w:rsid w:val="00692654"/>
    <w:rsid w:val="0069286C"/>
    <w:rsid w:val="00692D6A"/>
    <w:rsid w:val="00692ED5"/>
    <w:rsid w:val="00693612"/>
    <w:rsid w:val="00693A72"/>
    <w:rsid w:val="00693C1B"/>
    <w:rsid w:val="00694659"/>
    <w:rsid w:val="0069480D"/>
    <w:rsid w:val="006949C5"/>
    <w:rsid w:val="00694C54"/>
    <w:rsid w:val="00695D22"/>
    <w:rsid w:val="00695DCE"/>
    <w:rsid w:val="00696592"/>
    <w:rsid w:val="006968E8"/>
    <w:rsid w:val="00696EA0"/>
    <w:rsid w:val="006970EF"/>
    <w:rsid w:val="00697828"/>
    <w:rsid w:val="006978EB"/>
    <w:rsid w:val="00697D3A"/>
    <w:rsid w:val="00697EDE"/>
    <w:rsid w:val="006A022A"/>
    <w:rsid w:val="006A02BC"/>
    <w:rsid w:val="006A123F"/>
    <w:rsid w:val="006A1424"/>
    <w:rsid w:val="006A1578"/>
    <w:rsid w:val="006A1846"/>
    <w:rsid w:val="006A1F48"/>
    <w:rsid w:val="006A20D8"/>
    <w:rsid w:val="006A232C"/>
    <w:rsid w:val="006A29AC"/>
    <w:rsid w:val="006A2BB9"/>
    <w:rsid w:val="006A351E"/>
    <w:rsid w:val="006A41C3"/>
    <w:rsid w:val="006A461F"/>
    <w:rsid w:val="006A4A5C"/>
    <w:rsid w:val="006A5684"/>
    <w:rsid w:val="006A56E9"/>
    <w:rsid w:val="006A570A"/>
    <w:rsid w:val="006A5812"/>
    <w:rsid w:val="006A5C97"/>
    <w:rsid w:val="006A67CD"/>
    <w:rsid w:val="006A6E23"/>
    <w:rsid w:val="006A716D"/>
    <w:rsid w:val="006A73F6"/>
    <w:rsid w:val="006A758B"/>
    <w:rsid w:val="006B0558"/>
    <w:rsid w:val="006B0834"/>
    <w:rsid w:val="006B171A"/>
    <w:rsid w:val="006B17B3"/>
    <w:rsid w:val="006B1941"/>
    <w:rsid w:val="006B1C68"/>
    <w:rsid w:val="006B218D"/>
    <w:rsid w:val="006B23C2"/>
    <w:rsid w:val="006B2429"/>
    <w:rsid w:val="006B32D4"/>
    <w:rsid w:val="006B3618"/>
    <w:rsid w:val="006B381F"/>
    <w:rsid w:val="006B3E7C"/>
    <w:rsid w:val="006B3F03"/>
    <w:rsid w:val="006B4C32"/>
    <w:rsid w:val="006B5B5D"/>
    <w:rsid w:val="006B60D2"/>
    <w:rsid w:val="006B62BD"/>
    <w:rsid w:val="006B64C9"/>
    <w:rsid w:val="006B6508"/>
    <w:rsid w:val="006B6B2C"/>
    <w:rsid w:val="006B6C73"/>
    <w:rsid w:val="006B6C8B"/>
    <w:rsid w:val="006B6CC2"/>
    <w:rsid w:val="006B7145"/>
    <w:rsid w:val="006B72E1"/>
    <w:rsid w:val="006B7B86"/>
    <w:rsid w:val="006B7FA6"/>
    <w:rsid w:val="006C02A2"/>
    <w:rsid w:val="006C0656"/>
    <w:rsid w:val="006C0C86"/>
    <w:rsid w:val="006C0F73"/>
    <w:rsid w:val="006C1504"/>
    <w:rsid w:val="006C1786"/>
    <w:rsid w:val="006C1B3B"/>
    <w:rsid w:val="006C1D1F"/>
    <w:rsid w:val="006C1E08"/>
    <w:rsid w:val="006C208E"/>
    <w:rsid w:val="006C2294"/>
    <w:rsid w:val="006C2627"/>
    <w:rsid w:val="006C275B"/>
    <w:rsid w:val="006C27D6"/>
    <w:rsid w:val="006C2BE2"/>
    <w:rsid w:val="006C2C73"/>
    <w:rsid w:val="006C2C7D"/>
    <w:rsid w:val="006C32AF"/>
    <w:rsid w:val="006C3325"/>
    <w:rsid w:val="006C43EE"/>
    <w:rsid w:val="006C45E9"/>
    <w:rsid w:val="006C4BBF"/>
    <w:rsid w:val="006C4DB5"/>
    <w:rsid w:val="006C53CA"/>
    <w:rsid w:val="006C549C"/>
    <w:rsid w:val="006C5686"/>
    <w:rsid w:val="006C6052"/>
    <w:rsid w:val="006C6311"/>
    <w:rsid w:val="006C6E09"/>
    <w:rsid w:val="006C710E"/>
    <w:rsid w:val="006C7CF6"/>
    <w:rsid w:val="006C7F4D"/>
    <w:rsid w:val="006C7FBB"/>
    <w:rsid w:val="006D0580"/>
    <w:rsid w:val="006D07CC"/>
    <w:rsid w:val="006D11F2"/>
    <w:rsid w:val="006D166A"/>
    <w:rsid w:val="006D1699"/>
    <w:rsid w:val="006D2331"/>
    <w:rsid w:val="006D2403"/>
    <w:rsid w:val="006D261A"/>
    <w:rsid w:val="006D298C"/>
    <w:rsid w:val="006D2AAB"/>
    <w:rsid w:val="006D2AC1"/>
    <w:rsid w:val="006D2D57"/>
    <w:rsid w:val="006D3009"/>
    <w:rsid w:val="006D3779"/>
    <w:rsid w:val="006D3814"/>
    <w:rsid w:val="006D38D9"/>
    <w:rsid w:val="006D3986"/>
    <w:rsid w:val="006D42B2"/>
    <w:rsid w:val="006D435E"/>
    <w:rsid w:val="006D4B73"/>
    <w:rsid w:val="006D4D87"/>
    <w:rsid w:val="006D5980"/>
    <w:rsid w:val="006D5B66"/>
    <w:rsid w:val="006D5EAD"/>
    <w:rsid w:val="006D5EBB"/>
    <w:rsid w:val="006D6138"/>
    <w:rsid w:val="006D644A"/>
    <w:rsid w:val="006D6873"/>
    <w:rsid w:val="006D6897"/>
    <w:rsid w:val="006D71C3"/>
    <w:rsid w:val="006D72BA"/>
    <w:rsid w:val="006D7733"/>
    <w:rsid w:val="006D7B73"/>
    <w:rsid w:val="006D7C87"/>
    <w:rsid w:val="006E075B"/>
    <w:rsid w:val="006E1252"/>
    <w:rsid w:val="006E1414"/>
    <w:rsid w:val="006E1CFD"/>
    <w:rsid w:val="006E1EDB"/>
    <w:rsid w:val="006E210F"/>
    <w:rsid w:val="006E26EE"/>
    <w:rsid w:val="006E2BB6"/>
    <w:rsid w:val="006E2DAE"/>
    <w:rsid w:val="006E2E4D"/>
    <w:rsid w:val="006E2FC5"/>
    <w:rsid w:val="006E30F0"/>
    <w:rsid w:val="006E3160"/>
    <w:rsid w:val="006E3275"/>
    <w:rsid w:val="006E34E3"/>
    <w:rsid w:val="006E373C"/>
    <w:rsid w:val="006E3880"/>
    <w:rsid w:val="006E3A04"/>
    <w:rsid w:val="006E3A2A"/>
    <w:rsid w:val="006E413D"/>
    <w:rsid w:val="006E41D3"/>
    <w:rsid w:val="006E477E"/>
    <w:rsid w:val="006E5918"/>
    <w:rsid w:val="006E5B86"/>
    <w:rsid w:val="006E71F3"/>
    <w:rsid w:val="006E722F"/>
    <w:rsid w:val="006E7DB6"/>
    <w:rsid w:val="006E7ECB"/>
    <w:rsid w:val="006E7FD3"/>
    <w:rsid w:val="006E7FED"/>
    <w:rsid w:val="006F0268"/>
    <w:rsid w:val="006F096F"/>
    <w:rsid w:val="006F0EE0"/>
    <w:rsid w:val="006F1BED"/>
    <w:rsid w:val="006F1DEA"/>
    <w:rsid w:val="006F1FCF"/>
    <w:rsid w:val="006F2375"/>
    <w:rsid w:val="006F2B93"/>
    <w:rsid w:val="006F2F8E"/>
    <w:rsid w:val="006F3E8E"/>
    <w:rsid w:val="006F4270"/>
    <w:rsid w:val="006F47DE"/>
    <w:rsid w:val="006F4803"/>
    <w:rsid w:val="006F544A"/>
    <w:rsid w:val="006F55A2"/>
    <w:rsid w:val="006F5667"/>
    <w:rsid w:val="006F59AA"/>
    <w:rsid w:val="006F5A5C"/>
    <w:rsid w:val="006F5A74"/>
    <w:rsid w:val="006F5C8A"/>
    <w:rsid w:val="006F6079"/>
    <w:rsid w:val="006F6083"/>
    <w:rsid w:val="006F6B5E"/>
    <w:rsid w:val="006F7236"/>
    <w:rsid w:val="006F75F3"/>
    <w:rsid w:val="006F7A3C"/>
    <w:rsid w:val="006F7DBE"/>
    <w:rsid w:val="006F7FBF"/>
    <w:rsid w:val="00700A4F"/>
    <w:rsid w:val="00700DE0"/>
    <w:rsid w:val="00700FDA"/>
    <w:rsid w:val="00701021"/>
    <w:rsid w:val="007029AF"/>
    <w:rsid w:val="00702EFE"/>
    <w:rsid w:val="00703232"/>
    <w:rsid w:val="007032F3"/>
    <w:rsid w:val="00703ACE"/>
    <w:rsid w:val="0070417B"/>
    <w:rsid w:val="00704314"/>
    <w:rsid w:val="00704A6C"/>
    <w:rsid w:val="00704EDF"/>
    <w:rsid w:val="00704F0B"/>
    <w:rsid w:val="00704F3A"/>
    <w:rsid w:val="00705592"/>
    <w:rsid w:val="00705666"/>
    <w:rsid w:val="00705EAC"/>
    <w:rsid w:val="00706498"/>
    <w:rsid w:val="0070695A"/>
    <w:rsid w:val="00707477"/>
    <w:rsid w:val="00707D31"/>
    <w:rsid w:val="00710580"/>
    <w:rsid w:val="007105A0"/>
    <w:rsid w:val="0071081E"/>
    <w:rsid w:val="00710DAE"/>
    <w:rsid w:val="0071157D"/>
    <w:rsid w:val="0071168C"/>
    <w:rsid w:val="007116AC"/>
    <w:rsid w:val="007116BF"/>
    <w:rsid w:val="00711827"/>
    <w:rsid w:val="007118AA"/>
    <w:rsid w:val="0071300A"/>
    <w:rsid w:val="0071314B"/>
    <w:rsid w:val="007133C5"/>
    <w:rsid w:val="007136A2"/>
    <w:rsid w:val="007138FE"/>
    <w:rsid w:val="00713BF9"/>
    <w:rsid w:val="00713E0A"/>
    <w:rsid w:val="00714572"/>
    <w:rsid w:val="0071461F"/>
    <w:rsid w:val="00714CF0"/>
    <w:rsid w:val="00714D74"/>
    <w:rsid w:val="00714DE4"/>
    <w:rsid w:val="00714F14"/>
    <w:rsid w:val="00714F5A"/>
    <w:rsid w:val="00715CF3"/>
    <w:rsid w:val="007164AF"/>
    <w:rsid w:val="00716BC2"/>
    <w:rsid w:val="00716D9E"/>
    <w:rsid w:val="007200F6"/>
    <w:rsid w:val="00720399"/>
    <w:rsid w:val="00720431"/>
    <w:rsid w:val="007205A2"/>
    <w:rsid w:val="00720819"/>
    <w:rsid w:val="00720C10"/>
    <w:rsid w:val="00720C46"/>
    <w:rsid w:val="007213E4"/>
    <w:rsid w:val="00721499"/>
    <w:rsid w:val="007217BD"/>
    <w:rsid w:val="00721B04"/>
    <w:rsid w:val="00723510"/>
    <w:rsid w:val="00723885"/>
    <w:rsid w:val="00723A38"/>
    <w:rsid w:val="00723BAC"/>
    <w:rsid w:val="00723CA6"/>
    <w:rsid w:val="00724CD9"/>
    <w:rsid w:val="007250B2"/>
    <w:rsid w:val="007255A0"/>
    <w:rsid w:val="00725AD4"/>
    <w:rsid w:val="0072605B"/>
    <w:rsid w:val="007262C0"/>
    <w:rsid w:val="00726C6D"/>
    <w:rsid w:val="0072768F"/>
    <w:rsid w:val="00730353"/>
    <w:rsid w:val="00730534"/>
    <w:rsid w:val="00730893"/>
    <w:rsid w:val="0073186F"/>
    <w:rsid w:val="00731AB0"/>
    <w:rsid w:val="00731DC2"/>
    <w:rsid w:val="00731E39"/>
    <w:rsid w:val="00731E4F"/>
    <w:rsid w:val="0073277F"/>
    <w:rsid w:val="007327E5"/>
    <w:rsid w:val="00732851"/>
    <w:rsid w:val="00733041"/>
    <w:rsid w:val="007332B0"/>
    <w:rsid w:val="0073424D"/>
    <w:rsid w:val="00734336"/>
    <w:rsid w:val="00734345"/>
    <w:rsid w:val="00734866"/>
    <w:rsid w:val="00734E59"/>
    <w:rsid w:val="0073516B"/>
    <w:rsid w:val="00735978"/>
    <w:rsid w:val="0073607C"/>
    <w:rsid w:val="007360E4"/>
    <w:rsid w:val="00736399"/>
    <w:rsid w:val="007368B2"/>
    <w:rsid w:val="007369FD"/>
    <w:rsid w:val="007372FF"/>
    <w:rsid w:val="00737816"/>
    <w:rsid w:val="00737C2B"/>
    <w:rsid w:val="00740967"/>
    <w:rsid w:val="00740CCF"/>
    <w:rsid w:val="007410A2"/>
    <w:rsid w:val="0074152F"/>
    <w:rsid w:val="00741F5B"/>
    <w:rsid w:val="007421D4"/>
    <w:rsid w:val="00742B60"/>
    <w:rsid w:val="0074301E"/>
    <w:rsid w:val="0074325A"/>
    <w:rsid w:val="0074327D"/>
    <w:rsid w:val="007436C8"/>
    <w:rsid w:val="007437D5"/>
    <w:rsid w:val="00743E7B"/>
    <w:rsid w:val="007441A3"/>
    <w:rsid w:val="007442FC"/>
    <w:rsid w:val="00744C76"/>
    <w:rsid w:val="00744CD2"/>
    <w:rsid w:val="007453FB"/>
    <w:rsid w:val="007457BB"/>
    <w:rsid w:val="007459B4"/>
    <w:rsid w:val="00745D60"/>
    <w:rsid w:val="00746690"/>
    <w:rsid w:val="0074684B"/>
    <w:rsid w:val="007470DF"/>
    <w:rsid w:val="00747628"/>
    <w:rsid w:val="00750154"/>
    <w:rsid w:val="00750B25"/>
    <w:rsid w:val="007512A5"/>
    <w:rsid w:val="007515AB"/>
    <w:rsid w:val="007517BF"/>
    <w:rsid w:val="00751E78"/>
    <w:rsid w:val="0075211C"/>
    <w:rsid w:val="00752311"/>
    <w:rsid w:val="007527FF"/>
    <w:rsid w:val="00752986"/>
    <w:rsid w:val="00753671"/>
    <w:rsid w:val="00753687"/>
    <w:rsid w:val="00753B33"/>
    <w:rsid w:val="0075422F"/>
    <w:rsid w:val="007544A8"/>
    <w:rsid w:val="007544E8"/>
    <w:rsid w:val="007545A0"/>
    <w:rsid w:val="00754D06"/>
    <w:rsid w:val="007555F2"/>
    <w:rsid w:val="00755BE5"/>
    <w:rsid w:val="007560D5"/>
    <w:rsid w:val="00756111"/>
    <w:rsid w:val="007561D8"/>
    <w:rsid w:val="00756D9F"/>
    <w:rsid w:val="007570F3"/>
    <w:rsid w:val="0075711F"/>
    <w:rsid w:val="0075742A"/>
    <w:rsid w:val="0075743B"/>
    <w:rsid w:val="0075748B"/>
    <w:rsid w:val="007577F8"/>
    <w:rsid w:val="00757A45"/>
    <w:rsid w:val="00760162"/>
    <w:rsid w:val="0076016C"/>
    <w:rsid w:val="00760826"/>
    <w:rsid w:val="00760B19"/>
    <w:rsid w:val="007613B4"/>
    <w:rsid w:val="00761523"/>
    <w:rsid w:val="00762425"/>
    <w:rsid w:val="007626C0"/>
    <w:rsid w:val="007627E1"/>
    <w:rsid w:val="0076294D"/>
    <w:rsid w:val="00762C5A"/>
    <w:rsid w:val="00762CB0"/>
    <w:rsid w:val="00762CE7"/>
    <w:rsid w:val="00762D65"/>
    <w:rsid w:val="007631B1"/>
    <w:rsid w:val="00763288"/>
    <w:rsid w:val="0076386B"/>
    <w:rsid w:val="00763A54"/>
    <w:rsid w:val="00763D76"/>
    <w:rsid w:val="00763DE3"/>
    <w:rsid w:val="00763F9A"/>
    <w:rsid w:val="007653E9"/>
    <w:rsid w:val="0076644A"/>
    <w:rsid w:val="00766962"/>
    <w:rsid w:val="00770310"/>
    <w:rsid w:val="00770C08"/>
    <w:rsid w:val="00770F3A"/>
    <w:rsid w:val="007722AE"/>
    <w:rsid w:val="00772B9A"/>
    <w:rsid w:val="00773575"/>
    <w:rsid w:val="007737FD"/>
    <w:rsid w:val="00774926"/>
    <w:rsid w:val="00774B6C"/>
    <w:rsid w:val="00774DEF"/>
    <w:rsid w:val="00774F1C"/>
    <w:rsid w:val="0077599B"/>
    <w:rsid w:val="00775C6D"/>
    <w:rsid w:val="00776169"/>
    <w:rsid w:val="007765DF"/>
    <w:rsid w:val="007769D5"/>
    <w:rsid w:val="007775D9"/>
    <w:rsid w:val="00777846"/>
    <w:rsid w:val="007779EF"/>
    <w:rsid w:val="00777C06"/>
    <w:rsid w:val="00777D04"/>
    <w:rsid w:val="007800D9"/>
    <w:rsid w:val="007802E7"/>
    <w:rsid w:val="007804F4"/>
    <w:rsid w:val="0078069D"/>
    <w:rsid w:val="00780798"/>
    <w:rsid w:val="00780AD0"/>
    <w:rsid w:val="00780CD3"/>
    <w:rsid w:val="00781353"/>
    <w:rsid w:val="00781437"/>
    <w:rsid w:val="00781659"/>
    <w:rsid w:val="00781AC7"/>
    <w:rsid w:val="007829B0"/>
    <w:rsid w:val="007829F6"/>
    <w:rsid w:val="00782D02"/>
    <w:rsid w:val="007832BD"/>
    <w:rsid w:val="00783BEA"/>
    <w:rsid w:val="0078421A"/>
    <w:rsid w:val="0078467E"/>
    <w:rsid w:val="00784BB9"/>
    <w:rsid w:val="00785351"/>
    <w:rsid w:val="0078557A"/>
    <w:rsid w:val="00785C42"/>
    <w:rsid w:val="007861FE"/>
    <w:rsid w:val="00786532"/>
    <w:rsid w:val="00786840"/>
    <w:rsid w:val="007900B7"/>
    <w:rsid w:val="0079094E"/>
    <w:rsid w:val="00790C83"/>
    <w:rsid w:val="007911F4"/>
    <w:rsid w:val="007919C2"/>
    <w:rsid w:val="00791F6B"/>
    <w:rsid w:val="0079337B"/>
    <w:rsid w:val="00793998"/>
    <w:rsid w:val="00793A48"/>
    <w:rsid w:val="007947B0"/>
    <w:rsid w:val="007948BE"/>
    <w:rsid w:val="00794C96"/>
    <w:rsid w:val="00794DDA"/>
    <w:rsid w:val="0079555D"/>
    <w:rsid w:val="00795771"/>
    <w:rsid w:val="00795EC0"/>
    <w:rsid w:val="00796496"/>
    <w:rsid w:val="00796CA8"/>
    <w:rsid w:val="00796FB6"/>
    <w:rsid w:val="00797478"/>
    <w:rsid w:val="00797614"/>
    <w:rsid w:val="00797965"/>
    <w:rsid w:val="00797A85"/>
    <w:rsid w:val="007A02B0"/>
    <w:rsid w:val="007A0321"/>
    <w:rsid w:val="007A0755"/>
    <w:rsid w:val="007A1222"/>
    <w:rsid w:val="007A1BC0"/>
    <w:rsid w:val="007A2124"/>
    <w:rsid w:val="007A2473"/>
    <w:rsid w:val="007A277E"/>
    <w:rsid w:val="007A2B37"/>
    <w:rsid w:val="007A3D55"/>
    <w:rsid w:val="007A3FF5"/>
    <w:rsid w:val="007A478C"/>
    <w:rsid w:val="007A4BB5"/>
    <w:rsid w:val="007A4C49"/>
    <w:rsid w:val="007A4FDB"/>
    <w:rsid w:val="007A5633"/>
    <w:rsid w:val="007A5D45"/>
    <w:rsid w:val="007A5E3C"/>
    <w:rsid w:val="007A5F7E"/>
    <w:rsid w:val="007A5FB4"/>
    <w:rsid w:val="007A61B9"/>
    <w:rsid w:val="007A6266"/>
    <w:rsid w:val="007A63A8"/>
    <w:rsid w:val="007A6DE0"/>
    <w:rsid w:val="007A7DFC"/>
    <w:rsid w:val="007A7EDF"/>
    <w:rsid w:val="007B00DD"/>
    <w:rsid w:val="007B0503"/>
    <w:rsid w:val="007B0910"/>
    <w:rsid w:val="007B0EA5"/>
    <w:rsid w:val="007B121B"/>
    <w:rsid w:val="007B16B9"/>
    <w:rsid w:val="007B175B"/>
    <w:rsid w:val="007B19F8"/>
    <w:rsid w:val="007B1C09"/>
    <w:rsid w:val="007B3A5F"/>
    <w:rsid w:val="007B3D2D"/>
    <w:rsid w:val="007B43C9"/>
    <w:rsid w:val="007B43CB"/>
    <w:rsid w:val="007B43E3"/>
    <w:rsid w:val="007B4C1F"/>
    <w:rsid w:val="007B525D"/>
    <w:rsid w:val="007B5448"/>
    <w:rsid w:val="007B556E"/>
    <w:rsid w:val="007B5768"/>
    <w:rsid w:val="007B580C"/>
    <w:rsid w:val="007B5B01"/>
    <w:rsid w:val="007B5F89"/>
    <w:rsid w:val="007B64A3"/>
    <w:rsid w:val="007B6A0F"/>
    <w:rsid w:val="007B6B08"/>
    <w:rsid w:val="007B7133"/>
    <w:rsid w:val="007B78FF"/>
    <w:rsid w:val="007C0213"/>
    <w:rsid w:val="007C0426"/>
    <w:rsid w:val="007C0AA4"/>
    <w:rsid w:val="007C0F6C"/>
    <w:rsid w:val="007C12BE"/>
    <w:rsid w:val="007C188A"/>
    <w:rsid w:val="007C22B9"/>
    <w:rsid w:val="007C2517"/>
    <w:rsid w:val="007C2783"/>
    <w:rsid w:val="007C2F6B"/>
    <w:rsid w:val="007C35DD"/>
    <w:rsid w:val="007C380E"/>
    <w:rsid w:val="007C3C75"/>
    <w:rsid w:val="007C3DBC"/>
    <w:rsid w:val="007C4003"/>
    <w:rsid w:val="007C4289"/>
    <w:rsid w:val="007C428D"/>
    <w:rsid w:val="007C4346"/>
    <w:rsid w:val="007C4442"/>
    <w:rsid w:val="007C4731"/>
    <w:rsid w:val="007C556A"/>
    <w:rsid w:val="007C57BE"/>
    <w:rsid w:val="007C59EC"/>
    <w:rsid w:val="007C6052"/>
    <w:rsid w:val="007C66D5"/>
    <w:rsid w:val="007C68FE"/>
    <w:rsid w:val="007C7540"/>
    <w:rsid w:val="007D1457"/>
    <w:rsid w:val="007D148E"/>
    <w:rsid w:val="007D1575"/>
    <w:rsid w:val="007D19DF"/>
    <w:rsid w:val="007D2BE0"/>
    <w:rsid w:val="007D36BA"/>
    <w:rsid w:val="007D4392"/>
    <w:rsid w:val="007D4B04"/>
    <w:rsid w:val="007D4D0A"/>
    <w:rsid w:val="007D5233"/>
    <w:rsid w:val="007D5471"/>
    <w:rsid w:val="007D5492"/>
    <w:rsid w:val="007D5703"/>
    <w:rsid w:val="007D59B8"/>
    <w:rsid w:val="007D61FB"/>
    <w:rsid w:val="007D672B"/>
    <w:rsid w:val="007D6A1E"/>
    <w:rsid w:val="007D6E7C"/>
    <w:rsid w:val="007D72D9"/>
    <w:rsid w:val="007D76D8"/>
    <w:rsid w:val="007D7C6D"/>
    <w:rsid w:val="007E01B5"/>
    <w:rsid w:val="007E034F"/>
    <w:rsid w:val="007E0954"/>
    <w:rsid w:val="007E144C"/>
    <w:rsid w:val="007E15E4"/>
    <w:rsid w:val="007E24A2"/>
    <w:rsid w:val="007E24BA"/>
    <w:rsid w:val="007E284C"/>
    <w:rsid w:val="007E33E8"/>
    <w:rsid w:val="007E37B8"/>
    <w:rsid w:val="007E3E14"/>
    <w:rsid w:val="007E3F0A"/>
    <w:rsid w:val="007E43BA"/>
    <w:rsid w:val="007E47A4"/>
    <w:rsid w:val="007E5B3A"/>
    <w:rsid w:val="007E5B7B"/>
    <w:rsid w:val="007E5E2C"/>
    <w:rsid w:val="007E5FFF"/>
    <w:rsid w:val="007E6078"/>
    <w:rsid w:val="007E6109"/>
    <w:rsid w:val="007E63F0"/>
    <w:rsid w:val="007E66A0"/>
    <w:rsid w:val="007E70AB"/>
    <w:rsid w:val="007E76C5"/>
    <w:rsid w:val="007E7CD4"/>
    <w:rsid w:val="007F1319"/>
    <w:rsid w:val="007F1B27"/>
    <w:rsid w:val="007F1E1A"/>
    <w:rsid w:val="007F218C"/>
    <w:rsid w:val="007F24F7"/>
    <w:rsid w:val="007F2713"/>
    <w:rsid w:val="007F2724"/>
    <w:rsid w:val="007F3145"/>
    <w:rsid w:val="007F3A82"/>
    <w:rsid w:val="007F4455"/>
    <w:rsid w:val="007F4C4E"/>
    <w:rsid w:val="007F4E07"/>
    <w:rsid w:val="007F4F43"/>
    <w:rsid w:val="007F546F"/>
    <w:rsid w:val="007F5A0C"/>
    <w:rsid w:val="007F5C6F"/>
    <w:rsid w:val="007F644E"/>
    <w:rsid w:val="007F660D"/>
    <w:rsid w:val="007F6B7D"/>
    <w:rsid w:val="007F7B99"/>
    <w:rsid w:val="0080034D"/>
    <w:rsid w:val="0080050F"/>
    <w:rsid w:val="00800661"/>
    <w:rsid w:val="00800977"/>
    <w:rsid w:val="00800E4B"/>
    <w:rsid w:val="0080103A"/>
    <w:rsid w:val="00801227"/>
    <w:rsid w:val="00801483"/>
    <w:rsid w:val="00802036"/>
    <w:rsid w:val="008020B5"/>
    <w:rsid w:val="00802E62"/>
    <w:rsid w:val="00802E75"/>
    <w:rsid w:val="00803598"/>
    <w:rsid w:val="008037DA"/>
    <w:rsid w:val="00804445"/>
    <w:rsid w:val="008044C7"/>
    <w:rsid w:val="008046A9"/>
    <w:rsid w:val="00804A9E"/>
    <w:rsid w:val="00804E60"/>
    <w:rsid w:val="00804FF5"/>
    <w:rsid w:val="00805748"/>
    <w:rsid w:val="00806377"/>
    <w:rsid w:val="00806620"/>
    <w:rsid w:val="00806625"/>
    <w:rsid w:val="008068D5"/>
    <w:rsid w:val="00806A1A"/>
    <w:rsid w:val="00806A5A"/>
    <w:rsid w:val="00806AC6"/>
    <w:rsid w:val="0080770C"/>
    <w:rsid w:val="00807E93"/>
    <w:rsid w:val="00810341"/>
    <w:rsid w:val="00810BEE"/>
    <w:rsid w:val="00811411"/>
    <w:rsid w:val="00812078"/>
    <w:rsid w:val="0081221F"/>
    <w:rsid w:val="0081222F"/>
    <w:rsid w:val="008126F0"/>
    <w:rsid w:val="00812770"/>
    <w:rsid w:val="00812972"/>
    <w:rsid w:val="00812CDC"/>
    <w:rsid w:val="00812F78"/>
    <w:rsid w:val="00812FE4"/>
    <w:rsid w:val="008133E8"/>
    <w:rsid w:val="0081349E"/>
    <w:rsid w:val="008134F7"/>
    <w:rsid w:val="00813AFC"/>
    <w:rsid w:val="0081406B"/>
    <w:rsid w:val="00814455"/>
    <w:rsid w:val="00814E05"/>
    <w:rsid w:val="0081548B"/>
    <w:rsid w:val="00815697"/>
    <w:rsid w:val="008158D7"/>
    <w:rsid w:val="00816338"/>
    <w:rsid w:val="008167CB"/>
    <w:rsid w:val="008168FD"/>
    <w:rsid w:val="00816C8E"/>
    <w:rsid w:val="00816FEF"/>
    <w:rsid w:val="00817018"/>
    <w:rsid w:val="008179D0"/>
    <w:rsid w:val="00817CF5"/>
    <w:rsid w:val="00817D03"/>
    <w:rsid w:val="00817EC1"/>
    <w:rsid w:val="0081B67A"/>
    <w:rsid w:val="008202A4"/>
    <w:rsid w:val="00820382"/>
    <w:rsid w:val="008207E2"/>
    <w:rsid w:val="00820944"/>
    <w:rsid w:val="00820D44"/>
    <w:rsid w:val="00820F38"/>
    <w:rsid w:val="00820F64"/>
    <w:rsid w:val="00821B21"/>
    <w:rsid w:val="00821E25"/>
    <w:rsid w:val="00821ECF"/>
    <w:rsid w:val="00822738"/>
    <w:rsid w:val="00822BA1"/>
    <w:rsid w:val="00822EDA"/>
    <w:rsid w:val="00822F1E"/>
    <w:rsid w:val="00823630"/>
    <w:rsid w:val="00823AF4"/>
    <w:rsid w:val="00823E85"/>
    <w:rsid w:val="00824067"/>
    <w:rsid w:val="0082411D"/>
    <w:rsid w:val="008241C3"/>
    <w:rsid w:val="008250E0"/>
    <w:rsid w:val="00825111"/>
    <w:rsid w:val="00825289"/>
    <w:rsid w:val="00825332"/>
    <w:rsid w:val="00825972"/>
    <w:rsid w:val="00825CE9"/>
    <w:rsid w:val="00825DA8"/>
    <w:rsid w:val="008264D9"/>
    <w:rsid w:val="008264F2"/>
    <w:rsid w:val="00826677"/>
    <w:rsid w:val="00826694"/>
    <w:rsid w:val="00826C05"/>
    <w:rsid w:val="00827025"/>
    <w:rsid w:val="008276B1"/>
    <w:rsid w:val="00827FE1"/>
    <w:rsid w:val="00830F8E"/>
    <w:rsid w:val="008311D8"/>
    <w:rsid w:val="00831464"/>
    <w:rsid w:val="0083196F"/>
    <w:rsid w:val="008319ED"/>
    <w:rsid w:val="00831BCA"/>
    <w:rsid w:val="008320BB"/>
    <w:rsid w:val="00832CA6"/>
    <w:rsid w:val="00832DE8"/>
    <w:rsid w:val="00832FAB"/>
    <w:rsid w:val="0083335C"/>
    <w:rsid w:val="00833734"/>
    <w:rsid w:val="00833923"/>
    <w:rsid w:val="00833D60"/>
    <w:rsid w:val="00834005"/>
    <w:rsid w:val="0083453B"/>
    <w:rsid w:val="00834970"/>
    <w:rsid w:val="00834998"/>
    <w:rsid w:val="008349D6"/>
    <w:rsid w:val="008349D9"/>
    <w:rsid w:val="008360B8"/>
    <w:rsid w:val="00836538"/>
    <w:rsid w:val="00837EE7"/>
    <w:rsid w:val="00840314"/>
    <w:rsid w:val="008409E0"/>
    <w:rsid w:val="00840F96"/>
    <w:rsid w:val="00841865"/>
    <w:rsid w:val="00841B1E"/>
    <w:rsid w:val="00842063"/>
    <w:rsid w:val="00842965"/>
    <w:rsid w:val="00842BFA"/>
    <w:rsid w:val="008433AE"/>
    <w:rsid w:val="0084347F"/>
    <w:rsid w:val="008439D9"/>
    <w:rsid w:val="00843DD8"/>
    <w:rsid w:val="0084456D"/>
    <w:rsid w:val="008447C4"/>
    <w:rsid w:val="00844850"/>
    <w:rsid w:val="00844B33"/>
    <w:rsid w:val="00844B68"/>
    <w:rsid w:val="00844BD5"/>
    <w:rsid w:val="00844DC5"/>
    <w:rsid w:val="00845A8A"/>
    <w:rsid w:val="00845BE5"/>
    <w:rsid w:val="00845D00"/>
    <w:rsid w:val="0084637C"/>
    <w:rsid w:val="008473AF"/>
    <w:rsid w:val="00847B5F"/>
    <w:rsid w:val="0085004E"/>
    <w:rsid w:val="00850448"/>
    <w:rsid w:val="0085062C"/>
    <w:rsid w:val="0085086E"/>
    <w:rsid w:val="00850969"/>
    <w:rsid w:val="00850A0B"/>
    <w:rsid w:val="00850D90"/>
    <w:rsid w:val="00850E75"/>
    <w:rsid w:val="00850EA1"/>
    <w:rsid w:val="008512DE"/>
    <w:rsid w:val="008512F8"/>
    <w:rsid w:val="00851960"/>
    <w:rsid w:val="008524A1"/>
    <w:rsid w:val="00852A9C"/>
    <w:rsid w:val="00852AEA"/>
    <w:rsid w:val="008531B6"/>
    <w:rsid w:val="00853A25"/>
    <w:rsid w:val="0085418A"/>
    <w:rsid w:val="00854509"/>
    <w:rsid w:val="00854D28"/>
    <w:rsid w:val="00854E0F"/>
    <w:rsid w:val="00854F5F"/>
    <w:rsid w:val="00854F80"/>
    <w:rsid w:val="00855191"/>
    <w:rsid w:val="00855309"/>
    <w:rsid w:val="008555E5"/>
    <w:rsid w:val="00855714"/>
    <w:rsid w:val="008565DB"/>
    <w:rsid w:val="00856C61"/>
    <w:rsid w:val="00856D42"/>
    <w:rsid w:val="00856FEA"/>
    <w:rsid w:val="00857048"/>
    <w:rsid w:val="008571ED"/>
    <w:rsid w:val="008573E4"/>
    <w:rsid w:val="008577D3"/>
    <w:rsid w:val="00857F4D"/>
    <w:rsid w:val="008602F2"/>
    <w:rsid w:val="00860332"/>
    <w:rsid w:val="00860434"/>
    <w:rsid w:val="00860BF2"/>
    <w:rsid w:val="00860DE4"/>
    <w:rsid w:val="00860F49"/>
    <w:rsid w:val="00862666"/>
    <w:rsid w:val="00862B74"/>
    <w:rsid w:val="0086354F"/>
    <w:rsid w:val="008635D1"/>
    <w:rsid w:val="00863D31"/>
    <w:rsid w:val="00864210"/>
    <w:rsid w:val="00864776"/>
    <w:rsid w:val="00865289"/>
    <w:rsid w:val="008653C9"/>
    <w:rsid w:val="00865A2E"/>
    <w:rsid w:val="00865A97"/>
    <w:rsid w:val="00865C43"/>
    <w:rsid w:val="00865EED"/>
    <w:rsid w:val="00866258"/>
    <w:rsid w:val="008666A8"/>
    <w:rsid w:val="00866958"/>
    <w:rsid w:val="008669DB"/>
    <w:rsid w:val="008669FC"/>
    <w:rsid w:val="00866D42"/>
    <w:rsid w:val="00867105"/>
    <w:rsid w:val="008678E4"/>
    <w:rsid w:val="008679B5"/>
    <w:rsid w:val="00870F67"/>
    <w:rsid w:val="00871183"/>
    <w:rsid w:val="0087126C"/>
    <w:rsid w:val="00871CB5"/>
    <w:rsid w:val="00871F46"/>
    <w:rsid w:val="00872694"/>
    <w:rsid w:val="00872774"/>
    <w:rsid w:val="00873426"/>
    <w:rsid w:val="00874204"/>
    <w:rsid w:val="0087449F"/>
    <w:rsid w:val="008746AB"/>
    <w:rsid w:val="00874965"/>
    <w:rsid w:val="00874BC6"/>
    <w:rsid w:val="0087618B"/>
    <w:rsid w:val="008768EE"/>
    <w:rsid w:val="00877121"/>
    <w:rsid w:val="00880817"/>
    <w:rsid w:val="00880B61"/>
    <w:rsid w:val="00880C34"/>
    <w:rsid w:val="008824A8"/>
    <w:rsid w:val="00882BF0"/>
    <w:rsid w:val="00882F42"/>
    <w:rsid w:val="008834B4"/>
    <w:rsid w:val="00883A23"/>
    <w:rsid w:val="00883B81"/>
    <w:rsid w:val="00883F37"/>
    <w:rsid w:val="0088464A"/>
    <w:rsid w:val="00884BD9"/>
    <w:rsid w:val="00884C69"/>
    <w:rsid w:val="00884CCE"/>
    <w:rsid w:val="00885206"/>
    <w:rsid w:val="008852E4"/>
    <w:rsid w:val="00885329"/>
    <w:rsid w:val="008855AB"/>
    <w:rsid w:val="00885A54"/>
    <w:rsid w:val="008860AE"/>
    <w:rsid w:val="00886AF3"/>
    <w:rsid w:val="008871A1"/>
    <w:rsid w:val="008877FA"/>
    <w:rsid w:val="00890620"/>
    <w:rsid w:val="00891087"/>
    <w:rsid w:val="008910C8"/>
    <w:rsid w:val="00891425"/>
    <w:rsid w:val="008915C3"/>
    <w:rsid w:val="00891B7C"/>
    <w:rsid w:val="00891FE4"/>
    <w:rsid w:val="0089221E"/>
    <w:rsid w:val="0089222B"/>
    <w:rsid w:val="008926A0"/>
    <w:rsid w:val="0089288D"/>
    <w:rsid w:val="00893F57"/>
    <w:rsid w:val="008943EC"/>
    <w:rsid w:val="0089500D"/>
    <w:rsid w:val="008950E4"/>
    <w:rsid w:val="00895572"/>
    <w:rsid w:val="00895FA1"/>
    <w:rsid w:val="00896230"/>
    <w:rsid w:val="00896ADB"/>
    <w:rsid w:val="00896AF6"/>
    <w:rsid w:val="00896D07"/>
    <w:rsid w:val="00896FB1"/>
    <w:rsid w:val="00897193"/>
    <w:rsid w:val="00897B4C"/>
    <w:rsid w:val="00897CFF"/>
    <w:rsid w:val="00897D2C"/>
    <w:rsid w:val="008A0163"/>
    <w:rsid w:val="008A033A"/>
    <w:rsid w:val="008A03AE"/>
    <w:rsid w:val="008A1565"/>
    <w:rsid w:val="008A15BE"/>
    <w:rsid w:val="008A19AF"/>
    <w:rsid w:val="008A19B7"/>
    <w:rsid w:val="008A1E38"/>
    <w:rsid w:val="008A22C4"/>
    <w:rsid w:val="008A2B44"/>
    <w:rsid w:val="008A3487"/>
    <w:rsid w:val="008A3840"/>
    <w:rsid w:val="008A3ACC"/>
    <w:rsid w:val="008A3B5A"/>
    <w:rsid w:val="008A3E52"/>
    <w:rsid w:val="008A4036"/>
    <w:rsid w:val="008A4BE0"/>
    <w:rsid w:val="008A4FEC"/>
    <w:rsid w:val="008A557B"/>
    <w:rsid w:val="008A59A7"/>
    <w:rsid w:val="008A639F"/>
    <w:rsid w:val="008A66FF"/>
    <w:rsid w:val="008A781D"/>
    <w:rsid w:val="008A7A94"/>
    <w:rsid w:val="008B0205"/>
    <w:rsid w:val="008B0689"/>
    <w:rsid w:val="008B1496"/>
    <w:rsid w:val="008B1520"/>
    <w:rsid w:val="008B19DD"/>
    <w:rsid w:val="008B1D36"/>
    <w:rsid w:val="008B2DC3"/>
    <w:rsid w:val="008B2DCB"/>
    <w:rsid w:val="008B2ED6"/>
    <w:rsid w:val="008B3171"/>
    <w:rsid w:val="008B3228"/>
    <w:rsid w:val="008B399F"/>
    <w:rsid w:val="008B3A91"/>
    <w:rsid w:val="008B3D05"/>
    <w:rsid w:val="008B3F5C"/>
    <w:rsid w:val="008B40C4"/>
    <w:rsid w:val="008B49BE"/>
    <w:rsid w:val="008B4A36"/>
    <w:rsid w:val="008B585D"/>
    <w:rsid w:val="008B58E3"/>
    <w:rsid w:val="008B5EA9"/>
    <w:rsid w:val="008B607E"/>
    <w:rsid w:val="008B65A8"/>
    <w:rsid w:val="008B70E0"/>
    <w:rsid w:val="008B72D6"/>
    <w:rsid w:val="008B7921"/>
    <w:rsid w:val="008B7968"/>
    <w:rsid w:val="008C02BB"/>
    <w:rsid w:val="008C0B4C"/>
    <w:rsid w:val="008C0BC1"/>
    <w:rsid w:val="008C1280"/>
    <w:rsid w:val="008C1A79"/>
    <w:rsid w:val="008C20BC"/>
    <w:rsid w:val="008C2201"/>
    <w:rsid w:val="008C2298"/>
    <w:rsid w:val="008C2394"/>
    <w:rsid w:val="008C2749"/>
    <w:rsid w:val="008C2C05"/>
    <w:rsid w:val="008C2EBF"/>
    <w:rsid w:val="008C31C1"/>
    <w:rsid w:val="008C34B6"/>
    <w:rsid w:val="008C353F"/>
    <w:rsid w:val="008C35EB"/>
    <w:rsid w:val="008C360D"/>
    <w:rsid w:val="008C3868"/>
    <w:rsid w:val="008C3DB5"/>
    <w:rsid w:val="008C3F55"/>
    <w:rsid w:val="008C4004"/>
    <w:rsid w:val="008C41BB"/>
    <w:rsid w:val="008C4351"/>
    <w:rsid w:val="008C5C48"/>
    <w:rsid w:val="008C627A"/>
    <w:rsid w:val="008C6380"/>
    <w:rsid w:val="008C797C"/>
    <w:rsid w:val="008C7C1C"/>
    <w:rsid w:val="008C7C8B"/>
    <w:rsid w:val="008D0029"/>
    <w:rsid w:val="008D05F6"/>
    <w:rsid w:val="008D090D"/>
    <w:rsid w:val="008D0B11"/>
    <w:rsid w:val="008D0EDA"/>
    <w:rsid w:val="008D1082"/>
    <w:rsid w:val="008D270C"/>
    <w:rsid w:val="008D294B"/>
    <w:rsid w:val="008D2BFB"/>
    <w:rsid w:val="008D440B"/>
    <w:rsid w:val="008D56CF"/>
    <w:rsid w:val="008D670E"/>
    <w:rsid w:val="008D69D5"/>
    <w:rsid w:val="008D6EED"/>
    <w:rsid w:val="008D7136"/>
    <w:rsid w:val="008D7517"/>
    <w:rsid w:val="008D775A"/>
    <w:rsid w:val="008D7EFB"/>
    <w:rsid w:val="008D7F89"/>
    <w:rsid w:val="008E0068"/>
    <w:rsid w:val="008E0429"/>
    <w:rsid w:val="008E0466"/>
    <w:rsid w:val="008E04B8"/>
    <w:rsid w:val="008E0CD5"/>
    <w:rsid w:val="008E0D79"/>
    <w:rsid w:val="008E14D7"/>
    <w:rsid w:val="008E1633"/>
    <w:rsid w:val="008E19A1"/>
    <w:rsid w:val="008E1A6A"/>
    <w:rsid w:val="008E1D7F"/>
    <w:rsid w:val="008E220E"/>
    <w:rsid w:val="008E233E"/>
    <w:rsid w:val="008E271A"/>
    <w:rsid w:val="008E31E1"/>
    <w:rsid w:val="008E3445"/>
    <w:rsid w:val="008E38B9"/>
    <w:rsid w:val="008E3A75"/>
    <w:rsid w:val="008E4E65"/>
    <w:rsid w:val="008E5C5D"/>
    <w:rsid w:val="008E5C70"/>
    <w:rsid w:val="008E601A"/>
    <w:rsid w:val="008E6143"/>
    <w:rsid w:val="008E683F"/>
    <w:rsid w:val="008E6908"/>
    <w:rsid w:val="008E6F7F"/>
    <w:rsid w:val="008E7169"/>
    <w:rsid w:val="008E717B"/>
    <w:rsid w:val="008E72AB"/>
    <w:rsid w:val="008E7630"/>
    <w:rsid w:val="008E79BB"/>
    <w:rsid w:val="008E7C9E"/>
    <w:rsid w:val="008F0CB8"/>
    <w:rsid w:val="008F0D23"/>
    <w:rsid w:val="008F1128"/>
    <w:rsid w:val="008F114C"/>
    <w:rsid w:val="008F196A"/>
    <w:rsid w:val="008F20F2"/>
    <w:rsid w:val="008F222F"/>
    <w:rsid w:val="008F2595"/>
    <w:rsid w:val="008F2C6E"/>
    <w:rsid w:val="008F32E7"/>
    <w:rsid w:val="008F365E"/>
    <w:rsid w:val="008F3944"/>
    <w:rsid w:val="008F44C1"/>
    <w:rsid w:val="008F4975"/>
    <w:rsid w:val="008F4A95"/>
    <w:rsid w:val="008F526B"/>
    <w:rsid w:val="008F5357"/>
    <w:rsid w:val="008F572F"/>
    <w:rsid w:val="008F5A54"/>
    <w:rsid w:val="008F6812"/>
    <w:rsid w:val="008F6C0E"/>
    <w:rsid w:val="008F76E7"/>
    <w:rsid w:val="008F79CA"/>
    <w:rsid w:val="0090063D"/>
    <w:rsid w:val="0090082B"/>
    <w:rsid w:val="0090083C"/>
    <w:rsid w:val="009008C7"/>
    <w:rsid w:val="00900C76"/>
    <w:rsid w:val="009016B6"/>
    <w:rsid w:val="00901D81"/>
    <w:rsid w:val="009021FC"/>
    <w:rsid w:val="00902806"/>
    <w:rsid w:val="00902D37"/>
    <w:rsid w:val="00903E4C"/>
    <w:rsid w:val="009058EC"/>
    <w:rsid w:val="00905A55"/>
    <w:rsid w:val="00905AA3"/>
    <w:rsid w:val="009061CC"/>
    <w:rsid w:val="009062B5"/>
    <w:rsid w:val="009073A0"/>
    <w:rsid w:val="0090753A"/>
    <w:rsid w:val="0090761B"/>
    <w:rsid w:val="00907679"/>
    <w:rsid w:val="00907846"/>
    <w:rsid w:val="00907A4A"/>
    <w:rsid w:val="00907F27"/>
    <w:rsid w:val="0091009B"/>
    <w:rsid w:val="00910731"/>
    <w:rsid w:val="00910880"/>
    <w:rsid w:val="00910A71"/>
    <w:rsid w:val="00911420"/>
    <w:rsid w:val="009115CA"/>
    <w:rsid w:val="00911B5F"/>
    <w:rsid w:val="00912291"/>
    <w:rsid w:val="009124BC"/>
    <w:rsid w:val="00912C3E"/>
    <w:rsid w:val="00912CDD"/>
    <w:rsid w:val="00912FE4"/>
    <w:rsid w:val="009130BF"/>
    <w:rsid w:val="00913178"/>
    <w:rsid w:val="009136FF"/>
    <w:rsid w:val="00913A09"/>
    <w:rsid w:val="00914811"/>
    <w:rsid w:val="00914F1A"/>
    <w:rsid w:val="00914F74"/>
    <w:rsid w:val="00915140"/>
    <w:rsid w:val="00916025"/>
    <w:rsid w:val="00916280"/>
    <w:rsid w:val="00916B27"/>
    <w:rsid w:val="00916FE3"/>
    <w:rsid w:val="00920712"/>
    <w:rsid w:val="00921880"/>
    <w:rsid w:val="009218E2"/>
    <w:rsid w:val="0092197C"/>
    <w:rsid w:val="00921C3D"/>
    <w:rsid w:val="009220DC"/>
    <w:rsid w:val="009230D4"/>
    <w:rsid w:val="009231C1"/>
    <w:rsid w:val="009238DF"/>
    <w:rsid w:val="00924512"/>
    <w:rsid w:val="00924953"/>
    <w:rsid w:val="00924C1C"/>
    <w:rsid w:val="00924D22"/>
    <w:rsid w:val="009251C9"/>
    <w:rsid w:val="009252FE"/>
    <w:rsid w:val="00925374"/>
    <w:rsid w:val="00925FE3"/>
    <w:rsid w:val="0092635E"/>
    <w:rsid w:val="00926F79"/>
    <w:rsid w:val="00927089"/>
    <w:rsid w:val="009271CC"/>
    <w:rsid w:val="009273CD"/>
    <w:rsid w:val="0092740A"/>
    <w:rsid w:val="00927C69"/>
    <w:rsid w:val="00930619"/>
    <w:rsid w:val="00930876"/>
    <w:rsid w:val="0093090E"/>
    <w:rsid w:val="009310D3"/>
    <w:rsid w:val="0093172E"/>
    <w:rsid w:val="00931C7B"/>
    <w:rsid w:val="0093205D"/>
    <w:rsid w:val="00932428"/>
    <w:rsid w:val="00932452"/>
    <w:rsid w:val="00932902"/>
    <w:rsid w:val="00932B64"/>
    <w:rsid w:val="00932E74"/>
    <w:rsid w:val="009331D6"/>
    <w:rsid w:val="0093329F"/>
    <w:rsid w:val="0093346B"/>
    <w:rsid w:val="009334F6"/>
    <w:rsid w:val="009335C7"/>
    <w:rsid w:val="00933645"/>
    <w:rsid w:val="0093372B"/>
    <w:rsid w:val="00933CBE"/>
    <w:rsid w:val="00933D4C"/>
    <w:rsid w:val="00933EAC"/>
    <w:rsid w:val="0093475A"/>
    <w:rsid w:val="009347A5"/>
    <w:rsid w:val="00935907"/>
    <w:rsid w:val="00935FAF"/>
    <w:rsid w:val="00935FE0"/>
    <w:rsid w:val="00936108"/>
    <w:rsid w:val="009361DF"/>
    <w:rsid w:val="00936696"/>
    <w:rsid w:val="00936D2D"/>
    <w:rsid w:val="00936E87"/>
    <w:rsid w:val="00937984"/>
    <w:rsid w:val="00937D1B"/>
    <w:rsid w:val="009400A5"/>
    <w:rsid w:val="009408A3"/>
    <w:rsid w:val="009417F1"/>
    <w:rsid w:val="00941BE7"/>
    <w:rsid w:val="00941E04"/>
    <w:rsid w:val="009421EA"/>
    <w:rsid w:val="00942381"/>
    <w:rsid w:val="00942B2C"/>
    <w:rsid w:val="00942DA1"/>
    <w:rsid w:val="00943277"/>
    <w:rsid w:val="00943629"/>
    <w:rsid w:val="00943808"/>
    <w:rsid w:val="00944220"/>
    <w:rsid w:val="00945544"/>
    <w:rsid w:val="00945675"/>
    <w:rsid w:val="00945960"/>
    <w:rsid w:val="00945AF2"/>
    <w:rsid w:val="009464E1"/>
    <w:rsid w:val="009465FF"/>
    <w:rsid w:val="00946F92"/>
    <w:rsid w:val="00946FDC"/>
    <w:rsid w:val="00947475"/>
    <w:rsid w:val="009477F4"/>
    <w:rsid w:val="00947B07"/>
    <w:rsid w:val="009502BE"/>
    <w:rsid w:val="00950706"/>
    <w:rsid w:val="00950A9B"/>
    <w:rsid w:val="00950FCF"/>
    <w:rsid w:val="0095130A"/>
    <w:rsid w:val="00951814"/>
    <w:rsid w:val="009518C8"/>
    <w:rsid w:val="00951AD3"/>
    <w:rsid w:val="00951C09"/>
    <w:rsid w:val="009528F5"/>
    <w:rsid w:val="00953865"/>
    <w:rsid w:val="00953F97"/>
    <w:rsid w:val="00953FE6"/>
    <w:rsid w:val="00954178"/>
    <w:rsid w:val="009542E0"/>
    <w:rsid w:val="0095456A"/>
    <w:rsid w:val="009545EE"/>
    <w:rsid w:val="00955941"/>
    <w:rsid w:val="00955D2B"/>
    <w:rsid w:val="0095603D"/>
    <w:rsid w:val="00956111"/>
    <w:rsid w:val="0095637F"/>
    <w:rsid w:val="00957537"/>
    <w:rsid w:val="009575BF"/>
    <w:rsid w:val="009577CC"/>
    <w:rsid w:val="00957D0D"/>
    <w:rsid w:val="0096137D"/>
    <w:rsid w:val="0096166A"/>
    <w:rsid w:val="009616FE"/>
    <w:rsid w:val="00961813"/>
    <w:rsid w:val="00961F86"/>
    <w:rsid w:val="0096220F"/>
    <w:rsid w:val="00962444"/>
    <w:rsid w:val="00962461"/>
    <w:rsid w:val="0096290E"/>
    <w:rsid w:val="00962914"/>
    <w:rsid w:val="009629E6"/>
    <w:rsid w:val="00963471"/>
    <w:rsid w:val="009634B5"/>
    <w:rsid w:val="009639B5"/>
    <w:rsid w:val="00963DB5"/>
    <w:rsid w:val="00963E8D"/>
    <w:rsid w:val="00963F71"/>
    <w:rsid w:val="0096402B"/>
    <w:rsid w:val="009653D8"/>
    <w:rsid w:val="00965CD9"/>
    <w:rsid w:val="00966059"/>
    <w:rsid w:val="00966223"/>
    <w:rsid w:val="00966A72"/>
    <w:rsid w:val="00966B94"/>
    <w:rsid w:val="00966FE6"/>
    <w:rsid w:val="009672A8"/>
    <w:rsid w:val="0096775B"/>
    <w:rsid w:val="00967B58"/>
    <w:rsid w:val="00967C4B"/>
    <w:rsid w:val="00967EE5"/>
    <w:rsid w:val="00970759"/>
    <w:rsid w:val="009708C4"/>
    <w:rsid w:val="00971794"/>
    <w:rsid w:val="0097199B"/>
    <w:rsid w:val="00971E88"/>
    <w:rsid w:val="00971EC2"/>
    <w:rsid w:val="009721DB"/>
    <w:rsid w:val="0097281A"/>
    <w:rsid w:val="0097294A"/>
    <w:rsid w:val="0097327B"/>
    <w:rsid w:val="0097372F"/>
    <w:rsid w:val="00973848"/>
    <w:rsid w:val="0097408F"/>
    <w:rsid w:val="00974291"/>
    <w:rsid w:val="00974335"/>
    <w:rsid w:val="0097455B"/>
    <w:rsid w:val="00974A49"/>
    <w:rsid w:val="00974F23"/>
    <w:rsid w:val="00976114"/>
    <w:rsid w:val="009762EE"/>
    <w:rsid w:val="009763FB"/>
    <w:rsid w:val="00976493"/>
    <w:rsid w:val="00976761"/>
    <w:rsid w:val="009768B1"/>
    <w:rsid w:val="00976CC6"/>
    <w:rsid w:val="00977708"/>
    <w:rsid w:val="009778CB"/>
    <w:rsid w:val="009800CB"/>
    <w:rsid w:val="00980EE0"/>
    <w:rsid w:val="00981A29"/>
    <w:rsid w:val="00981AC7"/>
    <w:rsid w:val="00981DFA"/>
    <w:rsid w:val="00982024"/>
    <w:rsid w:val="00982779"/>
    <w:rsid w:val="00982DAF"/>
    <w:rsid w:val="0098311C"/>
    <w:rsid w:val="00983AAA"/>
    <w:rsid w:val="00983AE8"/>
    <w:rsid w:val="00983E41"/>
    <w:rsid w:val="009848AC"/>
    <w:rsid w:val="00984E33"/>
    <w:rsid w:val="00985563"/>
    <w:rsid w:val="00985AFD"/>
    <w:rsid w:val="00985B66"/>
    <w:rsid w:val="00985C72"/>
    <w:rsid w:val="00985FAC"/>
    <w:rsid w:val="0098669E"/>
    <w:rsid w:val="0098694A"/>
    <w:rsid w:val="0098719A"/>
    <w:rsid w:val="00987826"/>
    <w:rsid w:val="0099059F"/>
    <w:rsid w:val="00990DBC"/>
    <w:rsid w:val="00990E09"/>
    <w:rsid w:val="00991046"/>
    <w:rsid w:val="00991169"/>
    <w:rsid w:val="0099149E"/>
    <w:rsid w:val="009917B0"/>
    <w:rsid w:val="00992234"/>
    <w:rsid w:val="009926EF"/>
    <w:rsid w:val="00992B91"/>
    <w:rsid w:val="00992D5F"/>
    <w:rsid w:val="00992DF7"/>
    <w:rsid w:val="00993494"/>
    <w:rsid w:val="00993D3E"/>
    <w:rsid w:val="009941EE"/>
    <w:rsid w:val="00994796"/>
    <w:rsid w:val="00994A10"/>
    <w:rsid w:val="00994EC4"/>
    <w:rsid w:val="00995004"/>
    <w:rsid w:val="00995721"/>
    <w:rsid w:val="009957D3"/>
    <w:rsid w:val="00995F35"/>
    <w:rsid w:val="00996108"/>
    <w:rsid w:val="009963A0"/>
    <w:rsid w:val="00996B48"/>
    <w:rsid w:val="009972C8"/>
    <w:rsid w:val="009975EF"/>
    <w:rsid w:val="00997898"/>
    <w:rsid w:val="009A0507"/>
    <w:rsid w:val="009A0651"/>
    <w:rsid w:val="009A0D97"/>
    <w:rsid w:val="009A0FA4"/>
    <w:rsid w:val="009A16FB"/>
    <w:rsid w:val="009A1DEA"/>
    <w:rsid w:val="009A232E"/>
    <w:rsid w:val="009A2418"/>
    <w:rsid w:val="009A299E"/>
    <w:rsid w:val="009A29BD"/>
    <w:rsid w:val="009A2BF5"/>
    <w:rsid w:val="009A2C03"/>
    <w:rsid w:val="009A2CC4"/>
    <w:rsid w:val="009A2F70"/>
    <w:rsid w:val="009A3649"/>
    <w:rsid w:val="009A3870"/>
    <w:rsid w:val="009A3EED"/>
    <w:rsid w:val="009A40CE"/>
    <w:rsid w:val="009A4267"/>
    <w:rsid w:val="009A42CA"/>
    <w:rsid w:val="009A450D"/>
    <w:rsid w:val="009A4E14"/>
    <w:rsid w:val="009A5338"/>
    <w:rsid w:val="009A56B9"/>
    <w:rsid w:val="009A5CB5"/>
    <w:rsid w:val="009A5F70"/>
    <w:rsid w:val="009A6146"/>
    <w:rsid w:val="009A619C"/>
    <w:rsid w:val="009A61FA"/>
    <w:rsid w:val="009A6B6A"/>
    <w:rsid w:val="009A7638"/>
    <w:rsid w:val="009A7F78"/>
    <w:rsid w:val="009B0886"/>
    <w:rsid w:val="009B09D6"/>
    <w:rsid w:val="009B12E8"/>
    <w:rsid w:val="009B174D"/>
    <w:rsid w:val="009B1EB6"/>
    <w:rsid w:val="009B25CD"/>
    <w:rsid w:val="009B2BF2"/>
    <w:rsid w:val="009B2CDE"/>
    <w:rsid w:val="009B2FF2"/>
    <w:rsid w:val="009B3179"/>
    <w:rsid w:val="009B41F7"/>
    <w:rsid w:val="009B4212"/>
    <w:rsid w:val="009B5172"/>
    <w:rsid w:val="009B5540"/>
    <w:rsid w:val="009B5F6C"/>
    <w:rsid w:val="009B630E"/>
    <w:rsid w:val="009B6632"/>
    <w:rsid w:val="009B6894"/>
    <w:rsid w:val="009B6AD4"/>
    <w:rsid w:val="009B6AE9"/>
    <w:rsid w:val="009B7204"/>
    <w:rsid w:val="009B7C0B"/>
    <w:rsid w:val="009C03F4"/>
    <w:rsid w:val="009C0859"/>
    <w:rsid w:val="009C096B"/>
    <w:rsid w:val="009C0A2E"/>
    <w:rsid w:val="009C0DEF"/>
    <w:rsid w:val="009C0EFE"/>
    <w:rsid w:val="009C0F20"/>
    <w:rsid w:val="009C39DF"/>
    <w:rsid w:val="009C3C02"/>
    <w:rsid w:val="009C3E99"/>
    <w:rsid w:val="009C46A7"/>
    <w:rsid w:val="009C477B"/>
    <w:rsid w:val="009C48DF"/>
    <w:rsid w:val="009C511D"/>
    <w:rsid w:val="009C5674"/>
    <w:rsid w:val="009C65C1"/>
    <w:rsid w:val="009C6C64"/>
    <w:rsid w:val="009C7742"/>
    <w:rsid w:val="009C7A32"/>
    <w:rsid w:val="009C7F8F"/>
    <w:rsid w:val="009D0625"/>
    <w:rsid w:val="009D0693"/>
    <w:rsid w:val="009D07A6"/>
    <w:rsid w:val="009D1459"/>
    <w:rsid w:val="009D19D7"/>
    <w:rsid w:val="009D1F3A"/>
    <w:rsid w:val="009D2336"/>
    <w:rsid w:val="009D2648"/>
    <w:rsid w:val="009D2F47"/>
    <w:rsid w:val="009D388E"/>
    <w:rsid w:val="009D3E15"/>
    <w:rsid w:val="009D406A"/>
    <w:rsid w:val="009D4AFB"/>
    <w:rsid w:val="009D5133"/>
    <w:rsid w:val="009D5BAD"/>
    <w:rsid w:val="009D5EF3"/>
    <w:rsid w:val="009D6896"/>
    <w:rsid w:val="009D6D36"/>
    <w:rsid w:val="009D77F1"/>
    <w:rsid w:val="009D7FC5"/>
    <w:rsid w:val="009E0876"/>
    <w:rsid w:val="009E0B5F"/>
    <w:rsid w:val="009E0D24"/>
    <w:rsid w:val="009E0DDB"/>
    <w:rsid w:val="009E0E35"/>
    <w:rsid w:val="009E12AA"/>
    <w:rsid w:val="009E14BD"/>
    <w:rsid w:val="009E18CE"/>
    <w:rsid w:val="009E1976"/>
    <w:rsid w:val="009E2A01"/>
    <w:rsid w:val="009E3F8E"/>
    <w:rsid w:val="009E3FAE"/>
    <w:rsid w:val="009E41F4"/>
    <w:rsid w:val="009E5164"/>
    <w:rsid w:val="009E570E"/>
    <w:rsid w:val="009E602F"/>
    <w:rsid w:val="009E63E8"/>
    <w:rsid w:val="009E64B9"/>
    <w:rsid w:val="009E6957"/>
    <w:rsid w:val="009E6AE5"/>
    <w:rsid w:val="009E6E28"/>
    <w:rsid w:val="009E7087"/>
    <w:rsid w:val="009E76C5"/>
    <w:rsid w:val="009E7709"/>
    <w:rsid w:val="009E79F1"/>
    <w:rsid w:val="009F09D9"/>
    <w:rsid w:val="009F12DC"/>
    <w:rsid w:val="009F1948"/>
    <w:rsid w:val="009F1AC4"/>
    <w:rsid w:val="009F25DE"/>
    <w:rsid w:val="009F2B47"/>
    <w:rsid w:val="009F2D2D"/>
    <w:rsid w:val="009F2EBA"/>
    <w:rsid w:val="009F33DB"/>
    <w:rsid w:val="009F3423"/>
    <w:rsid w:val="009F3514"/>
    <w:rsid w:val="009F35E6"/>
    <w:rsid w:val="009F3624"/>
    <w:rsid w:val="009F3D16"/>
    <w:rsid w:val="009F3DF4"/>
    <w:rsid w:val="009F5165"/>
    <w:rsid w:val="009F530E"/>
    <w:rsid w:val="009F54A8"/>
    <w:rsid w:val="009F556D"/>
    <w:rsid w:val="009F578D"/>
    <w:rsid w:val="009F5F38"/>
    <w:rsid w:val="009F6CAD"/>
    <w:rsid w:val="009F76DE"/>
    <w:rsid w:val="009F781B"/>
    <w:rsid w:val="009F7823"/>
    <w:rsid w:val="00A00009"/>
    <w:rsid w:val="00A00544"/>
    <w:rsid w:val="00A00AFC"/>
    <w:rsid w:val="00A00D92"/>
    <w:rsid w:val="00A00EA3"/>
    <w:rsid w:val="00A0132B"/>
    <w:rsid w:val="00A015DA"/>
    <w:rsid w:val="00A0169C"/>
    <w:rsid w:val="00A016A0"/>
    <w:rsid w:val="00A01FCD"/>
    <w:rsid w:val="00A0209A"/>
    <w:rsid w:val="00A020D3"/>
    <w:rsid w:val="00A0221A"/>
    <w:rsid w:val="00A02B30"/>
    <w:rsid w:val="00A02DFA"/>
    <w:rsid w:val="00A03487"/>
    <w:rsid w:val="00A03A8E"/>
    <w:rsid w:val="00A04189"/>
    <w:rsid w:val="00A04255"/>
    <w:rsid w:val="00A04706"/>
    <w:rsid w:val="00A04D59"/>
    <w:rsid w:val="00A05058"/>
    <w:rsid w:val="00A0507F"/>
    <w:rsid w:val="00A05485"/>
    <w:rsid w:val="00A0569D"/>
    <w:rsid w:val="00A05722"/>
    <w:rsid w:val="00A058A9"/>
    <w:rsid w:val="00A05FD6"/>
    <w:rsid w:val="00A06AAC"/>
    <w:rsid w:val="00A06C74"/>
    <w:rsid w:val="00A06DA5"/>
    <w:rsid w:val="00A07B06"/>
    <w:rsid w:val="00A07E1A"/>
    <w:rsid w:val="00A10CC6"/>
    <w:rsid w:val="00A10CFA"/>
    <w:rsid w:val="00A11064"/>
    <w:rsid w:val="00A118D3"/>
    <w:rsid w:val="00A11D54"/>
    <w:rsid w:val="00A11E68"/>
    <w:rsid w:val="00A11FF8"/>
    <w:rsid w:val="00A12208"/>
    <w:rsid w:val="00A12302"/>
    <w:rsid w:val="00A12B92"/>
    <w:rsid w:val="00A1346E"/>
    <w:rsid w:val="00A134A1"/>
    <w:rsid w:val="00A134B0"/>
    <w:rsid w:val="00A13AED"/>
    <w:rsid w:val="00A13D68"/>
    <w:rsid w:val="00A14EBB"/>
    <w:rsid w:val="00A15E5B"/>
    <w:rsid w:val="00A16DED"/>
    <w:rsid w:val="00A20321"/>
    <w:rsid w:val="00A20579"/>
    <w:rsid w:val="00A20749"/>
    <w:rsid w:val="00A20C3B"/>
    <w:rsid w:val="00A210E6"/>
    <w:rsid w:val="00A21A98"/>
    <w:rsid w:val="00A22013"/>
    <w:rsid w:val="00A220FE"/>
    <w:rsid w:val="00A222A4"/>
    <w:rsid w:val="00A2317E"/>
    <w:rsid w:val="00A234FB"/>
    <w:rsid w:val="00A23A55"/>
    <w:rsid w:val="00A241A6"/>
    <w:rsid w:val="00A24223"/>
    <w:rsid w:val="00A2488F"/>
    <w:rsid w:val="00A24C17"/>
    <w:rsid w:val="00A24D1F"/>
    <w:rsid w:val="00A24EB1"/>
    <w:rsid w:val="00A24EF5"/>
    <w:rsid w:val="00A24F12"/>
    <w:rsid w:val="00A25402"/>
    <w:rsid w:val="00A257BD"/>
    <w:rsid w:val="00A25B42"/>
    <w:rsid w:val="00A26171"/>
    <w:rsid w:val="00A261A7"/>
    <w:rsid w:val="00A263A4"/>
    <w:rsid w:val="00A26649"/>
    <w:rsid w:val="00A27201"/>
    <w:rsid w:val="00A2759C"/>
    <w:rsid w:val="00A27F5C"/>
    <w:rsid w:val="00A30B41"/>
    <w:rsid w:val="00A30F90"/>
    <w:rsid w:val="00A315E0"/>
    <w:rsid w:val="00A3179E"/>
    <w:rsid w:val="00A31D92"/>
    <w:rsid w:val="00A320C3"/>
    <w:rsid w:val="00A324BB"/>
    <w:rsid w:val="00A325D7"/>
    <w:rsid w:val="00A3270B"/>
    <w:rsid w:val="00A3290A"/>
    <w:rsid w:val="00A329A4"/>
    <w:rsid w:val="00A32CB0"/>
    <w:rsid w:val="00A334F7"/>
    <w:rsid w:val="00A33D7A"/>
    <w:rsid w:val="00A34C07"/>
    <w:rsid w:val="00A35487"/>
    <w:rsid w:val="00A355C5"/>
    <w:rsid w:val="00A3638B"/>
    <w:rsid w:val="00A363D9"/>
    <w:rsid w:val="00A36543"/>
    <w:rsid w:val="00A36CD8"/>
    <w:rsid w:val="00A36E90"/>
    <w:rsid w:val="00A36F04"/>
    <w:rsid w:val="00A3755F"/>
    <w:rsid w:val="00A37BC9"/>
    <w:rsid w:val="00A403B2"/>
    <w:rsid w:val="00A40489"/>
    <w:rsid w:val="00A405B2"/>
    <w:rsid w:val="00A40FCD"/>
    <w:rsid w:val="00A41788"/>
    <w:rsid w:val="00A419AE"/>
    <w:rsid w:val="00A41A69"/>
    <w:rsid w:val="00A41B78"/>
    <w:rsid w:val="00A42331"/>
    <w:rsid w:val="00A42C4C"/>
    <w:rsid w:val="00A42E9C"/>
    <w:rsid w:val="00A432F4"/>
    <w:rsid w:val="00A441F9"/>
    <w:rsid w:val="00A442D9"/>
    <w:rsid w:val="00A448E6"/>
    <w:rsid w:val="00A45E30"/>
    <w:rsid w:val="00A45FF7"/>
    <w:rsid w:val="00A46209"/>
    <w:rsid w:val="00A465E5"/>
    <w:rsid w:val="00A474DD"/>
    <w:rsid w:val="00A476BE"/>
    <w:rsid w:val="00A479AE"/>
    <w:rsid w:val="00A47B4D"/>
    <w:rsid w:val="00A47BD6"/>
    <w:rsid w:val="00A502E1"/>
    <w:rsid w:val="00A5050B"/>
    <w:rsid w:val="00A509E6"/>
    <w:rsid w:val="00A50D44"/>
    <w:rsid w:val="00A50EF7"/>
    <w:rsid w:val="00A51137"/>
    <w:rsid w:val="00A51338"/>
    <w:rsid w:val="00A5197E"/>
    <w:rsid w:val="00A51C86"/>
    <w:rsid w:val="00A5212A"/>
    <w:rsid w:val="00A52272"/>
    <w:rsid w:val="00A523B8"/>
    <w:rsid w:val="00A5269D"/>
    <w:rsid w:val="00A55C46"/>
    <w:rsid w:val="00A5773C"/>
    <w:rsid w:val="00A57740"/>
    <w:rsid w:val="00A60258"/>
    <w:rsid w:val="00A60543"/>
    <w:rsid w:val="00A60BE9"/>
    <w:rsid w:val="00A60F1E"/>
    <w:rsid w:val="00A61410"/>
    <w:rsid w:val="00A61498"/>
    <w:rsid w:val="00A6154B"/>
    <w:rsid w:val="00A6165C"/>
    <w:rsid w:val="00A61A36"/>
    <w:rsid w:val="00A627BF"/>
    <w:rsid w:val="00A62B60"/>
    <w:rsid w:val="00A633EE"/>
    <w:rsid w:val="00A638C5"/>
    <w:rsid w:val="00A63B04"/>
    <w:rsid w:val="00A644FB"/>
    <w:rsid w:val="00A6561A"/>
    <w:rsid w:val="00A65C93"/>
    <w:rsid w:val="00A663D1"/>
    <w:rsid w:val="00A66BDF"/>
    <w:rsid w:val="00A66D10"/>
    <w:rsid w:val="00A6700C"/>
    <w:rsid w:val="00A673F9"/>
    <w:rsid w:val="00A67620"/>
    <w:rsid w:val="00A679A2"/>
    <w:rsid w:val="00A700D1"/>
    <w:rsid w:val="00A71555"/>
    <w:rsid w:val="00A716D7"/>
    <w:rsid w:val="00A71728"/>
    <w:rsid w:val="00A71846"/>
    <w:rsid w:val="00A718F9"/>
    <w:rsid w:val="00A728D3"/>
    <w:rsid w:val="00A72BF2"/>
    <w:rsid w:val="00A72EF1"/>
    <w:rsid w:val="00A73127"/>
    <w:rsid w:val="00A742EF"/>
    <w:rsid w:val="00A74861"/>
    <w:rsid w:val="00A74871"/>
    <w:rsid w:val="00A74D1F"/>
    <w:rsid w:val="00A74F8C"/>
    <w:rsid w:val="00A752A4"/>
    <w:rsid w:val="00A759F4"/>
    <w:rsid w:val="00A7643B"/>
    <w:rsid w:val="00A77277"/>
    <w:rsid w:val="00A7730E"/>
    <w:rsid w:val="00A7753A"/>
    <w:rsid w:val="00A7771E"/>
    <w:rsid w:val="00A77F8F"/>
    <w:rsid w:val="00A80661"/>
    <w:rsid w:val="00A80853"/>
    <w:rsid w:val="00A8152E"/>
    <w:rsid w:val="00A81755"/>
    <w:rsid w:val="00A81BE9"/>
    <w:rsid w:val="00A820BA"/>
    <w:rsid w:val="00A822B1"/>
    <w:rsid w:val="00A824FE"/>
    <w:rsid w:val="00A827BF"/>
    <w:rsid w:val="00A82E10"/>
    <w:rsid w:val="00A8448A"/>
    <w:rsid w:val="00A8451F"/>
    <w:rsid w:val="00A84A69"/>
    <w:rsid w:val="00A867F7"/>
    <w:rsid w:val="00A868D4"/>
    <w:rsid w:val="00A86E2D"/>
    <w:rsid w:val="00A86EEA"/>
    <w:rsid w:val="00A870F8"/>
    <w:rsid w:val="00A8753D"/>
    <w:rsid w:val="00A90A57"/>
    <w:rsid w:val="00A912EB"/>
    <w:rsid w:val="00A9130B"/>
    <w:rsid w:val="00A915E5"/>
    <w:rsid w:val="00A91802"/>
    <w:rsid w:val="00A92375"/>
    <w:rsid w:val="00A923EE"/>
    <w:rsid w:val="00A924E6"/>
    <w:rsid w:val="00A92C5A"/>
    <w:rsid w:val="00A92D7E"/>
    <w:rsid w:val="00A92FC5"/>
    <w:rsid w:val="00A93611"/>
    <w:rsid w:val="00A93757"/>
    <w:rsid w:val="00A938ED"/>
    <w:rsid w:val="00A946AD"/>
    <w:rsid w:val="00A94AFC"/>
    <w:rsid w:val="00A952B3"/>
    <w:rsid w:val="00A95568"/>
    <w:rsid w:val="00A95961"/>
    <w:rsid w:val="00A95B74"/>
    <w:rsid w:val="00A95CA6"/>
    <w:rsid w:val="00A95D95"/>
    <w:rsid w:val="00A95E8B"/>
    <w:rsid w:val="00A969D6"/>
    <w:rsid w:val="00A96AFE"/>
    <w:rsid w:val="00A97D6B"/>
    <w:rsid w:val="00AA0128"/>
    <w:rsid w:val="00AA05C9"/>
    <w:rsid w:val="00AA1243"/>
    <w:rsid w:val="00AA1610"/>
    <w:rsid w:val="00AA1626"/>
    <w:rsid w:val="00AA172E"/>
    <w:rsid w:val="00AA17D0"/>
    <w:rsid w:val="00AA1E76"/>
    <w:rsid w:val="00AA1F88"/>
    <w:rsid w:val="00AA254C"/>
    <w:rsid w:val="00AA381F"/>
    <w:rsid w:val="00AA4427"/>
    <w:rsid w:val="00AA44FC"/>
    <w:rsid w:val="00AA4D30"/>
    <w:rsid w:val="00AA5023"/>
    <w:rsid w:val="00AA5A89"/>
    <w:rsid w:val="00AA5E8F"/>
    <w:rsid w:val="00AA63D0"/>
    <w:rsid w:val="00AA68BD"/>
    <w:rsid w:val="00AA6D83"/>
    <w:rsid w:val="00AA7236"/>
    <w:rsid w:val="00AA76E6"/>
    <w:rsid w:val="00AA79B7"/>
    <w:rsid w:val="00AA7D62"/>
    <w:rsid w:val="00AA7F26"/>
    <w:rsid w:val="00AB0376"/>
    <w:rsid w:val="00AB0BBF"/>
    <w:rsid w:val="00AB0BE4"/>
    <w:rsid w:val="00AB11F4"/>
    <w:rsid w:val="00AB166A"/>
    <w:rsid w:val="00AB1A44"/>
    <w:rsid w:val="00AB2741"/>
    <w:rsid w:val="00AB2A4E"/>
    <w:rsid w:val="00AB2C20"/>
    <w:rsid w:val="00AB310F"/>
    <w:rsid w:val="00AB322A"/>
    <w:rsid w:val="00AB3292"/>
    <w:rsid w:val="00AB3B64"/>
    <w:rsid w:val="00AB4192"/>
    <w:rsid w:val="00AB43A6"/>
    <w:rsid w:val="00AB4C73"/>
    <w:rsid w:val="00AB53DA"/>
    <w:rsid w:val="00AB5518"/>
    <w:rsid w:val="00AB562A"/>
    <w:rsid w:val="00AB61EB"/>
    <w:rsid w:val="00AB6C67"/>
    <w:rsid w:val="00AB6D5C"/>
    <w:rsid w:val="00AB73D3"/>
    <w:rsid w:val="00AB73FF"/>
    <w:rsid w:val="00AC04D3"/>
    <w:rsid w:val="00AC088E"/>
    <w:rsid w:val="00AC1656"/>
    <w:rsid w:val="00AC31BE"/>
    <w:rsid w:val="00AC339D"/>
    <w:rsid w:val="00AC40E9"/>
    <w:rsid w:val="00AC481E"/>
    <w:rsid w:val="00AC484D"/>
    <w:rsid w:val="00AC49C1"/>
    <w:rsid w:val="00AC5323"/>
    <w:rsid w:val="00AC5793"/>
    <w:rsid w:val="00AC58AE"/>
    <w:rsid w:val="00AC61DC"/>
    <w:rsid w:val="00AC6279"/>
    <w:rsid w:val="00AC68B2"/>
    <w:rsid w:val="00AC6A58"/>
    <w:rsid w:val="00AC72A5"/>
    <w:rsid w:val="00AC75C2"/>
    <w:rsid w:val="00AD00DF"/>
    <w:rsid w:val="00AD018B"/>
    <w:rsid w:val="00AD055E"/>
    <w:rsid w:val="00AD07B3"/>
    <w:rsid w:val="00AD0F31"/>
    <w:rsid w:val="00AD11B2"/>
    <w:rsid w:val="00AD1966"/>
    <w:rsid w:val="00AD1A7C"/>
    <w:rsid w:val="00AD1B16"/>
    <w:rsid w:val="00AD1FDE"/>
    <w:rsid w:val="00AD2125"/>
    <w:rsid w:val="00AD2189"/>
    <w:rsid w:val="00AD251E"/>
    <w:rsid w:val="00AD490A"/>
    <w:rsid w:val="00AD4B83"/>
    <w:rsid w:val="00AD4C35"/>
    <w:rsid w:val="00AD5867"/>
    <w:rsid w:val="00AD5D88"/>
    <w:rsid w:val="00AD5E4F"/>
    <w:rsid w:val="00AD601E"/>
    <w:rsid w:val="00AD65F1"/>
    <w:rsid w:val="00AD6806"/>
    <w:rsid w:val="00AD6F76"/>
    <w:rsid w:val="00AD7426"/>
    <w:rsid w:val="00AD7432"/>
    <w:rsid w:val="00AD785C"/>
    <w:rsid w:val="00AD7F00"/>
    <w:rsid w:val="00AD7F06"/>
    <w:rsid w:val="00AD7F9B"/>
    <w:rsid w:val="00AE04CE"/>
    <w:rsid w:val="00AE0811"/>
    <w:rsid w:val="00AE092D"/>
    <w:rsid w:val="00AE0F27"/>
    <w:rsid w:val="00AE121D"/>
    <w:rsid w:val="00AE1229"/>
    <w:rsid w:val="00AE1444"/>
    <w:rsid w:val="00AE1979"/>
    <w:rsid w:val="00AE2381"/>
    <w:rsid w:val="00AE2885"/>
    <w:rsid w:val="00AE2D3C"/>
    <w:rsid w:val="00AE2DF5"/>
    <w:rsid w:val="00AE34A9"/>
    <w:rsid w:val="00AE39FD"/>
    <w:rsid w:val="00AE3F48"/>
    <w:rsid w:val="00AE4692"/>
    <w:rsid w:val="00AE4771"/>
    <w:rsid w:val="00AE4775"/>
    <w:rsid w:val="00AE5053"/>
    <w:rsid w:val="00AE57D3"/>
    <w:rsid w:val="00AE5987"/>
    <w:rsid w:val="00AE5B46"/>
    <w:rsid w:val="00AE5DA6"/>
    <w:rsid w:val="00AE6044"/>
    <w:rsid w:val="00AE62DB"/>
    <w:rsid w:val="00AE648B"/>
    <w:rsid w:val="00AE6816"/>
    <w:rsid w:val="00AE6C49"/>
    <w:rsid w:val="00AE73C4"/>
    <w:rsid w:val="00AE7669"/>
    <w:rsid w:val="00AE7D77"/>
    <w:rsid w:val="00AF0274"/>
    <w:rsid w:val="00AF035E"/>
    <w:rsid w:val="00AF0640"/>
    <w:rsid w:val="00AF0823"/>
    <w:rsid w:val="00AF101F"/>
    <w:rsid w:val="00AF1337"/>
    <w:rsid w:val="00AF14C7"/>
    <w:rsid w:val="00AF1703"/>
    <w:rsid w:val="00AF190C"/>
    <w:rsid w:val="00AF2828"/>
    <w:rsid w:val="00AF2F0A"/>
    <w:rsid w:val="00AF386F"/>
    <w:rsid w:val="00AF3932"/>
    <w:rsid w:val="00AF3A7A"/>
    <w:rsid w:val="00AF45F0"/>
    <w:rsid w:val="00AF4A62"/>
    <w:rsid w:val="00AF4BA2"/>
    <w:rsid w:val="00AF4BCB"/>
    <w:rsid w:val="00AF50F5"/>
    <w:rsid w:val="00AF5CF7"/>
    <w:rsid w:val="00AF5CF8"/>
    <w:rsid w:val="00AF5F49"/>
    <w:rsid w:val="00AF6493"/>
    <w:rsid w:val="00AF6554"/>
    <w:rsid w:val="00AF6636"/>
    <w:rsid w:val="00AF686E"/>
    <w:rsid w:val="00AF6A53"/>
    <w:rsid w:val="00AF6CB3"/>
    <w:rsid w:val="00AF71F0"/>
    <w:rsid w:val="00AF7569"/>
    <w:rsid w:val="00AF7696"/>
    <w:rsid w:val="00AF79F1"/>
    <w:rsid w:val="00B002FA"/>
    <w:rsid w:val="00B015D2"/>
    <w:rsid w:val="00B0163B"/>
    <w:rsid w:val="00B01670"/>
    <w:rsid w:val="00B01F2F"/>
    <w:rsid w:val="00B02051"/>
    <w:rsid w:val="00B023AA"/>
    <w:rsid w:val="00B02935"/>
    <w:rsid w:val="00B03618"/>
    <w:rsid w:val="00B04308"/>
    <w:rsid w:val="00B04391"/>
    <w:rsid w:val="00B04664"/>
    <w:rsid w:val="00B04BBF"/>
    <w:rsid w:val="00B04C0B"/>
    <w:rsid w:val="00B04FB5"/>
    <w:rsid w:val="00B0552B"/>
    <w:rsid w:val="00B06BC5"/>
    <w:rsid w:val="00B06D31"/>
    <w:rsid w:val="00B06DE9"/>
    <w:rsid w:val="00B07C9A"/>
    <w:rsid w:val="00B10815"/>
    <w:rsid w:val="00B108AD"/>
    <w:rsid w:val="00B10B6B"/>
    <w:rsid w:val="00B10BFC"/>
    <w:rsid w:val="00B10E4E"/>
    <w:rsid w:val="00B10EF4"/>
    <w:rsid w:val="00B11C89"/>
    <w:rsid w:val="00B12162"/>
    <w:rsid w:val="00B12206"/>
    <w:rsid w:val="00B12444"/>
    <w:rsid w:val="00B12C0B"/>
    <w:rsid w:val="00B13F81"/>
    <w:rsid w:val="00B14357"/>
    <w:rsid w:val="00B14810"/>
    <w:rsid w:val="00B14C5D"/>
    <w:rsid w:val="00B15669"/>
    <w:rsid w:val="00B1580C"/>
    <w:rsid w:val="00B15854"/>
    <w:rsid w:val="00B1593B"/>
    <w:rsid w:val="00B15AD0"/>
    <w:rsid w:val="00B15D2E"/>
    <w:rsid w:val="00B16569"/>
    <w:rsid w:val="00B1694B"/>
    <w:rsid w:val="00B16E86"/>
    <w:rsid w:val="00B16F54"/>
    <w:rsid w:val="00B16F56"/>
    <w:rsid w:val="00B17072"/>
    <w:rsid w:val="00B171FB"/>
    <w:rsid w:val="00B17E06"/>
    <w:rsid w:val="00B20962"/>
    <w:rsid w:val="00B21052"/>
    <w:rsid w:val="00B2112E"/>
    <w:rsid w:val="00B214FC"/>
    <w:rsid w:val="00B21BAE"/>
    <w:rsid w:val="00B21DE2"/>
    <w:rsid w:val="00B21F14"/>
    <w:rsid w:val="00B22594"/>
    <w:rsid w:val="00B22730"/>
    <w:rsid w:val="00B22A90"/>
    <w:rsid w:val="00B22DEC"/>
    <w:rsid w:val="00B23217"/>
    <w:rsid w:val="00B238C8"/>
    <w:rsid w:val="00B239E4"/>
    <w:rsid w:val="00B23D0F"/>
    <w:rsid w:val="00B249BF"/>
    <w:rsid w:val="00B257ED"/>
    <w:rsid w:val="00B25C2D"/>
    <w:rsid w:val="00B260CA"/>
    <w:rsid w:val="00B26197"/>
    <w:rsid w:val="00B26DBC"/>
    <w:rsid w:val="00B270AB"/>
    <w:rsid w:val="00B27977"/>
    <w:rsid w:val="00B30201"/>
    <w:rsid w:val="00B304CD"/>
    <w:rsid w:val="00B3184D"/>
    <w:rsid w:val="00B31B7B"/>
    <w:rsid w:val="00B320A8"/>
    <w:rsid w:val="00B325AE"/>
    <w:rsid w:val="00B32861"/>
    <w:rsid w:val="00B32A21"/>
    <w:rsid w:val="00B32E2E"/>
    <w:rsid w:val="00B32FFA"/>
    <w:rsid w:val="00B33287"/>
    <w:rsid w:val="00B33363"/>
    <w:rsid w:val="00B34863"/>
    <w:rsid w:val="00B3487F"/>
    <w:rsid w:val="00B34947"/>
    <w:rsid w:val="00B35556"/>
    <w:rsid w:val="00B35A9A"/>
    <w:rsid w:val="00B37014"/>
    <w:rsid w:val="00B37510"/>
    <w:rsid w:val="00B3770A"/>
    <w:rsid w:val="00B37CF5"/>
    <w:rsid w:val="00B404A3"/>
    <w:rsid w:val="00B40550"/>
    <w:rsid w:val="00B407AC"/>
    <w:rsid w:val="00B4085E"/>
    <w:rsid w:val="00B416C0"/>
    <w:rsid w:val="00B4175E"/>
    <w:rsid w:val="00B42616"/>
    <w:rsid w:val="00B42648"/>
    <w:rsid w:val="00B42930"/>
    <w:rsid w:val="00B42B0B"/>
    <w:rsid w:val="00B42F4E"/>
    <w:rsid w:val="00B437E8"/>
    <w:rsid w:val="00B43940"/>
    <w:rsid w:val="00B4396D"/>
    <w:rsid w:val="00B43C54"/>
    <w:rsid w:val="00B44346"/>
    <w:rsid w:val="00B44758"/>
    <w:rsid w:val="00B44FED"/>
    <w:rsid w:val="00B4558C"/>
    <w:rsid w:val="00B460E3"/>
    <w:rsid w:val="00B462FD"/>
    <w:rsid w:val="00B46703"/>
    <w:rsid w:val="00B47757"/>
    <w:rsid w:val="00B478AF"/>
    <w:rsid w:val="00B47932"/>
    <w:rsid w:val="00B47DE4"/>
    <w:rsid w:val="00B47FBC"/>
    <w:rsid w:val="00B511CD"/>
    <w:rsid w:val="00B5150E"/>
    <w:rsid w:val="00B5167C"/>
    <w:rsid w:val="00B5188B"/>
    <w:rsid w:val="00B5293F"/>
    <w:rsid w:val="00B53124"/>
    <w:rsid w:val="00B537A0"/>
    <w:rsid w:val="00B537EA"/>
    <w:rsid w:val="00B5455F"/>
    <w:rsid w:val="00B546F5"/>
    <w:rsid w:val="00B5529D"/>
    <w:rsid w:val="00B553B8"/>
    <w:rsid w:val="00B55752"/>
    <w:rsid w:val="00B5586E"/>
    <w:rsid w:val="00B56D76"/>
    <w:rsid w:val="00B56E10"/>
    <w:rsid w:val="00B570C4"/>
    <w:rsid w:val="00B5722C"/>
    <w:rsid w:val="00B57326"/>
    <w:rsid w:val="00B574D1"/>
    <w:rsid w:val="00B5763C"/>
    <w:rsid w:val="00B576D4"/>
    <w:rsid w:val="00B57D5E"/>
    <w:rsid w:val="00B57E57"/>
    <w:rsid w:val="00B57F04"/>
    <w:rsid w:val="00B60F40"/>
    <w:rsid w:val="00B611A7"/>
    <w:rsid w:val="00B62DA4"/>
    <w:rsid w:val="00B63200"/>
    <w:rsid w:val="00B645B5"/>
    <w:rsid w:val="00B647FA"/>
    <w:rsid w:val="00B64848"/>
    <w:rsid w:val="00B649DD"/>
    <w:rsid w:val="00B64A21"/>
    <w:rsid w:val="00B653B7"/>
    <w:rsid w:val="00B65535"/>
    <w:rsid w:val="00B6571B"/>
    <w:rsid w:val="00B65C0C"/>
    <w:rsid w:val="00B65DD7"/>
    <w:rsid w:val="00B66291"/>
    <w:rsid w:val="00B66DE4"/>
    <w:rsid w:val="00B670A1"/>
    <w:rsid w:val="00B672B1"/>
    <w:rsid w:val="00B676B9"/>
    <w:rsid w:val="00B67A10"/>
    <w:rsid w:val="00B67C7A"/>
    <w:rsid w:val="00B67CC5"/>
    <w:rsid w:val="00B67DF6"/>
    <w:rsid w:val="00B702FA"/>
    <w:rsid w:val="00B704CD"/>
    <w:rsid w:val="00B7052C"/>
    <w:rsid w:val="00B7069C"/>
    <w:rsid w:val="00B714E0"/>
    <w:rsid w:val="00B71C02"/>
    <w:rsid w:val="00B7288F"/>
    <w:rsid w:val="00B739B2"/>
    <w:rsid w:val="00B73A08"/>
    <w:rsid w:val="00B73D7C"/>
    <w:rsid w:val="00B7414D"/>
    <w:rsid w:val="00B743C5"/>
    <w:rsid w:val="00B74690"/>
    <w:rsid w:val="00B757D5"/>
    <w:rsid w:val="00B75EB5"/>
    <w:rsid w:val="00B764D4"/>
    <w:rsid w:val="00B778A1"/>
    <w:rsid w:val="00B77BC5"/>
    <w:rsid w:val="00B77BE6"/>
    <w:rsid w:val="00B77EB7"/>
    <w:rsid w:val="00B801EA"/>
    <w:rsid w:val="00B806A3"/>
    <w:rsid w:val="00B80804"/>
    <w:rsid w:val="00B8081A"/>
    <w:rsid w:val="00B80952"/>
    <w:rsid w:val="00B8095E"/>
    <w:rsid w:val="00B80B32"/>
    <w:rsid w:val="00B80CB5"/>
    <w:rsid w:val="00B81613"/>
    <w:rsid w:val="00B81FC8"/>
    <w:rsid w:val="00B8241F"/>
    <w:rsid w:val="00B82E91"/>
    <w:rsid w:val="00B82F6D"/>
    <w:rsid w:val="00B83337"/>
    <w:rsid w:val="00B836E8"/>
    <w:rsid w:val="00B837D5"/>
    <w:rsid w:val="00B83C48"/>
    <w:rsid w:val="00B83ED0"/>
    <w:rsid w:val="00B840DC"/>
    <w:rsid w:val="00B8444C"/>
    <w:rsid w:val="00B84C36"/>
    <w:rsid w:val="00B85637"/>
    <w:rsid w:val="00B85902"/>
    <w:rsid w:val="00B85913"/>
    <w:rsid w:val="00B85F8B"/>
    <w:rsid w:val="00B86138"/>
    <w:rsid w:val="00B861A5"/>
    <w:rsid w:val="00B863A0"/>
    <w:rsid w:val="00B863B3"/>
    <w:rsid w:val="00B86731"/>
    <w:rsid w:val="00B86F4F"/>
    <w:rsid w:val="00B8711D"/>
    <w:rsid w:val="00B871C8"/>
    <w:rsid w:val="00B878A0"/>
    <w:rsid w:val="00B87CF5"/>
    <w:rsid w:val="00B90925"/>
    <w:rsid w:val="00B91E5C"/>
    <w:rsid w:val="00B91E69"/>
    <w:rsid w:val="00B92128"/>
    <w:rsid w:val="00B92313"/>
    <w:rsid w:val="00B92AA2"/>
    <w:rsid w:val="00B92DE8"/>
    <w:rsid w:val="00B92E27"/>
    <w:rsid w:val="00B92FD9"/>
    <w:rsid w:val="00B93612"/>
    <w:rsid w:val="00B93709"/>
    <w:rsid w:val="00B93BE2"/>
    <w:rsid w:val="00B93E14"/>
    <w:rsid w:val="00B948C0"/>
    <w:rsid w:val="00B94E50"/>
    <w:rsid w:val="00B94E72"/>
    <w:rsid w:val="00B951FD"/>
    <w:rsid w:val="00B955F1"/>
    <w:rsid w:val="00B95994"/>
    <w:rsid w:val="00B95FD9"/>
    <w:rsid w:val="00B96422"/>
    <w:rsid w:val="00B96978"/>
    <w:rsid w:val="00B97B14"/>
    <w:rsid w:val="00BA09BE"/>
    <w:rsid w:val="00BA0DB3"/>
    <w:rsid w:val="00BA1387"/>
    <w:rsid w:val="00BA13B5"/>
    <w:rsid w:val="00BA1A05"/>
    <w:rsid w:val="00BA230C"/>
    <w:rsid w:val="00BA2C19"/>
    <w:rsid w:val="00BA3360"/>
    <w:rsid w:val="00BA354A"/>
    <w:rsid w:val="00BA37D7"/>
    <w:rsid w:val="00BA5141"/>
    <w:rsid w:val="00BA53FF"/>
    <w:rsid w:val="00BA57BA"/>
    <w:rsid w:val="00BA62C2"/>
    <w:rsid w:val="00BA6F06"/>
    <w:rsid w:val="00BA70FC"/>
    <w:rsid w:val="00BA72BA"/>
    <w:rsid w:val="00BA788A"/>
    <w:rsid w:val="00BA7FB7"/>
    <w:rsid w:val="00BB0B93"/>
    <w:rsid w:val="00BB0D53"/>
    <w:rsid w:val="00BB0F95"/>
    <w:rsid w:val="00BB1119"/>
    <w:rsid w:val="00BB1658"/>
    <w:rsid w:val="00BB167C"/>
    <w:rsid w:val="00BB1F88"/>
    <w:rsid w:val="00BB20E7"/>
    <w:rsid w:val="00BB28D8"/>
    <w:rsid w:val="00BB293E"/>
    <w:rsid w:val="00BB2A91"/>
    <w:rsid w:val="00BB30DC"/>
    <w:rsid w:val="00BB33E4"/>
    <w:rsid w:val="00BB3908"/>
    <w:rsid w:val="00BB3DE5"/>
    <w:rsid w:val="00BB3EFF"/>
    <w:rsid w:val="00BB41CC"/>
    <w:rsid w:val="00BB4C6D"/>
    <w:rsid w:val="00BB53FD"/>
    <w:rsid w:val="00BB5426"/>
    <w:rsid w:val="00BB5651"/>
    <w:rsid w:val="00BB5F6C"/>
    <w:rsid w:val="00BB62B0"/>
    <w:rsid w:val="00BB69D0"/>
    <w:rsid w:val="00BB7768"/>
    <w:rsid w:val="00BC0124"/>
    <w:rsid w:val="00BC0175"/>
    <w:rsid w:val="00BC0980"/>
    <w:rsid w:val="00BC18B9"/>
    <w:rsid w:val="00BC19A7"/>
    <w:rsid w:val="00BC1AC5"/>
    <w:rsid w:val="00BC1AFA"/>
    <w:rsid w:val="00BC1D10"/>
    <w:rsid w:val="00BC21D2"/>
    <w:rsid w:val="00BC227F"/>
    <w:rsid w:val="00BC241C"/>
    <w:rsid w:val="00BC2544"/>
    <w:rsid w:val="00BC34B9"/>
    <w:rsid w:val="00BC37FB"/>
    <w:rsid w:val="00BC3E6D"/>
    <w:rsid w:val="00BC3ED1"/>
    <w:rsid w:val="00BC45A8"/>
    <w:rsid w:val="00BC47F6"/>
    <w:rsid w:val="00BC4900"/>
    <w:rsid w:val="00BC5E03"/>
    <w:rsid w:val="00BC626C"/>
    <w:rsid w:val="00BC70B7"/>
    <w:rsid w:val="00BC77FA"/>
    <w:rsid w:val="00BC7998"/>
    <w:rsid w:val="00BC7AFC"/>
    <w:rsid w:val="00BC7DB4"/>
    <w:rsid w:val="00BD0408"/>
    <w:rsid w:val="00BD04BF"/>
    <w:rsid w:val="00BD04C9"/>
    <w:rsid w:val="00BD1761"/>
    <w:rsid w:val="00BD185A"/>
    <w:rsid w:val="00BD1C13"/>
    <w:rsid w:val="00BD1E15"/>
    <w:rsid w:val="00BD1FD4"/>
    <w:rsid w:val="00BD2158"/>
    <w:rsid w:val="00BD2971"/>
    <w:rsid w:val="00BD2A7B"/>
    <w:rsid w:val="00BD2A7C"/>
    <w:rsid w:val="00BD2C25"/>
    <w:rsid w:val="00BD3B00"/>
    <w:rsid w:val="00BD3CC8"/>
    <w:rsid w:val="00BD4144"/>
    <w:rsid w:val="00BD42F5"/>
    <w:rsid w:val="00BD477A"/>
    <w:rsid w:val="00BD477C"/>
    <w:rsid w:val="00BD48D0"/>
    <w:rsid w:val="00BD581A"/>
    <w:rsid w:val="00BD5A62"/>
    <w:rsid w:val="00BD5B1F"/>
    <w:rsid w:val="00BD5C8D"/>
    <w:rsid w:val="00BD5D75"/>
    <w:rsid w:val="00BD60C8"/>
    <w:rsid w:val="00BD62A8"/>
    <w:rsid w:val="00BD715D"/>
    <w:rsid w:val="00BE024E"/>
    <w:rsid w:val="00BE0C49"/>
    <w:rsid w:val="00BE0EDC"/>
    <w:rsid w:val="00BE12E1"/>
    <w:rsid w:val="00BE132B"/>
    <w:rsid w:val="00BE18E3"/>
    <w:rsid w:val="00BE1F09"/>
    <w:rsid w:val="00BE1FC0"/>
    <w:rsid w:val="00BE2946"/>
    <w:rsid w:val="00BE34AD"/>
    <w:rsid w:val="00BE3A73"/>
    <w:rsid w:val="00BE419D"/>
    <w:rsid w:val="00BE4269"/>
    <w:rsid w:val="00BE4962"/>
    <w:rsid w:val="00BE4E37"/>
    <w:rsid w:val="00BE5478"/>
    <w:rsid w:val="00BE54A6"/>
    <w:rsid w:val="00BE5B4D"/>
    <w:rsid w:val="00BE67C6"/>
    <w:rsid w:val="00BE6804"/>
    <w:rsid w:val="00BE68C1"/>
    <w:rsid w:val="00BE6C08"/>
    <w:rsid w:val="00BE6CCE"/>
    <w:rsid w:val="00BE7974"/>
    <w:rsid w:val="00BE7CC3"/>
    <w:rsid w:val="00BE7D33"/>
    <w:rsid w:val="00BF075B"/>
    <w:rsid w:val="00BF0ED0"/>
    <w:rsid w:val="00BF116E"/>
    <w:rsid w:val="00BF1487"/>
    <w:rsid w:val="00BF221F"/>
    <w:rsid w:val="00BF29F0"/>
    <w:rsid w:val="00BF2D3E"/>
    <w:rsid w:val="00BF2F04"/>
    <w:rsid w:val="00BF31D3"/>
    <w:rsid w:val="00BF3231"/>
    <w:rsid w:val="00BF4922"/>
    <w:rsid w:val="00BF5440"/>
    <w:rsid w:val="00BF5672"/>
    <w:rsid w:val="00BF5846"/>
    <w:rsid w:val="00BF58D0"/>
    <w:rsid w:val="00BF5AC2"/>
    <w:rsid w:val="00BF652F"/>
    <w:rsid w:val="00BF6A34"/>
    <w:rsid w:val="00BF7184"/>
    <w:rsid w:val="00BF7967"/>
    <w:rsid w:val="00BF7D8C"/>
    <w:rsid w:val="00C0021F"/>
    <w:rsid w:val="00C004E0"/>
    <w:rsid w:val="00C0176B"/>
    <w:rsid w:val="00C0192B"/>
    <w:rsid w:val="00C023E8"/>
    <w:rsid w:val="00C0266C"/>
    <w:rsid w:val="00C02B9D"/>
    <w:rsid w:val="00C03AFF"/>
    <w:rsid w:val="00C04299"/>
    <w:rsid w:val="00C042B2"/>
    <w:rsid w:val="00C04694"/>
    <w:rsid w:val="00C04D8A"/>
    <w:rsid w:val="00C052E5"/>
    <w:rsid w:val="00C05509"/>
    <w:rsid w:val="00C05927"/>
    <w:rsid w:val="00C06A98"/>
    <w:rsid w:val="00C06BCD"/>
    <w:rsid w:val="00C07965"/>
    <w:rsid w:val="00C07CFE"/>
    <w:rsid w:val="00C07E4C"/>
    <w:rsid w:val="00C108F4"/>
    <w:rsid w:val="00C10BA4"/>
    <w:rsid w:val="00C10E6E"/>
    <w:rsid w:val="00C10F4E"/>
    <w:rsid w:val="00C11161"/>
    <w:rsid w:val="00C11176"/>
    <w:rsid w:val="00C11709"/>
    <w:rsid w:val="00C11BFF"/>
    <w:rsid w:val="00C11E9D"/>
    <w:rsid w:val="00C120F8"/>
    <w:rsid w:val="00C122A9"/>
    <w:rsid w:val="00C124C7"/>
    <w:rsid w:val="00C12AF4"/>
    <w:rsid w:val="00C12C5C"/>
    <w:rsid w:val="00C13203"/>
    <w:rsid w:val="00C134ED"/>
    <w:rsid w:val="00C13FF3"/>
    <w:rsid w:val="00C14426"/>
    <w:rsid w:val="00C144C4"/>
    <w:rsid w:val="00C1450C"/>
    <w:rsid w:val="00C14EAF"/>
    <w:rsid w:val="00C14ECE"/>
    <w:rsid w:val="00C157D1"/>
    <w:rsid w:val="00C159C4"/>
    <w:rsid w:val="00C15A7D"/>
    <w:rsid w:val="00C1688D"/>
    <w:rsid w:val="00C16931"/>
    <w:rsid w:val="00C16BB1"/>
    <w:rsid w:val="00C16EC7"/>
    <w:rsid w:val="00C17B93"/>
    <w:rsid w:val="00C17CD2"/>
    <w:rsid w:val="00C2078C"/>
    <w:rsid w:val="00C21024"/>
    <w:rsid w:val="00C2127D"/>
    <w:rsid w:val="00C21612"/>
    <w:rsid w:val="00C21C8B"/>
    <w:rsid w:val="00C2223D"/>
    <w:rsid w:val="00C22370"/>
    <w:rsid w:val="00C224F6"/>
    <w:rsid w:val="00C23204"/>
    <w:rsid w:val="00C23EC2"/>
    <w:rsid w:val="00C24345"/>
    <w:rsid w:val="00C24AC0"/>
    <w:rsid w:val="00C25343"/>
    <w:rsid w:val="00C258FA"/>
    <w:rsid w:val="00C25DEA"/>
    <w:rsid w:val="00C25FF0"/>
    <w:rsid w:val="00C26096"/>
    <w:rsid w:val="00C260CA"/>
    <w:rsid w:val="00C260DC"/>
    <w:rsid w:val="00C265D1"/>
    <w:rsid w:val="00C26A8B"/>
    <w:rsid w:val="00C26C42"/>
    <w:rsid w:val="00C271E8"/>
    <w:rsid w:val="00C27288"/>
    <w:rsid w:val="00C2731F"/>
    <w:rsid w:val="00C27BC2"/>
    <w:rsid w:val="00C27BC4"/>
    <w:rsid w:val="00C27C25"/>
    <w:rsid w:val="00C27C6E"/>
    <w:rsid w:val="00C30359"/>
    <w:rsid w:val="00C3046F"/>
    <w:rsid w:val="00C3083A"/>
    <w:rsid w:val="00C30E22"/>
    <w:rsid w:val="00C314D8"/>
    <w:rsid w:val="00C31516"/>
    <w:rsid w:val="00C31ACB"/>
    <w:rsid w:val="00C31C01"/>
    <w:rsid w:val="00C31C34"/>
    <w:rsid w:val="00C321EF"/>
    <w:rsid w:val="00C322D0"/>
    <w:rsid w:val="00C3293F"/>
    <w:rsid w:val="00C32AD9"/>
    <w:rsid w:val="00C32AED"/>
    <w:rsid w:val="00C33720"/>
    <w:rsid w:val="00C340BA"/>
    <w:rsid w:val="00C341E1"/>
    <w:rsid w:val="00C34995"/>
    <w:rsid w:val="00C34BBE"/>
    <w:rsid w:val="00C3590C"/>
    <w:rsid w:val="00C36CDD"/>
    <w:rsid w:val="00C3702C"/>
    <w:rsid w:val="00C4007B"/>
    <w:rsid w:val="00C401B1"/>
    <w:rsid w:val="00C4046C"/>
    <w:rsid w:val="00C408BF"/>
    <w:rsid w:val="00C40A5C"/>
    <w:rsid w:val="00C40F5C"/>
    <w:rsid w:val="00C41728"/>
    <w:rsid w:val="00C42B8F"/>
    <w:rsid w:val="00C42D68"/>
    <w:rsid w:val="00C4346B"/>
    <w:rsid w:val="00C43795"/>
    <w:rsid w:val="00C43871"/>
    <w:rsid w:val="00C44197"/>
    <w:rsid w:val="00C444E4"/>
    <w:rsid w:val="00C44B76"/>
    <w:rsid w:val="00C44CE9"/>
    <w:rsid w:val="00C46023"/>
    <w:rsid w:val="00C462D5"/>
    <w:rsid w:val="00C46517"/>
    <w:rsid w:val="00C4665E"/>
    <w:rsid w:val="00C46E95"/>
    <w:rsid w:val="00C46FBB"/>
    <w:rsid w:val="00C470FE"/>
    <w:rsid w:val="00C47125"/>
    <w:rsid w:val="00C4743A"/>
    <w:rsid w:val="00C475C4"/>
    <w:rsid w:val="00C4791A"/>
    <w:rsid w:val="00C47E92"/>
    <w:rsid w:val="00C50299"/>
    <w:rsid w:val="00C504A1"/>
    <w:rsid w:val="00C504CC"/>
    <w:rsid w:val="00C50788"/>
    <w:rsid w:val="00C518E5"/>
    <w:rsid w:val="00C521C8"/>
    <w:rsid w:val="00C523E5"/>
    <w:rsid w:val="00C524C4"/>
    <w:rsid w:val="00C528AF"/>
    <w:rsid w:val="00C52C9B"/>
    <w:rsid w:val="00C533E7"/>
    <w:rsid w:val="00C537FD"/>
    <w:rsid w:val="00C53953"/>
    <w:rsid w:val="00C54621"/>
    <w:rsid w:val="00C55556"/>
    <w:rsid w:val="00C55EA7"/>
    <w:rsid w:val="00C5671E"/>
    <w:rsid w:val="00C572C7"/>
    <w:rsid w:val="00C60542"/>
    <w:rsid w:val="00C6085F"/>
    <w:rsid w:val="00C6094D"/>
    <w:rsid w:val="00C60B6A"/>
    <w:rsid w:val="00C6112B"/>
    <w:rsid w:val="00C611D0"/>
    <w:rsid w:val="00C622F6"/>
    <w:rsid w:val="00C623B1"/>
    <w:rsid w:val="00C62B94"/>
    <w:rsid w:val="00C6305C"/>
    <w:rsid w:val="00C630E7"/>
    <w:rsid w:val="00C640E0"/>
    <w:rsid w:val="00C64791"/>
    <w:rsid w:val="00C647B7"/>
    <w:rsid w:val="00C6482E"/>
    <w:rsid w:val="00C651C1"/>
    <w:rsid w:val="00C65E7E"/>
    <w:rsid w:val="00C65FA9"/>
    <w:rsid w:val="00C666F9"/>
    <w:rsid w:val="00C66716"/>
    <w:rsid w:val="00C66914"/>
    <w:rsid w:val="00C669A0"/>
    <w:rsid w:val="00C6716F"/>
    <w:rsid w:val="00C70276"/>
    <w:rsid w:val="00C70422"/>
    <w:rsid w:val="00C70980"/>
    <w:rsid w:val="00C709C2"/>
    <w:rsid w:val="00C70E8F"/>
    <w:rsid w:val="00C71CFA"/>
    <w:rsid w:val="00C7228E"/>
    <w:rsid w:val="00C72388"/>
    <w:rsid w:val="00C72977"/>
    <w:rsid w:val="00C72C02"/>
    <w:rsid w:val="00C73229"/>
    <w:rsid w:val="00C7363F"/>
    <w:rsid w:val="00C73B55"/>
    <w:rsid w:val="00C740EE"/>
    <w:rsid w:val="00C74CAD"/>
    <w:rsid w:val="00C74E7A"/>
    <w:rsid w:val="00C74FD5"/>
    <w:rsid w:val="00C75211"/>
    <w:rsid w:val="00C754D4"/>
    <w:rsid w:val="00C762CB"/>
    <w:rsid w:val="00C768A3"/>
    <w:rsid w:val="00C76E9B"/>
    <w:rsid w:val="00C777E1"/>
    <w:rsid w:val="00C77BDF"/>
    <w:rsid w:val="00C77E3E"/>
    <w:rsid w:val="00C802CC"/>
    <w:rsid w:val="00C80AF8"/>
    <w:rsid w:val="00C80D93"/>
    <w:rsid w:val="00C81644"/>
    <w:rsid w:val="00C82236"/>
    <w:rsid w:val="00C825F8"/>
    <w:rsid w:val="00C83384"/>
    <w:rsid w:val="00C84152"/>
    <w:rsid w:val="00C84229"/>
    <w:rsid w:val="00C84673"/>
    <w:rsid w:val="00C84AAB"/>
    <w:rsid w:val="00C84E8F"/>
    <w:rsid w:val="00C84F25"/>
    <w:rsid w:val="00C85172"/>
    <w:rsid w:val="00C85861"/>
    <w:rsid w:val="00C85887"/>
    <w:rsid w:val="00C85BA4"/>
    <w:rsid w:val="00C860B6"/>
    <w:rsid w:val="00C8694A"/>
    <w:rsid w:val="00C86A78"/>
    <w:rsid w:val="00C86AB3"/>
    <w:rsid w:val="00C86B0A"/>
    <w:rsid w:val="00C86F66"/>
    <w:rsid w:val="00C87345"/>
    <w:rsid w:val="00C8739E"/>
    <w:rsid w:val="00C8757C"/>
    <w:rsid w:val="00C87634"/>
    <w:rsid w:val="00C876A7"/>
    <w:rsid w:val="00C90184"/>
    <w:rsid w:val="00C906AD"/>
    <w:rsid w:val="00C9080B"/>
    <w:rsid w:val="00C9083F"/>
    <w:rsid w:val="00C90DC5"/>
    <w:rsid w:val="00C90F92"/>
    <w:rsid w:val="00C917BD"/>
    <w:rsid w:val="00C91C05"/>
    <w:rsid w:val="00C91FE8"/>
    <w:rsid w:val="00C92107"/>
    <w:rsid w:val="00C92563"/>
    <w:rsid w:val="00C92856"/>
    <w:rsid w:val="00C9294B"/>
    <w:rsid w:val="00C929ED"/>
    <w:rsid w:val="00C92AA5"/>
    <w:rsid w:val="00C930CA"/>
    <w:rsid w:val="00C933B9"/>
    <w:rsid w:val="00C9382D"/>
    <w:rsid w:val="00C93D7F"/>
    <w:rsid w:val="00C94308"/>
    <w:rsid w:val="00C9436C"/>
    <w:rsid w:val="00C9449F"/>
    <w:rsid w:val="00C944D9"/>
    <w:rsid w:val="00C94CCA"/>
    <w:rsid w:val="00C94CE3"/>
    <w:rsid w:val="00C94FCA"/>
    <w:rsid w:val="00C95450"/>
    <w:rsid w:val="00C95957"/>
    <w:rsid w:val="00C95A99"/>
    <w:rsid w:val="00C95B10"/>
    <w:rsid w:val="00C9609A"/>
    <w:rsid w:val="00C9689A"/>
    <w:rsid w:val="00C96A45"/>
    <w:rsid w:val="00C96CFC"/>
    <w:rsid w:val="00C9712D"/>
    <w:rsid w:val="00C977FE"/>
    <w:rsid w:val="00CA019D"/>
    <w:rsid w:val="00CA05CD"/>
    <w:rsid w:val="00CA0791"/>
    <w:rsid w:val="00CA0E89"/>
    <w:rsid w:val="00CA125A"/>
    <w:rsid w:val="00CA153E"/>
    <w:rsid w:val="00CA191A"/>
    <w:rsid w:val="00CA1990"/>
    <w:rsid w:val="00CA1D02"/>
    <w:rsid w:val="00CA1EDB"/>
    <w:rsid w:val="00CA2F12"/>
    <w:rsid w:val="00CA3505"/>
    <w:rsid w:val="00CA350A"/>
    <w:rsid w:val="00CA42FB"/>
    <w:rsid w:val="00CA4547"/>
    <w:rsid w:val="00CA47A0"/>
    <w:rsid w:val="00CA485A"/>
    <w:rsid w:val="00CA5110"/>
    <w:rsid w:val="00CA5837"/>
    <w:rsid w:val="00CA5FAF"/>
    <w:rsid w:val="00CA61FD"/>
    <w:rsid w:val="00CA6344"/>
    <w:rsid w:val="00CA6BBF"/>
    <w:rsid w:val="00CA6E49"/>
    <w:rsid w:val="00CA6E92"/>
    <w:rsid w:val="00CA6F53"/>
    <w:rsid w:val="00CA6F9F"/>
    <w:rsid w:val="00CA716E"/>
    <w:rsid w:val="00CA7822"/>
    <w:rsid w:val="00CA7F11"/>
    <w:rsid w:val="00CB07C9"/>
    <w:rsid w:val="00CB0D99"/>
    <w:rsid w:val="00CB146A"/>
    <w:rsid w:val="00CB1616"/>
    <w:rsid w:val="00CB1A9A"/>
    <w:rsid w:val="00CB1AEA"/>
    <w:rsid w:val="00CB2160"/>
    <w:rsid w:val="00CB21A4"/>
    <w:rsid w:val="00CB22B8"/>
    <w:rsid w:val="00CB2511"/>
    <w:rsid w:val="00CB2535"/>
    <w:rsid w:val="00CB2671"/>
    <w:rsid w:val="00CB26D2"/>
    <w:rsid w:val="00CB283D"/>
    <w:rsid w:val="00CB3FEB"/>
    <w:rsid w:val="00CB49C7"/>
    <w:rsid w:val="00CB5C3E"/>
    <w:rsid w:val="00CB5C53"/>
    <w:rsid w:val="00CB601F"/>
    <w:rsid w:val="00CB6894"/>
    <w:rsid w:val="00CB69DA"/>
    <w:rsid w:val="00CB72D4"/>
    <w:rsid w:val="00CB72DF"/>
    <w:rsid w:val="00CB78BD"/>
    <w:rsid w:val="00CB7DD5"/>
    <w:rsid w:val="00CC0281"/>
    <w:rsid w:val="00CC0448"/>
    <w:rsid w:val="00CC0692"/>
    <w:rsid w:val="00CC0BD7"/>
    <w:rsid w:val="00CC1AC0"/>
    <w:rsid w:val="00CC1EA0"/>
    <w:rsid w:val="00CC215C"/>
    <w:rsid w:val="00CC23AE"/>
    <w:rsid w:val="00CC283E"/>
    <w:rsid w:val="00CC2C6B"/>
    <w:rsid w:val="00CC2D50"/>
    <w:rsid w:val="00CC2FA7"/>
    <w:rsid w:val="00CC31F7"/>
    <w:rsid w:val="00CC32A3"/>
    <w:rsid w:val="00CC3517"/>
    <w:rsid w:val="00CC3BFB"/>
    <w:rsid w:val="00CC3CEE"/>
    <w:rsid w:val="00CC3DE3"/>
    <w:rsid w:val="00CC4256"/>
    <w:rsid w:val="00CC4546"/>
    <w:rsid w:val="00CC499B"/>
    <w:rsid w:val="00CC55E3"/>
    <w:rsid w:val="00CC56C2"/>
    <w:rsid w:val="00CC6178"/>
    <w:rsid w:val="00CC6184"/>
    <w:rsid w:val="00CC62D4"/>
    <w:rsid w:val="00CC7041"/>
    <w:rsid w:val="00CC735A"/>
    <w:rsid w:val="00CC73BE"/>
    <w:rsid w:val="00CC7463"/>
    <w:rsid w:val="00CC7550"/>
    <w:rsid w:val="00CC7D3B"/>
    <w:rsid w:val="00CC7DD2"/>
    <w:rsid w:val="00CD0493"/>
    <w:rsid w:val="00CD0678"/>
    <w:rsid w:val="00CD0C94"/>
    <w:rsid w:val="00CD0F48"/>
    <w:rsid w:val="00CD134D"/>
    <w:rsid w:val="00CD196D"/>
    <w:rsid w:val="00CD21EA"/>
    <w:rsid w:val="00CD29EC"/>
    <w:rsid w:val="00CD2CDB"/>
    <w:rsid w:val="00CD305A"/>
    <w:rsid w:val="00CD347E"/>
    <w:rsid w:val="00CD3710"/>
    <w:rsid w:val="00CD40CB"/>
    <w:rsid w:val="00CD4541"/>
    <w:rsid w:val="00CD5AED"/>
    <w:rsid w:val="00CD5C00"/>
    <w:rsid w:val="00CD604D"/>
    <w:rsid w:val="00CD61FF"/>
    <w:rsid w:val="00CD6BEC"/>
    <w:rsid w:val="00CD6CF8"/>
    <w:rsid w:val="00CD6CFA"/>
    <w:rsid w:val="00CD6DE7"/>
    <w:rsid w:val="00CD733F"/>
    <w:rsid w:val="00CD7612"/>
    <w:rsid w:val="00CD7638"/>
    <w:rsid w:val="00CD7878"/>
    <w:rsid w:val="00CD787B"/>
    <w:rsid w:val="00CD7EDC"/>
    <w:rsid w:val="00CE034F"/>
    <w:rsid w:val="00CE0599"/>
    <w:rsid w:val="00CE06DE"/>
    <w:rsid w:val="00CE130F"/>
    <w:rsid w:val="00CE151D"/>
    <w:rsid w:val="00CE1563"/>
    <w:rsid w:val="00CE1847"/>
    <w:rsid w:val="00CE1954"/>
    <w:rsid w:val="00CE1D99"/>
    <w:rsid w:val="00CE2291"/>
    <w:rsid w:val="00CE2871"/>
    <w:rsid w:val="00CE3B52"/>
    <w:rsid w:val="00CE3BAD"/>
    <w:rsid w:val="00CE3C0E"/>
    <w:rsid w:val="00CE3C3F"/>
    <w:rsid w:val="00CE4491"/>
    <w:rsid w:val="00CE4784"/>
    <w:rsid w:val="00CE4854"/>
    <w:rsid w:val="00CE49F8"/>
    <w:rsid w:val="00CE4C8B"/>
    <w:rsid w:val="00CE51FC"/>
    <w:rsid w:val="00CE5333"/>
    <w:rsid w:val="00CE53F7"/>
    <w:rsid w:val="00CE57F7"/>
    <w:rsid w:val="00CE616D"/>
    <w:rsid w:val="00CE7058"/>
    <w:rsid w:val="00CF0013"/>
    <w:rsid w:val="00CF09F0"/>
    <w:rsid w:val="00CF166B"/>
    <w:rsid w:val="00CF1D73"/>
    <w:rsid w:val="00CF1FE7"/>
    <w:rsid w:val="00CF2750"/>
    <w:rsid w:val="00CF33AB"/>
    <w:rsid w:val="00CF341C"/>
    <w:rsid w:val="00CF354D"/>
    <w:rsid w:val="00CF3E60"/>
    <w:rsid w:val="00CF405E"/>
    <w:rsid w:val="00CF4255"/>
    <w:rsid w:val="00CF56D8"/>
    <w:rsid w:val="00CF5B1B"/>
    <w:rsid w:val="00CF6126"/>
    <w:rsid w:val="00CF6166"/>
    <w:rsid w:val="00CF6273"/>
    <w:rsid w:val="00CF6750"/>
    <w:rsid w:val="00CF7312"/>
    <w:rsid w:val="00CF76C2"/>
    <w:rsid w:val="00CF7920"/>
    <w:rsid w:val="00D000FB"/>
    <w:rsid w:val="00D002E5"/>
    <w:rsid w:val="00D007CD"/>
    <w:rsid w:val="00D00A23"/>
    <w:rsid w:val="00D013AB"/>
    <w:rsid w:val="00D017C0"/>
    <w:rsid w:val="00D017E7"/>
    <w:rsid w:val="00D01F5E"/>
    <w:rsid w:val="00D02021"/>
    <w:rsid w:val="00D02102"/>
    <w:rsid w:val="00D026FC"/>
    <w:rsid w:val="00D02840"/>
    <w:rsid w:val="00D0292E"/>
    <w:rsid w:val="00D02A18"/>
    <w:rsid w:val="00D02D17"/>
    <w:rsid w:val="00D03444"/>
    <w:rsid w:val="00D0376A"/>
    <w:rsid w:val="00D039C6"/>
    <w:rsid w:val="00D04998"/>
    <w:rsid w:val="00D05024"/>
    <w:rsid w:val="00D05168"/>
    <w:rsid w:val="00D0589E"/>
    <w:rsid w:val="00D0639D"/>
    <w:rsid w:val="00D066FF"/>
    <w:rsid w:val="00D068FD"/>
    <w:rsid w:val="00D06E62"/>
    <w:rsid w:val="00D06E73"/>
    <w:rsid w:val="00D101B0"/>
    <w:rsid w:val="00D1036D"/>
    <w:rsid w:val="00D10630"/>
    <w:rsid w:val="00D109D9"/>
    <w:rsid w:val="00D10DCF"/>
    <w:rsid w:val="00D10EC4"/>
    <w:rsid w:val="00D1128E"/>
    <w:rsid w:val="00D119E0"/>
    <w:rsid w:val="00D121B3"/>
    <w:rsid w:val="00D123B7"/>
    <w:rsid w:val="00D12402"/>
    <w:rsid w:val="00D12573"/>
    <w:rsid w:val="00D14240"/>
    <w:rsid w:val="00D1451E"/>
    <w:rsid w:val="00D14833"/>
    <w:rsid w:val="00D14D6C"/>
    <w:rsid w:val="00D1565E"/>
    <w:rsid w:val="00D15F7B"/>
    <w:rsid w:val="00D16061"/>
    <w:rsid w:val="00D163D3"/>
    <w:rsid w:val="00D164C9"/>
    <w:rsid w:val="00D16515"/>
    <w:rsid w:val="00D16BFF"/>
    <w:rsid w:val="00D17578"/>
    <w:rsid w:val="00D1771E"/>
    <w:rsid w:val="00D17D01"/>
    <w:rsid w:val="00D201BB"/>
    <w:rsid w:val="00D202C7"/>
    <w:rsid w:val="00D205AE"/>
    <w:rsid w:val="00D20813"/>
    <w:rsid w:val="00D20B01"/>
    <w:rsid w:val="00D20C7E"/>
    <w:rsid w:val="00D20F9E"/>
    <w:rsid w:val="00D21103"/>
    <w:rsid w:val="00D217B6"/>
    <w:rsid w:val="00D21A4E"/>
    <w:rsid w:val="00D21A76"/>
    <w:rsid w:val="00D21BCA"/>
    <w:rsid w:val="00D21C34"/>
    <w:rsid w:val="00D21F4B"/>
    <w:rsid w:val="00D22774"/>
    <w:rsid w:val="00D227BE"/>
    <w:rsid w:val="00D23011"/>
    <w:rsid w:val="00D23567"/>
    <w:rsid w:val="00D235AA"/>
    <w:rsid w:val="00D235D2"/>
    <w:rsid w:val="00D2377A"/>
    <w:rsid w:val="00D23DF4"/>
    <w:rsid w:val="00D24206"/>
    <w:rsid w:val="00D25113"/>
    <w:rsid w:val="00D253B6"/>
    <w:rsid w:val="00D2548B"/>
    <w:rsid w:val="00D25A6A"/>
    <w:rsid w:val="00D2646C"/>
    <w:rsid w:val="00D26E88"/>
    <w:rsid w:val="00D27055"/>
    <w:rsid w:val="00D273EF"/>
    <w:rsid w:val="00D2771A"/>
    <w:rsid w:val="00D279FD"/>
    <w:rsid w:val="00D305C9"/>
    <w:rsid w:val="00D31029"/>
    <w:rsid w:val="00D31BA5"/>
    <w:rsid w:val="00D32113"/>
    <w:rsid w:val="00D32459"/>
    <w:rsid w:val="00D3271D"/>
    <w:rsid w:val="00D32A97"/>
    <w:rsid w:val="00D32C68"/>
    <w:rsid w:val="00D33492"/>
    <w:rsid w:val="00D33BAF"/>
    <w:rsid w:val="00D34D75"/>
    <w:rsid w:val="00D34E92"/>
    <w:rsid w:val="00D350B9"/>
    <w:rsid w:val="00D35240"/>
    <w:rsid w:val="00D3584A"/>
    <w:rsid w:val="00D35E65"/>
    <w:rsid w:val="00D35F9C"/>
    <w:rsid w:val="00D365E4"/>
    <w:rsid w:val="00D36A99"/>
    <w:rsid w:val="00D37186"/>
    <w:rsid w:val="00D37693"/>
    <w:rsid w:val="00D377C0"/>
    <w:rsid w:val="00D40BA4"/>
    <w:rsid w:val="00D411B8"/>
    <w:rsid w:val="00D41851"/>
    <w:rsid w:val="00D41CDA"/>
    <w:rsid w:val="00D4246E"/>
    <w:rsid w:val="00D42688"/>
    <w:rsid w:val="00D4291F"/>
    <w:rsid w:val="00D42B48"/>
    <w:rsid w:val="00D43785"/>
    <w:rsid w:val="00D43954"/>
    <w:rsid w:val="00D443EB"/>
    <w:rsid w:val="00D445BA"/>
    <w:rsid w:val="00D44625"/>
    <w:rsid w:val="00D4512A"/>
    <w:rsid w:val="00D45482"/>
    <w:rsid w:val="00D45539"/>
    <w:rsid w:val="00D4586C"/>
    <w:rsid w:val="00D45CC7"/>
    <w:rsid w:val="00D45F13"/>
    <w:rsid w:val="00D46A39"/>
    <w:rsid w:val="00D46F58"/>
    <w:rsid w:val="00D471EA"/>
    <w:rsid w:val="00D471F2"/>
    <w:rsid w:val="00D4743D"/>
    <w:rsid w:val="00D478CA"/>
    <w:rsid w:val="00D47B60"/>
    <w:rsid w:val="00D50523"/>
    <w:rsid w:val="00D50DD4"/>
    <w:rsid w:val="00D5100E"/>
    <w:rsid w:val="00D5160A"/>
    <w:rsid w:val="00D51F67"/>
    <w:rsid w:val="00D527DE"/>
    <w:rsid w:val="00D52C2B"/>
    <w:rsid w:val="00D53D0D"/>
    <w:rsid w:val="00D53D59"/>
    <w:rsid w:val="00D549F7"/>
    <w:rsid w:val="00D54BAC"/>
    <w:rsid w:val="00D54EC7"/>
    <w:rsid w:val="00D554C9"/>
    <w:rsid w:val="00D55BB2"/>
    <w:rsid w:val="00D55D2B"/>
    <w:rsid w:val="00D5619F"/>
    <w:rsid w:val="00D56A55"/>
    <w:rsid w:val="00D57EFF"/>
    <w:rsid w:val="00D60D33"/>
    <w:rsid w:val="00D61588"/>
    <w:rsid w:val="00D6189C"/>
    <w:rsid w:val="00D61FE1"/>
    <w:rsid w:val="00D62924"/>
    <w:rsid w:val="00D6318E"/>
    <w:rsid w:val="00D6379F"/>
    <w:rsid w:val="00D63CC4"/>
    <w:rsid w:val="00D64BBE"/>
    <w:rsid w:val="00D64D09"/>
    <w:rsid w:val="00D65272"/>
    <w:rsid w:val="00D6616B"/>
    <w:rsid w:val="00D665D6"/>
    <w:rsid w:val="00D6661D"/>
    <w:rsid w:val="00D6690B"/>
    <w:rsid w:val="00D66AED"/>
    <w:rsid w:val="00D66CA7"/>
    <w:rsid w:val="00D6771F"/>
    <w:rsid w:val="00D67894"/>
    <w:rsid w:val="00D67B51"/>
    <w:rsid w:val="00D67FD3"/>
    <w:rsid w:val="00D7008C"/>
    <w:rsid w:val="00D703AB"/>
    <w:rsid w:val="00D707EC"/>
    <w:rsid w:val="00D710FD"/>
    <w:rsid w:val="00D7168D"/>
    <w:rsid w:val="00D720C0"/>
    <w:rsid w:val="00D72433"/>
    <w:rsid w:val="00D72763"/>
    <w:rsid w:val="00D72A04"/>
    <w:rsid w:val="00D72A38"/>
    <w:rsid w:val="00D72B19"/>
    <w:rsid w:val="00D72D01"/>
    <w:rsid w:val="00D72EA2"/>
    <w:rsid w:val="00D73349"/>
    <w:rsid w:val="00D737D1"/>
    <w:rsid w:val="00D73EAE"/>
    <w:rsid w:val="00D73FDB"/>
    <w:rsid w:val="00D7431B"/>
    <w:rsid w:val="00D745D3"/>
    <w:rsid w:val="00D7497D"/>
    <w:rsid w:val="00D749B9"/>
    <w:rsid w:val="00D7508E"/>
    <w:rsid w:val="00D7516E"/>
    <w:rsid w:val="00D75C53"/>
    <w:rsid w:val="00D75FC0"/>
    <w:rsid w:val="00D7603C"/>
    <w:rsid w:val="00D76595"/>
    <w:rsid w:val="00D767CE"/>
    <w:rsid w:val="00D76C82"/>
    <w:rsid w:val="00D7736E"/>
    <w:rsid w:val="00D77947"/>
    <w:rsid w:val="00D77B93"/>
    <w:rsid w:val="00D77FB7"/>
    <w:rsid w:val="00D80282"/>
    <w:rsid w:val="00D803DB"/>
    <w:rsid w:val="00D80860"/>
    <w:rsid w:val="00D80CFE"/>
    <w:rsid w:val="00D81510"/>
    <w:rsid w:val="00D81849"/>
    <w:rsid w:val="00D8185F"/>
    <w:rsid w:val="00D818DC"/>
    <w:rsid w:val="00D81984"/>
    <w:rsid w:val="00D81C57"/>
    <w:rsid w:val="00D82013"/>
    <w:rsid w:val="00D82787"/>
    <w:rsid w:val="00D82DA1"/>
    <w:rsid w:val="00D82DE7"/>
    <w:rsid w:val="00D82F06"/>
    <w:rsid w:val="00D83868"/>
    <w:rsid w:val="00D8443A"/>
    <w:rsid w:val="00D84654"/>
    <w:rsid w:val="00D84744"/>
    <w:rsid w:val="00D84B04"/>
    <w:rsid w:val="00D8549D"/>
    <w:rsid w:val="00D859C3"/>
    <w:rsid w:val="00D85A59"/>
    <w:rsid w:val="00D8637A"/>
    <w:rsid w:val="00D865CB"/>
    <w:rsid w:val="00D8668E"/>
    <w:rsid w:val="00D86864"/>
    <w:rsid w:val="00D86BAB"/>
    <w:rsid w:val="00D86C72"/>
    <w:rsid w:val="00D86F7B"/>
    <w:rsid w:val="00D873D3"/>
    <w:rsid w:val="00D87462"/>
    <w:rsid w:val="00D87485"/>
    <w:rsid w:val="00D878D3"/>
    <w:rsid w:val="00D902C9"/>
    <w:rsid w:val="00D907C9"/>
    <w:rsid w:val="00D90D99"/>
    <w:rsid w:val="00D9134B"/>
    <w:rsid w:val="00D919C7"/>
    <w:rsid w:val="00D91E1D"/>
    <w:rsid w:val="00D92291"/>
    <w:rsid w:val="00D923B2"/>
    <w:rsid w:val="00D93426"/>
    <w:rsid w:val="00D93AC8"/>
    <w:rsid w:val="00D93B83"/>
    <w:rsid w:val="00D94939"/>
    <w:rsid w:val="00D95579"/>
    <w:rsid w:val="00D961A5"/>
    <w:rsid w:val="00D961A6"/>
    <w:rsid w:val="00D9640A"/>
    <w:rsid w:val="00D9684C"/>
    <w:rsid w:val="00D96F60"/>
    <w:rsid w:val="00D97515"/>
    <w:rsid w:val="00D9766C"/>
    <w:rsid w:val="00D97DCF"/>
    <w:rsid w:val="00D97DE8"/>
    <w:rsid w:val="00DA009E"/>
    <w:rsid w:val="00DA00DB"/>
    <w:rsid w:val="00DA0414"/>
    <w:rsid w:val="00DA05C1"/>
    <w:rsid w:val="00DA0ADE"/>
    <w:rsid w:val="00DA0CEC"/>
    <w:rsid w:val="00DA130E"/>
    <w:rsid w:val="00DA1501"/>
    <w:rsid w:val="00DA154A"/>
    <w:rsid w:val="00DA19DC"/>
    <w:rsid w:val="00DA19FA"/>
    <w:rsid w:val="00DA1E39"/>
    <w:rsid w:val="00DA22A1"/>
    <w:rsid w:val="00DA22A4"/>
    <w:rsid w:val="00DA276A"/>
    <w:rsid w:val="00DA2BF5"/>
    <w:rsid w:val="00DA2DF2"/>
    <w:rsid w:val="00DA321A"/>
    <w:rsid w:val="00DA3BF3"/>
    <w:rsid w:val="00DA4678"/>
    <w:rsid w:val="00DA4E50"/>
    <w:rsid w:val="00DA58E3"/>
    <w:rsid w:val="00DA5AD9"/>
    <w:rsid w:val="00DA5ED4"/>
    <w:rsid w:val="00DA5FBE"/>
    <w:rsid w:val="00DA64E1"/>
    <w:rsid w:val="00DA6884"/>
    <w:rsid w:val="00DA6E8B"/>
    <w:rsid w:val="00DA6F9A"/>
    <w:rsid w:val="00DA7138"/>
    <w:rsid w:val="00DA720E"/>
    <w:rsid w:val="00DA7D64"/>
    <w:rsid w:val="00DA7E3C"/>
    <w:rsid w:val="00DA7FAB"/>
    <w:rsid w:val="00DB0049"/>
    <w:rsid w:val="00DB027F"/>
    <w:rsid w:val="00DB0753"/>
    <w:rsid w:val="00DB0DFD"/>
    <w:rsid w:val="00DB140E"/>
    <w:rsid w:val="00DB22FD"/>
    <w:rsid w:val="00DB3572"/>
    <w:rsid w:val="00DB3AFE"/>
    <w:rsid w:val="00DB3DDA"/>
    <w:rsid w:val="00DB3DF3"/>
    <w:rsid w:val="00DB4289"/>
    <w:rsid w:val="00DB42F4"/>
    <w:rsid w:val="00DB4AF4"/>
    <w:rsid w:val="00DB4FC9"/>
    <w:rsid w:val="00DB6054"/>
    <w:rsid w:val="00DB65A8"/>
    <w:rsid w:val="00DB666D"/>
    <w:rsid w:val="00DB6793"/>
    <w:rsid w:val="00DB67FA"/>
    <w:rsid w:val="00DB6A3B"/>
    <w:rsid w:val="00DB7758"/>
    <w:rsid w:val="00DC003A"/>
    <w:rsid w:val="00DC081B"/>
    <w:rsid w:val="00DC0B8F"/>
    <w:rsid w:val="00DC0C29"/>
    <w:rsid w:val="00DC0F87"/>
    <w:rsid w:val="00DC1019"/>
    <w:rsid w:val="00DC10D3"/>
    <w:rsid w:val="00DC12A0"/>
    <w:rsid w:val="00DC27E4"/>
    <w:rsid w:val="00DC2D1E"/>
    <w:rsid w:val="00DC2E0D"/>
    <w:rsid w:val="00DC313C"/>
    <w:rsid w:val="00DC4437"/>
    <w:rsid w:val="00DC4A8D"/>
    <w:rsid w:val="00DC4B0E"/>
    <w:rsid w:val="00DC575E"/>
    <w:rsid w:val="00DC669D"/>
    <w:rsid w:val="00DC68FE"/>
    <w:rsid w:val="00DC6D2C"/>
    <w:rsid w:val="00DC6E78"/>
    <w:rsid w:val="00DC7025"/>
    <w:rsid w:val="00DC73CB"/>
    <w:rsid w:val="00DC7447"/>
    <w:rsid w:val="00DC7786"/>
    <w:rsid w:val="00DC781C"/>
    <w:rsid w:val="00DC7DF5"/>
    <w:rsid w:val="00DD005A"/>
    <w:rsid w:val="00DD0B26"/>
    <w:rsid w:val="00DD1C2D"/>
    <w:rsid w:val="00DD1D9E"/>
    <w:rsid w:val="00DD202B"/>
    <w:rsid w:val="00DD212E"/>
    <w:rsid w:val="00DD2271"/>
    <w:rsid w:val="00DD3769"/>
    <w:rsid w:val="00DD3B00"/>
    <w:rsid w:val="00DD3E21"/>
    <w:rsid w:val="00DD3F8A"/>
    <w:rsid w:val="00DD41DA"/>
    <w:rsid w:val="00DD426A"/>
    <w:rsid w:val="00DD4445"/>
    <w:rsid w:val="00DD4C9C"/>
    <w:rsid w:val="00DD4E89"/>
    <w:rsid w:val="00DD501F"/>
    <w:rsid w:val="00DD5130"/>
    <w:rsid w:val="00DD5136"/>
    <w:rsid w:val="00DD574A"/>
    <w:rsid w:val="00DD5E1A"/>
    <w:rsid w:val="00DD6346"/>
    <w:rsid w:val="00DD6BEC"/>
    <w:rsid w:val="00DD70CD"/>
    <w:rsid w:val="00DD7649"/>
    <w:rsid w:val="00DD7811"/>
    <w:rsid w:val="00DD78BA"/>
    <w:rsid w:val="00DD7DE8"/>
    <w:rsid w:val="00DE014F"/>
    <w:rsid w:val="00DE0646"/>
    <w:rsid w:val="00DE08E3"/>
    <w:rsid w:val="00DE0F00"/>
    <w:rsid w:val="00DE0F3F"/>
    <w:rsid w:val="00DE1B6B"/>
    <w:rsid w:val="00DE1C29"/>
    <w:rsid w:val="00DE1DF9"/>
    <w:rsid w:val="00DE24AD"/>
    <w:rsid w:val="00DE2734"/>
    <w:rsid w:val="00DE36B0"/>
    <w:rsid w:val="00DE372A"/>
    <w:rsid w:val="00DE38BE"/>
    <w:rsid w:val="00DE415C"/>
    <w:rsid w:val="00DE416D"/>
    <w:rsid w:val="00DE425A"/>
    <w:rsid w:val="00DE4524"/>
    <w:rsid w:val="00DE4886"/>
    <w:rsid w:val="00DE48B4"/>
    <w:rsid w:val="00DE4DA7"/>
    <w:rsid w:val="00DE5A25"/>
    <w:rsid w:val="00DE65BC"/>
    <w:rsid w:val="00DE65F7"/>
    <w:rsid w:val="00DE6E96"/>
    <w:rsid w:val="00DE708C"/>
    <w:rsid w:val="00DE71E5"/>
    <w:rsid w:val="00DE7499"/>
    <w:rsid w:val="00DE7E55"/>
    <w:rsid w:val="00DE7E8E"/>
    <w:rsid w:val="00DF0063"/>
    <w:rsid w:val="00DF00C4"/>
    <w:rsid w:val="00DF098B"/>
    <w:rsid w:val="00DF1520"/>
    <w:rsid w:val="00DF1DF2"/>
    <w:rsid w:val="00DF1ED7"/>
    <w:rsid w:val="00DF2400"/>
    <w:rsid w:val="00DF2A1F"/>
    <w:rsid w:val="00DF2D83"/>
    <w:rsid w:val="00DF37FB"/>
    <w:rsid w:val="00DF3AAE"/>
    <w:rsid w:val="00DF4250"/>
    <w:rsid w:val="00DF4C9F"/>
    <w:rsid w:val="00DF5389"/>
    <w:rsid w:val="00DF56BF"/>
    <w:rsid w:val="00DF570C"/>
    <w:rsid w:val="00DF58D6"/>
    <w:rsid w:val="00DF648C"/>
    <w:rsid w:val="00DF6538"/>
    <w:rsid w:val="00DF7728"/>
    <w:rsid w:val="00DF79A2"/>
    <w:rsid w:val="00E003DA"/>
    <w:rsid w:val="00E00457"/>
    <w:rsid w:val="00E008EA"/>
    <w:rsid w:val="00E00A42"/>
    <w:rsid w:val="00E010C9"/>
    <w:rsid w:val="00E01A1A"/>
    <w:rsid w:val="00E01F1B"/>
    <w:rsid w:val="00E01F35"/>
    <w:rsid w:val="00E02226"/>
    <w:rsid w:val="00E02ACD"/>
    <w:rsid w:val="00E02E81"/>
    <w:rsid w:val="00E049A2"/>
    <w:rsid w:val="00E04F46"/>
    <w:rsid w:val="00E058F3"/>
    <w:rsid w:val="00E05E41"/>
    <w:rsid w:val="00E05EC5"/>
    <w:rsid w:val="00E05EF1"/>
    <w:rsid w:val="00E05F9B"/>
    <w:rsid w:val="00E0623D"/>
    <w:rsid w:val="00E068D3"/>
    <w:rsid w:val="00E06D85"/>
    <w:rsid w:val="00E07186"/>
    <w:rsid w:val="00E071A1"/>
    <w:rsid w:val="00E071D5"/>
    <w:rsid w:val="00E07436"/>
    <w:rsid w:val="00E10179"/>
    <w:rsid w:val="00E10518"/>
    <w:rsid w:val="00E111EF"/>
    <w:rsid w:val="00E11FCC"/>
    <w:rsid w:val="00E11FEB"/>
    <w:rsid w:val="00E12ABD"/>
    <w:rsid w:val="00E12FBA"/>
    <w:rsid w:val="00E13307"/>
    <w:rsid w:val="00E139D1"/>
    <w:rsid w:val="00E13B5E"/>
    <w:rsid w:val="00E142F3"/>
    <w:rsid w:val="00E1571D"/>
    <w:rsid w:val="00E160DF"/>
    <w:rsid w:val="00E16452"/>
    <w:rsid w:val="00E16976"/>
    <w:rsid w:val="00E1712E"/>
    <w:rsid w:val="00E17653"/>
    <w:rsid w:val="00E17C49"/>
    <w:rsid w:val="00E20BC8"/>
    <w:rsid w:val="00E21620"/>
    <w:rsid w:val="00E220C2"/>
    <w:rsid w:val="00E220FA"/>
    <w:rsid w:val="00E229C7"/>
    <w:rsid w:val="00E2367E"/>
    <w:rsid w:val="00E23CEF"/>
    <w:rsid w:val="00E24125"/>
    <w:rsid w:val="00E24658"/>
    <w:rsid w:val="00E248C4"/>
    <w:rsid w:val="00E24EFA"/>
    <w:rsid w:val="00E24FF0"/>
    <w:rsid w:val="00E2523C"/>
    <w:rsid w:val="00E25B49"/>
    <w:rsid w:val="00E25C82"/>
    <w:rsid w:val="00E25E3F"/>
    <w:rsid w:val="00E25FB2"/>
    <w:rsid w:val="00E26368"/>
    <w:rsid w:val="00E26F92"/>
    <w:rsid w:val="00E27303"/>
    <w:rsid w:val="00E308A7"/>
    <w:rsid w:val="00E30985"/>
    <w:rsid w:val="00E311EF"/>
    <w:rsid w:val="00E318EE"/>
    <w:rsid w:val="00E3257D"/>
    <w:rsid w:val="00E327BC"/>
    <w:rsid w:val="00E327EA"/>
    <w:rsid w:val="00E329B6"/>
    <w:rsid w:val="00E3341C"/>
    <w:rsid w:val="00E33D0A"/>
    <w:rsid w:val="00E34143"/>
    <w:rsid w:val="00E34813"/>
    <w:rsid w:val="00E353F0"/>
    <w:rsid w:val="00E355D8"/>
    <w:rsid w:val="00E3571B"/>
    <w:rsid w:val="00E35B8A"/>
    <w:rsid w:val="00E3631B"/>
    <w:rsid w:val="00E3634C"/>
    <w:rsid w:val="00E36932"/>
    <w:rsid w:val="00E369FF"/>
    <w:rsid w:val="00E36F77"/>
    <w:rsid w:val="00E374D8"/>
    <w:rsid w:val="00E37FF6"/>
    <w:rsid w:val="00E407E9"/>
    <w:rsid w:val="00E40CA9"/>
    <w:rsid w:val="00E40F71"/>
    <w:rsid w:val="00E41029"/>
    <w:rsid w:val="00E410F0"/>
    <w:rsid w:val="00E41753"/>
    <w:rsid w:val="00E41A6D"/>
    <w:rsid w:val="00E41B2C"/>
    <w:rsid w:val="00E42482"/>
    <w:rsid w:val="00E43520"/>
    <w:rsid w:val="00E43583"/>
    <w:rsid w:val="00E43C37"/>
    <w:rsid w:val="00E4410D"/>
    <w:rsid w:val="00E44EAF"/>
    <w:rsid w:val="00E455C9"/>
    <w:rsid w:val="00E45C49"/>
    <w:rsid w:val="00E46264"/>
    <w:rsid w:val="00E46836"/>
    <w:rsid w:val="00E47795"/>
    <w:rsid w:val="00E47F51"/>
    <w:rsid w:val="00E50650"/>
    <w:rsid w:val="00E51506"/>
    <w:rsid w:val="00E517D7"/>
    <w:rsid w:val="00E518B8"/>
    <w:rsid w:val="00E51AE9"/>
    <w:rsid w:val="00E51BCE"/>
    <w:rsid w:val="00E52C3B"/>
    <w:rsid w:val="00E53040"/>
    <w:rsid w:val="00E53A6C"/>
    <w:rsid w:val="00E54131"/>
    <w:rsid w:val="00E54B3D"/>
    <w:rsid w:val="00E54B8F"/>
    <w:rsid w:val="00E54C8A"/>
    <w:rsid w:val="00E54FCE"/>
    <w:rsid w:val="00E554E3"/>
    <w:rsid w:val="00E55844"/>
    <w:rsid w:val="00E55BB5"/>
    <w:rsid w:val="00E55CDB"/>
    <w:rsid w:val="00E56086"/>
    <w:rsid w:val="00E564A3"/>
    <w:rsid w:val="00E568B1"/>
    <w:rsid w:val="00E56CA7"/>
    <w:rsid w:val="00E56D47"/>
    <w:rsid w:val="00E57138"/>
    <w:rsid w:val="00E577A4"/>
    <w:rsid w:val="00E57BE4"/>
    <w:rsid w:val="00E57F64"/>
    <w:rsid w:val="00E60B83"/>
    <w:rsid w:val="00E60E93"/>
    <w:rsid w:val="00E61038"/>
    <w:rsid w:val="00E61672"/>
    <w:rsid w:val="00E617B2"/>
    <w:rsid w:val="00E61995"/>
    <w:rsid w:val="00E61A70"/>
    <w:rsid w:val="00E61A91"/>
    <w:rsid w:val="00E623A2"/>
    <w:rsid w:val="00E63E6E"/>
    <w:rsid w:val="00E64E23"/>
    <w:rsid w:val="00E655E8"/>
    <w:rsid w:val="00E65957"/>
    <w:rsid w:val="00E65998"/>
    <w:rsid w:val="00E65A50"/>
    <w:rsid w:val="00E662F3"/>
    <w:rsid w:val="00E667C6"/>
    <w:rsid w:val="00E66888"/>
    <w:rsid w:val="00E67592"/>
    <w:rsid w:val="00E675CC"/>
    <w:rsid w:val="00E700C4"/>
    <w:rsid w:val="00E7136A"/>
    <w:rsid w:val="00E71788"/>
    <w:rsid w:val="00E720A8"/>
    <w:rsid w:val="00E735F2"/>
    <w:rsid w:val="00E73A31"/>
    <w:rsid w:val="00E743BF"/>
    <w:rsid w:val="00E744C6"/>
    <w:rsid w:val="00E74549"/>
    <w:rsid w:val="00E7498B"/>
    <w:rsid w:val="00E74D08"/>
    <w:rsid w:val="00E74D9C"/>
    <w:rsid w:val="00E751BE"/>
    <w:rsid w:val="00E755B5"/>
    <w:rsid w:val="00E75BA9"/>
    <w:rsid w:val="00E75C21"/>
    <w:rsid w:val="00E75D10"/>
    <w:rsid w:val="00E764BF"/>
    <w:rsid w:val="00E76939"/>
    <w:rsid w:val="00E76E46"/>
    <w:rsid w:val="00E77007"/>
    <w:rsid w:val="00E77936"/>
    <w:rsid w:val="00E77ED9"/>
    <w:rsid w:val="00E77F6A"/>
    <w:rsid w:val="00E77FAC"/>
    <w:rsid w:val="00E81B0C"/>
    <w:rsid w:val="00E81E17"/>
    <w:rsid w:val="00E8217A"/>
    <w:rsid w:val="00E8260F"/>
    <w:rsid w:val="00E82AA0"/>
    <w:rsid w:val="00E833DD"/>
    <w:rsid w:val="00E83938"/>
    <w:rsid w:val="00E84614"/>
    <w:rsid w:val="00E8461F"/>
    <w:rsid w:val="00E84D4C"/>
    <w:rsid w:val="00E84E5B"/>
    <w:rsid w:val="00E8542E"/>
    <w:rsid w:val="00E854AC"/>
    <w:rsid w:val="00E85998"/>
    <w:rsid w:val="00E85D85"/>
    <w:rsid w:val="00E86282"/>
    <w:rsid w:val="00E87DEA"/>
    <w:rsid w:val="00E87EDC"/>
    <w:rsid w:val="00E90197"/>
    <w:rsid w:val="00E90CE9"/>
    <w:rsid w:val="00E912F8"/>
    <w:rsid w:val="00E91FD1"/>
    <w:rsid w:val="00E92446"/>
    <w:rsid w:val="00E92ED8"/>
    <w:rsid w:val="00E93094"/>
    <w:rsid w:val="00E940A6"/>
    <w:rsid w:val="00E94526"/>
    <w:rsid w:val="00E9499D"/>
    <w:rsid w:val="00E94B2F"/>
    <w:rsid w:val="00E94B33"/>
    <w:rsid w:val="00E952AC"/>
    <w:rsid w:val="00E95392"/>
    <w:rsid w:val="00E956F9"/>
    <w:rsid w:val="00E95740"/>
    <w:rsid w:val="00E95B16"/>
    <w:rsid w:val="00E975F1"/>
    <w:rsid w:val="00E97726"/>
    <w:rsid w:val="00E978B3"/>
    <w:rsid w:val="00E97AE3"/>
    <w:rsid w:val="00EA016C"/>
    <w:rsid w:val="00EA037C"/>
    <w:rsid w:val="00EA066C"/>
    <w:rsid w:val="00EA092B"/>
    <w:rsid w:val="00EA0AED"/>
    <w:rsid w:val="00EA11EA"/>
    <w:rsid w:val="00EA13FC"/>
    <w:rsid w:val="00EA14BA"/>
    <w:rsid w:val="00EA165E"/>
    <w:rsid w:val="00EA1C41"/>
    <w:rsid w:val="00EA1E2F"/>
    <w:rsid w:val="00EA20B8"/>
    <w:rsid w:val="00EA225B"/>
    <w:rsid w:val="00EA239E"/>
    <w:rsid w:val="00EA2A02"/>
    <w:rsid w:val="00EA3238"/>
    <w:rsid w:val="00EA3617"/>
    <w:rsid w:val="00EA3A50"/>
    <w:rsid w:val="00EA3F3C"/>
    <w:rsid w:val="00EA4A4A"/>
    <w:rsid w:val="00EA4B62"/>
    <w:rsid w:val="00EA4BC2"/>
    <w:rsid w:val="00EA4D49"/>
    <w:rsid w:val="00EA502B"/>
    <w:rsid w:val="00EA5215"/>
    <w:rsid w:val="00EA542F"/>
    <w:rsid w:val="00EA5964"/>
    <w:rsid w:val="00EA5BAA"/>
    <w:rsid w:val="00EA6398"/>
    <w:rsid w:val="00EA677D"/>
    <w:rsid w:val="00EA6AE1"/>
    <w:rsid w:val="00EA7244"/>
    <w:rsid w:val="00EA72DF"/>
    <w:rsid w:val="00EA7414"/>
    <w:rsid w:val="00EA74FE"/>
    <w:rsid w:val="00EA76E5"/>
    <w:rsid w:val="00EB01E7"/>
    <w:rsid w:val="00EB0254"/>
    <w:rsid w:val="00EB0C7A"/>
    <w:rsid w:val="00EB0E2D"/>
    <w:rsid w:val="00EB1A9D"/>
    <w:rsid w:val="00EB3066"/>
    <w:rsid w:val="00EB3088"/>
    <w:rsid w:val="00EB314E"/>
    <w:rsid w:val="00EB3253"/>
    <w:rsid w:val="00EB33B4"/>
    <w:rsid w:val="00EB35F6"/>
    <w:rsid w:val="00EB3770"/>
    <w:rsid w:val="00EB40A2"/>
    <w:rsid w:val="00EB4E7D"/>
    <w:rsid w:val="00EB5214"/>
    <w:rsid w:val="00EB57B9"/>
    <w:rsid w:val="00EB635C"/>
    <w:rsid w:val="00EB6E33"/>
    <w:rsid w:val="00EB6E3F"/>
    <w:rsid w:val="00EB7006"/>
    <w:rsid w:val="00EB709A"/>
    <w:rsid w:val="00EB751C"/>
    <w:rsid w:val="00EC0E37"/>
    <w:rsid w:val="00EC163E"/>
    <w:rsid w:val="00EC172B"/>
    <w:rsid w:val="00EC1CE3"/>
    <w:rsid w:val="00EC1F1C"/>
    <w:rsid w:val="00EC2210"/>
    <w:rsid w:val="00EC27F6"/>
    <w:rsid w:val="00EC2F4A"/>
    <w:rsid w:val="00EC2F64"/>
    <w:rsid w:val="00EC325F"/>
    <w:rsid w:val="00EC32A8"/>
    <w:rsid w:val="00EC3368"/>
    <w:rsid w:val="00EC3684"/>
    <w:rsid w:val="00EC3771"/>
    <w:rsid w:val="00EC4101"/>
    <w:rsid w:val="00EC4624"/>
    <w:rsid w:val="00EC472F"/>
    <w:rsid w:val="00EC4CBA"/>
    <w:rsid w:val="00EC51F7"/>
    <w:rsid w:val="00EC5220"/>
    <w:rsid w:val="00EC71E6"/>
    <w:rsid w:val="00EC7BCC"/>
    <w:rsid w:val="00ED0326"/>
    <w:rsid w:val="00ED0BE5"/>
    <w:rsid w:val="00ED100E"/>
    <w:rsid w:val="00ED1443"/>
    <w:rsid w:val="00ED2C2B"/>
    <w:rsid w:val="00ED2E4B"/>
    <w:rsid w:val="00ED34DA"/>
    <w:rsid w:val="00ED364A"/>
    <w:rsid w:val="00ED36C4"/>
    <w:rsid w:val="00ED4220"/>
    <w:rsid w:val="00ED43B0"/>
    <w:rsid w:val="00ED45FA"/>
    <w:rsid w:val="00ED5551"/>
    <w:rsid w:val="00ED5B78"/>
    <w:rsid w:val="00ED60E0"/>
    <w:rsid w:val="00ED62C8"/>
    <w:rsid w:val="00ED677B"/>
    <w:rsid w:val="00ED6A71"/>
    <w:rsid w:val="00EE0013"/>
    <w:rsid w:val="00EE0236"/>
    <w:rsid w:val="00EE11F6"/>
    <w:rsid w:val="00EE159A"/>
    <w:rsid w:val="00EE1694"/>
    <w:rsid w:val="00EE2166"/>
    <w:rsid w:val="00EE2773"/>
    <w:rsid w:val="00EE2811"/>
    <w:rsid w:val="00EE29AC"/>
    <w:rsid w:val="00EE3B13"/>
    <w:rsid w:val="00EE3D51"/>
    <w:rsid w:val="00EE421E"/>
    <w:rsid w:val="00EE4361"/>
    <w:rsid w:val="00EE516E"/>
    <w:rsid w:val="00EE581E"/>
    <w:rsid w:val="00EE5A73"/>
    <w:rsid w:val="00EE6187"/>
    <w:rsid w:val="00EE648E"/>
    <w:rsid w:val="00EE6B92"/>
    <w:rsid w:val="00EE72D5"/>
    <w:rsid w:val="00EE7FCA"/>
    <w:rsid w:val="00EF02EF"/>
    <w:rsid w:val="00EF05C8"/>
    <w:rsid w:val="00EF0658"/>
    <w:rsid w:val="00EF0BFC"/>
    <w:rsid w:val="00EF142D"/>
    <w:rsid w:val="00EF2C29"/>
    <w:rsid w:val="00EF31F3"/>
    <w:rsid w:val="00EF36BD"/>
    <w:rsid w:val="00EF399D"/>
    <w:rsid w:val="00EF428B"/>
    <w:rsid w:val="00EF4407"/>
    <w:rsid w:val="00EF45BF"/>
    <w:rsid w:val="00EF4D0B"/>
    <w:rsid w:val="00EF4D95"/>
    <w:rsid w:val="00EF4F8A"/>
    <w:rsid w:val="00EF50A5"/>
    <w:rsid w:val="00EF56D4"/>
    <w:rsid w:val="00EF5952"/>
    <w:rsid w:val="00EF5D16"/>
    <w:rsid w:val="00EF60DA"/>
    <w:rsid w:val="00EF6DE1"/>
    <w:rsid w:val="00EF6F36"/>
    <w:rsid w:val="00EF6FA3"/>
    <w:rsid w:val="00EF71B8"/>
    <w:rsid w:val="00EF753C"/>
    <w:rsid w:val="00EF77FA"/>
    <w:rsid w:val="00EF7812"/>
    <w:rsid w:val="00EF7DF1"/>
    <w:rsid w:val="00F000E1"/>
    <w:rsid w:val="00F005F7"/>
    <w:rsid w:val="00F006FE"/>
    <w:rsid w:val="00F008AB"/>
    <w:rsid w:val="00F00B71"/>
    <w:rsid w:val="00F01B47"/>
    <w:rsid w:val="00F01B5F"/>
    <w:rsid w:val="00F01F30"/>
    <w:rsid w:val="00F0246E"/>
    <w:rsid w:val="00F02BE3"/>
    <w:rsid w:val="00F02D5E"/>
    <w:rsid w:val="00F033C8"/>
    <w:rsid w:val="00F0356A"/>
    <w:rsid w:val="00F0383D"/>
    <w:rsid w:val="00F038E3"/>
    <w:rsid w:val="00F03BCC"/>
    <w:rsid w:val="00F044C0"/>
    <w:rsid w:val="00F053AA"/>
    <w:rsid w:val="00F05597"/>
    <w:rsid w:val="00F05B3A"/>
    <w:rsid w:val="00F05E67"/>
    <w:rsid w:val="00F061AF"/>
    <w:rsid w:val="00F06236"/>
    <w:rsid w:val="00F066D9"/>
    <w:rsid w:val="00F0681E"/>
    <w:rsid w:val="00F06A42"/>
    <w:rsid w:val="00F06B82"/>
    <w:rsid w:val="00F076D2"/>
    <w:rsid w:val="00F07728"/>
    <w:rsid w:val="00F07830"/>
    <w:rsid w:val="00F0792C"/>
    <w:rsid w:val="00F10071"/>
    <w:rsid w:val="00F103EA"/>
    <w:rsid w:val="00F10B58"/>
    <w:rsid w:val="00F10B72"/>
    <w:rsid w:val="00F10EB9"/>
    <w:rsid w:val="00F11064"/>
    <w:rsid w:val="00F11115"/>
    <w:rsid w:val="00F11214"/>
    <w:rsid w:val="00F113CE"/>
    <w:rsid w:val="00F1148F"/>
    <w:rsid w:val="00F11D1C"/>
    <w:rsid w:val="00F11EB9"/>
    <w:rsid w:val="00F128CD"/>
    <w:rsid w:val="00F12B6F"/>
    <w:rsid w:val="00F12F40"/>
    <w:rsid w:val="00F13695"/>
    <w:rsid w:val="00F13873"/>
    <w:rsid w:val="00F138FF"/>
    <w:rsid w:val="00F13BD7"/>
    <w:rsid w:val="00F13DE6"/>
    <w:rsid w:val="00F14129"/>
    <w:rsid w:val="00F14414"/>
    <w:rsid w:val="00F1460F"/>
    <w:rsid w:val="00F14741"/>
    <w:rsid w:val="00F15C8C"/>
    <w:rsid w:val="00F160AD"/>
    <w:rsid w:val="00F162EA"/>
    <w:rsid w:val="00F16523"/>
    <w:rsid w:val="00F16596"/>
    <w:rsid w:val="00F16AE5"/>
    <w:rsid w:val="00F16BE3"/>
    <w:rsid w:val="00F203B5"/>
    <w:rsid w:val="00F20A10"/>
    <w:rsid w:val="00F20B73"/>
    <w:rsid w:val="00F21068"/>
    <w:rsid w:val="00F21835"/>
    <w:rsid w:val="00F2194C"/>
    <w:rsid w:val="00F21E30"/>
    <w:rsid w:val="00F227B2"/>
    <w:rsid w:val="00F227C8"/>
    <w:rsid w:val="00F22FB4"/>
    <w:rsid w:val="00F2344F"/>
    <w:rsid w:val="00F23506"/>
    <w:rsid w:val="00F239D7"/>
    <w:rsid w:val="00F2422B"/>
    <w:rsid w:val="00F246A2"/>
    <w:rsid w:val="00F24709"/>
    <w:rsid w:val="00F24A0B"/>
    <w:rsid w:val="00F26EBA"/>
    <w:rsid w:val="00F2710B"/>
    <w:rsid w:val="00F274EC"/>
    <w:rsid w:val="00F2756E"/>
    <w:rsid w:val="00F2759E"/>
    <w:rsid w:val="00F301F9"/>
    <w:rsid w:val="00F304AE"/>
    <w:rsid w:val="00F3060D"/>
    <w:rsid w:val="00F30860"/>
    <w:rsid w:val="00F3146D"/>
    <w:rsid w:val="00F31948"/>
    <w:rsid w:val="00F338AE"/>
    <w:rsid w:val="00F33944"/>
    <w:rsid w:val="00F33F5F"/>
    <w:rsid w:val="00F34E78"/>
    <w:rsid w:val="00F350FB"/>
    <w:rsid w:val="00F3593A"/>
    <w:rsid w:val="00F36214"/>
    <w:rsid w:val="00F3635D"/>
    <w:rsid w:val="00F363FA"/>
    <w:rsid w:val="00F36410"/>
    <w:rsid w:val="00F36531"/>
    <w:rsid w:val="00F36617"/>
    <w:rsid w:val="00F36866"/>
    <w:rsid w:val="00F36C86"/>
    <w:rsid w:val="00F374E0"/>
    <w:rsid w:val="00F3769E"/>
    <w:rsid w:val="00F37A72"/>
    <w:rsid w:val="00F37B36"/>
    <w:rsid w:val="00F37B58"/>
    <w:rsid w:val="00F37E13"/>
    <w:rsid w:val="00F37F0A"/>
    <w:rsid w:val="00F40721"/>
    <w:rsid w:val="00F40B10"/>
    <w:rsid w:val="00F41EEA"/>
    <w:rsid w:val="00F423DD"/>
    <w:rsid w:val="00F42DA3"/>
    <w:rsid w:val="00F42DB1"/>
    <w:rsid w:val="00F43266"/>
    <w:rsid w:val="00F4354C"/>
    <w:rsid w:val="00F4357E"/>
    <w:rsid w:val="00F43BDA"/>
    <w:rsid w:val="00F44079"/>
    <w:rsid w:val="00F44543"/>
    <w:rsid w:val="00F44D3C"/>
    <w:rsid w:val="00F44EEC"/>
    <w:rsid w:val="00F44F2F"/>
    <w:rsid w:val="00F45432"/>
    <w:rsid w:val="00F454FD"/>
    <w:rsid w:val="00F456CE"/>
    <w:rsid w:val="00F457AF"/>
    <w:rsid w:val="00F45808"/>
    <w:rsid w:val="00F45A0E"/>
    <w:rsid w:val="00F45E61"/>
    <w:rsid w:val="00F45E85"/>
    <w:rsid w:val="00F45F94"/>
    <w:rsid w:val="00F46056"/>
    <w:rsid w:val="00F46159"/>
    <w:rsid w:val="00F46161"/>
    <w:rsid w:val="00F461D4"/>
    <w:rsid w:val="00F46942"/>
    <w:rsid w:val="00F46B6C"/>
    <w:rsid w:val="00F46C92"/>
    <w:rsid w:val="00F46E85"/>
    <w:rsid w:val="00F47D45"/>
    <w:rsid w:val="00F47F7A"/>
    <w:rsid w:val="00F51113"/>
    <w:rsid w:val="00F513AF"/>
    <w:rsid w:val="00F522E3"/>
    <w:rsid w:val="00F52C39"/>
    <w:rsid w:val="00F538F8"/>
    <w:rsid w:val="00F53F2A"/>
    <w:rsid w:val="00F54DAB"/>
    <w:rsid w:val="00F5505D"/>
    <w:rsid w:val="00F5622C"/>
    <w:rsid w:val="00F563AF"/>
    <w:rsid w:val="00F56403"/>
    <w:rsid w:val="00F5658A"/>
    <w:rsid w:val="00F57C75"/>
    <w:rsid w:val="00F6059C"/>
    <w:rsid w:val="00F61322"/>
    <w:rsid w:val="00F61692"/>
    <w:rsid w:val="00F61FA9"/>
    <w:rsid w:val="00F6215B"/>
    <w:rsid w:val="00F627C5"/>
    <w:rsid w:val="00F6297A"/>
    <w:rsid w:val="00F629CB"/>
    <w:rsid w:val="00F62B74"/>
    <w:rsid w:val="00F62C9D"/>
    <w:rsid w:val="00F630CF"/>
    <w:rsid w:val="00F6383C"/>
    <w:rsid w:val="00F63E5A"/>
    <w:rsid w:val="00F63F5A"/>
    <w:rsid w:val="00F646A8"/>
    <w:rsid w:val="00F6487A"/>
    <w:rsid w:val="00F64EB7"/>
    <w:rsid w:val="00F65030"/>
    <w:rsid w:val="00F65172"/>
    <w:rsid w:val="00F659B0"/>
    <w:rsid w:val="00F65E66"/>
    <w:rsid w:val="00F661BB"/>
    <w:rsid w:val="00F661CC"/>
    <w:rsid w:val="00F669E9"/>
    <w:rsid w:val="00F66B1E"/>
    <w:rsid w:val="00F66D59"/>
    <w:rsid w:val="00F66E84"/>
    <w:rsid w:val="00F67022"/>
    <w:rsid w:val="00F677E0"/>
    <w:rsid w:val="00F67FEA"/>
    <w:rsid w:val="00F70237"/>
    <w:rsid w:val="00F70498"/>
    <w:rsid w:val="00F70609"/>
    <w:rsid w:val="00F7149C"/>
    <w:rsid w:val="00F71D29"/>
    <w:rsid w:val="00F722AB"/>
    <w:rsid w:val="00F722DD"/>
    <w:rsid w:val="00F72356"/>
    <w:rsid w:val="00F72D87"/>
    <w:rsid w:val="00F73EE2"/>
    <w:rsid w:val="00F73FA5"/>
    <w:rsid w:val="00F74197"/>
    <w:rsid w:val="00F744B2"/>
    <w:rsid w:val="00F748E2"/>
    <w:rsid w:val="00F74C25"/>
    <w:rsid w:val="00F74D08"/>
    <w:rsid w:val="00F74EDA"/>
    <w:rsid w:val="00F755E2"/>
    <w:rsid w:val="00F75B27"/>
    <w:rsid w:val="00F75F61"/>
    <w:rsid w:val="00F760FE"/>
    <w:rsid w:val="00F76255"/>
    <w:rsid w:val="00F766CD"/>
    <w:rsid w:val="00F76C3C"/>
    <w:rsid w:val="00F772B8"/>
    <w:rsid w:val="00F777C8"/>
    <w:rsid w:val="00F77914"/>
    <w:rsid w:val="00F77C50"/>
    <w:rsid w:val="00F8015A"/>
    <w:rsid w:val="00F803BD"/>
    <w:rsid w:val="00F80531"/>
    <w:rsid w:val="00F808EC"/>
    <w:rsid w:val="00F80D7B"/>
    <w:rsid w:val="00F80E17"/>
    <w:rsid w:val="00F810C4"/>
    <w:rsid w:val="00F81993"/>
    <w:rsid w:val="00F81E3D"/>
    <w:rsid w:val="00F821D7"/>
    <w:rsid w:val="00F82A70"/>
    <w:rsid w:val="00F82B5F"/>
    <w:rsid w:val="00F8307B"/>
    <w:rsid w:val="00F83B91"/>
    <w:rsid w:val="00F83DFB"/>
    <w:rsid w:val="00F83EC7"/>
    <w:rsid w:val="00F84677"/>
    <w:rsid w:val="00F85129"/>
    <w:rsid w:val="00F851D2"/>
    <w:rsid w:val="00F8585B"/>
    <w:rsid w:val="00F85EAB"/>
    <w:rsid w:val="00F86085"/>
    <w:rsid w:val="00F865D6"/>
    <w:rsid w:val="00F86781"/>
    <w:rsid w:val="00F86D2B"/>
    <w:rsid w:val="00F87B6F"/>
    <w:rsid w:val="00F90756"/>
    <w:rsid w:val="00F908FC"/>
    <w:rsid w:val="00F90ABA"/>
    <w:rsid w:val="00F90B45"/>
    <w:rsid w:val="00F91780"/>
    <w:rsid w:val="00F91A71"/>
    <w:rsid w:val="00F91D45"/>
    <w:rsid w:val="00F92680"/>
    <w:rsid w:val="00F927A4"/>
    <w:rsid w:val="00F932F2"/>
    <w:rsid w:val="00F9347B"/>
    <w:rsid w:val="00F9466C"/>
    <w:rsid w:val="00F94BF4"/>
    <w:rsid w:val="00F94E7B"/>
    <w:rsid w:val="00F94F0F"/>
    <w:rsid w:val="00F95A25"/>
    <w:rsid w:val="00F9681D"/>
    <w:rsid w:val="00F9683D"/>
    <w:rsid w:val="00F96B4A"/>
    <w:rsid w:val="00F97412"/>
    <w:rsid w:val="00F9751E"/>
    <w:rsid w:val="00F97C8D"/>
    <w:rsid w:val="00F97F48"/>
    <w:rsid w:val="00F97FB6"/>
    <w:rsid w:val="00F97FF4"/>
    <w:rsid w:val="00FA02F6"/>
    <w:rsid w:val="00FA0384"/>
    <w:rsid w:val="00FA0510"/>
    <w:rsid w:val="00FA0BFE"/>
    <w:rsid w:val="00FA0E18"/>
    <w:rsid w:val="00FA0F09"/>
    <w:rsid w:val="00FA108C"/>
    <w:rsid w:val="00FA11F1"/>
    <w:rsid w:val="00FA1582"/>
    <w:rsid w:val="00FA1667"/>
    <w:rsid w:val="00FA1CF2"/>
    <w:rsid w:val="00FA2AFE"/>
    <w:rsid w:val="00FA3143"/>
    <w:rsid w:val="00FA3481"/>
    <w:rsid w:val="00FA3C89"/>
    <w:rsid w:val="00FA40E8"/>
    <w:rsid w:val="00FA4A4B"/>
    <w:rsid w:val="00FA533E"/>
    <w:rsid w:val="00FA55E3"/>
    <w:rsid w:val="00FA6724"/>
    <w:rsid w:val="00FA6C16"/>
    <w:rsid w:val="00FA729F"/>
    <w:rsid w:val="00FA72FB"/>
    <w:rsid w:val="00FA793B"/>
    <w:rsid w:val="00FA7E8D"/>
    <w:rsid w:val="00FA7EDF"/>
    <w:rsid w:val="00FB0098"/>
    <w:rsid w:val="00FB04F7"/>
    <w:rsid w:val="00FB0C21"/>
    <w:rsid w:val="00FB0CDA"/>
    <w:rsid w:val="00FB1254"/>
    <w:rsid w:val="00FB2014"/>
    <w:rsid w:val="00FB2499"/>
    <w:rsid w:val="00FB2670"/>
    <w:rsid w:val="00FB2724"/>
    <w:rsid w:val="00FB27D8"/>
    <w:rsid w:val="00FB2914"/>
    <w:rsid w:val="00FB2F5E"/>
    <w:rsid w:val="00FB3012"/>
    <w:rsid w:val="00FB3020"/>
    <w:rsid w:val="00FB3399"/>
    <w:rsid w:val="00FB401A"/>
    <w:rsid w:val="00FB4478"/>
    <w:rsid w:val="00FB4806"/>
    <w:rsid w:val="00FB5A4E"/>
    <w:rsid w:val="00FB5FEA"/>
    <w:rsid w:val="00FB667D"/>
    <w:rsid w:val="00FB68FD"/>
    <w:rsid w:val="00FB7170"/>
    <w:rsid w:val="00FB7344"/>
    <w:rsid w:val="00FB7834"/>
    <w:rsid w:val="00FB79BB"/>
    <w:rsid w:val="00FB7B2F"/>
    <w:rsid w:val="00FC0414"/>
    <w:rsid w:val="00FC04B0"/>
    <w:rsid w:val="00FC07B2"/>
    <w:rsid w:val="00FC117F"/>
    <w:rsid w:val="00FC190E"/>
    <w:rsid w:val="00FC1AE9"/>
    <w:rsid w:val="00FC1E0C"/>
    <w:rsid w:val="00FC201E"/>
    <w:rsid w:val="00FC23D1"/>
    <w:rsid w:val="00FC2802"/>
    <w:rsid w:val="00FC2C8A"/>
    <w:rsid w:val="00FC354F"/>
    <w:rsid w:val="00FC3675"/>
    <w:rsid w:val="00FC37F6"/>
    <w:rsid w:val="00FC3A80"/>
    <w:rsid w:val="00FC3E8A"/>
    <w:rsid w:val="00FC4189"/>
    <w:rsid w:val="00FC4417"/>
    <w:rsid w:val="00FC4735"/>
    <w:rsid w:val="00FC5A54"/>
    <w:rsid w:val="00FC5BAE"/>
    <w:rsid w:val="00FC5CAC"/>
    <w:rsid w:val="00FC5D93"/>
    <w:rsid w:val="00FC5E7A"/>
    <w:rsid w:val="00FC644F"/>
    <w:rsid w:val="00FC6485"/>
    <w:rsid w:val="00FC6514"/>
    <w:rsid w:val="00FC66C4"/>
    <w:rsid w:val="00FC68B1"/>
    <w:rsid w:val="00FC6B63"/>
    <w:rsid w:val="00FC6B9C"/>
    <w:rsid w:val="00FC6FA7"/>
    <w:rsid w:val="00FC7024"/>
    <w:rsid w:val="00FC792E"/>
    <w:rsid w:val="00FC7F27"/>
    <w:rsid w:val="00FD0340"/>
    <w:rsid w:val="00FD06C9"/>
    <w:rsid w:val="00FD0813"/>
    <w:rsid w:val="00FD1123"/>
    <w:rsid w:val="00FD1124"/>
    <w:rsid w:val="00FD11B0"/>
    <w:rsid w:val="00FD12F2"/>
    <w:rsid w:val="00FD187B"/>
    <w:rsid w:val="00FD18DD"/>
    <w:rsid w:val="00FD1BC6"/>
    <w:rsid w:val="00FD23F3"/>
    <w:rsid w:val="00FD286F"/>
    <w:rsid w:val="00FD2AF0"/>
    <w:rsid w:val="00FD3581"/>
    <w:rsid w:val="00FD3A53"/>
    <w:rsid w:val="00FD3D8B"/>
    <w:rsid w:val="00FD42FB"/>
    <w:rsid w:val="00FD4A3D"/>
    <w:rsid w:val="00FD5400"/>
    <w:rsid w:val="00FD65AE"/>
    <w:rsid w:val="00FD6938"/>
    <w:rsid w:val="00FD6C3E"/>
    <w:rsid w:val="00FD7891"/>
    <w:rsid w:val="00FD7D34"/>
    <w:rsid w:val="00FD7D42"/>
    <w:rsid w:val="00FE08CE"/>
    <w:rsid w:val="00FE1239"/>
    <w:rsid w:val="00FE1416"/>
    <w:rsid w:val="00FE15B6"/>
    <w:rsid w:val="00FE16B7"/>
    <w:rsid w:val="00FE1B46"/>
    <w:rsid w:val="00FE28AB"/>
    <w:rsid w:val="00FE32A6"/>
    <w:rsid w:val="00FE3390"/>
    <w:rsid w:val="00FE3480"/>
    <w:rsid w:val="00FE4181"/>
    <w:rsid w:val="00FE41F1"/>
    <w:rsid w:val="00FE45E2"/>
    <w:rsid w:val="00FE4A23"/>
    <w:rsid w:val="00FE5013"/>
    <w:rsid w:val="00FE52A1"/>
    <w:rsid w:val="00FE539E"/>
    <w:rsid w:val="00FE5497"/>
    <w:rsid w:val="00FE5894"/>
    <w:rsid w:val="00FE6169"/>
    <w:rsid w:val="00FE6690"/>
    <w:rsid w:val="00FE6FE9"/>
    <w:rsid w:val="00FE728D"/>
    <w:rsid w:val="00FE73FB"/>
    <w:rsid w:val="00FF0E7B"/>
    <w:rsid w:val="00FF14E7"/>
    <w:rsid w:val="00FF185F"/>
    <w:rsid w:val="00FF218A"/>
    <w:rsid w:val="00FF2729"/>
    <w:rsid w:val="00FF2F7B"/>
    <w:rsid w:val="00FF362C"/>
    <w:rsid w:val="00FF42EC"/>
    <w:rsid w:val="00FF4C0C"/>
    <w:rsid w:val="00FF52B9"/>
    <w:rsid w:val="00FF5666"/>
    <w:rsid w:val="00FF5EE3"/>
    <w:rsid w:val="00FF6250"/>
    <w:rsid w:val="00FF65D8"/>
    <w:rsid w:val="00FF6789"/>
    <w:rsid w:val="00FF6A71"/>
    <w:rsid w:val="00FF6E6B"/>
    <w:rsid w:val="00FF7166"/>
    <w:rsid w:val="00FF7A14"/>
    <w:rsid w:val="013BBBFC"/>
    <w:rsid w:val="019F0B47"/>
    <w:rsid w:val="0247C755"/>
    <w:rsid w:val="0273DF9C"/>
    <w:rsid w:val="031E951F"/>
    <w:rsid w:val="032AB135"/>
    <w:rsid w:val="0334E1E3"/>
    <w:rsid w:val="036DBA40"/>
    <w:rsid w:val="037C3E66"/>
    <w:rsid w:val="03AB98CD"/>
    <w:rsid w:val="03C4D331"/>
    <w:rsid w:val="03C76A46"/>
    <w:rsid w:val="0400C356"/>
    <w:rsid w:val="0425A61F"/>
    <w:rsid w:val="0441499C"/>
    <w:rsid w:val="047EF9ED"/>
    <w:rsid w:val="05C0D5EC"/>
    <w:rsid w:val="05C94FF6"/>
    <w:rsid w:val="05F401EC"/>
    <w:rsid w:val="062BC8DE"/>
    <w:rsid w:val="066D5313"/>
    <w:rsid w:val="068B6CA3"/>
    <w:rsid w:val="06F28F6A"/>
    <w:rsid w:val="07413779"/>
    <w:rsid w:val="07B259FA"/>
    <w:rsid w:val="07B779A2"/>
    <w:rsid w:val="0869D56B"/>
    <w:rsid w:val="089080A1"/>
    <w:rsid w:val="08DDA763"/>
    <w:rsid w:val="094CCB2B"/>
    <w:rsid w:val="09A7C4E4"/>
    <w:rsid w:val="09F03193"/>
    <w:rsid w:val="0A5E21B1"/>
    <w:rsid w:val="0AE8D86B"/>
    <w:rsid w:val="0B4380A0"/>
    <w:rsid w:val="0B6D6570"/>
    <w:rsid w:val="0BC03A66"/>
    <w:rsid w:val="0BD4A7D9"/>
    <w:rsid w:val="0C7FC8A8"/>
    <w:rsid w:val="0CA0D603"/>
    <w:rsid w:val="0D0C5795"/>
    <w:rsid w:val="0D738B3F"/>
    <w:rsid w:val="0D93FDE2"/>
    <w:rsid w:val="0DD25967"/>
    <w:rsid w:val="0EC9DB4F"/>
    <w:rsid w:val="0EE85096"/>
    <w:rsid w:val="0EF6AA17"/>
    <w:rsid w:val="10369D94"/>
    <w:rsid w:val="107FD342"/>
    <w:rsid w:val="1127B2FA"/>
    <w:rsid w:val="11AC8FAD"/>
    <w:rsid w:val="11CDA415"/>
    <w:rsid w:val="1227010B"/>
    <w:rsid w:val="12385BF1"/>
    <w:rsid w:val="123AE60F"/>
    <w:rsid w:val="1258D1D8"/>
    <w:rsid w:val="1299F038"/>
    <w:rsid w:val="1385F090"/>
    <w:rsid w:val="13ED3285"/>
    <w:rsid w:val="155234E5"/>
    <w:rsid w:val="15FF43D3"/>
    <w:rsid w:val="164E8BD5"/>
    <w:rsid w:val="16623E0C"/>
    <w:rsid w:val="16B63027"/>
    <w:rsid w:val="1748B5CB"/>
    <w:rsid w:val="17659A7C"/>
    <w:rsid w:val="178C7F5E"/>
    <w:rsid w:val="17A7E230"/>
    <w:rsid w:val="17AFBCD0"/>
    <w:rsid w:val="182B37B8"/>
    <w:rsid w:val="191D665C"/>
    <w:rsid w:val="191E7B1C"/>
    <w:rsid w:val="19B28EC8"/>
    <w:rsid w:val="1A0475C0"/>
    <w:rsid w:val="1A3A4523"/>
    <w:rsid w:val="1A787529"/>
    <w:rsid w:val="1A7F19BA"/>
    <w:rsid w:val="1AA7ACCB"/>
    <w:rsid w:val="1AF99B4A"/>
    <w:rsid w:val="1B325B18"/>
    <w:rsid w:val="1B5173EE"/>
    <w:rsid w:val="1B6C8F2E"/>
    <w:rsid w:val="1BC33195"/>
    <w:rsid w:val="1BC61C45"/>
    <w:rsid w:val="1BCB39AC"/>
    <w:rsid w:val="1C2D4CB2"/>
    <w:rsid w:val="1C8E6183"/>
    <w:rsid w:val="1C99B6D8"/>
    <w:rsid w:val="1CB9A65C"/>
    <w:rsid w:val="1CEF9CBA"/>
    <w:rsid w:val="1D0E6A15"/>
    <w:rsid w:val="1D7F4D0D"/>
    <w:rsid w:val="1D8434E8"/>
    <w:rsid w:val="1E1B6032"/>
    <w:rsid w:val="1E28B637"/>
    <w:rsid w:val="1F06C6E4"/>
    <w:rsid w:val="1F2FAA4F"/>
    <w:rsid w:val="1F67C037"/>
    <w:rsid w:val="20CAF76D"/>
    <w:rsid w:val="22113FEE"/>
    <w:rsid w:val="22C4164E"/>
    <w:rsid w:val="23155117"/>
    <w:rsid w:val="23BACE1C"/>
    <w:rsid w:val="24FEC0F3"/>
    <w:rsid w:val="25F2BEE0"/>
    <w:rsid w:val="26136E7D"/>
    <w:rsid w:val="263738B6"/>
    <w:rsid w:val="276D8A44"/>
    <w:rsid w:val="27A15DED"/>
    <w:rsid w:val="2806A71E"/>
    <w:rsid w:val="28245071"/>
    <w:rsid w:val="284FA8BA"/>
    <w:rsid w:val="28A2AED9"/>
    <w:rsid w:val="2997270D"/>
    <w:rsid w:val="29F01B5A"/>
    <w:rsid w:val="29F27462"/>
    <w:rsid w:val="2A7A19F1"/>
    <w:rsid w:val="2A8D9C90"/>
    <w:rsid w:val="2AD63C28"/>
    <w:rsid w:val="2B434BB2"/>
    <w:rsid w:val="2BD9CDC8"/>
    <w:rsid w:val="2C6141E9"/>
    <w:rsid w:val="2D6E5DB1"/>
    <w:rsid w:val="2DC1830D"/>
    <w:rsid w:val="2DD18444"/>
    <w:rsid w:val="2DFC76E2"/>
    <w:rsid w:val="2E82707B"/>
    <w:rsid w:val="2E941A41"/>
    <w:rsid w:val="2F23E2F5"/>
    <w:rsid w:val="2F3DAA32"/>
    <w:rsid w:val="3091D41B"/>
    <w:rsid w:val="31171DE5"/>
    <w:rsid w:val="312DF8E3"/>
    <w:rsid w:val="315C951B"/>
    <w:rsid w:val="3195557E"/>
    <w:rsid w:val="319A027A"/>
    <w:rsid w:val="31CBDBC5"/>
    <w:rsid w:val="31E07F20"/>
    <w:rsid w:val="327DA216"/>
    <w:rsid w:val="32989447"/>
    <w:rsid w:val="32E0A7F6"/>
    <w:rsid w:val="3375E158"/>
    <w:rsid w:val="33833ADA"/>
    <w:rsid w:val="3390BA35"/>
    <w:rsid w:val="33E0BF19"/>
    <w:rsid w:val="3425E132"/>
    <w:rsid w:val="348086D6"/>
    <w:rsid w:val="34CCD0A3"/>
    <w:rsid w:val="359A632D"/>
    <w:rsid w:val="35AA3DA9"/>
    <w:rsid w:val="363322B5"/>
    <w:rsid w:val="36AE4580"/>
    <w:rsid w:val="36E3F608"/>
    <w:rsid w:val="371E8AA2"/>
    <w:rsid w:val="389CCD4D"/>
    <w:rsid w:val="38AD689C"/>
    <w:rsid w:val="38EF2668"/>
    <w:rsid w:val="3946E97E"/>
    <w:rsid w:val="399F124B"/>
    <w:rsid w:val="39CB47BB"/>
    <w:rsid w:val="3A2A9417"/>
    <w:rsid w:val="3AA460B1"/>
    <w:rsid w:val="3B63772A"/>
    <w:rsid w:val="3BED1B81"/>
    <w:rsid w:val="3BF07A56"/>
    <w:rsid w:val="3C3CA34A"/>
    <w:rsid w:val="3C84F0CB"/>
    <w:rsid w:val="3CAB6205"/>
    <w:rsid w:val="3CAC961B"/>
    <w:rsid w:val="3CBD6A8C"/>
    <w:rsid w:val="3CD9DA25"/>
    <w:rsid w:val="3D6C5586"/>
    <w:rsid w:val="3DD6724B"/>
    <w:rsid w:val="3DFA258A"/>
    <w:rsid w:val="3E055B9E"/>
    <w:rsid w:val="3E412A06"/>
    <w:rsid w:val="3E7B0F28"/>
    <w:rsid w:val="3EBD2EE6"/>
    <w:rsid w:val="3F14FAA2"/>
    <w:rsid w:val="3F462992"/>
    <w:rsid w:val="3F5052B9"/>
    <w:rsid w:val="3FC7F7CB"/>
    <w:rsid w:val="40656944"/>
    <w:rsid w:val="407FFCA3"/>
    <w:rsid w:val="4159F543"/>
    <w:rsid w:val="418974D1"/>
    <w:rsid w:val="41BCA505"/>
    <w:rsid w:val="42A81F61"/>
    <w:rsid w:val="42B4949E"/>
    <w:rsid w:val="4331B470"/>
    <w:rsid w:val="43513C6D"/>
    <w:rsid w:val="4469E10C"/>
    <w:rsid w:val="4483D85E"/>
    <w:rsid w:val="44F6B970"/>
    <w:rsid w:val="45356ADC"/>
    <w:rsid w:val="461D2F37"/>
    <w:rsid w:val="46827FA9"/>
    <w:rsid w:val="469B72BE"/>
    <w:rsid w:val="4721B989"/>
    <w:rsid w:val="47369AF0"/>
    <w:rsid w:val="481E1E8B"/>
    <w:rsid w:val="482C7BF3"/>
    <w:rsid w:val="492853C1"/>
    <w:rsid w:val="49670A72"/>
    <w:rsid w:val="4A82E7EC"/>
    <w:rsid w:val="4AB52F12"/>
    <w:rsid w:val="4B3F1DFC"/>
    <w:rsid w:val="4B8AFA20"/>
    <w:rsid w:val="4C468F94"/>
    <w:rsid w:val="4C7333DE"/>
    <w:rsid w:val="4C818020"/>
    <w:rsid w:val="4CFA87EB"/>
    <w:rsid w:val="4DCD2BB3"/>
    <w:rsid w:val="4E4A7C18"/>
    <w:rsid w:val="4E4DA69A"/>
    <w:rsid w:val="4E7786A9"/>
    <w:rsid w:val="4E979078"/>
    <w:rsid w:val="4ED62BBD"/>
    <w:rsid w:val="4F2CFD1A"/>
    <w:rsid w:val="4F337AEE"/>
    <w:rsid w:val="4F7488E5"/>
    <w:rsid w:val="503E2AF9"/>
    <w:rsid w:val="505C5227"/>
    <w:rsid w:val="50EC0A75"/>
    <w:rsid w:val="5103FBBF"/>
    <w:rsid w:val="511D11DE"/>
    <w:rsid w:val="518EEFE1"/>
    <w:rsid w:val="5190DE3A"/>
    <w:rsid w:val="51B2A700"/>
    <w:rsid w:val="53067C00"/>
    <w:rsid w:val="5390824E"/>
    <w:rsid w:val="53A2C602"/>
    <w:rsid w:val="53A41D0C"/>
    <w:rsid w:val="53B583E4"/>
    <w:rsid w:val="540F3584"/>
    <w:rsid w:val="546731B0"/>
    <w:rsid w:val="5471F94B"/>
    <w:rsid w:val="551F1919"/>
    <w:rsid w:val="5580367E"/>
    <w:rsid w:val="55D09387"/>
    <w:rsid w:val="56493BA5"/>
    <w:rsid w:val="565CE587"/>
    <w:rsid w:val="567C0315"/>
    <w:rsid w:val="56CBE9D8"/>
    <w:rsid w:val="5701B6DF"/>
    <w:rsid w:val="5722215A"/>
    <w:rsid w:val="5794A494"/>
    <w:rsid w:val="579B15A4"/>
    <w:rsid w:val="579EA989"/>
    <w:rsid w:val="5808C68B"/>
    <w:rsid w:val="58E62818"/>
    <w:rsid w:val="5A20E939"/>
    <w:rsid w:val="5A3F5698"/>
    <w:rsid w:val="5A4D0EF6"/>
    <w:rsid w:val="5AFDE784"/>
    <w:rsid w:val="5B7485F1"/>
    <w:rsid w:val="5C0C7901"/>
    <w:rsid w:val="5CF13F34"/>
    <w:rsid w:val="5DD8C701"/>
    <w:rsid w:val="5E06A2F3"/>
    <w:rsid w:val="5E51BD80"/>
    <w:rsid w:val="5EBC9A61"/>
    <w:rsid w:val="5F5F2FF0"/>
    <w:rsid w:val="5FD99C33"/>
    <w:rsid w:val="6074BFD7"/>
    <w:rsid w:val="607F12AB"/>
    <w:rsid w:val="610C9FE8"/>
    <w:rsid w:val="61154AD3"/>
    <w:rsid w:val="612FBA8A"/>
    <w:rsid w:val="615FB3F8"/>
    <w:rsid w:val="628D30A8"/>
    <w:rsid w:val="62DA755A"/>
    <w:rsid w:val="630E0624"/>
    <w:rsid w:val="6345636A"/>
    <w:rsid w:val="63A061EB"/>
    <w:rsid w:val="63F2A3C3"/>
    <w:rsid w:val="64058E32"/>
    <w:rsid w:val="64DBF181"/>
    <w:rsid w:val="65478E95"/>
    <w:rsid w:val="655EC8EE"/>
    <w:rsid w:val="65CBE44C"/>
    <w:rsid w:val="66A6D4D9"/>
    <w:rsid w:val="66C5A504"/>
    <w:rsid w:val="66CC87D2"/>
    <w:rsid w:val="66E98C36"/>
    <w:rsid w:val="687BE0CE"/>
    <w:rsid w:val="6886C270"/>
    <w:rsid w:val="690F68AE"/>
    <w:rsid w:val="693AFB0A"/>
    <w:rsid w:val="6956D158"/>
    <w:rsid w:val="69F1304A"/>
    <w:rsid w:val="6A1691B1"/>
    <w:rsid w:val="6A5D0169"/>
    <w:rsid w:val="6A866240"/>
    <w:rsid w:val="6AA66C08"/>
    <w:rsid w:val="6AFA10A7"/>
    <w:rsid w:val="6AFC4909"/>
    <w:rsid w:val="6B093641"/>
    <w:rsid w:val="6B95BF61"/>
    <w:rsid w:val="6C32F6F0"/>
    <w:rsid w:val="6D0FE30A"/>
    <w:rsid w:val="6E30E16E"/>
    <w:rsid w:val="6E35D95C"/>
    <w:rsid w:val="6E49AB00"/>
    <w:rsid w:val="6EE8CE5C"/>
    <w:rsid w:val="704798ED"/>
    <w:rsid w:val="7050638D"/>
    <w:rsid w:val="70C98F1B"/>
    <w:rsid w:val="70FE9802"/>
    <w:rsid w:val="713CF636"/>
    <w:rsid w:val="716F1714"/>
    <w:rsid w:val="719832E5"/>
    <w:rsid w:val="72747536"/>
    <w:rsid w:val="729DAA55"/>
    <w:rsid w:val="73078255"/>
    <w:rsid w:val="732C5E1D"/>
    <w:rsid w:val="738436DA"/>
    <w:rsid w:val="73973317"/>
    <w:rsid w:val="7435A795"/>
    <w:rsid w:val="74AA2EEB"/>
    <w:rsid w:val="7503FB80"/>
    <w:rsid w:val="7527FD7A"/>
    <w:rsid w:val="753281FD"/>
    <w:rsid w:val="762707B7"/>
    <w:rsid w:val="77360B1D"/>
    <w:rsid w:val="77687309"/>
    <w:rsid w:val="7824E87A"/>
    <w:rsid w:val="7833F04B"/>
    <w:rsid w:val="783D03DF"/>
    <w:rsid w:val="789546E1"/>
    <w:rsid w:val="78BE1402"/>
    <w:rsid w:val="79C905AC"/>
    <w:rsid w:val="79D803BB"/>
    <w:rsid w:val="7A9F4C98"/>
    <w:rsid w:val="7AD58BDD"/>
    <w:rsid w:val="7B0A753A"/>
    <w:rsid w:val="7C105EAD"/>
    <w:rsid w:val="7CD70124"/>
    <w:rsid w:val="7D6BB6B0"/>
    <w:rsid w:val="7F5139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32A8DF14"/>
  <w15:docId w15:val="{F01EAEA3-8A71-43EF-A352-BA21E4AC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C09"/>
    <w:rPr>
      <w:sz w:val="24"/>
      <w:szCs w:val="24"/>
    </w:rPr>
  </w:style>
  <w:style w:type="paragraph" w:styleId="Heading1">
    <w:name w:val="heading 1"/>
    <w:basedOn w:val="Normal"/>
    <w:next w:val="Normal"/>
    <w:link w:val="Heading1Char"/>
    <w:qFormat/>
    <w:rsid w:val="00D913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9134B"/>
    <w:pPr>
      <w:keepNext/>
      <w:spacing w:before="240" w:after="60"/>
      <w:outlineLvl w:val="1"/>
    </w:pPr>
    <w:rPr>
      <w:rFonts w:ascii="Arial" w:hAnsi="Arial" w:cs="Arial"/>
      <w:b/>
      <w:bCs/>
      <w:i/>
      <w:iCs/>
      <w:sz w:val="28"/>
      <w:szCs w:val="28"/>
    </w:rPr>
  </w:style>
  <w:style w:type="paragraph" w:styleId="Heading5">
    <w:name w:val="heading 5"/>
    <w:basedOn w:val="Normal"/>
    <w:qFormat/>
    <w:rsid w:val="00D9134B"/>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134B"/>
    <w:pPr>
      <w:tabs>
        <w:tab w:val="center" w:pos="4320"/>
        <w:tab w:val="right" w:pos="8640"/>
      </w:tabs>
    </w:pPr>
  </w:style>
  <w:style w:type="character" w:styleId="PageNumber">
    <w:name w:val="page number"/>
    <w:basedOn w:val="DefaultParagraphFont"/>
    <w:rsid w:val="00D9134B"/>
  </w:style>
  <w:style w:type="paragraph" w:styleId="Header">
    <w:name w:val="header"/>
    <w:basedOn w:val="Normal"/>
    <w:rsid w:val="00D9134B"/>
    <w:pPr>
      <w:tabs>
        <w:tab w:val="center" w:pos="4320"/>
        <w:tab w:val="right" w:pos="8640"/>
      </w:tabs>
    </w:pPr>
  </w:style>
  <w:style w:type="character" w:customStyle="1" w:styleId="content">
    <w:name w:val="content"/>
    <w:basedOn w:val="DefaultParagraphFont"/>
    <w:rsid w:val="00D9134B"/>
  </w:style>
  <w:style w:type="character" w:styleId="Hyperlink">
    <w:name w:val="Hyperlink"/>
    <w:basedOn w:val="DefaultParagraphFont"/>
    <w:uiPriority w:val="99"/>
    <w:rsid w:val="00D9134B"/>
    <w:rPr>
      <w:color w:val="0000FF"/>
      <w:u w:val="single"/>
    </w:rPr>
  </w:style>
  <w:style w:type="paragraph" w:styleId="NormalWeb">
    <w:name w:val="Normal (Web)"/>
    <w:basedOn w:val="Normal"/>
    <w:uiPriority w:val="99"/>
    <w:rsid w:val="00D9134B"/>
    <w:pPr>
      <w:spacing w:before="100" w:beforeAutospacing="1" w:after="100" w:afterAutospacing="1"/>
    </w:pPr>
  </w:style>
  <w:style w:type="character" w:styleId="FollowedHyperlink">
    <w:name w:val="FollowedHyperlink"/>
    <w:basedOn w:val="DefaultParagraphFont"/>
    <w:rsid w:val="00D9134B"/>
    <w:rPr>
      <w:color w:val="800080"/>
      <w:u w:val="single"/>
    </w:rPr>
  </w:style>
  <w:style w:type="paragraph" w:styleId="TOC1">
    <w:name w:val="toc 1"/>
    <w:basedOn w:val="Normal"/>
    <w:next w:val="Normal"/>
    <w:autoRedefine/>
    <w:uiPriority w:val="39"/>
    <w:rsid w:val="006347B4"/>
    <w:pPr>
      <w:tabs>
        <w:tab w:val="left" w:pos="440"/>
        <w:tab w:val="left" w:pos="720"/>
        <w:tab w:val="right" w:leader="dot" w:pos="8630"/>
      </w:tabs>
      <w:spacing w:before="240"/>
      <w:ind w:left="450" w:hanging="450"/>
      <w:pPrChange w:id="0" w:author="Niksic, Lora" w:date="2023-10-03T08:16:00Z">
        <w:pPr>
          <w:tabs>
            <w:tab w:val="left" w:pos="440"/>
            <w:tab w:val="left" w:pos="720"/>
            <w:tab w:val="right" w:leader="dot" w:pos="8630"/>
          </w:tabs>
          <w:spacing w:before="240"/>
          <w:ind w:left="450" w:hanging="450"/>
        </w:pPr>
      </w:pPrChange>
    </w:pPr>
    <w:rPr>
      <w:rFonts w:asciiTheme="minorHAnsi" w:hAnsiTheme="minorHAnsi" w:cs="Arial"/>
      <w:bCs/>
      <w:caps/>
      <w:rPrChange w:id="0" w:author="Niksic, Lora" w:date="2023-10-03T08:16:00Z">
        <w:rPr>
          <w:rFonts w:asciiTheme="minorHAnsi" w:hAnsiTheme="minorHAnsi" w:cs="Arial"/>
          <w:bCs/>
          <w:caps/>
          <w:sz w:val="24"/>
          <w:szCs w:val="24"/>
          <w:lang w:val="en-US" w:eastAsia="en-US" w:bidi="ar-SA"/>
        </w:rPr>
      </w:rPrChange>
    </w:rPr>
  </w:style>
  <w:style w:type="paragraph" w:styleId="BalloonText">
    <w:name w:val="Balloon Text"/>
    <w:basedOn w:val="Normal"/>
    <w:semiHidden/>
    <w:rsid w:val="00D9134B"/>
    <w:rPr>
      <w:rFonts w:ascii="Tahoma" w:hAnsi="Tahoma" w:cs="Tahoma"/>
      <w:sz w:val="16"/>
      <w:szCs w:val="16"/>
    </w:rPr>
  </w:style>
  <w:style w:type="character" w:styleId="CommentReference">
    <w:name w:val="annotation reference"/>
    <w:basedOn w:val="DefaultParagraphFont"/>
    <w:uiPriority w:val="99"/>
    <w:semiHidden/>
    <w:rsid w:val="00D9134B"/>
    <w:rPr>
      <w:sz w:val="16"/>
      <w:szCs w:val="16"/>
    </w:rPr>
  </w:style>
  <w:style w:type="paragraph" w:styleId="CommentText">
    <w:name w:val="annotation text"/>
    <w:basedOn w:val="Normal"/>
    <w:link w:val="CommentTextChar"/>
    <w:uiPriority w:val="99"/>
    <w:semiHidden/>
    <w:rsid w:val="00D9134B"/>
    <w:rPr>
      <w:sz w:val="20"/>
      <w:szCs w:val="20"/>
    </w:rPr>
  </w:style>
  <w:style w:type="paragraph" w:styleId="FootnoteText">
    <w:name w:val="footnote text"/>
    <w:basedOn w:val="Normal"/>
    <w:link w:val="FootnoteTextChar"/>
    <w:rsid w:val="001A4D9B"/>
    <w:rPr>
      <w:sz w:val="20"/>
      <w:szCs w:val="20"/>
    </w:rPr>
  </w:style>
  <w:style w:type="character" w:customStyle="1" w:styleId="FootnoteTextChar">
    <w:name w:val="Footnote Text Char"/>
    <w:basedOn w:val="DefaultParagraphFont"/>
    <w:link w:val="FootnoteText"/>
    <w:rsid w:val="001A4D9B"/>
  </w:style>
  <w:style w:type="character" w:styleId="FootnoteReference">
    <w:name w:val="footnote reference"/>
    <w:basedOn w:val="DefaultParagraphFont"/>
    <w:rsid w:val="001A4D9B"/>
    <w:rPr>
      <w:vertAlign w:val="superscript"/>
    </w:rPr>
  </w:style>
  <w:style w:type="table" w:styleId="TableGrid">
    <w:name w:val="Table Grid"/>
    <w:basedOn w:val="TableNormal"/>
    <w:uiPriority w:val="39"/>
    <w:rsid w:val="00DE4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68E8"/>
    <w:pPr>
      <w:ind w:left="720"/>
      <w:contextualSpacing/>
    </w:pPr>
  </w:style>
  <w:style w:type="numbering" w:customStyle="1" w:styleId="Style1">
    <w:name w:val="Style1"/>
    <w:uiPriority w:val="99"/>
    <w:rsid w:val="005728F7"/>
    <w:pPr>
      <w:numPr>
        <w:numId w:val="9"/>
      </w:numPr>
    </w:pPr>
  </w:style>
  <w:style w:type="numbering" w:customStyle="1" w:styleId="Style2">
    <w:name w:val="Style2"/>
    <w:uiPriority w:val="99"/>
    <w:rsid w:val="00557481"/>
    <w:pPr>
      <w:numPr>
        <w:numId w:val="51"/>
      </w:numPr>
    </w:pPr>
  </w:style>
  <w:style w:type="paragraph" w:customStyle="1" w:styleId="Default">
    <w:name w:val="Default"/>
    <w:rsid w:val="006746E6"/>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54178"/>
    <w:rPr>
      <w:b/>
      <w:bCs/>
    </w:rPr>
  </w:style>
  <w:style w:type="character" w:customStyle="1" w:styleId="CommentTextChar">
    <w:name w:val="Comment Text Char"/>
    <w:basedOn w:val="DefaultParagraphFont"/>
    <w:link w:val="CommentText"/>
    <w:uiPriority w:val="99"/>
    <w:semiHidden/>
    <w:rsid w:val="00954178"/>
  </w:style>
  <w:style w:type="character" w:customStyle="1" w:styleId="CommentSubjectChar">
    <w:name w:val="Comment Subject Char"/>
    <w:basedOn w:val="CommentTextChar"/>
    <w:link w:val="CommentSubject"/>
    <w:rsid w:val="00954178"/>
  </w:style>
  <w:style w:type="paragraph" w:styleId="Revision">
    <w:name w:val="Revision"/>
    <w:hidden/>
    <w:uiPriority w:val="99"/>
    <w:semiHidden/>
    <w:rsid w:val="00150BB2"/>
    <w:rPr>
      <w:sz w:val="24"/>
      <w:szCs w:val="24"/>
    </w:rPr>
  </w:style>
  <w:style w:type="character" w:customStyle="1" w:styleId="tgc">
    <w:name w:val="_tgc"/>
    <w:basedOn w:val="DefaultParagraphFont"/>
    <w:rsid w:val="002C7E57"/>
  </w:style>
  <w:style w:type="paragraph" w:styleId="PlainText">
    <w:name w:val="Plain Text"/>
    <w:basedOn w:val="Normal"/>
    <w:link w:val="PlainTextChar"/>
    <w:uiPriority w:val="99"/>
    <w:unhideWhenUsed/>
    <w:rsid w:val="008C2749"/>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8C2749"/>
    <w:rPr>
      <w:rFonts w:ascii="Consolas" w:eastAsiaTheme="minorHAnsi" w:hAnsi="Consolas" w:cs="Consolas"/>
      <w:sz w:val="21"/>
      <w:szCs w:val="21"/>
    </w:rPr>
  </w:style>
  <w:style w:type="paragraph" w:styleId="TOCHeading">
    <w:name w:val="TOC Heading"/>
    <w:basedOn w:val="Heading1"/>
    <w:next w:val="Normal"/>
    <w:uiPriority w:val="39"/>
    <w:semiHidden/>
    <w:unhideWhenUsed/>
    <w:qFormat/>
    <w:rsid w:val="00B5722C"/>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rsid w:val="00B5722C"/>
    <w:pPr>
      <w:spacing w:after="100"/>
      <w:ind w:left="240"/>
    </w:pPr>
  </w:style>
  <w:style w:type="paragraph" w:styleId="TOC3">
    <w:name w:val="toc 3"/>
    <w:basedOn w:val="Normal"/>
    <w:next w:val="Normal"/>
    <w:autoRedefine/>
    <w:uiPriority w:val="39"/>
    <w:unhideWhenUsed/>
    <w:rsid w:val="00B5722C"/>
    <w:pPr>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B5722C"/>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B5722C"/>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5722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5722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5722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5722C"/>
    <w:pPr>
      <w:spacing w:after="100" w:line="276" w:lineRule="auto"/>
      <w:ind w:left="1760"/>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874204"/>
    <w:rPr>
      <w:sz w:val="24"/>
      <w:szCs w:val="24"/>
    </w:rPr>
  </w:style>
  <w:style w:type="character" w:styleId="Strong">
    <w:name w:val="Strong"/>
    <w:basedOn w:val="DefaultParagraphFont"/>
    <w:uiPriority w:val="22"/>
    <w:qFormat/>
    <w:rsid w:val="004625C2"/>
    <w:rPr>
      <w:b/>
      <w:bCs/>
    </w:rPr>
  </w:style>
  <w:style w:type="character" w:customStyle="1" w:styleId="UnresolvedMention">
    <w:name w:val="Unresolved Mention"/>
    <w:basedOn w:val="DefaultParagraphFont"/>
    <w:uiPriority w:val="99"/>
    <w:semiHidden/>
    <w:unhideWhenUsed/>
    <w:rsid w:val="00A644FB"/>
    <w:rPr>
      <w:color w:val="808080"/>
      <w:shd w:val="clear" w:color="auto" w:fill="E6E6E6"/>
    </w:rPr>
  </w:style>
  <w:style w:type="character" w:customStyle="1" w:styleId="Heading2Char">
    <w:name w:val="Heading 2 Char"/>
    <w:basedOn w:val="DefaultParagraphFont"/>
    <w:link w:val="Heading2"/>
    <w:rsid w:val="00A50EF7"/>
    <w:rPr>
      <w:rFonts w:ascii="Arial" w:hAnsi="Arial" w:cs="Arial"/>
      <w:b/>
      <w:bCs/>
      <w:i/>
      <w:iCs/>
      <w:sz w:val="28"/>
      <w:szCs w:val="28"/>
    </w:rPr>
  </w:style>
  <w:style w:type="paragraph" w:customStyle="1" w:styleId="TableParagraph">
    <w:name w:val="Table Paragraph"/>
    <w:basedOn w:val="Normal"/>
    <w:uiPriority w:val="1"/>
    <w:qFormat/>
    <w:rsid w:val="00A7730E"/>
    <w:pPr>
      <w:widowControl w:val="0"/>
      <w:autoSpaceDE w:val="0"/>
      <w:autoSpaceDN w:val="0"/>
      <w:spacing w:line="248" w:lineRule="exact"/>
      <w:ind w:left="467"/>
    </w:pPr>
    <w:rPr>
      <w:rFonts w:ascii="Calibri" w:eastAsia="Calibri" w:hAnsi="Calibri" w:cs="Calibri"/>
      <w:sz w:val="22"/>
      <w:szCs w:val="22"/>
      <w:lang w:bidi="en-US"/>
    </w:rPr>
  </w:style>
  <w:style w:type="paragraph" w:customStyle="1" w:styleId="paragraph">
    <w:name w:val="paragraph"/>
    <w:basedOn w:val="Normal"/>
    <w:rsid w:val="005763F8"/>
    <w:pPr>
      <w:spacing w:before="100" w:beforeAutospacing="1" w:after="100" w:afterAutospacing="1"/>
    </w:pPr>
  </w:style>
  <w:style w:type="character" w:customStyle="1" w:styleId="normaltextrun">
    <w:name w:val="normaltextrun"/>
    <w:basedOn w:val="DefaultParagraphFont"/>
    <w:rsid w:val="005763F8"/>
  </w:style>
  <w:style w:type="character" w:customStyle="1" w:styleId="eop">
    <w:name w:val="eop"/>
    <w:basedOn w:val="DefaultParagraphFont"/>
    <w:rsid w:val="005763F8"/>
  </w:style>
  <w:style w:type="character" w:customStyle="1" w:styleId="tabchar">
    <w:name w:val="tabchar"/>
    <w:basedOn w:val="DefaultParagraphFont"/>
    <w:rsid w:val="0065785C"/>
  </w:style>
  <w:style w:type="table" w:customStyle="1" w:styleId="TableGrid1">
    <w:name w:val="Table Grid1"/>
    <w:basedOn w:val="TableNormal"/>
    <w:next w:val="TableGrid"/>
    <w:uiPriority w:val="39"/>
    <w:rsid w:val="00E57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B1C09"/>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2358">
      <w:bodyDiv w:val="1"/>
      <w:marLeft w:val="0"/>
      <w:marRight w:val="0"/>
      <w:marTop w:val="0"/>
      <w:marBottom w:val="0"/>
      <w:divBdr>
        <w:top w:val="none" w:sz="0" w:space="0" w:color="auto"/>
        <w:left w:val="none" w:sz="0" w:space="0" w:color="auto"/>
        <w:bottom w:val="none" w:sz="0" w:space="0" w:color="auto"/>
        <w:right w:val="none" w:sz="0" w:space="0" w:color="auto"/>
      </w:divBdr>
    </w:div>
    <w:div w:id="64569233">
      <w:bodyDiv w:val="1"/>
      <w:marLeft w:val="0"/>
      <w:marRight w:val="0"/>
      <w:marTop w:val="0"/>
      <w:marBottom w:val="0"/>
      <w:divBdr>
        <w:top w:val="none" w:sz="0" w:space="0" w:color="auto"/>
        <w:left w:val="none" w:sz="0" w:space="0" w:color="auto"/>
        <w:bottom w:val="none" w:sz="0" w:space="0" w:color="auto"/>
        <w:right w:val="none" w:sz="0" w:space="0" w:color="auto"/>
      </w:divBdr>
    </w:div>
    <w:div w:id="132867152">
      <w:bodyDiv w:val="1"/>
      <w:marLeft w:val="0"/>
      <w:marRight w:val="0"/>
      <w:marTop w:val="0"/>
      <w:marBottom w:val="0"/>
      <w:divBdr>
        <w:top w:val="none" w:sz="0" w:space="0" w:color="auto"/>
        <w:left w:val="none" w:sz="0" w:space="0" w:color="auto"/>
        <w:bottom w:val="none" w:sz="0" w:space="0" w:color="auto"/>
        <w:right w:val="none" w:sz="0" w:space="0" w:color="auto"/>
      </w:divBdr>
    </w:div>
    <w:div w:id="211888673">
      <w:bodyDiv w:val="1"/>
      <w:marLeft w:val="0"/>
      <w:marRight w:val="0"/>
      <w:marTop w:val="0"/>
      <w:marBottom w:val="0"/>
      <w:divBdr>
        <w:top w:val="none" w:sz="0" w:space="0" w:color="auto"/>
        <w:left w:val="none" w:sz="0" w:space="0" w:color="auto"/>
        <w:bottom w:val="none" w:sz="0" w:space="0" w:color="auto"/>
        <w:right w:val="none" w:sz="0" w:space="0" w:color="auto"/>
      </w:divBdr>
    </w:div>
    <w:div w:id="218130269">
      <w:bodyDiv w:val="1"/>
      <w:marLeft w:val="0"/>
      <w:marRight w:val="0"/>
      <w:marTop w:val="0"/>
      <w:marBottom w:val="0"/>
      <w:divBdr>
        <w:top w:val="none" w:sz="0" w:space="0" w:color="auto"/>
        <w:left w:val="none" w:sz="0" w:space="0" w:color="auto"/>
        <w:bottom w:val="none" w:sz="0" w:space="0" w:color="auto"/>
        <w:right w:val="none" w:sz="0" w:space="0" w:color="auto"/>
      </w:divBdr>
    </w:div>
    <w:div w:id="267129081">
      <w:bodyDiv w:val="1"/>
      <w:marLeft w:val="0"/>
      <w:marRight w:val="0"/>
      <w:marTop w:val="0"/>
      <w:marBottom w:val="0"/>
      <w:divBdr>
        <w:top w:val="none" w:sz="0" w:space="0" w:color="auto"/>
        <w:left w:val="none" w:sz="0" w:space="0" w:color="auto"/>
        <w:bottom w:val="none" w:sz="0" w:space="0" w:color="auto"/>
        <w:right w:val="none" w:sz="0" w:space="0" w:color="auto"/>
      </w:divBdr>
    </w:div>
    <w:div w:id="308676100">
      <w:bodyDiv w:val="1"/>
      <w:marLeft w:val="0"/>
      <w:marRight w:val="0"/>
      <w:marTop w:val="0"/>
      <w:marBottom w:val="0"/>
      <w:divBdr>
        <w:top w:val="none" w:sz="0" w:space="0" w:color="auto"/>
        <w:left w:val="none" w:sz="0" w:space="0" w:color="auto"/>
        <w:bottom w:val="none" w:sz="0" w:space="0" w:color="auto"/>
        <w:right w:val="none" w:sz="0" w:space="0" w:color="auto"/>
      </w:divBdr>
    </w:div>
    <w:div w:id="322049256">
      <w:bodyDiv w:val="1"/>
      <w:marLeft w:val="0"/>
      <w:marRight w:val="0"/>
      <w:marTop w:val="0"/>
      <w:marBottom w:val="0"/>
      <w:divBdr>
        <w:top w:val="none" w:sz="0" w:space="0" w:color="auto"/>
        <w:left w:val="none" w:sz="0" w:space="0" w:color="auto"/>
        <w:bottom w:val="none" w:sz="0" w:space="0" w:color="auto"/>
        <w:right w:val="none" w:sz="0" w:space="0" w:color="auto"/>
      </w:divBdr>
    </w:div>
    <w:div w:id="335808640">
      <w:bodyDiv w:val="1"/>
      <w:marLeft w:val="0"/>
      <w:marRight w:val="0"/>
      <w:marTop w:val="0"/>
      <w:marBottom w:val="0"/>
      <w:divBdr>
        <w:top w:val="none" w:sz="0" w:space="0" w:color="auto"/>
        <w:left w:val="none" w:sz="0" w:space="0" w:color="auto"/>
        <w:bottom w:val="none" w:sz="0" w:space="0" w:color="auto"/>
        <w:right w:val="none" w:sz="0" w:space="0" w:color="auto"/>
      </w:divBdr>
    </w:div>
    <w:div w:id="415368030">
      <w:bodyDiv w:val="1"/>
      <w:marLeft w:val="0"/>
      <w:marRight w:val="0"/>
      <w:marTop w:val="0"/>
      <w:marBottom w:val="0"/>
      <w:divBdr>
        <w:top w:val="none" w:sz="0" w:space="0" w:color="auto"/>
        <w:left w:val="none" w:sz="0" w:space="0" w:color="auto"/>
        <w:bottom w:val="none" w:sz="0" w:space="0" w:color="auto"/>
        <w:right w:val="none" w:sz="0" w:space="0" w:color="auto"/>
      </w:divBdr>
    </w:div>
    <w:div w:id="445348464">
      <w:bodyDiv w:val="1"/>
      <w:marLeft w:val="0"/>
      <w:marRight w:val="0"/>
      <w:marTop w:val="0"/>
      <w:marBottom w:val="0"/>
      <w:divBdr>
        <w:top w:val="none" w:sz="0" w:space="0" w:color="auto"/>
        <w:left w:val="none" w:sz="0" w:space="0" w:color="auto"/>
        <w:bottom w:val="none" w:sz="0" w:space="0" w:color="auto"/>
        <w:right w:val="none" w:sz="0" w:space="0" w:color="auto"/>
      </w:divBdr>
    </w:div>
    <w:div w:id="540367674">
      <w:bodyDiv w:val="1"/>
      <w:marLeft w:val="0"/>
      <w:marRight w:val="0"/>
      <w:marTop w:val="0"/>
      <w:marBottom w:val="0"/>
      <w:divBdr>
        <w:top w:val="none" w:sz="0" w:space="0" w:color="auto"/>
        <w:left w:val="none" w:sz="0" w:space="0" w:color="auto"/>
        <w:bottom w:val="none" w:sz="0" w:space="0" w:color="auto"/>
        <w:right w:val="none" w:sz="0" w:space="0" w:color="auto"/>
      </w:divBdr>
    </w:div>
    <w:div w:id="557670300">
      <w:bodyDiv w:val="1"/>
      <w:marLeft w:val="0"/>
      <w:marRight w:val="0"/>
      <w:marTop w:val="0"/>
      <w:marBottom w:val="0"/>
      <w:divBdr>
        <w:top w:val="none" w:sz="0" w:space="0" w:color="auto"/>
        <w:left w:val="none" w:sz="0" w:space="0" w:color="auto"/>
        <w:bottom w:val="none" w:sz="0" w:space="0" w:color="auto"/>
        <w:right w:val="none" w:sz="0" w:space="0" w:color="auto"/>
      </w:divBdr>
    </w:div>
    <w:div w:id="615528958">
      <w:bodyDiv w:val="1"/>
      <w:marLeft w:val="0"/>
      <w:marRight w:val="0"/>
      <w:marTop w:val="0"/>
      <w:marBottom w:val="0"/>
      <w:divBdr>
        <w:top w:val="none" w:sz="0" w:space="0" w:color="auto"/>
        <w:left w:val="none" w:sz="0" w:space="0" w:color="auto"/>
        <w:bottom w:val="none" w:sz="0" w:space="0" w:color="auto"/>
        <w:right w:val="none" w:sz="0" w:space="0" w:color="auto"/>
      </w:divBdr>
    </w:div>
    <w:div w:id="692413989">
      <w:bodyDiv w:val="1"/>
      <w:marLeft w:val="0"/>
      <w:marRight w:val="0"/>
      <w:marTop w:val="0"/>
      <w:marBottom w:val="0"/>
      <w:divBdr>
        <w:top w:val="none" w:sz="0" w:space="0" w:color="auto"/>
        <w:left w:val="none" w:sz="0" w:space="0" w:color="auto"/>
        <w:bottom w:val="none" w:sz="0" w:space="0" w:color="auto"/>
        <w:right w:val="none" w:sz="0" w:space="0" w:color="auto"/>
      </w:divBdr>
      <w:divsChild>
        <w:div w:id="1055812414">
          <w:marLeft w:val="576"/>
          <w:marRight w:val="0"/>
          <w:marTop w:val="60"/>
          <w:marBottom w:val="0"/>
          <w:divBdr>
            <w:top w:val="none" w:sz="0" w:space="0" w:color="auto"/>
            <w:left w:val="none" w:sz="0" w:space="0" w:color="auto"/>
            <w:bottom w:val="none" w:sz="0" w:space="0" w:color="auto"/>
            <w:right w:val="none" w:sz="0" w:space="0" w:color="auto"/>
          </w:divBdr>
        </w:div>
        <w:div w:id="1164393153">
          <w:marLeft w:val="1037"/>
          <w:marRight w:val="0"/>
          <w:marTop w:val="60"/>
          <w:marBottom w:val="0"/>
          <w:divBdr>
            <w:top w:val="none" w:sz="0" w:space="0" w:color="auto"/>
            <w:left w:val="none" w:sz="0" w:space="0" w:color="auto"/>
            <w:bottom w:val="none" w:sz="0" w:space="0" w:color="auto"/>
            <w:right w:val="none" w:sz="0" w:space="0" w:color="auto"/>
          </w:divBdr>
        </w:div>
        <w:div w:id="1222865560">
          <w:marLeft w:val="576"/>
          <w:marRight w:val="0"/>
          <w:marTop w:val="60"/>
          <w:marBottom w:val="0"/>
          <w:divBdr>
            <w:top w:val="none" w:sz="0" w:space="0" w:color="auto"/>
            <w:left w:val="none" w:sz="0" w:space="0" w:color="auto"/>
            <w:bottom w:val="none" w:sz="0" w:space="0" w:color="auto"/>
            <w:right w:val="none" w:sz="0" w:space="0" w:color="auto"/>
          </w:divBdr>
        </w:div>
        <w:div w:id="1279023986">
          <w:marLeft w:val="576"/>
          <w:marRight w:val="0"/>
          <w:marTop w:val="60"/>
          <w:marBottom w:val="0"/>
          <w:divBdr>
            <w:top w:val="none" w:sz="0" w:space="0" w:color="auto"/>
            <w:left w:val="none" w:sz="0" w:space="0" w:color="auto"/>
            <w:bottom w:val="none" w:sz="0" w:space="0" w:color="auto"/>
            <w:right w:val="none" w:sz="0" w:space="0" w:color="auto"/>
          </w:divBdr>
        </w:div>
        <w:div w:id="1626891426">
          <w:marLeft w:val="1037"/>
          <w:marRight w:val="0"/>
          <w:marTop w:val="60"/>
          <w:marBottom w:val="0"/>
          <w:divBdr>
            <w:top w:val="none" w:sz="0" w:space="0" w:color="auto"/>
            <w:left w:val="none" w:sz="0" w:space="0" w:color="auto"/>
            <w:bottom w:val="none" w:sz="0" w:space="0" w:color="auto"/>
            <w:right w:val="none" w:sz="0" w:space="0" w:color="auto"/>
          </w:divBdr>
        </w:div>
      </w:divsChild>
    </w:div>
    <w:div w:id="703678890">
      <w:bodyDiv w:val="1"/>
      <w:marLeft w:val="0"/>
      <w:marRight w:val="0"/>
      <w:marTop w:val="0"/>
      <w:marBottom w:val="0"/>
      <w:divBdr>
        <w:top w:val="none" w:sz="0" w:space="0" w:color="auto"/>
        <w:left w:val="none" w:sz="0" w:space="0" w:color="auto"/>
        <w:bottom w:val="none" w:sz="0" w:space="0" w:color="auto"/>
        <w:right w:val="none" w:sz="0" w:space="0" w:color="auto"/>
      </w:divBdr>
    </w:div>
    <w:div w:id="735516827">
      <w:bodyDiv w:val="1"/>
      <w:marLeft w:val="0"/>
      <w:marRight w:val="0"/>
      <w:marTop w:val="0"/>
      <w:marBottom w:val="0"/>
      <w:divBdr>
        <w:top w:val="none" w:sz="0" w:space="0" w:color="auto"/>
        <w:left w:val="none" w:sz="0" w:space="0" w:color="auto"/>
        <w:bottom w:val="none" w:sz="0" w:space="0" w:color="auto"/>
        <w:right w:val="none" w:sz="0" w:space="0" w:color="auto"/>
      </w:divBdr>
    </w:div>
    <w:div w:id="747844822">
      <w:bodyDiv w:val="1"/>
      <w:marLeft w:val="0"/>
      <w:marRight w:val="0"/>
      <w:marTop w:val="0"/>
      <w:marBottom w:val="0"/>
      <w:divBdr>
        <w:top w:val="none" w:sz="0" w:space="0" w:color="auto"/>
        <w:left w:val="none" w:sz="0" w:space="0" w:color="auto"/>
        <w:bottom w:val="none" w:sz="0" w:space="0" w:color="auto"/>
        <w:right w:val="none" w:sz="0" w:space="0" w:color="auto"/>
      </w:divBdr>
      <w:divsChild>
        <w:div w:id="96875037">
          <w:marLeft w:val="0"/>
          <w:marRight w:val="0"/>
          <w:marTop w:val="0"/>
          <w:marBottom w:val="0"/>
          <w:divBdr>
            <w:top w:val="none" w:sz="0" w:space="0" w:color="auto"/>
            <w:left w:val="none" w:sz="0" w:space="0" w:color="auto"/>
            <w:bottom w:val="none" w:sz="0" w:space="0" w:color="auto"/>
            <w:right w:val="none" w:sz="0" w:space="0" w:color="auto"/>
          </w:divBdr>
        </w:div>
        <w:div w:id="323314014">
          <w:marLeft w:val="0"/>
          <w:marRight w:val="0"/>
          <w:marTop w:val="0"/>
          <w:marBottom w:val="0"/>
          <w:divBdr>
            <w:top w:val="none" w:sz="0" w:space="0" w:color="auto"/>
            <w:left w:val="none" w:sz="0" w:space="0" w:color="auto"/>
            <w:bottom w:val="none" w:sz="0" w:space="0" w:color="auto"/>
            <w:right w:val="none" w:sz="0" w:space="0" w:color="auto"/>
          </w:divBdr>
        </w:div>
        <w:div w:id="455217333">
          <w:marLeft w:val="0"/>
          <w:marRight w:val="0"/>
          <w:marTop w:val="0"/>
          <w:marBottom w:val="0"/>
          <w:divBdr>
            <w:top w:val="none" w:sz="0" w:space="0" w:color="auto"/>
            <w:left w:val="none" w:sz="0" w:space="0" w:color="auto"/>
            <w:bottom w:val="none" w:sz="0" w:space="0" w:color="auto"/>
            <w:right w:val="none" w:sz="0" w:space="0" w:color="auto"/>
          </w:divBdr>
        </w:div>
        <w:div w:id="1014038565">
          <w:marLeft w:val="0"/>
          <w:marRight w:val="0"/>
          <w:marTop w:val="0"/>
          <w:marBottom w:val="0"/>
          <w:divBdr>
            <w:top w:val="none" w:sz="0" w:space="0" w:color="auto"/>
            <w:left w:val="none" w:sz="0" w:space="0" w:color="auto"/>
            <w:bottom w:val="none" w:sz="0" w:space="0" w:color="auto"/>
            <w:right w:val="none" w:sz="0" w:space="0" w:color="auto"/>
          </w:divBdr>
        </w:div>
        <w:div w:id="1044594647">
          <w:marLeft w:val="0"/>
          <w:marRight w:val="0"/>
          <w:marTop w:val="0"/>
          <w:marBottom w:val="0"/>
          <w:divBdr>
            <w:top w:val="none" w:sz="0" w:space="0" w:color="auto"/>
            <w:left w:val="none" w:sz="0" w:space="0" w:color="auto"/>
            <w:bottom w:val="none" w:sz="0" w:space="0" w:color="auto"/>
            <w:right w:val="none" w:sz="0" w:space="0" w:color="auto"/>
          </w:divBdr>
          <w:divsChild>
            <w:div w:id="1132675675">
              <w:marLeft w:val="-75"/>
              <w:marRight w:val="0"/>
              <w:marTop w:val="30"/>
              <w:marBottom w:val="30"/>
              <w:divBdr>
                <w:top w:val="none" w:sz="0" w:space="0" w:color="auto"/>
                <w:left w:val="none" w:sz="0" w:space="0" w:color="auto"/>
                <w:bottom w:val="none" w:sz="0" w:space="0" w:color="auto"/>
                <w:right w:val="none" w:sz="0" w:space="0" w:color="auto"/>
              </w:divBdr>
              <w:divsChild>
                <w:div w:id="45107050">
                  <w:marLeft w:val="0"/>
                  <w:marRight w:val="0"/>
                  <w:marTop w:val="0"/>
                  <w:marBottom w:val="0"/>
                  <w:divBdr>
                    <w:top w:val="none" w:sz="0" w:space="0" w:color="auto"/>
                    <w:left w:val="none" w:sz="0" w:space="0" w:color="auto"/>
                    <w:bottom w:val="none" w:sz="0" w:space="0" w:color="auto"/>
                    <w:right w:val="none" w:sz="0" w:space="0" w:color="auto"/>
                  </w:divBdr>
                  <w:divsChild>
                    <w:div w:id="1891454308">
                      <w:marLeft w:val="0"/>
                      <w:marRight w:val="0"/>
                      <w:marTop w:val="0"/>
                      <w:marBottom w:val="0"/>
                      <w:divBdr>
                        <w:top w:val="none" w:sz="0" w:space="0" w:color="auto"/>
                        <w:left w:val="none" w:sz="0" w:space="0" w:color="auto"/>
                        <w:bottom w:val="none" w:sz="0" w:space="0" w:color="auto"/>
                        <w:right w:val="none" w:sz="0" w:space="0" w:color="auto"/>
                      </w:divBdr>
                    </w:div>
                  </w:divsChild>
                </w:div>
                <w:div w:id="125437430">
                  <w:marLeft w:val="0"/>
                  <w:marRight w:val="0"/>
                  <w:marTop w:val="0"/>
                  <w:marBottom w:val="0"/>
                  <w:divBdr>
                    <w:top w:val="none" w:sz="0" w:space="0" w:color="auto"/>
                    <w:left w:val="none" w:sz="0" w:space="0" w:color="auto"/>
                    <w:bottom w:val="none" w:sz="0" w:space="0" w:color="auto"/>
                    <w:right w:val="none" w:sz="0" w:space="0" w:color="auto"/>
                  </w:divBdr>
                  <w:divsChild>
                    <w:div w:id="899747911">
                      <w:marLeft w:val="0"/>
                      <w:marRight w:val="0"/>
                      <w:marTop w:val="0"/>
                      <w:marBottom w:val="0"/>
                      <w:divBdr>
                        <w:top w:val="none" w:sz="0" w:space="0" w:color="auto"/>
                        <w:left w:val="none" w:sz="0" w:space="0" w:color="auto"/>
                        <w:bottom w:val="none" w:sz="0" w:space="0" w:color="auto"/>
                        <w:right w:val="none" w:sz="0" w:space="0" w:color="auto"/>
                      </w:divBdr>
                    </w:div>
                  </w:divsChild>
                </w:div>
                <w:div w:id="1333603082">
                  <w:marLeft w:val="0"/>
                  <w:marRight w:val="0"/>
                  <w:marTop w:val="0"/>
                  <w:marBottom w:val="0"/>
                  <w:divBdr>
                    <w:top w:val="none" w:sz="0" w:space="0" w:color="auto"/>
                    <w:left w:val="none" w:sz="0" w:space="0" w:color="auto"/>
                    <w:bottom w:val="none" w:sz="0" w:space="0" w:color="auto"/>
                    <w:right w:val="none" w:sz="0" w:space="0" w:color="auto"/>
                  </w:divBdr>
                  <w:divsChild>
                    <w:div w:id="1083456778">
                      <w:marLeft w:val="0"/>
                      <w:marRight w:val="0"/>
                      <w:marTop w:val="0"/>
                      <w:marBottom w:val="0"/>
                      <w:divBdr>
                        <w:top w:val="none" w:sz="0" w:space="0" w:color="auto"/>
                        <w:left w:val="none" w:sz="0" w:space="0" w:color="auto"/>
                        <w:bottom w:val="none" w:sz="0" w:space="0" w:color="auto"/>
                        <w:right w:val="none" w:sz="0" w:space="0" w:color="auto"/>
                      </w:divBdr>
                    </w:div>
                  </w:divsChild>
                </w:div>
                <w:div w:id="1843858881">
                  <w:marLeft w:val="0"/>
                  <w:marRight w:val="0"/>
                  <w:marTop w:val="0"/>
                  <w:marBottom w:val="0"/>
                  <w:divBdr>
                    <w:top w:val="none" w:sz="0" w:space="0" w:color="auto"/>
                    <w:left w:val="none" w:sz="0" w:space="0" w:color="auto"/>
                    <w:bottom w:val="none" w:sz="0" w:space="0" w:color="auto"/>
                    <w:right w:val="none" w:sz="0" w:space="0" w:color="auto"/>
                  </w:divBdr>
                  <w:divsChild>
                    <w:div w:id="130411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52867">
          <w:marLeft w:val="0"/>
          <w:marRight w:val="0"/>
          <w:marTop w:val="0"/>
          <w:marBottom w:val="0"/>
          <w:divBdr>
            <w:top w:val="none" w:sz="0" w:space="0" w:color="auto"/>
            <w:left w:val="none" w:sz="0" w:space="0" w:color="auto"/>
            <w:bottom w:val="none" w:sz="0" w:space="0" w:color="auto"/>
            <w:right w:val="none" w:sz="0" w:space="0" w:color="auto"/>
          </w:divBdr>
          <w:divsChild>
            <w:div w:id="1232887616">
              <w:marLeft w:val="0"/>
              <w:marRight w:val="0"/>
              <w:marTop w:val="0"/>
              <w:marBottom w:val="0"/>
              <w:divBdr>
                <w:top w:val="none" w:sz="0" w:space="0" w:color="auto"/>
                <w:left w:val="none" w:sz="0" w:space="0" w:color="auto"/>
                <w:bottom w:val="none" w:sz="0" w:space="0" w:color="auto"/>
                <w:right w:val="none" w:sz="0" w:space="0" w:color="auto"/>
              </w:divBdr>
            </w:div>
            <w:div w:id="1302155535">
              <w:marLeft w:val="0"/>
              <w:marRight w:val="0"/>
              <w:marTop w:val="0"/>
              <w:marBottom w:val="0"/>
              <w:divBdr>
                <w:top w:val="none" w:sz="0" w:space="0" w:color="auto"/>
                <w:left w:val="none" w:sz="0" w:space="0" w:color="auto"/>
                <w:bottom w:val="none" w:sz="0" w:space="0" w:color="auto"/>
                <w:right w:val="none" w:sz="0" w:space="0" w:color="auto"/>
              </w:divBdr>
            </w:div>
            <w:div w:id="2146196852">
              <w:marLeft w:val="0"/>
              <w:marRight w:val="0"/>
              <w:marTop w:val="0"/>
              <w:marBottom w:val="0"/>
              <w:divBdr>
                <w:top w:val="none" w:sz="0" w:space="0" w:color="auto"/>
                <w:left w:val="none" w:sz="0" w:space="0" w:color="auto"/>
                <w:bottom w:val="none" w:sz="0" w:space="0" w:color="auto"/>
                <w:right w:val="none" w:sz="0" w:space="0" w:color="auto"/>
              </w:divBdr>
            </w:div>
          </w:divsChild>
        </w:div>
        <w:div w:id="1773166240">
          <w:marLeft w:val="0"/>
          <w:marRight w:val="0"/>
          <w:marTop w:val="0"/>
          <w:marBottom w:val="0"/>
          <w:divBdr>
            <w:top w:val="none" w:sz="0" w:space="0" w:color="auto"/>
            <w:left w:val="none" w:sz="0" w:space="0" w:color="auto"/>
            <w:bottom w:val="none" w:sz="0" w:space="0" w:color="auto"/>
            <w:right w:val="none" w:sz="0" w:space="0" w:color="auto"/>
          </w:divBdr>
        </w:div>
      </w:divsChild>
    </w:div>
    <w:div w:id="765539003">
      <w:bodyDiv w:val="1"/>
      <w:marLeft w:val="0"/>
      <w:marRight w:val="0"/>
      <w:marTop w:val="0"/>
      <w:marBottom w:val="0"/>
      <w:divBdr>
        <w:top w:val="none" w:sz="0" w:space="0" w:color="auto"/>
        <w:left w:val="none" w:sz="0" w:space="0" w:color="auto"/>
        <w:bottom w:val="none" w:sz="0" w:space="0" w:color="auto"/>
        <w:right w:val="none" w:sz="0" w:space="0" w:color="auto"/>
      </w:divBdr>
    </w:div>
    <w:div w:id="804588441">
      <w:bodyDiv w:val="1"/>
      <w:marLeft w:val="0"/>
      <w:marRight w:val="0"/>
      <w:marTop w:val="0"/>
      <w:marBottom w:val="0"/>
      <w:divBdr>
        <w:top w:val="none" w:sz="0" w:space="0" w:color="auto"/>
        <w:left w:val="none" w:sz="0" w:space="0" w:color="auto"/>
        <w:bottom w:val="none" w:sz="0" w:space="0" w:color="auto"/>
        <w:right w:val="none" w:sz="0" w:space="0" w:color="auto"/>
      </w:divBdr>
    </w:div>
    <w:div w:id="815494658">
      <w:bodyDiv w:val="1"/>
      <w:marLeft w:val="0"/>
      <w:marRight w:val="0"/>
      <w:marTop w:val="0"/>
      <w:marBottom w:val="0"/>
      <w:divBdr>
        <w:top w:val="none" w:sz="0" w:space="0" w:color="auto"/>
        <w:left w:val="none" w:sz="0" w:space="0" w:color="auto"/>
        <w:bottom w:val="none" w:sz="0" w:space="0" w:color="auto"/>
        <w:right w:val="none" w:sz="0" w:space="0" w:color="auto"/>
      </w:divBdr>
    </w:div>
    <w:div w:id="828908707">
      <w:bodyDiv w:val="1"/>
      <w:marLeft w:val="0"/>
      <w:marRight w:val="0"/>
      <w:marTop w:val="0"/>
      <w:marBottom w:val="0"/>
      <w:divBdr>
        <w:top w:val="none" w:sz="0" w:space="0" w:color="auto"/>
        <w:left w:val="none" w:sz="0" w:space="0" w:color="auto"/>
        <w:bottom w:val="none" w:sz="0" w:space="0" w:color="auto"/>
        <w:right w:val="none" w:sz="0" w:space="0" w:color="auto"/>
      </w:divBdr>
    </w:div>
    <w:div w:id="881744593">
      <w:bodyDiv w:val="1"/>
      <w:marLeft w:val="0"/>
      <w:marRight w:val="0"/>
      <w:marTop w:val="0"/>
      <w:marBottom w:val="0"/>
      <w:divBdr>
        <w:top w:val="none" w:sz="0" w:space="0" w:color="auto"/>
        <w:left w:val="none" w:sz="0" w:space="0" w:color="auto"/>
        <w:bottom w:val="none" w:sz="0" w:space="0" w:color="auto"/>
        <w:right w:val="none" w:sz="0" w:space="0" w:color="auto"/>
      </w:divBdr>
    </w:div>
    <w:div w:id="939484039">
      <w:bodyDiv w:val="1"/>
      <w:marLeft w:val="0"/>
      <w:marRight w:val="0"/>
      <w:marTop w:val="0"/>
      <w:marBottom w:val="0"/>
      <w:divBdr>
        <w:top w:val="none" w:sz="0" w:space="0" w:color="auto"/>
        <w:left w:val="none" w:sz="0" w:space="0" w:color="auto"/>
        <w:bottom w:val="none" w:sz="0" w:space="0" w:color="auto"/>
        <w:right w:val="none" w:sz="0" w:space="0" w:color="auto"/>
      </w:divBdr>
    </w:div>
    <w:div w:id="1038553762">
      <w:bodyDiv w:val="1"/>
      <w:marLeft w:val="0"/>
      <w:marRight w:val="0"/>
      <w:marTop w:val="0"/>
      <w:marBottom w:val="0"/>
      <w:divBdr>
        <w:top w:val="none" w:sz="0" w:space="0" w:color="auto"/>
        <w:left w:val="none" w:sz="0" w:space="0" w:color="auto"/>
        <w:bottom w:val="none" w:sz="0" w:space="0" w:color="auto"/>
        <w:right w:val="none" w:sz="0" w:space="0" w:color="auto"/>
      </w:divBdr>
      <w:divsChild>
        <w:div w:id="10956071">
          <w:marLeft w:val="0"/>
          <w:marRight w:val="0"/>
          <w:marTop w:val="0"/>
          <w:marBottom w:val="0"/>
          <w:divBdr>
            <w:top w:val="none" w:sz="0" w:space="0" w:color="auto"/>
            <w:left w:val="none" w:sz="0" w:space="0" w:color="auto"/>
            <w:bottom w:val="none" w:sz="0" w:space="0" w:color="auto"/>
            <w:right w:val="none" w:sz="0" w:space="0" w:color="auto"/>
          </w:divBdr>
          <w:divsChild>
            <w:div w:id="1204170188">
              <w:marLeft w:val="-75"/>
              <w:marRight w:val="0"/>
              <w:marTop w:val="30"/>
              <w:marBottom w:val="30"/>
              <w:divBdr>
                <w:top w:val="none" w:sz="0" w:space="0" w:color="auto"/>
                <w:left w:val="none" w:sz="0" w:space="0" w:color="auto"/>
                <w:bottom w:val="none" w:sz="0" w:space="0" w:color="auto"/>
                <w:right w:val="none" w:sz="0" w:space="0" w:color="auto"/>
              </w:divBdr>
              <w:divsChild>
                <w:div w:id="120996928">
                  <w:marLeft w:val="0"/>
                  <w:marRight w:val="0"/>
                  <w:marTop w:val="0"/>
                  <w:marBottom w:val="0"/>
                  <w:divBdr>
                    <w:top w:val="none" w:sz="0" w:space="0" w:color="auto"/>
                    <w:left w:val="none" w:sz="0" w:space="0" w:color="auto"/>
                    <w:bottom w:val="none" w:sz="0" w:space="0" w:color="auto"/>
                    <w:right w:val="none" w:sz="0" w:space="0" w:color="auto"/>
                  </w:divBdr>
                  <w:divsChild>
                    <w:div w:id="1830945869">
                      <w:marLeft w:val="0"/>
                      <w:marRight w:val="0"/>
                      <w:marTop w:val="0"/>
                      <w:marBottom w:val="0"/>
                      <w:divBdr>
                        <w:top w:val="none" w:sz="0" w:space="0" w:color="auto"/>
                        <w:left w:val="none" w:sz="0" w:space="0" w:color="auto"/>
                        <w:bottom w:val="none" w:sz="0" w:space="0" w:color="auto"/>
                        <w:right w:val="none" w:sz="0" w:space="0" w:color="auto"/>
                      </w:divBdr>
                    </w:div>
                  </w:divsChild>
                </w:div>
                <w:div w:id="954677382">
                  <w:marLeft w:val="0"/>
                  <w:marRight w:val="0"/>
                  <w:marTop w:val="0"/>
                  <w:marBottom w:val="0"/>
                  <w:divBdr>
                    <w:top w:val="none" w:sz="0" w:space="0" w:color="auto"/>
                    <w:left w:val="none" w:sz="0" w:space="0" w:color="auto"/>
                    <w:bottom w:val="none" w:sz="0" w:space="0" w:color="auto"/>
                    <w:right w:val="none" w:sz="0" w:space="0" w:color="auto"/>
                  </w:divBdr>
                  <w:divsChild>
                    <w:div w:id="1130825046">
                      <w:marLeft w:val="0"/>
                      <w:marRight w:val="0"/>
                      <w:marTop w:val="0"/>
                      <w:marBottom w:val="0"/>
                      <w:divBdr>
                        <w:top w:val="none" w:sz="0" w:space="0" w:color="auto"/>
                        <w:left w:val="none" w:sz="0" w:space="0" w:color="auto"/>
                        <w:bottom w:val="none" w:sz="0" w:space="0" w:color="auto"/>
                        <w:right w:val="none" w:sz="0" w:space="0" w:color="auto"/>
                      </w:divBdr>
                    </w:div>
                  </w:divsChild>
                </w:div>
                <w:div w:id="1873499201">
                  <w:marLeft w:val="0"/>
                  <w:marRight w:val="0"/>
                  <w:marTop w:val="0"/>
                  <w:marBottom w:val="0"/>
                  <w:divBdr>
                    <w:top w:val="none" w:sz="0" w:space="0" w:color="auto"/>
                    <w:left w:val="none" w:sz="0" w:space="0" w:color="auto"/>
                    <w:bottom w:val="none" w:sz="0" w:space="0" w:color="auto"/>
                    <w:right w:val="none" w:sz="0" w:space="0" w:color="auto"/>
                  </w:divBdr>
                  <w:divsChild>
                    <w:div w:id="2119328728">
                      <w:marLeft w:val="0"/>
                      <w:marRight w:val="0"/>
                      <w:marTop w:val="0"/>
                      <w:marBottom w:val="0"/>
                      <w:divBdr>
                        <w:top w:val="none" w:sz="0" w:space="0" w:color="auto"/>
                        <w:left w:val="none" w:sz="0" w:space="0" w:color="auto"/>
                        <w:bottom w:val="none" w:sz="0" w:space="0" w:color="auto"/>
                        <w:right w:val="none" w:sz="0" w:space="0" w:color="auto"/>
                      </w:divBdr>
                    </w:div>
                  </w:divsChild>
                </w:div>
                <w:div w:id="2129422497">
                  <w:marLeft w:val="0"/>
                  <w:marRight w:val="0"/>
                  <w:marTop w:val="0"/>
                  <w:marBottom w:val="0"/>
                  <w:divBdr>
                    <w:top w:val="none" w:sz="0" w:space="0" w:color="auto"/>
                    <w:left w:val="none" w:sz="0" w:space="0" w:color="auto"/>
                    <w:bottom w:val="none" w:sz="0" w:space="0" w:color="auto"/>
                    <w:right w:val="none" w:sz="0" w:space="0" w:color="auto"/>
                  </w:divBdr>
                  <w:divsChild>
                    <w:div w:id="3635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7882">
          <w:marLeft w:val="0"/>
          <w:marRight w:val="0"/>
          <w:marTop w:val="0"/>
          <w:marBottom w:val="0"/>
          <w:divBdr>
            <w:top w:val="none" w:sz="0" w:space="0" w:color="auto"/>
            <w:left w:val="none" w:sz="0" w:space="0" w:color="auto"/>
            <w:bottom w:val="none" w:sz="0" w:space="0" w:color="auto"/>
            <w:right w:val="none" w:sz="0" w:space="0" w:color="auto"/>
          </w:divBdr>
          <w:divsChild>
            <w:div w:id="566035564">
              <w:marLeft w:val="0"/>
              <w:marRight w:val="0"/>
              <w:marTop w:val="0"/>
              <w:marBottom w:val="0"/>
              <w:divBdr>
                <w:top w:val="none" w:sz="0" w:space="0" w:color="auto"/>
                <w:left w:val="none" w:sz="0" w:space="0" w:color="auto"/>
                <w:bottom w:val="none" w:sz="0" w:space="0" w:color="auto"/>
                <w:right w:val="none" w:sz="0" w:space="0" w:color="auto"/>
              </w:divBdr>
            </w:div>
            <w:div w:id="1459257079">
              <w:marLeft w:val="0"/>
              <w:marRight w:val="0"/>
              <w:marTop w:val="0"/>
              <w:marBottom w:val="0"/>
              <w:divBdr>
                <w:top w:val="none" w:sz="0" w:space="0" w:color="auto"/>
                <w:left w:val="none" w:sz="0" w:space="0" w:color="auto"/>
                <w:bottom w:val="none" w:sz="0" w:space="0" w:color="auto"/>
                <w:right w:val="none" w:sz="0" w:space="0" w:color="auto"/>
              </w:divBdr>
            </w:div>
            <w:div w:id="1528719679">
              <w:marLeft w:val="0"/>
              <w:marRight w:val="0"/>
              <w:marTop w:val="0"/>
              <w:marBottom w:val="0"/>
              <w:divBdr>
                <w:top w:val="none" w:sz="0" w:space="0" w:color="auto"/>
                <w:left w:val="none" w:sz="0" w:space="0" w:color="auto"/>
                <w:bottom w:val="none" w:sz="0" w:space="0" w:color="auto"/>
                <w:right w:val="none" w:sz="0" w:space="0" w:color="auto"/>
              </w:divBdr>
            </w:div>
          </w:divsChild>
        </w:div>
        <w:div w:id="344479311">
          <w:marLeft w:val="0"/>
          <w:marRight w:val="0"/>
          <w:marTop w:val="0"/>
          <w:marBottom w:val="0"/>
          <w:divBdr>
            <w:top w:val="none" w:sz="0" w:space="0" w:color="auto"/>
            <w:left w:val="none" w:sz="0" w:space="0" w:color="auto"/>
            <w:bottom w:val="none" w:sz="0" w:space="0" w:color="auto"/>
            <w:right w:val="none" w:sz="0" w:space="0" w:color="auto"/>
          </w:divBdr>
        </w:div>
        <w:div w:id="1130050145">
          <w:marLeft w:val="0"/>
          <w:marRight w:val="0"/>
          <w:marTop w:val="0"/>
          <w:marBottom w:val="0"/>
          <w:divBdr>
            <w:top w:val="none" w:sz="0" w:space="0" w:color="auto"/>
            <w:left w:val="none" w:sz="0" w:space="0" w:color="auto"/>
            <w:bottom w:val="none" w:sz="0" w:space="0" w:color="auto"/>
            <w:right w:val="none" w:sz="0" w:space="0" w:color="auto"/>
          </w:divBdr>
        </w:div>
        <w:div w:id="1181820823">
          <w:marLeft w:val="0"/>
          <w:marRight w:val="0"/>
          <w:marTop w:val="0"/>
          <w:marBottom w:val="0"/>
          <w:divBdr>
            <w:top w:val="none" w:sz="0" w:space="0" w:color="auto"/>
            <w:left w:val="none" w:sz="0" w:space="0" w:color="auto"/>
            <w:bottom w:val="none" w:sz="0" w:space="0" w:color="auto"/>
            <w:right w:val="none" w:sz="0" w:space="0" w:color="auto"/>
          </w:divBdr>
        </w:div>
        <w:div w:id="1572959628">
          <w:marLeft w:val="0"/>
          <w:marRight w:val="0"/>
          <w:marTop w:val="0"/>
          <w:marBottom w:val="0"/>
          <w:divBdr>
            <w:top w:val="none" w:sz="0" w:space="0" w:color="auto"/>
            <w:left w:val="none" w:sz="0" w:space="0" w:color="auto"/>
            <w:bottom w:val="none" w:sz="0" w:space="0" w:color="auto"/>
            <w:right w:val="none" w:sz="0" w:space="0" w:color="auto"/>
          </w:divBdr>
        </w:div>
        <w:div w:id="1783572952">
          <w:marLeft w:val="0"/>
          <w:marRight w:val="0"/>
          <w:marTop w:val="0"/>
          <w:marBottom w:val="0"/>
          <w:divBdr>
            <w:top w:val="none" w:sz="0" w:space="0" w:color="auto"/>
            <w:left w:val="none" w:sz="0" w:space="0" w:color="auto"/>
            <w:bottom w:val="none" w:sz="0" w:space="0" w:color="auto"/>
            <w:right w:val="none" w:sz="0" w:space="0" w:color="auto"/>
          </w:divBdr>
        </w:div>
      </w:divsChild>
    </w:div>
    <w:div w:id="1086074167">
      <w:bodyDiv w:val="1"/>
      <w:marLeft w:val="0"/>
      <w:marRight w:val="0"/>
      <w:marTop w:val="0"/>
      <w:marBottom w:val="0"/>
      <w:divBdr>
        <w:top w:val="none" w:sz="0" w:space="0" w:color="auto"/>
        <w:left w:val="none" w:sz="0" w:space="0" w:color="auto"/>
        <w:bottom w:val="none" w:sz="0" w:space="0" w:color="auto"/>
        <w:right w:val="none" w:sz="0" w:space="0" w:color="auto"/>
      </w:divBdr>
    </w:div>
    <w:div w:id="1118908505">
      <w:bodyDiv w:val="1"/>
      <w:marLeft w:val="0"/>
      <w:marRight w:val="0"/>
      <w:marTop w:val="0"/>
      <w:marBottom w:val="0"/>
      <w:divBdr>
        <w:top w:val="none" w:sz="0" w:space="0" w:color="auto"/>
        <w:left w:val="none" w:sz="0" w:space="0" w:color="auto"/>
        <w:bottom w:val="none" w:sz="0" w:space="0" w:color="auto"/>
        <w:right w:val="none" w:sz="0" w:space="0" w:color="auto"/>
      </w:divBdr>
    </w:div>
    <w:div w:id="1193835291">
      <w:bodyDiv w:val="1"/>
      <w:marLeft w:val="0"/>
      <w:marRight w:val="0"/>
      <w:marTop w:val="0"/>
      <w:marBottom w:val="0"/>
      <w:divBdr>
        <w:top w:val="none" w:sz="0" w:space="0" w:color="auto"/>
        <w:left w:val="none" w:sz="0" w:space="0" w:color="auto"/>
        <w:bottom w:val="none" w:sz="0" w:space="0" w:color="auto"/>
        <w:right w:val="none" w:sz="0" w:space="0" w:color="auto"/>
      </w:divBdr>
    </w:div>
    <w:div w:id="1205211109">
      <w:bodyDiv w:val="1"/>
      <w:marLeft w:val="0"/>
      <w:marRight w:val="0"/>
      <w:marTop w:val="0"/>
      <w:marBottom w:val="0"/>
      <w:divBdr>
        <w:top w:val="none" w:sz="0" w:space="0" w:color="auto"/>
        <w:left w:val="none" w:sz="0" w:space="0" w:color="auto"/>
        <w:bottom w:val="none" w:sz="0" w:space="0" w:color="auto"/>
        <w:right w:val="none" w:sz="0" w:space="0" w:color="auto"/>
      </w:divBdr>
    </w:div>
    <w:div w:id="1207795691">
      <w:bodyDiv w:val="1"/>
      <w:marLeft w:val="0"/>
      <w:marRight w:val="0"/>
      <w:marTop w:val="0"/>
      <w:marBottom w:val="0"/>
      <w:divBdr>
        <w:top w:val="none" w:sz="0" w:space="0" w:color="auto"/>
        <w:left w:val="none" w:sz="0" w:space="0" w:color="auto"/>
        <w:bottom w:val="none" w:sz="0" w:space="0" w:color="auto"/>
        <w:right w:val="none" w:sz="0" w:space="0" w:color="auto"/>
      </w:divBdr>
    </w:div>
    <w:div w:id="1247378835">
      <w:bodyDiv w:val="1"/>
      <w:marLeft w:val="0"/>
      <w:marRight w:val="0"/>
      <w:marTop w:val="0"/>
      <w:marBottom w:val="0"/>
      <w:divBdr>
        <w:top w:val="none" w:sz="0" w:space="0" w:color="auto"/>
        <w:left w:val="none" w:sz="0" w:space="0" w:color="auto"/>
        <w:bottom w:val="none" w:sz="0" w:space="0" w:color="auto"/>
        <w:right w:val="none" w:sz="0" w:space="0" w:color="auto"/>
      </w:divBdr>
    </w:div>
    <w:div w:id="1257130194">
      <w:bodyDiv w:val="1"/>
      <w:marLeft w:val="0"/>
      <w:marRight w:val="0"/>
      <w:marTop w:val="0"/>
      <w:marBottom w:val="0"/>
      <w:divBdr>
        <w:top w:val="none" w:sz="0" w:space="0" w:color="auto"/>
        <w:left w:val="none" w:sz="0" w:space="0" w:color="auto"/>
        <w:bottom w:val="none" w:sz="0" w:space="0" w:color="auto"/>
        <w:right w:val="none" w:sz="0" w:space="0" w:color="auto"/>
      </w:divBdr>
    </w:div>
    <w:div w:id="1302879270">
      <w:bodyDiv w:val="1"/>
      <w:marLeft w:val="0"/>
      <w:marRight w:val="0"/>
      <w:marTop w:val="0"/>
      <w:marBottom w:val="0"/>
      <w:divBdr>
        <w:top w:val="none" w:sz="0" w:space="0" w:color="auto"/>
        <w:left w:val="none" w:sz="0" w:space="0" w:color="auto"/>
        <w:bottom w:val="none" w:sz="0" w:space="0" w:color="auto"/>
        <w:right w:val="none" w:sz="0" w:space="0" w:color="auto"/>
      </w:divBdr>
      <w:divsChild>
        <w:div w:id="582684464">
          <w:marLeft w:val="0"/>
          <w:marRight w:val="0"/>
          <w:marTop w:val="0"/>
          <w:marBottom w:val="0"/>
          <w:divBdr>
            <w:top w:val="none" w:sz="0" w:space="0" w:color="auto"/>
            <w:left w:val="none" w:sz="0" w:space="0" w:color="auto"/>
            <w:bottom w:val="none" w:sz="0" w:space="0" w:color="auto"/>
            <w:right w:val="none" w:sz="0" w:space="0" w:color="auto"/>
          </w:divBdr>
        </w:div>
        <w:div w:id="705301990">
          <w:marLeft w:val="0"/>
          <w:marRight w:val="0"/>
          <w:marTop w:val="0"/>
          <w:marBottom w:val="0"/>
          <w:divBdr>
            <w:top w:val="none" w:sz="0" w:space="0" w:color="auto"/>
            <w:left w:val="none" w:sz="0" w:space="0" w:color="auto"/>
            <w:bottom w:val="none" w:sz="0" w:space="0" w:color="auto"/>
            <w:right w:val="none" w:sz="0" w:space="0" w:color="auto"/>
          </w:divBdr>
        </w:div>
        <w:div w:id="847914862">
          <w:marLeft w:val="0"/>
          <w:marRight w:val="0"/>
          <w:marTop w:val="0"/>
          <w:marBottom w:val="0"/>
          <w:divBdr>
            <w:top w:val="none" w:sz="0" w:space="0" w:color="auto"/>
            <w:left w:val="none" w:sz="0" w:space="0" w:color="auto"/>
            <w:bottom w:val="none" w:sz="0" w:space="0" w:color="auto"/>
            <w:right w:val="none" w:sz="0" w:space="0" w:color="auto"/>
          </w:divBdr>
        </w:div>
        <w:div w:id="1100685399">
          <w:marLeft w:val="0"/>
          <w:marRight w:val="0"/>
          <w:marTop w:val="0"/>
          <w:marBottom w:val="0"/>
          <w:divBdr>
            <w:top w:val="none" w:sz="0" w:space="0" w:color="auto"/>
            <w:left w:val="none" w:sz="0" w:space="0" w:color="auto"/>
            <w:bottom w:val="none" w:sz="0" w:space="0" w:color="auto"/>
            <w:right w:val="none" w:sz="0" w:space="0" w:color="auto"/>
          </w:divBdr>
        </w:div>
        <w:div w:id="1222331868">
          <w:marLeft w:val="0"/>
          <w:marRight w:val="0"/>
          <w:marTop w:val="0"/>
          <w:marBottom w:val="0"/>
          <w:divBdr>
            <w:top w:val="none" w:sz="0" w:space="0" w:color="auto"/>
            <w:left w:val="none" w:sz="0" w:space="0" w:color="auto"/>
            <w:bottom w:val="none" w:sz="0" w:space="0" w:color="auto"/>
            <w:right w:val="none" w:sz="0" w:space="0" w:color="auto"/>
          </w:divBdr>
        </w:div>
        <w:div w:id="1464958792">
          <w:marLeft w:val="0"/>
          <w:marRight w:val="0"/>
          <w:marTop w:val="0"/>
          <w:marBottom w:val="0"/>
          <w:divBdr>
            <w:top w:val="none" w:sz="0" w:space="0" w:color="auto"/>
            <w:left w:val="none" w:sz="0" w:space="0" w:color="auto"/>
            <w:bottom w:val="none" w:sz="0" w:space="0" w:color="auto"/>
            <w:right w:val="none" w:sz="0" w:space="0" w:color="auto"/>
          </w:divBdr>
          <w:divsChild>
            <w:div w:id="1453404633">
              <w:marLeft w:val="-75"/>
              <w:marRight w:val="0"/>
              <w:marTop w:val="30"/>
              <w:marBottom w:val="30"/>
              <w:divBdr>
                <w:top w:val="none" w:sz="0" w:space="0" w:color="auto"/>
                <w:left w:val="none" w:sz="0" w:space="0" w:color="auto"/>
                <w:bottom w:val="none" w:sz="0" w:space="0" w:color="auto"/>
                <w:right w:val="none" w:sz="0" w:space="0" w:color="auto"/>
              </w:divBdr>
              <w:divsChild>
                <w:div w:id="279579362">
                  <w:marLeft w:val="0"/>
                  <w:marRight w:val="0"/>
                  <w:marTop w:val="0"/>
                  <w:marBottom w:val="0"/>
                  <w:divBdr>
                    <w:top w:val="none" w:sz="0" w:space="0" w:color="auto"/>
                    <w:left w:val="none" w:sz="0" w:space="0" w:color="auto"/>
                    <w:bottom w:val="none" w:sz="0" w:space="0" w:color="auto"/>
                    <w:right w:val="none" w:sz="0" w:space="0" w:color="auto"/>
                  </w:divBdr>
                  <w:divsChild>
                    <w:div w:id="1473981453">
                      <w:marLeft w:val="0"/>
                      <w:marRight w:val="0"/>
                      <w:marTop w:val="0"/>
                      <w:marBottom w:val="0"/>
                      <w:divBdr>
                        <w:top w:val="none" w:sz="0" w:space="0" w:color="auto"/>
                        <w:left w:val="none" w:sz="0" w:space="0" w:color="auto"/>
                        <w:bottom w:val="none" w:sz="0" w:space="0" w:color="auto"/>
                        <w:right w:val="none" w:sz="0" w:space="0" w:color="auto"/>
                      </w:divBdr>
                    </w:div>
                  </w:divsChild>
                </w:div>
                <w:div w:id="560604571">
                  <w:marLeft w:val="0"/>
                  <w:marRight w:val="0"/>
                  <w:marTop w:val="0"/>
                  <w:marBottom w:val="0"/>
                  <w:divBdr>
                    <w:top w:val="none" w:sz="0" w:space="0" w:color="auto"/>
                    <w:left w:val="none" w:sz="0" w:space="0" w:color="auto"/>
                    <w:bottom w:val="none" w:sz="0" w:space="0" w:color="auto"/>
                    <w:right w:val="none" w:sz="0" w:space="0" w:color="auto"/>
                  </w:divBdr>
                  <w:divsChild>
                    <w:div w:id="383065901">
                      <w:marLeft w:val="0"/>
                      <w:marRight w:val="0"/>
                      <w:marTop w:val="0"/>
                      <w:marBottom w:val="0"/>
                      <w:divBdr>
                        <w:top w:val="none" w:sz="0" w:space="0" w:color="auto"/>
                        <w:left w:val="none" w:sz="0" w:space="0" w:color="auto"/>
                        <w:bottom w:val="none" w:sz="0" w:space="0" w:color="auto"/>
                        <w:right w:val="none" w:sz="0" w:space="0" w:color="auto"/>
                      </w:divBdr>
                    </w:div>
                  </w:divsChild>
                </w:div>
                <w:div w:id="1805350836">
                  <w:marLeft w:val="0"/>
                  <w:marRight w:val="0"/>
                  <w:marTop w:val="0"/>
                  <w:marBottom w:val="0"/>
                  <w:divBdr>
                    <w:top w:val="none" w:sz="0" w:space="0" w:color="auto"/>
                    <w:left w:val="none" w:sz="0" w:space="0" w:color="auto"/>
                    <w:bottom w:val="none" w:sz="0" w:space="0" w:color="auto"/>
                    <w:right w:val="none" w:sz="0" w:space="0" w:color="auto"/>
                  </w:divBdr>
                  <w:divsChild>
                    <w:div w:id="1340082506">
                      <w:marLeft w:val="0"/>
                      <w:marRight w:val="0"/>
                      <w:marTop w:val="0"/>
                      <w:marBottom w:val="0"/>
                      <w:divBdr>
                        <w:top w:val="none" w:sz="0" w:space="0" w:color="auto"/>
                        <w:left w:val="none" w:sz="0" w:space="0" w:color="auto"/>
                        <w:bottom w:val="none" w:sz="0" w:space="0" w:color="auto"/>
                        <w:right w:val="none" w:sz="0" w:space="0" w:color="auto"/>
                      </w:divBdr>
                    </w:div>
                  </w:divsChild>
                </w:div>
                <w:div w:id="1807158024">
                  <w:marLeft w:val="0"/>
                  <w:marRight w:val="0"/>
                  <w:marTop w:val="0"/>
                  <w:marBottom w:val="0"/>
                  <w:divBdr>
                    <w:top w:val="none" w:sz="0" w:space="0" w:color="auto"/>
                    <w:left w:val="none" w:sz="0" w:space="0" w:color="auto"/>
                    <w:bottom w:val="none" w:sz="0" w:space="0" w:color="auto"/>
                    <w:right w:val="none" w:sz="0" w:space="0" w:color="auto"/>
                  </w:divBdr>
                  <w:divsChild>
                    <w:div w:id="142765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572452">
          <w:marLeft w:val="0"/>
          <w:marRight w:val="0"/>
          <w:marTop w:val="0"/>
          <w:marBottom w:val="0"/>
          <w:divBdr>
            <w:top w:val="none" w:sz="0" w:space="0" w:color="auto"/>
            <w:left w:val="none" w:sz="0" w:space="0" w:color="auto"/>
            <w:bottom w:val="none" w:sz="0" w:space="0" w:color="auto"/>
            <w:right w:val="none" w:sz="0" w:space="0" w:color="auto"/>
          </w:divBdr>
          <w:divsChild>
            <w:div w:id="291596648">
              <w:marLeft w:val="0"/>
              <w:marRight w:val="0"/>
              <w:marTop w:val="0"/>
              <w:marBottom w:val="0"/>
              <w:divBdr>
                <w:top w:val="none" w:sz="0" w:space="0" w:color="auto"/>
                <w:left w:val="none" w:sz="0" w:space="0" w:color="auto"/>
                <w:bottom w:val="none" w:sz="0" w:space="0" w:color="auto"/>
                <w:right w:val="none" w:sz="0" w:space="0" w:color="auto"/>
              </w:divBdr>
            </w:div>
            <w:div w:id="660356980">
              <w:marLeft w:val="0"/>
              <w:marRight w:val="0"/>
              <w:marTop w:val="0"/>
              <w:marBottom w:val="0"/>
              <w:divBdr>
                <w:top w:val="none" w:sz="0" w:space="0" w:color="auto"/>
                <w:left w:val="none" w:sz="0" w:space="0" w:color="auto"/>
                <w:bottom w:val="none" w:sz="0" w:space="0" w:color="auto"/>
                <w:right w:val="none" w:sz="0" w:space="0" w:color="auto"/>
              </w:divBdr>
            </w:div>
            <w:div w:id="1253275554">
              <w:marLeft w:val="0"/>
              <w:marRight w:val="0"/>
              <w:marTop w:val="0"/>
              <w:marBottom w:val="0"/>
              <w:divBdr>
                <w:top w:val="none" w:sz="0" w:space="0" w:color="auto"/>
                <w:left w:val="none" w:sz="0" w:space="0" w:color="auto"/>
                <w:bottom w:val="none" w:sz="0" w:space="0" w:color="auto"/>
                <w:right w:val="none" w:sz="0" w:space="0" w:color="auto"/>
              </w:divBdr>
            </w:div>
            <w:div w:id="1677492221">
              <w:marLeft w:val="0"/>
              <w:marRight w:val="0"/>
              <w:marTop w:val="0"/>
              <w:marBottom w:val="0"/>
              <w:divBdr>
                <w:top w:val="none" w:sz="0" w:space="0" w:color="auto"/>
                <w:left w:val="none" w:sz="0" w:space="0" w:color="auto"/>
                <w:bottom w:val="none" w:sz="0" w:space="0" w:color="auto"/>
                <w:right w:val="none" w:sz="0" w:space="0" w:color="auto"/>
              </w:divBdr>
            </w:div>
            <w:div w:id="2025549518">
              <w:marLeft w:val="0"/>
              <w:marRight w:val="0"/>
              <w:marTop w:val="0"/>
              <w:marBottom w:val="0"/>
              <w:divBdr>
                <w:top w:val="none" w:sz="0" w:space="0" w:color="auto"/>
                <w:left w:val="none" w:sz="0" w:space="0" w:color="auto"/>
                <w:bottom w:val="none" w:sz="0" w:space="0" w:color="auto"/>
                <w:right w:val="none" w:sz="0" w:space="0" w:color="auto"/>
              </w:divBdr>
            </w:div>
          </w:divsChild>
        </w:div>
        <w:div w:id="1944192758">
          <w:marLeft w:val="0"/>
          <w:marRight w:val="0"/>
          <w:marTop w:val="0"/>
          <w:marBottom w:val="0"/>
          <w:divBdr>
            <w:top w:val="none" w:sz="0" w:space="0" w:color="auto"/>
            <w:left w:val="none" w:sz="0" w:space="0" w:color="auto"/>
            <w:bottom w:val="none" w:sz="0" w:space="0" w:color="auto"/>
            <w:right w:val="none" w:sz="0" w:space="0" w:color="auto"/>
          </w:divBdr>
          <w:divsChild>
            <w:div w:id="603421337">
              <w:marLeft w:val="0"/>
              <w:marRight w:val="0"/>
              <w:marTop w:val="0"/>
              <w:marBottom w:val="0"/>
              <w:divBdr>
                <w:top w:val="none" w:sz="0" w:space="0" w:color="auto"/>
                <w:left w:val="none" w:sz="0" w:space="0" w:color="auto"/>
                <w:bottom w:val="none" w:sz="0" w:space="0" w:color="auto"/>
                <w:right w:val="none" w:sz="0" w:space="0" w:color="auto"/>
              </w:divBdr>
            </w:div>
            <w:div w:id="1047922853">
              <w:marLeft w:val="0"/>
              <w:marRight w:val="0"/>
              <w:marTop w:val="0"/>
              <w:marBottom w:val="0"/>
              <w:divBdr>
                <w:top w:val="none" w:sz="0" w:space="0" w:color="auto"/>
                <w:left w:val="none" w:sz="0" w:space="0" w:color="auto"/>
                <w:bottom w:val="none" w:sz="0" w:space="0" w:color="auto"/>
                <w:right w:val="none" w:sz="0" w:space="0" w:color="auto"/>
              </w:divBdr>
            </w:div>
            <w:div w:id="1418674724">
              <w:marLeft w:val="0"/>
              <w:marRight w:val="0"/>
              <w:marTop w:val="0"/>
              <w:marBottom w:val="0"/>
              <w:divBdr>
                <w:top w:val="none" w:sz="0" w:space="0" w:color="auto"/>
                <w:left w:val="none" w:sz="0" w:space="0" w:color="auto"/>
                <w:bottom w:val="none" w:sz="0" w:space="0" w:color="auto"/>
                <w:right w:val="none" w:sz="0" w:space="0" w:color="auto"/>
              </w:divBdr>
            </w:div>
            <w:div w:id="18436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6331">
      <w:bodyDiv w:val="1"/>
      <w:marLeft w:val="0"/>
      <w:marRight w:val="0"/>
      <w:marTop w:val="0"/>
      <w:marBottom w:val="0"/>
      <w:divBdr>
        <w:top w:val="none" w:sz="0" w:space="0" w:color="auto"/>
        <w:left w:val="none" w:sz="0" w:space="0" w:color="auto"/>
        <w:bottom w:val="none" w:sz="0" w:space="0" w:color="auto"/>
        <w:right w:val="none" w:sz="0" w:space="0" w:color="auto"/>
      </w:divBdr>
    </w:div>
    <w:div w:id="1388607064">
      <w:bodyDiv w:val="1"/>
      <w:marLeft w:val="0"/>
      <w:marRight w:val="0"/>
      <w:marTop w:val="0"/>
      <w:marBottom w:val="0"/>
      <w:divBdr>
        <w:top w:val="none" w:sz="0" w:space="0" w:color="auto"/>
        <w:left w:val="none" w:sz="0" w:space="0" w:color="auto"/>
        <w:bottom w:val="none" w:sz="0" w:space="0" w:color="auto"/>
        <w:right w:val="none" w:sz="0" w:space="0" w:color="auto"/>
      </w:divBdr>
    </w:div>
    <w:div w:id="1396464642">
      <w:bodyDiv w:val="1"/>
      <w:marLeft w:val="0"/>
      <w:marRight w:val="0"/>
      <w:marTop w:val="0"/>
      <w:marBottom w:val="0"/>
      <w:divBdr>
        <w:top w:val="none" w:sz="0" w:space="0" w:color="auto"/>
        <w:left w:val="none" w:sz="0" w:space="0" w:color="auto"/>
        <w:bottom w:val="none" w:sz="0" w:space="0" w:color="auto"/>
        <w:right w:val="none" w:sz="0" w:space="0" w:color="auto"/>
      </w:divBdr>
    </w:div>
    <w:div w:id="1403137624">
      <w:bodyDiv w:val="1"/>
      <w:marLeft w:val="0"/>
      <w:marRight w:val="0"/>
      <w:marTop w:val="0"/>
      <w:marBottom w:val="0"/>
      <w:divBdr>
        <w:top w:val="none" w:sz="0" w:space="0" w:color="auto"/>
        <w:left w:val="none" w:sz="0" w:space="0" w:color="auto"/>
        <w:bottom w:val="none" w:sz="0" w:space="0" w:color="auto"/>
        <w:right w:val="none" w:sz="0" w:space="0" w:color="auto"/>
      </w:divBdr>
    </w:div>
    <w:div w:id="1413699827">
      <w:bodyDiv w:val="1"/>
      <w:marLeft w:val="0"/>
      <w:marRight w:val="0"/>
      <w:marTop w:val="0"/>
      <w:marBottom w:val="0"/>
      <w:divBdr>
        <w:top w:val="none" w:sz="0" w:space="0" w:color="auto"/>
        <w:left w:val="none" w:sz="0" w:space="0" w:color="auto"/>
        <w:bottom w:val="none" w:sz="0" w:space="0" w:color="auto"/>
        <w:right w:val="none" w:sz="0" w:space="0" w:color="auto"/>
      </w:divBdr>
    </w:div>
    <w:div w:id="1429812986">
      <w:bodyDiv w:val="1"/>
      <w:marLeft w:val="0"/>
      <w:marRight w:val="0"/>
      <w:marTop w:val="0"/>
      <w:marBottom w:val="0"/>
      <w:divBdr>
        <w:top w:val="none" w:sz="0" w:space="0" w:color="auto"/>
        <w:left w:val="none" w:sz="0" w:space="0" w:color="auto"/>
        <w:bottom w:val="none" w:sz="0" w:space="0" w:color="auto"/>
        <w:right w:val="none" w:sz="0" w:space="0" w:color="auto"/>
      </w:divBdr>
    </w:div>
    <w:div w:id="1466120669">
      <w:bodyDiv w:val="1"/>
      <w:marLeft w:val="0"/>
      <w:marRight w:val="0"/>
      <w:marTop w:val="0"/>
      <w:marBottom w:val="0"/>
      <w:divBdr>
        <w:top w:val="none" w:sz="0" w:space="0" w:color="auto"/>
        <w:left w:val="none" w:sz="0" w:space="0" w:color="auto"/>
        <w:bottom w:val="none" w:sz="0" w:space="0" w:color="auto"/>
        <w:right w:val="none" w:sz="0" w:space="0" w:color="auto"/>
      </w:divBdr>
    </w:div>
    <w:div w:id="1545870586">
      <w:bodyDiv w:val="1"/>
      <w:marLeft w:val="0"/>
      <w:marRight w:val="0"/>
      <w:marTop w:val="0"/>
      <w:marBottom w:val="0"/>
      <w:divBdr>
        <w:top w:val="none" w:sz="0" w:space="0" w:color="auto"/>
        <w:left w:val="none" w:sz="0" w:space="0" w:color="auto"/>
        <w:bottom w:val="none" w:sz="0" w:space="0" w:color="auto"/>
        <w:right w:val="none" w:sz="0" w:space="0" w:color="auto"/>
      </w:divBdr>
    </w:div>
    <w:div w:id="1556156229">
      <w:bodyDiv w:val="1"/>
      <w:marLeft w:val="0"/>
      <w:marRight w:val="0"/>
      <w:marTop w:val="0"/>
      <w:marBottom w:val="0"/>
      <w:divBdr>
        <w:top w:val="none" w:sz="0" w:space="0" w:color="auto"/>
        <w:left w:val="none" w:sz="0" w:space="0" w:color="auto"/>
        <w:bottom w:val="none" w:sz="0" w:space="0" w:color="auto"/>
        <w:right w:val="none" w:sz="0" w:space="0" w:color="auto"/>
      </w:divBdr>
      <w:divsChild>
        <w:div w:id="143280595">
          <w:marLeft w:val="1037"/>
          <w:marRight w:val="0"/>
          <w:marTop w:val="60"/>
          <w:marBottom w:val="0"/>
          <w:divBdr>
            <w:top w:val="none" w:sz="0" w:space="0" w:color="auto"/>
            <w:left w:val="none" w:sz="0" w:space="0" w:color="auto"/>
            <w:bottom w:val="none" w:sz="0" w:space="0" w:color="auto"/>
            <w:right w:val="none" w:sz="0" w:space="0" w:color="auto"/>
          </w:divBdr>
        </w:div>
        <w:div w:id="175467386">
          <w:marLeft w:val="1037"/>
          <w:marRight w:val="0"/>
          <w:marTop w:val="60"/>
          <w:marBottom w:val="0"/>
          <w:divBdr>
            <w:top w:val="none" w:sz="0" w:space="0" w:color="auto"/>
            <w:left w:val="none" w:sz="0" w:space="0" w:color="auto"/>
            <w:bottom w:val="none" w:sz="0" w:space="0" w:color="auto"/>
            <w:right w:val="none" w:sz="0" w:space="0" w:color="auto"/>
          </w:divBdr>
        </w:div>
        <w:div w:id="624654744">
          <w:marLeft w:val="1037"/>
          <w:marRight w:val="0"/>
          <w:marTop w:val="60"/>
          <w:marBottom w:val="0"/>
          <w:divBdr>
            <w:top w:val="none" w:sz="0" w:space="0" w:color="auto"/>
            <w:left w:val="none" w:sz="0" w:space="0" w:color="auto"/>
            <w:bottom w:val="none" w:sz="0" w:space="0" w:color="auto"/>
            <w:right w:val="none" w:sz="0" w:space="0" w:color="auto"/>
          </w:divBdr>
        </w:div>
        <w:div w:id="690572519">
          <w:marLeft w:val="576"/>
          <w:marRight w:val="0"/>
          <w:marTop w:val="60"/>
          <w:marBottom w:val="0"/>
          <w:divBdr>
            <w:top w:val="none" w:sz="0" w:space="0" w:color="auto"/>
            <w:left w:val="none" w:sz="0" w:space="0" w:color="auto"/>
            <w:bottom w:val="none" w:sz="0" w:space="0" w:color="auto"/>
            <w:right w:val="none" w:sz="0" w:space="0" w:color="auto"/>
          </w:divBdr>
        </w:div>
        <w:div w:id="1004014475">
          <w:marLeft w:val="1037"/>
          <w:marRight w:val="0"/>
          <w:marTop w:val="60"/>
          <w:marBottom w:val="0"/>
          <w:divBdr>
            <w:top w:val="none" w:sz="0" w:space="0" w:color="auto"/>
            <w:left w:val="none" w:sz="0" w:space="0" w:color="auto"/>
            <w:bottom w:val="none" w:sz="0" w:space="0" w:color="auto"/>
            <w:right w:val="none" w:sz="0" w:space="0" w:color="auto"/>
          </w:divBdr>
        </w:div>
        <w:div w:id="1215004561">
          <w:marLeft w:val="576"/>
          <w:marRight w:val="0"/>
          <w:marTop w:val="60"/>
          <w:marBottom w:val="0"/>
          <w:divBdr>
            <w:top w:val="none" w:sz="0" w:space="0" w:color="auto"/>
            <w:left w:val="none" w:sz="0" w:space="0" w:color="auto"/>
            <w:bottom w:val="none" w:sz="0" w:space="0" w:color="auto"/>
            <w:right w:val="none" w:sz="0" w:space="0" w:color="auto"/>
          </w:divBdr>
        </w:div>
        <w:div w:id="1339041412">
          <w:marLeft w:val="1454"/>
          <w:marRight w:val="0"/>
          <w:marTop w:val="60"/>
          <w:marBottom w:val="0"/>
          <w:divBdr>
            <w:top w:val="none" w:sz="0" w:space="0" w:color="auto"/>
            <w:left w:val="none" w:sz="0" w:space="0" w:color="auto"/>
            <w:bottom w:val="none" w:sz="0" w:space="0" w:color="auto"/>
            <w:right w:val="none" w:sz="0" w:space="0" w:color="auto"/>
          </w:divBdr>
        </w:div>
        <w:div w:id="1752117274">
          <w:marLeft w:val="576"/>
          <w:marRight w:val="0"/>
          <w:marTop w:val="60"/>
          <w:marBottom w:val="0"/>
          <w:divBdr>
            <w:top w:val="none" w:sz="0" w:space="0" w:color="auto"/>
            <w:left w:val="none" w:sz="0" w:space="0" w:color="auto"/>
            <w:bottom w:val="none" w:sz="0" w:space="0" w:color="auto"/>
            <w:right w:val="none" w:sz="0" w:space="0" w:color="auto"/>
          </w:divBdr>
        </w:div>
        <w:div w:id="1886209099">
          <w:marLeft w:val="1037"/>
          <w:marRight w:val="0"/>
          <w:marTop w:val="60"/>
          <w:marBottom w:val="0"/>
          <w:divBdr>
            <w:top w:val="none" w:sz="0" w:space="0" w:color="auto"/>
            <w:left w:val="none" w:sz="0" w:space="0" w:color="auto"/>
            <w:bottom w:val="none" w:sz="0" w:space="0" w:color="auto"/>
            <w:right w:val="none" w:sz="0" w:space="0" w:color="auto"/>
          </w:divBdr>
        </w:div>
      </w:divsChild>
    </w:div>
    <w:div w:id="1624116170">
      <w:bodyDiv w:val="1"/>
      <w:marLeft w:val="0"/>
      <w:marRight w:val="0"/>
      <w:marTop w:val="0"/>
      <w:marBottom w:val="0"/>
      <w:divBdr>
        <w:top w:val="none" w:sz="0" w:space="0" w:color="auto"/>
        <w:left w:val="none" w:sz="0" w:space="0" w:color="auto"/>
        <w:bottom w:val="none" w:sz="0" w:space="0" w:color="auto"/>
        <w:right w:val="none" w:sz="0" w:space="0" w:color="auto"/>
      </w:divBdr>
    </w:div>
    <w:div w:id="1682583883">
      <w:bodyDiv w:val="1"/>
      <w:marLeft w:val="0"/>
      <w:marRight w:val="0"/>
      <w:marTop w:val="0"/>
      <w:marBottom w:val="0"/>
      <w:divBdr>
        <w:top w:val="none" w:sz="0" w:space="0" w:color="auto"/>
        <w:left w:val="none" w:sz="0" w:space="0" w:color="auto"/>
        <w:bottom w:val="none" w:sz="0" w:space="0" w:color="auto"/>
        <w:right w:val="none" w:sz="0" w:space="0" w:color="auto"/>
      </w:divBdr>
      <w:divsChild>
        <w:div w:id="366490028">
          <w:marLeft w:val="0"/>
          <w:marRight w:val="0"/>
          <w:marTop w:val="0"/>
          <w:marBottom w:val="0"/>
          <w:divBdr>
            <w:top w:val="none" w:sz="0" w:space="0" w:color="auto"/>
            <w:left w:val="none" w:sz="0" w:space="0" w:color="auto"/>
            <w:bottom w:val="none" w:sz="0" w:space="0" w:color="auto"/>
            <w:right w:val="none" w:sz="0" w:space="0" w:color="auto"/>
          </w:divBdr>
          <w:divsChild>
            <w:div w:id="601760385">
              <w:marLeft w:val="0"/>
              <w:marRight w:val="0"/>
              <w:marTop w:val="0"/>
              <w:marBottom w:val="0"/>
              <w:divBdr>
                <w:top w:val="none" w:sz="0" w:space="0" w:color="auto"/>
                <w:left w:val="none" w:sz="0" w:space="0" w:color="auto"/>
                <w:bottom w:val="none" w:sz="0" w:space="0" w:color="auto"/>
                <w:right w:val="none" w:sz="0" w:space="0" w:color="auto"/>
              </w:divBdr>
            </w:div>
            <w:div w:id="1012997527">
              <w:marLeft w:val="0"/>
              <w:marRight w:val="0"/>
              <w:marTop w:val="0"/>
              <w:marBottom w:val="0"/>
              <w:divBdr>
                <w:top w:val="none" w:sz="0" w:space="0" w:color="auto"/>
                <w:left w:val="none" w:sz="0" w:space="0" w:color="auto"/>
                <w:bottom w:val="none" w:sz="0" w:space="0" w:color="auto"/>
                <w:right w:val="none" w:sz="0" w:space="0" w:color="auto"/>
              </w:divBdr>
            </w:div>
            <w:div w:id="1397970907">
              <w:marLeft w:val="0"/>
              <w:marRight w:val="0"/>
              <w:marTop w:val="0"/>
              <w:marBottom w:val="0"/>
              <w:divBdr>
                <w:top w:val="none" w:sz="0" w:space="0" w:color="auto"/>
                <w:left w:val="none" w:sz="0" w:space="0" w:color="auto"/>
                <w:bottom w:val="none" w:sz="0" w:space="0" w:color="auto"/>
                <w:right w:val="none" w:sz="0" w:space="0" w:color="auto"/>
              </w:divBdr>
            </w:div>
          </w:divsChild>
        </w:div>
        <w:div w:id="663750632">
          <w:marLeft w:val="0"/>
          <w:marRight w:val="0"/>
          <w:marTop w:val="0"/>
          <w:marBottom w:val="0"/>
          <w:divBdr>
            <w:top w:val="none" w:sz="0" w:space="0" w:color="auto"/>
            <w:left w:val="none" w:sz="0" w:space="0" w:color="auto"/>
            <w:bottom w:val="none" w:sz="0" w:space="0" w:color="auto"/>
            <w:right w:val="none" w:sz="0" w:space="0" w:color="auto"/>
          </w:divBdr>
          <w:divsChild>
            <w:div w:id="600839968">
              <w:marLeft w:val="-75"/>
              <w:marRight w:val="0"/>
              <w:marTop w:val="30"/>
              <w:marBottom w:val="30"/>
              <w:divBdr>
                <w:top w:val="none" w:sz="0" w:space="0" w:color="auto"/>
                <w:left w:val="none" w:sz="0" w:space="0" w:color="auto"/>
                <w:bottom w:val="none" w:sz="0" w:space="0" w:color="auto"/>
                <w:right w:val="none" w:sz="0" w:space="0" w:color="auto"/>
              </w:divBdr>
              <w:divsChild>
                <w:div w:id="13003963">
                  <w:marLeft w:val="0"/>
                  <w:marRight w:val="0"/>
                  <w:marTop w:val="0"/>
                  <w:marBottom w:val="0"/>
                  <w:divBdr>
                    <w:top w:val="none" w:sz="0" w:space="0" w:color="auto"/>
                    <w:left w:val="none" w:sz="0" w:space="0" w:color="auto"/>
                    <w:bottom w:val="none" w:sz="0" w:space="0" w:color="auto"/>
                    <w:right w:val="none" w:sz="0" w:space="0" w:color="auto"/>
                  </w:divBdr>
                  <w:divsChild>
                    <w:div w:id="889683833">
                      <w:marLeft w:val="0"/>
                      <w:marRight w:val="0"/>
                      <w:marTop w:val="0"/>
                      <w:marBottom w:val="0"/>
                      <w:divBdr>
                        <w:top w:val="none" w:sz="0" w:space="0" w:color="auto"/>
                        <w:left w:val="none" w:sz="0" w:space="0" w:color="auto"/>
                        <w:bottom w:val="none" w:sz="0" w:space="0" w:color="auto"/>
                        <w:right w:val="none" w:sz="0" w:space="0" w:color="auto"/>
                      </w:divBdr>
                    </w:div>
                  </w:divsChild>
                </w:div>
                <w:div w:id="1134637026">
                  <w:marLeft w:val="0"/>
                  <w:marRight w:val="0"/>
                  <w:marTop w:val="0"/>
                  <w:marBottom w:val="0"/>
                  <w:divBdr>
                    <w:top w:val="none" w:sz="0" w:space="0" w:color="auto"/>
                    <w:left w:val="none" w:sz="0" w:space="0" w:color="auto"/>
                    <w:bottom w:val="none" w:sz="0" w:space="0" w:color="auto"/>
                    <w:right w:val="none" w:sz="0" w:space="0" w:color="auto"/>
                  </w:divBdr>
                  <w:divsChild>
                    <w:div w:id="553127539">
                      <w:marLeft w:val="0"/>
                      <w:marRight w:val="0"/>
                      <w:marTop w:val="0"/>
                      <w:marBottom w:val="0"/>
                      <w:divBdr>
                        <w:top w:val="none" w:sz="0" w:space="0" w:color="auto"/>
                        <w:left w:val="none" w:sz="0" w:space="0" w:color="auto"/>
                        <w:bottom w:val="none" w:sz="0" w:space="0" w:color="auto"/>
                        <w:right w:val="none" w:sz="0" w:space="0" w:color="auto"/>
                      </w:divBdr>
                    </w:div>
                    <w:div w:id="1202671386">
                      <w:marLeft w:val="0"/>
                      <w:marRight w:val="0"/>
                      <w:marTop w:val="0"/>
                      <w:marBottom w:val="0"/>
                      <w:divBdr>
                        <w:top w:val="none" w:sz="0" w:space="0" w:color="auto"/>
                        <w:left w:val="none" w:sz="0" w:space="0" w:color="auto"/>
                        <w:bottom w:val="none" w:sz="0" w:space="0" w:color="auto"/>
                        <w:right w:val="none" w:sz="0" w:space="0" w:color="auto"/>
                      </w:divBdr>
                    </w:div>
                  </w:divsChild>
                </w:div>
                <w:div w:id="1410154861">
                  <w:marLeft w:val="0"/>
                  <w:marRight w:val="0"/>
                  <w:marTop w:val="0"/>
                  <w:marBottom w:val="0"/>
                  <w:divBdr>
                    <w:top w:val="none" w:sz="0" w:space="0" w:color="auto"/>
                    <w:left w:val="none" w:sz="0" w:space="0" w:color="auto"/>
                    <w:bottom w:val="none" w:sz="0" w:space="0" w:color="auto"/>
                    <w:right w:val="none" w:sz="0" w:space="0" w:color="auto"/>
                  </w:divBdr>
                  <w:divsChild>
                    <w:div w:id="368460827">
                      <w:marLeft w:val="0"/>
                      <w:marRight w:val="0"/>
                      <w:marTop w:val="0"/>
                      <w:marBottom w:val="0"/>
                      <w:divBdr>
                        <w:top w:val="none" w:sz="0" w:space="0" w:color="auto"/>
                        <w:left w:val="none" w:sz="0" w:space="0" w:color="auto"/>
                        <w:bottom w:val="none" w:sz="0" w:space="0" w:color="auto"/>
                        <w:right w:val="none" w:sz="0" w:space="0" w:color="auto"/>
                      </w:divBdr>
                    </w:div>
                  </w:divsChild>
                </w:div>
                <w:div w:id="1680504988">
                  <w:marLeft w:val="0"/>
                  <w:marRight w:val="0"/>
                  <w:marTop w:val="0"/>
                  <w:marBottom w:val="0"/>
                  <w:divBdr>
                    <w:top w:val="none" w:sz="0" w:space="0" w:color="auto"/>
                    <w:left w:val="none" w:sz="0" w:space="0" w:color="auto"/>
                    <w:bottom w:val="none" w:sz="0" w:space="0" w:color="auto"/>
                    <w:right w:val="none" w:sz="0" w:space="0" w:color="auto"/>
                  </w:divBdr>
                  <w:divsChild>
                    <w:div w:id="14900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89595">
          <w:marLeft w:val="0"/>
          <w:marRight w:val="0"/>
          <w:marTop w:val="0"/>
          <w:marBottom w:val="0"/>
          <w:divBdr>
            <w:top w:val="none" w:sz="0" w:space="0" w:color="auto"/>
            <w:left w:val="none" w:sz="0" w:space="0" w:color="auto"/>
            <w:bottom w:val="none" w:sz="0" w:space="0" w:color="auto"/>
            <w:right w:val="none" w:sz="0" w:space="0" w:color="auto"/>
          </w:divBdr>
        </w:div>
        <w:div w:id="873729596">
          <w:marLeft w:val="0"/>
          <w:marRight w:val="0"/>
          <w:marTop w:val="0"/>
          <w:marBottom w:val="0"/>
          <w:divBdr>
            <w:top w:val="none" w:sz="0" w:space="0" w:color="auto"/>
            <w:left w:val="none" w:sz="0" w:space="0" w:color="auto"/>
            <w:bottom w:val="none" w:sz="0" w:space="0" w:color="auto"/>
            <w:right w:val="none" w:sz="0" w:space="0" w:color="auto"/>
          </w:divBdr>
        </w:div>
        <w:div w:id="1696223986">
          <w:marLeft w:val="0"/>
          <w:marRight w:val="0"/>
          <w:marTop w:val="0"/>
          <w:marBottom w:val="0"/>
          <w:divBdr>
            <w:top w:val="none" w:sz="0" w:space="0" w:color="auto"/>
            <w:left w:val="none" w:sz="0" w:space="0" w:color="auto"/>
            <w:bottom w:val="none" w:sz="0" w:space="0" w:color="auto"/>
            <w:right w:val="none" w:sz="0" w:space="0" w:color="auto"/>
          </w:divBdr>
        </w:div>
      </w:divsChild>
    </w:div>
    <w:div w:id="1770661513">
      <w:bodyDiv w:val="1"/>
      <w:marLeft w:val="0"/>
      <w:marRight w:val="0"/>
      <w:marTop w:val="0"/>
      <w:marBottom w:val="0"/>
      <w:divBdr>
        <w:top w:val="none" w:sz="0" w:space="0" w:color="auto"/>
        <w:left w:val="none" w:sz="0" w:space="0" w:color="auto"/>
        <w:bottom w:val="none" w:sz="0" w:space="0" w:color="auto"/>
        <w:right w:val="none" w:sz="0" w:space="0" w:color="auto"/>
      </w:divBdr>
    </w:div>
    <w:div w:id="1794204801">
      <w:bodyDiv w:val="1"/>
      <w:marLeft w:val="0"/>
      <w:marRight w:val="0"/>
      <w:marTop w:val="0"/>
      <w:marBottom w:val="0"/>
      <w:divBdr>
        <w:top w:val="none" w:sz="0" w:space="0" w:color="auto"/>
        <w:left w:val="none" w:sz="0" w:space="0" w:color="auto"/>
        <w:bottom w:val="none" w:sz="0" w:space="0" w:color="auto"/>
        <w:right w:val="none" w:sz="0" w:space="0" w:color="auto"/>
      </w:divBdr>
    </w:div>
    <w:div w:id="1848982242">
      <w:bodyDiv w:val="1"/>
      <w:marLeft w:val="0"/>
      <w:marRight w:val="0"/>
      <w:marTop w:val="0"/>
      <w:marBottom w:val="0"/>
      <w:divBdr>
        <w:top w:val="none" w:sz="0" w:space="0" w:color="auto"/>
        <w:left w:val="none" w:sz="0" w:space="0" w:color="auto"/>
        <w:bottom w:val="none" w:sz="0" w:space="0" w:color="auto"/>
        <w:right w:val="none" w:sz="0" w:space="0" w:color="auto"/>
      </w:divBdr>
    </w:div>
    <w:div w:id="1928926358">
      <w:bodyDiv w:val="1"/>
      <w:marLeft w:val="0"/>
      <w:marRight w:val="0"/>
      <w:marTop w:val="0"/>
      <w:marBottom w:val="0"/>
      <w:divBdr>
        <w:top w:val="none" w:sz="0" w:space="0" w:color="auto"/>
        <w:left w:val="none" w:sz="0" w:space="0" w:color="auto"/>
        <w:bottom w:val="none" w:sz="0" w:space="0" w:color="auto"/>
        <w:right w:val="none" w:sz="0" w:space="0" w:color="auto"/>
      </w:divBdr>
    </w:div>
    <w:div w:id="1931700317">
      <w:bodyDiv w:val="1"/>
      <w:marLeft w:val="0"/>
      <w:marRight w:val="0"/>
      <w:marTop w:val="0"/>
      <w:marBottom w:val="0"/>
      <w:divBdr>
        <w:top w:val="none" w:sz="0" w:space="0" w:color="auto"/>
        <w:left w:val="none" w:sz="0" w:space="0" w:color="auto"/>
        <w:bottom w:val="none" w:sz="0" w:space="0" w:color="auto"/>
        <w:right w:val="none" w:sz="0" w:space="0" w:color="auto"/>
      </w:divBdr>
      <w:divsChild>
        <w:div w:id="83115341">
          <w:marLeft w:val="547"/>
          <w:marRight w:val="0"/>
          <w:marTop w:val="125"/>
          <w:marBottom w:val="0"/>
          <w:divBdr>
            <w:top w:val="none" w:sz="0" w:space="0" w:color="auto"/>
            <w:left w:val="none" w:sz="0" w:space="0" w:color="auto"/>
            <w:bottom w:val="none" w:sz="0" w:space="0" w:color="auto"/>
            <w:right w:val="none" w:sz="0" w:space="0" w:color="auto"/>
          </w:divBdr>
        </w:div>
        <w:div w:id="175971499">
          <w:marLeft w:val="547"/>
          <w:marRight w:val="0"/>
          <w:marTop w:val="125"/>
          <w:marBottom w:val="0"/>
          <w:divBdr>
            <w:top w:val="none" w:sz="0" w:space="0" w:color="auto"/>
            <w:left w:val="none" w:sz="0" w:space="0" w:color="auto"/>
            <w:bottom w:val="none" w:sz="0" w:space="0" w:color="auto"/>
            <w:right w:val="none" w:sz="0" w:space="0" w:color="auto"/>
          </w:divBdr>
        </w:div>
        <w:div w:id="567349359">
          <w:marLeft w:val="547"/>
          <w:marRight w:val="0"/>
          <w:marTop w:val="125"/>
          <w:marBottom w:val="0"/>
          <w:divBdr>
            <w:top w:val="none" w:sz="0" w:space="0" w:color="auto"/>
            <w:left w:val="none" w:sz="0" w:space="0" w:color="auto"/>
            <w:bottom w:val="none" w:sz="0" w:space="0" w:color="auto"/>
            <w:right w:val="none" w:sz="0" w:space="0" w:color="auto"/>
          </w:divBdr>
        </w:div>
        <w:div w:id="1143354901">
          <w:marLeft w:val="547"/>
          <w:marRight w:val="0"/>
          <w:marTop w:val="125"/>
          <w:marBottom w:val="0"/>
          <w:divBdr>
            <w:top w:val="none" w:sz="0" w:space="0" w:color="auto"/>
            <w:left w:val="none" w:sz="0" w:space="0" w:color="auto"/>
            <w:bottom w:val="none" w:sz="0" w:space="0" w:color="auto"/>
            <w:right w:val="none" w:sz="0" w:space="0" w:color="auto"/>
          </w:divBdr>
        </w:div>
        <w:div w:id="1244681838">
          <w:marLeft w:val="547"/>
          <w:marRight w:val="0"/>
          <w:marTop w:val="125"/>
          <w:marBottom w:val="0"/>
          <w:divBdr>
            <w:top w:val="none" w:sz="0" w:space="0" w:color="auto"/>
            <w:left w:val="none" w:sz="0" w:space="0" w:color="auto"/>
            <w:bottom w:val="none" w:sz="0" w:space="0" w:color="auto"/>
            <w:right w:val="none" w:sz="0" w:space="0" w:color="auto"/>
          </w:divBdr>
        </w:div>
        <w:div w:id="1555655174">
          <w:marLeft w:val="1166"/>
          <w:marRight w:val="0"/>
          <w:marTop w:val="106"/>
          <w:marBottom w:val="0"/>
          <w:divBdr>
            <w:top w:val="none" w:sz="0" w:space="0" w:color="auto"/>
            <w:left w:val="none" w:sz="0" w:space="0" w:color="auto"/>
            <w:bottom w:val="none" w:sz="0" w:space="0" w:color="auto"/>
            <w:right w:val="none" w:sz="0" w:space="0" w:color="auto"/>
          </w:divBdr>
        </w:div>
        <w:div w:id="1610505961">
          <w:marLeft w:val="547"/>
          <w:marRight w:val="0"/>
          <w:marTop w:val="125"/>
          <w:marBottom w:val="0"/>
          <w:divBdr>
            <w:top w:val="none" w:sz="0" w:space="0" w:color="auto"/>
            <w:left w:val="none" w:sz="0" w:space="0" w:color="auto"/>
            <w:bottom w:val="none" w:sz="0" w:space="0" w:color="auto"/>
            <w:right w:val="none" w:sz="0" w:space="0" w:color="auto"/>
          </w:divBdr>
        </w:div>
        <w:div w:id="2117361810">
          <w:marLeft w:val="547"/>
          <w:marRight w:val="0"/>
          <w:marTop w:val="125"/>
          <w:marBottom w:val="0"/>
          <w:divBdr>
            <w:top w:val="none" w:sz="0" w:space="0" w:color="auto"/>
            <w:left w:val="none" w:sz="0" w:space="0" w:color="auto"/>
            <w:bottom w:val="none" w:sz="0" w:space="0" w:color="auto"/>
            <w:right w:val="none" w:sz="0" w:space="0" w:color="auto"/>
          </w:divBdr>
        </w:div>
      </w:divsChild>
    </w:div>
    <w:div w:id="1939561193">
      <w:bodyDiv w:val="1"/>
      <w:marLeft w:val="0"/>
      <w:marRight w:val="0"/>
      <w:marTop w:val="0"/>
      <w:marBottom w:val="0"/>
      <w:divBdr>
        <w:top w:val="none" w:sz="0" w:space="0" w:color="auto"/>
        <w:left w:val="none" w:sz="0" w:space="0" w:color="auto"/>
        <w:bottom w:val="none" w:sz="0" w:space="0" w:color="auto"/>
        <w:right w:val="none" w:sz="0" w:space="0" w:color="auto"/>
      </w:divBdr>
    </w:div>
    <w:div w:id="1966885638">
      <w:bodyDiv w:val="1"/>
      <w:marLeft w:val="0"/>
      <w:marRight w:val="0"/>
      <w:marTop w:val="0"/>
      <w:marBottom w:val="0"/>
      <w:divBdr>
        <w:top w:val="none" w:sz="0" w:space="0" w:color="auto"/>
        <w:left w:val="none" w:sz="0" w:space="0" w:color="auto"/>
        <w:bottom w:val="none" w:sz="0" w:space="0" w:color="auto"/>
        <w:right w:val="none" w:sz="0" w:space="0" w:color="auto"/>
      </w:divBdr>
    </w:div>
    <w:div w:id="1975401060">
      <w:bodyDiv w:val="1"/>
      <w:marLeft w:val="0"/>
      <w:marRight w:val="0"/>
      <w:marTop w:val="0"/>
      <w:marBottom w:val="0"/>
      <w:divBdr>
        <w:top w:val="none" w:sz="0" w:space="0" w:color="auto"/>
        <w:left w:val="none" w:sz="0" w:space="0" w:color="auto"/>
        <w:bottom w:val="none" w:sz="0" w:space="0" w:color="auto"/>
        <w:right w:val="none" w:sz="0" w:space="0" w:color="auto"/>
      </w:divBdr>
      <w:divsChild>
        <w:div w:id="636690676">
          <w:marLeft w:val="0"/>
          <w:marRight w:val="0"/>
          <w:marTop w:val="0"/>
          <w:marBottom w:val="0"/>
          <w:divBdr>
            <w:top w:val="none" w:sz="0" w:space="0" w:color="auto"/>
            <w:left w:val="none" w:sz="0" w:space="0" w:color="auto"/>
            <w:bottom w:val="none" w:sz="0" w:space="0" w:color="auto"/>
            <w:right w:val="none" w:sz="0" w:space="0" w:color="auto"/>
          </w:divBdr>
          <w:divsChild>
            <w:div w:id="1190949940">
              <w:marLeft w:val="0"/>
              <w:marRight w:val="0"/>
              <w:marTop w:val="0"/>
              <w:marBottom w:val="0"/>
              <w:divBdr>
                <w:top w:val="none" w:sz="0" w:space="0" w:color="auto"/>
                <w:left w:val="none" w:sz="0" w:space="0" w:color="auto"/>
                <w:bottom w:val="none" w:sz="0" w:space="0" w:color="auto"/>
                <w:right w:val="none" w:sz="0" w:space="0" w:color="auto"/>
              </w:divBdr>
            </w:div>
            <w:div w:id="1299068907">
              <w:marLeft w:val="0"/>
              <w:marRight w:val="0"/>
              <w:marTop w:val="0"/>
              <w:marBottom w:val="0"/>
              <w:divBdr>
                <w:top w:val="none" w:sz="0" w:space="0" w:color="auto"/>
                <w:left w:val="none" w:sz="0" w:space="0" w:color="auto"/>
                <w:bottom w:val="none" w:sz="0" w:space="0" w:color="auto"/>
                <w:right w:val="none" w:sz="0" w:space="0" w:color="auto"/>
              </w:divBdr>
            </w:div>
            <w:div w:id="1375034239">
              <w:marLeft w:val="0"/>
              <w:marRight w:val="0"/>
              <w:marTop w:val="0"/>
              <w:marBottom w:val="0"/>
              <w:divBdr>
                <w:top w:val="none" w:sz="0" w:space="0" w:color="auto"/>
                <w:left w:val="none" w:sz="0" w:space="0" w:color="auto"/>
                <w:bottom w:val="none" w:sz="0" w:space="0" w:color="auto"/>
                <w:right w:val="none" w:sz="0" w:space="0" w:color="auto"/>
              </w:divBdr>
            </w:div>
            <w:div w:id="1559513326">
              <w:marLeft w:val="0"/>
              <w:marRight w:val="0"/>
              <w:marTop w:val="0"/>
              <w:marBottom w:val="0"/>
              <w:divBdr>
                <w:top w:val="none" w:sz="0" w:space="0" w:color="auto"/>
                <w:left w:val="none" w:sz="0" w:space="0" w:color="auto"/>
                <w:bottom w:val="none" w:sz="0" w:space="0" w:color="auto"/>
                <w:right w:val="none" w:sz="0" w:space="0" w:color="auto"/>
              </w:divBdr>
            </w:div>
            <w:div w:id="2146583709">
              <w:marLeft w:val="0"/>
              <w:marRight w:val="0"/>
              <w:marTop w:val="0"/>
              <w:marBottom w:val="0"/>
              <w:divBdr>
                <w:top w:val="none" w:sz="0" w:space="0" w:color="auto"/>
                <w:left w:val="none" w:sz="0" w:space="0" w:color="auto"/>
                <w:bottom w:val="none" w:sz="0" w:space="0" w:color="auto"/>
                <w:right w:val="none" w:sz="0" w:space="0" w:color="auto"/>
              </w:divBdr>
            </w:div>
          </w:divsChild>
        </w:div>
        <w:div w:id="1182627835">
          <w:marLeft w:val="0"/>
          <w:marRight w:val="0"/>
          <w:marTop w:val="0"/>
          <w:marBottom w:val="0"/>
          <w:divBdr>
            <w:top w:val="none" w:sz="0" w:space="0" w:color="auto"/>
            <w:left w:val="none" w:sz="0" w:space="0" w:color="auto"/>
            <w:bottom w:val="none" w:sz="0" w:space="0" w:color="auto"/>
            <w:right w:val="none" w:sz="0" w:space="0" w:color="auto"/>
          </w:divBdr>
          <w:divsChild>
            <w:div w:id="1935091713">
              <w:marLeft w:val="-75"/>
              <w:marRight w:val="0"/>
              <w:marTop w:val="30"/>
              <w:marBottom w:val="30"/>
              <w:divBdr>
                <w:top w:val="none" w:sz="0" w:space="0" w:color="auto"/>
                <w:left w:val="none" w:sz="0" w:space="0" w:color="auto"/>
                <w:bottom w:val="none" w:sz="0" w:space="0" w:color="auto"/>
                <w:right w:val="none" w:sz="0" w:space="0" w:color="auto"/>
              </w:divBdr>
              <w:divsChild>
                <w:div w:id="435252669">
                  <w:marLeft w:val="0"/>
                  <w:marRight w:val="0"/>
                  <w:marTop w:val="0"/>
                  <w:marBottom w:val="0"/>
                  <w:divBdr>
                    <w:top w:val="none" w:sz="0" w:space="0" w:color="auto"/>
                    <w:left w:val="none" w:sz="0" w:space="0" w:color="auto"/>
                    <w:bottom w:val="none" w:sz="0" w:space="0" w:color="auto"/>
                    <w:right w:val="none" w:sz="0" w:space="0" w:color="auto"/>
                  </w:divBdr>
                  <w:divsChild>
                    <w:div w:id="1811090527">
                      <w:marLeft w:val="0"/>
                      <w:marRight w:val="0"/>
                      <w:marTop w:val="0"/>
                      <w:marBottom w:val="0"/>
                      <w:divBdr>
                        <w:top w:val="none" w:sz="0" w:space="0" w:color="auto"/>
                        <w:left w:val="none" w:sz="0" w:space="0" w:color="auto"/>
                        <w:bottom w:val="none" w:sz="0" w:space="0" w:color="auto"/>
                        <w:right w:val="none" w:sz="0" w:space="0" w:color="auto"/>
                      </w:divBdr>
                    </w:div>
                  </w:divsChild>
                </w:div>
                <w:div w:id="679820753">
                  <w:marLeft w:val="0"/>
                  <w:marRight w:val="0"/>
                  <w:marTop w:val="0"/>
                  <w:marBottom w:val="0"/>
                  <w:divBdr>
                    <w:top w:val="none" w:sz="0" w:space="0" w:color="auto"/>
                    <w:left w:val="none" w:sz="0" w:space="0" w:color="auto"/>
                    <w:bottom w:val="none" w:sz="0" w:space="0" w:color="auto"/>
                    <w:right w:val="none" w:sz="0" w:space="0" w:color="auto"/>
                  </w:divBdr>
                  <w:divsChild>
                    <w:div w:id="576093681">
                      <w:marLeft w:val="0"/>
                      <w:marRight w:val="0"/>
                      <w:marTop w:val="0"/>
                      <w:marBottom w:val="0"/>
                      <w:divBdr>
                        <w:top w:val="none" w:sz="0" w:space="0" w:color="auto"/>
                        <w:left w:val="none" w:sz="0" w:space="0" w:color="auto"/>
                        <w:bottom w:val="none" w:sz="0" w:space="0" w:color="auto"/>
                        <w:right w:val="none" w:sz="0" w:space="0" w:color="auto"/>
                      </w:divBdr>
                    </w:div>
                  </w:divsChild>
                </w:div>
                <w:div w:id="957301068">
                  <w:marLeft w:val="0"/>
                  <w:marRight w:val="0"/>
                  <w:marTop w:val="0"/>
                  <w:marBottom w:val="0"/>
                  <w:divBdr>
                    <w:top w:val="none" w:sz="0" w:space="0" w:color="auto"/>
                    <w:left w:val="none" w:sz="0" w:space="0" w:color="auto"/>
                    <w:bottom w:val="none" w:sz="0" w:space="0" w:color="auto"/>
                    <w:right w:val="none" w:sz="0" w:space="0" w:color="auto"/>
                  </w:divBdr>
                  <w:divsChild>
                    <w:div w:id="1459110167">
                      <w:marLeft w:val="0"/>
                      <w:marRight w:val="0"/>
                      <w:marTop w:val="0"/>
                      <w:marBottom w:val="0"/>
                      <w:divBdr>
                        <w:top w:val="none" w:sz="0" w:space="0" w:color="auto"/>
                        <w:left w:val="none" w:sz="0" w:space="0" w:color="auto"/>
                        <w:bottom w:val="none" w:sz="0" w:space="0" w:color="auto"/>
                        <w:right w:val="none" w:sz="0" w:space="0" w:color="auto"/>
                      </w:divBdr>
                    </w:div>
                  </w:divsChild>
                </w:div>
                <w:div w:id="1507019634">
                  <w:marLeft w:val="0"/>
                  <w:marRight w:val="0"/>
                  <w:marTop w:val="0"/>
                  <w:marBottom w:val="0"/>
                  <w:divBdr>
                    <w:top w:val="none" w:sz="0" w:space="0" w:color="auto"/>
                    <w:left w:val="none" w:sz="0" w:space="0" w:color="auto"/>
                    <w:bottom w:val="none" w:sz="0" w:space="0" w:color="auto"/>
                    <w:right w:val="none" w:sz="0" w:space="0" w:color="auto"/>
                  </w:divBdr>
                  <w:divsChild>
                    <w:div w:id="47842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852685">
          <w:marLeft w:val="0"/>
          <w:marRight w:val="0"/>
          <w:marTop w:val="0"/>
          <w:marBottom w:val="0"/>
          <w:divBdr>
            <w:top w:val="none" w:sz="0" w:space="0" w:color="auto"/>
            <w:left w:val="none" w:sz="0" w:space="0" w:color="auto"/>
            <w:bottom w:val="none" w:sz="0" w:space="0" w:color="auto"/>
            <w:right w:val="none" w:sz="0" w:space="0" w:color="auto"/>
          </w:divBdr>
        </w:div>
      </w:divsChild>
    </w:div>
    <w:div w:id="1987970467">
      <w:bodyDiv w:val="1"/>
      <w:marLeft w:val="0"/>
      <w:marRight w:val="0"/>
      <w:marTop w:val="0"/>
      <w:marBottom w:val="0"/>
      <w:divBdr>
        <w:top w:val="none" w:sz="0" w:space="0" w:color="auto"/>
        <w:left w:val="none" w:sz="0" w:space="0" w:color="auto"/>
        <w:bottom w:val="none" w:sz="0" w:space="0" w:color="auto"/>
        <w:right w:val="none" w:sz="0" w:space="0" w:color="auto"/>
      </w:divBdr>
    </w:div>
    <w:div w:id="2072384138">
      <w:bodyDiv w:val="1"/>
      <w:marLeft w:val="0"/>
      <w:marRight w:val="0"/>
      <w:marTop w:val="0"/>
      <w:marBottom w:val="0"/>
      <w:divBdr>
        <w:top w:val="none" w:sz="0" w:space="0" w:color="auto"/>
        <w:left w:val="none" w:sz="0" w:space="0" w:color="auto"/>
        <w:bottom w:val="none" w:sz="0" w:space="0" w:color="auto"/>
        <w:right w:val="none" w:sz="0" w:space="0" w:color="auto"/>
      </w:divBdr>
    </w:div>
    <w:div w:id="2075199435">
      <w:bodyDiv w:val="1"/>
      <w:marLeft w:val="0"/>
      <w:marRight w:val="0"/>
      <w:marTop w:val="0"/>
      <w:marBottom w:val="0"/>
      <w:divBdr>
        <w:top w:val="none" w:sz="0" w:space="0" w:color="auto"/>
        <w:left w:val="none" w:sz="0" w:space="0" w:color="auto"/>
        <w:bottom w:val="none" w:sz="0" w:space="0" w:color="auto"/>
        <w:right w:val="none" w:sz="0" w:space="0" w:color="auto"/>
      </w:divBdr>
    </w:div>
    <w:div w:id="2083134893">
      <w:bodyDiv w:val="1"/>
      <w:marLeft w:val="0"/>
      <w:marRight w:val="0"/>
      <w:marTop w:val="0"/>
      <w:marBottom w:val="0"/>
      <w:divBdr>
        <w:top w:val="none" w:sz="0" w:space="0" w:color="auto"/>
        <w:left w:val="none" w:sz="0" w:space="0" w:color="auto"/>
        <w:bottom w:val="none" w:sz="0" w:space="0" w:color="auto"/>
        <w:right w:val="none" w:sz="0" w:space="0" w:color="auto"/>
      </w:divBdr>
    </w:div>
    <w:div w:id="2083944407">
      <w:bodyDiv w:val="1"/>
      <w:marLeft w:val="0"/>
      <w:marRight w:val="0"/>
      <w:marTop w:val="0"/>
      <w:marBottom w:val="0"/>
      <w:divBdr>
        <w:top w:val="none" w:sz="0" w:space="0" w:color="auto"/>
        <w:left w:val="none" w:sz="0" w:space="0" w:color="auto"/>
        <w:bottom w:val="none" w:sz="0" w:space="0" w:color="auto"/>
        <w:right w:val="none" w:sz="0" w:space="0" w:color="auto"/>
      </w:divBdr>
    </w:div>
    <w:div w:id="2111970930">
      <w:bodyDiv w:val="1"/>
      <w:marLeft w:val="0"/>
      <w:marRight w:val="0"/>
      <w:marTop w:val="0"/>
      <w:marBottom w:val="0"/>
      <w:divBdr>
        <w:top w:val="none" w:sz="0" w:space="0" w:color="auto"/>
        <w:left w:val="none" w:sz="0" w:space="0" w:color="auto"/>
        <w:bottom w:val="none" w:sz="0" w:space="0" w:color="auto"/>
        <w:right w:val="none" w:sz="0" w:space="0" w:color="auto"/>
      </w:divBdr>
      <w:divsChild>
        <w:div w:id="78992139">
          <w:marLeft w:val="547"/>
          <w:marRight w:val="0"/>
          <w:marTop w:val="125"/>
          <w:marBottom w:val="0"/>
          <w:divBdr>
            <w:top w:val="none" w:sz="0" w:space="0" w:color="auto"/>
            <w:left w:val="none" w:sz="0" w:space="0" w:color="auto"/>
            <w:bottom w:val="none" w:sz="0" w:space="0" w:color="auto"/>
            <w:right w:val="none" w:sz="0" w:space="0" w:color="auto"/>
          </w:divBdr>
        </w:div>
        <w:div w:id="864517265">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mihin.org/wp-content/uploads/2020/01/MiHIN-Exchange-SDOH-Implementation-Guide-v11-010820.pdf" TargetMode="External"/><Relationship Id="rId26" Type="http://schemas.openxmlformats.org/officeDocument/2006/relationships/hyperlink" Target="https://www.aafp.org/pubs/fpm/blogs/inpractice/entry/setup_group_visits.html" TargetMode="External"/><Relationship Id="rId39" Type="http://schemas.openxmlformats.org/officeDocument/2006/relationships/comments" Target="comments.xml"/><Relationship Id="rId21" Type="http://schemas.openxmlformats.org/officeDocument/2006/relationships/hyperlink" Target="http://www.ahrq.gov/cahps/index.html" TargetMode="External"/><Relationship Id="rId34" Type="http://schemas.openxmlformats.org/officeDocument/2006/relationships/hyperlink" Target="https://www.mhha.org/resources/" TargetMode="External"/><Relationship Id="rId42" Type="http://schemas.openxmlformats.org/officeDocument/2006/relationships/hyperlink" Target="http://www.ihi.org/resources/Pages/Tools/SelfManagementToolkitforPatientsFamilies.aspx" TargetMode="External"/><Relationship Id="rId47" Type="http://schemas.openxmlformats.org/officeDocument/2006/relationships/hyperlink" Target="https://www.aafp.org/about/policies/all/virtual-evisits.html"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afp.org/fpm/2011/0500/p11.html" TargetMode="External"/><Relationship Id="rId29" Type="http://schemas.openxmlformats.org/officeDocument/2006/relationships/hyperlink" Target="https://mcforms.mayo.edu/mc2100-mc2199/mc2107-05.pdf" TargetMode="External"/><Relationship Id="rId11" Type="http://schemas.openxmlformats.org/officeDocument/2006/relationships/image" Target="media/image1.jpeg"/><Relationship Id="rId24" Type="http://schemas.openxmlformats.org/officeDocument/2006/relationships/hyperlink" Target="https://www.act-center.org/our-work/primary-care-transformation/chronic-illness-care/improving-chronic-illness-care" TargetMode="External"/><Relationship Id="rId32" Type="http://schemas.openxmlformats.org/officeDocument/2006/relationships/hyperlink" Target="https://www.michigan.gov/mdhhs/0,5885,7-339-73971_7122_3183_4895-19878--,00.html" TargetMode="External"/><Relationship Id="rId37" Type="http://schemas.openxmlformats.org/officeDocument/2006/relationships/hyperlink" Target="https://stanford.cloud-cme.com/default.aspx" TargetMode="External"/><Relationship Id="rId40" Type="http://schemas.microsoft.com/office/2011/relationships/commentsExtended" Target="commentsExtended.xml"/><Relationship Id="rId45" Type="http://schemas.openxmlformats.org/officeDocument/2006/relationships/hyperlink" Target="https://micmt-cares.org/training/patient-engagement" TargetMode="External"/><Relationship Id="rId53"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improvingchroniccare.org" TargetMode="External"/><Relationship Id="rId31" Type="http://schemas.openxmlformats.org/officeDocument/2006/relationships/hyperlink" Target="http://eprognosis.ucsf.edu/" TargetMode="External"/><Relationship Id="rId44" Type="http://schemas.openxmlformats.org/officeDocument/2006/relationships/hyperlink" Target="http://www.motivationalinterviewing.org/"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file://pna434h0360/ValuePartnerships/PGIP/WIP/Rajt/Patient%20Centered%20Medical%20Home/Interp%20Guidelines%202016-2017/Agency" TargetMode="External"/><Relationship Id="rId27" Type="http://schemas.openxmlformats.org/officeDocument/2006/relationships/hyperlink" Target="http://www.cancer.org/Treatment/SurvivorshipDuringandAfterTreatment/SurvivorshipCarePlans/index" TargetMode="External"/><Relationship Id="rId30" Type="http://schemas.openxmlformats.org/officeDocument/2006/relationships/hyperlink" Target="https://www.michigan.gov/orsmsp/after-retirement/power-of-attorney-and-advance-directives-resources" TargetMode="External"/><Relationship Id="rId35" Type="http://schemas.openxmlformats.org/officeDocument/2006/relationships/hyperlink" Target="http://www.ihi.org/Topics/PrimaryCareAccess/Pages/default.aspx" TargetMode="External"/><Relationship Id="rId43" Type="http://schemas.openxmlformats.org/officeDocument/2006/relationships/hyperlink" Target="http://www.swselfmanagement.ca/smtoolkit/" TargetMode="External"/><Relationship Id="rId48" Type="http://schemas.openxmlformats.org/officeDocument/2006/relationships/header" Target="header1.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cdc.gov/diabetes/prevention/lifestyle-program/info-hcp.html" TargetMode="External"/><Relationship Id="rId25" Type="http://schemas.openxmlformats.org/officeDocument/2006/relationships/hyperlink" Target="https://www.aafp.org/pubs/fpm/blogs/inpractice/entry/setup_group_visits.html" TargetMode="External"/><Relationship Id="rId33" Type="http://schemas.openxmlformats.org/officeDocument/2006/relationships/hyperlink" Target="https://csupalliativecare.org/programs/" TargetMode="External"/><Relationship Id="rId38" Type="http://schemas.openxmlformats.org/officeDocument/2006/relationships/hyperlink" Target="https://nida.nih.gov/sites/default/files/SamplePatientAgreementForms.pdf" TargetMode="External"/><Relationship Id="rId46" Type="http://schemas.openxmlformats.org/officeDocument/2006/relationships/hyperlink" Target="https://www.miccsi.org/training_event/engagement-training/" TargetMode="External"/><Relationship Id="rId20" Type="http://schemas.openxmlformats.org/officeDocument/2006/relationships/hyperlink" Target="http://www.improvingchroniccare.org" TargetMode="External"/><Relationship Id="rId41" Type="http://schemas.openxmlformats.org/officeDocument/2006/relationships/hyperlink" Target="http://www.ihi.org/knowledge/Pages/Tools/SelfManagementToolkitforClinicians.aspx"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tepsforward.org/modules/pfac" TargetMode="External"/><Relationship Id="rId23" Type="http://schemas.openxmlformats.org/officeDocument/2006/relationships/hyperlink" Target="http://www.ahrq.gov/cahps/index.html" TargetMode="External"/><Relationship Id="rId28" Type="http://schemas.openxmlformats.org/officeDocument/2006/relationships/hyperlink" Target="http://www.prepareforyourcare.org" TargetMode="External"/><Relationship Id="rId36" Type="http://schemas.openxmlformats.org/officeDocument/2006/relationships/hyperlink" Target="https://stanford.cloud-cme.com/default.aspx" TargetMode="External"/><Relationship Id="rId4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Lead xmlns="d3b663c2-a89f-45b7-967c-5aca20b7e648" xsi:nil="true"/>
    <Category-PGIP xmlns="40b75d5b-f501-43f5-8514-0dee21716a26">PCMH</Category-PGIP>
    <Dashboard_x0020_Date xmlns="40b75d5b-f501-43f5-8514-0dee21716a26" xsi:nil="true"/>
    <Dev_x0020_Team_x0020_Meeting_x0020_Date xmlns="40b75d5b-f501-43f5-8514-0dee21716a26" xsi:nil="true"/>
    <Quarterly_x0020_Meeting_x0020_Date xmlns="40b75d5b-f501-43f5-8514-0dee21716a26" xsi:nil="true"/>
    <Expiration_x0020_Date xmlns="40b75d5b-f501-43f5-8514-0dee21716a26" xsi:nil="true"/>
    <Document_x0020_Lead xmlns="40b75d5b-f501-43f5-8514-0dee21716a26">
      <UserInfo>
        <DisplayName>Brady, Barbara</DisplayName>
        <AccountId>687</AccountId>
        <AccountType/>
      </UserInfo>
    </Document_x0020_Lead>
    <Document_x0020_Type xmlns="40b75d5b-f501-43f5-8514-0dee21716a26">
      <Value>BCBSM Documents (BD)</Value>
    </Document_x0020_Type>
    <Initiative_x002F_Project_x0020_Name1 xmlns="40b75d5b-f501-43f5-8514-0dee21716a26">PCMH</Initiative_x002F_Project_x0020_Name1>
    <Release_x0020_Date xmlns="d3b663c2-a89f-45b7-967c-5aca20b7e648" xsi:nil="true"/>
    <CategoryPGIP xmlns="d3b663c2-a89f-45b7-967c-5aca20b7e6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GIP Document" ma:contentTypeID="0x010100F16B9201A3EBAF489D63E571E729F23200AF511C0FFAA1234BA8FD180BC61F38C7" ma:contentTypeVersion="50" ma:contentTypeDescription="PGIP Document Content Type. Used for all PGIP Documents." ma:contentTypeScope="" ma:versionID="ebd7e2e8629c21f757aaea6e0f50e6ca">
  <xsd:schema xmlns:xsd="http://www.w3.org/2001/XMLSchema" xmlns:xs="http://www.w3.org/2001/XMLSchema" xmlns:p="http://schemas.microsoft.com/office/2006/metadata/properties" xmlns:ns2="40b75d5b-f501-43f5-8514-0dee21716a26" xmlns:ns3="d3b663c2-a89f-45b7-967c-5aca20b7e648" targetNamespace="http://schemas.microsoft.com/office/2006/metadata/properties" ma:root="true" ma:fieldsID="ef0ac7d5d2e54ba96ce6020dbab138fc" ns2:_="" ns3:_="">
    <xsd:import namespace="40b75d5b-f501-43f5-8514-0dee21716a26"/>
    <xsd:import namespace="d3b663c2-a89f-45b7-967c-5aca20b7e648"/>
    <xsd:element name="properties">
      <xsd:complexType>
        <xsd:sequence>
          <xsd:element name="documentManagement">
            <xsd:complexType>
              <xsd:all>
                <xsd:element ref="ns2:Category-PGIP" minOccurs="0"/>
                <xsd:element ref="ns2:Document_x0020_Type" minOccurs="0"/>
                <xsd:element ref="ns2:Document_x0020_Lead" minOccurs="0"/>
                <xsd:element ref="ns2:Expiration_x0020_Date" minOccurs="0"/>
                <xsd:element ref="ns2:Quarterly_x0020_Meeting_x0020_Date" minOccurs="0"/>
                <xsd:element ref="ns2:Dev_x0020_Team_x0020_Meeting_x0020_Date" minOccurs="0"/>
                <xsd:element ref="ns2:Initiative_x002F_Project_x0020_Name1" minOccurs="0"/>
                <xsd:element ref="ns3:CategoryPGIP" minOccurs="0"/>
                <xsd:element ref="ns3:DocumentLead" minOccurs="0"/>
                <xsd:element ref="ns3:Release_x0020_Date" minOccurs="0"/>
                <xsd:element ref="ns2:Dashboard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75d5b-f501-43f5-8514-0dee21716a26" elementFormDefault="qualified">
    <xsd:import namespace="http://schemas.microsoft.com/office/2006/documentManagement/types"/>
    <xsd:import namespace="http://schemas.microsoft.com/office/infopath/2007/PartnerControls"/>
    <xsd:element name="Category-PGIP" ma:index="2" nillable="true" ma:displayName="Category-PGIP" ma:internalName="Category_x002d_PGIP0">
      <xsd:simpleType>
        <xsd:restriction base="dms:Text">
          <xsd:maxLength value="255"/>
        </xsd:restriction>
      </xsd:simpleType>
    </xsd:element>
    <xsd:element name="Document_x0020_Type" ma:index="3" nillable="true" ma:displayName="Document Type" ma:internalName="Document_x0020_Type" ma:readOnly="false" ma:requiredMultiChoice="true">
      <xsd:complexType>
        <xsd:complexContent>
          <xsd:extension base="dms:MultiChoice">
            <xsd:sequence>
              <xsd:element name="Value" maxOccurs="unbounded" minOccurs="0" nillable="true">
                <xsd:simpleType>
                  <xsd:restriction base="dms:Choice">
                    <xsd:enumeration value="BCBSM Documents (BD)"/>
                    <xsd:enumeration value="CQI Documents (CD)"/>
                    <xsd:enumeration value="Specialist Documents (SD)"/>
                    <xsd:enumeration value="Other"/>
                  </xsd:restriction>
                </xsd:simpleType>
              </xsd:element>
            </xsd:sequence>
          </xsd:extension>
        </xsd:complexContent>
      </xsd:complexType>
    </xsd:element>
    <xsd:element name="Document_x0020_Lead" ma:index="4" nillable="true" ma:displayName="Document Lead" ma:list="UserInfo" ma:SharePointGroup="0" ma:internalName="Document_x0020_Lead"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piration_x0020_Date" ma:index="5" nillable="true" ma:displayName="Expiration Date" ma:format="DateOnly" ma:internalName="Expiration_x0020_Date">
      <xsd:simpleType>
        <xsd:restriction base="dms:DateTime"/>
      </xsd:simpleType>
    </xsd:element>
    <xsd:element name="Quarterly_x0020_Meeting_x0020_Date" ma:index="12" nillable="true" ma:displayName="Quarterly Meeting Date" ma:internalName="Quarterly_x0020_Meeting_x0020_Date0">
      <xsd:simpleType>
        <xsd:restriction base="dms:Text">
          <xsd:maxLength value="255"/>
        </xsd:restriction>
      </xsd:simpleType>
    </xsd:element>
    <xsd:element name="Dev_x0020_Team_x0020_Meeting_x0020_Date" ma:index="13" nillable="true" ma:displayName="Dev Team Meeting Date" ma:format="DateTime" ma:internalName="Dev_x0020_Team_x0020_Meeting_x0020_Date0">
      <xsd:simpleType>
        <xsd:restriction base="dms:DateTime"/>
      </xsd:simpleType>
    </xsd:element>
    <xsd:element name="Initiative_x002F_Project_x0020_Name1" ma:index="14" nillable="true" ma:displayName="Initiative/Project Name" ma:internalName="Initiative_x002F_Project_x0020_Name1" ma:readOnly="false">
      <xsd:simpleType>
        <xsd:restriction base="dms:Text">
          <xsd:maxLength value="255"/>
        </xsd:restriction>
      </xsd:simpleType>
    </xsd:element>
    <xsd:element name="Dashboard_x0020_Date" ma:index="18" nillable="true" ma:displayName="Dashboard Date" ma:internalName="Dashboard_x0020_Da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b663c2-a89f-45b7-967c-5aca20b7e648" elementFormDefault="qualified">
    <xsd:import namespace="http://schemas.microsoft.com/office/2006/documentManagement/types"/>
    <xsd:import namespace="http://schemas.microsoft.com/office/infopath/2007/PartnerControls"/>
    <xsd:element name="CategoryPGIP" ma:index="15" nillable="true" ma:displayName="CategoryPGIP" ma:internalName="CategoryPGIP">
      <xsd:simpleType>
        <xsd:restriction base="dms:Text">
          <xsd:maxLength value="255"/>
        </xsd:restriction>
      </xsd:simpleType>
    </xsd:element>
    <xsd:element name="DocumentLead" ma:index="16" nillable="true" ma:displayName="DocumentLead" ma:internalName="DocumentLead">
      <xsd:simpleType>
        <xsd:restriction base="dms:Text">
          <xsd:maxLength value="255"/>
        </xsd:restriction>
      </xsd:simpleType>
    </xsd:element>
    <xsd:element name="Release_x0020_Date" ma:index="17" nillable="true" ma:displayName="Release Date" ma:format="Dropdown" ma:internalName="Release_x0020_Date">
      <xsd:simpleType>
        <xsd:restriction base="dms:Choice">
          <xsd:enumeration value="5/30/2012"/>
          <xsd:enumeration value="12/5/2012"/>
          <xsd:enumeration value="5/31/2013"/>
          <xsd:enumeration value="11/29/2013"/>
          <xsd:enumeration value="5/30/2014"/>
          <xsd:enumeration value="11/28/2014"/>
          <xsd:enumeration value="5/29/2015"/>
          <xsd:enumeration value="11/30/2015"/>
          <xsd:enumeration value="5/31/2016"/>
          <xsd:enumeration value="11/30/2016"/>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8CDA1-B9F7-403C-A536-D826D49A9D34}">
  <ds:schemaRefs>
    <ds:schemaRef ds:uri="http://purl.org/dc/dcmitype/"/>
    <ds:schemaRef ds:uri="d3b663c2-a89f-45b7-967c-5aca20b7e648"/>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0b75d5b-f501-43f5-8514-0dee21716a26"/>
    <ds:schemaRef ds:uri="http://purl.org/dc/elements/1.1/"/>
  </ds:schemaRefs>
</ds:datastoreItem>
</file>

<file path=customXml/itemProps2.xml><?xml version="1.0" encoding="utf-8"?>
<ds:datastoreItem xmlns:ds="http://schemas.openxmlformats.org/officeDocument/2006/customXml" ds:itemID="{D32CEEB0-8132-436D-9F50-7B5F413D6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75d5b-f501-43f5-8514-0dee21716a26"/>
    <ds:schemaRef ds:uri="d3b663c2-a89f-45b7-967c-5aca20b7e6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D4-1C0F-4CFA-BE4B-61CA14D91301}">
  <ds:schemaRefs>
    <ds:schemaRef ds:uri="http://schemas.microsoft.com/sharepoint/v3/contenttype/forms"/>
  </ds:schemaRefs>
</ds:datastoreItem>
</file>

<file path=customXml/itemProps4.xml><?xml version="1.0" encoding="utf-8"?>
<ds:datastoreItem xmlns:ds="http://schemas.openxmlformats.org/officeDocument/2006/customXml" ds:itemID="{52007CB6-F884-418D-95ED-9A610221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39084</Words>
  <Characters>222781</Characters>
  <Application>Microsoft Office Word</Application>
  <DocSecurity>0</DocSecurity>
  <Lines>1856</Lines>
  <Paragraphs>522</Paragraphs>
  <ScaleCrop>false</ScaleCrop>
  <HeadingPairs>
    <vt:vector size="2" baseType="variant">
      <vt:variant>
        <vt:lpstr>Title</vt:lpstr>
      </vt:variant>
      <vt:variant>
        <vt:i4>1</vt:i4>
      </vt:variant>
    </vt:vector>
  </HeadingPairs>
  <TitlesOfParts>
    <vt:vector size="1" baseType="lpstr">
      <vt:lpstr>BCBSM PCMH and PCMH-N Interpretive Guidelines 2023-2024 Redline Final</vt:lpstr>
    </vt:vector>
  </TitlesOfParts>
  <Company>Blue Cross Blue Shield of MI</Company>
  <LinksUpToDate>false</LinksUpToDate>
  <CharactersWithSpaces>261343</CharactersWithSpaces>
  <SharedDoc>false</SharedDoc>
  <HLinks>
    <vt:vector size="414" baseType="variant">
      <vt:variant>
        <vt:i4>4915219</vt:i4>
      </vt:variant>
      <vt:variant>
        <vt:i4>300</vt:i4>
      </vt:variant>
      <vt:variant>
        <vt:i4>0</vt:i4>
      </vt:variant>
      <vt:variant>
        <vt:i4>5</vt:i4>
      </vt:variant>
      <vt:variant>
        <vt:lpwstr>https://www.aafp.org/about/policies/all/virtual-evisits.html</vt:lpwstr>
      </vt:variant>
      <vt:variant>
        <vt:lpwstr/>
      </vt:variant>
      <vt:variant>
        <vt:i4>2031729</vt:i4>
      </vt:variant>
      <vt:variant>
        <vt:i4>297</vt:i4>
      </vt:variant>
      <vt:variant>
        <vt:i4>0</vt:i4>
      </vt:variant>
      <vt:variant>
        <vt:i4>5</vt:i4>
      </vt:variant>
      <vt:variant>
        <vt:lpwstr>https://www.miccsi.org/training_event/engagement-training/</vt:lpwstr>
      </vt:variant>
      <vt:variant>
        <vt:lpwstr/>
      </vt:variant>
      <vt:variant>
        <vt:i4>2687022</vt:i4>
      </vt:variant>
      <vt:variant>
        <vt:i4>294</vt:i4>
      </vt:variant>
      <vt:variant>
        <vt:i4>0</vt:i4>
      </vt:variant>
      <vt:variant>
        <vt:i4>5</vt:i4>
      </vt:variant>
      <vt:variant>
        <vt:lpwstr>https://micmt-cares.org/training/patient-engagement</vt:lpwstr>
      </vt:variant>
      <vt:variant>
        <vt:lpwstr/>
      </vt:variant>
      <vt:variant>
        <vt:i4>5374018</vt:i4>
      </vt:variant>
      <vt:variant>
        <vt:i4>291</vt:i4>
      </vt:variant>
      <vt:variant>
        <vt:i4>0</vt:i4>
      </vt:variant>
      <vt:variant>
        <vt:i4>5</vt:i4>
      </vt:variant>
      <vt:variant>
        <vt:lpwstr>http://www.motivationalinterviewing.org/</vt:lpwstr>
      </vt:variant>
      <vt:variant>
        <vt:lpwstr/>
      </vt:variant>
      <vt:variant>
        <vt:i4>1572891</vt:i4>
      </vt:variant>
      <vt:variant>
        <vt:i4>288</vt:i4>
      </vt:variant>
      <vt:variant>
        <vt:i4>0</vt:i4>
      </vt:variant>
      <vt:variant>
        <vt:i4>5</vt:i4>
      </vt:variant>
      <vt:variant>
        <vt:lpwstr>http://www.swselfmanagement.ca/smtoolkit/</vt:lpwstr>
      </vt:variant>
      <vt:variant>
        <vt:lpwstr/>
      </vt:variant>
      <vt:variant>
        <vt:i4>6946913</vt:i4>
      </vt:variant>
      <vt:variant>
        <vt:i4>285</vt:i4>
      </vt:variant>
      <vt:variant>
        <vt:i4>0</vt:i4>
      </vt:variant>
      <vt:variant>
        <vt:i4>5</vt:i4>
      </vt:variant>
      <vt:variant>
        <vt:lpwstr>http://www.ihi.org/resources/Pages/Tools/SelfManagementToolkitforPatientsFamilies.aspx</vt:lpwstr>
      </vt:variant>
      <vt:variant>
        <vt:lpwstr/>
      </vt:variant>
      <vt:variant>
        <vt:i4>1310739</vt:i4>
      </vt:variant>
      <vt:variant>
        <vt:i4>282</vt:i4>
      </vt:variant>
      <vt:variant>
        <vt:i4>0</vt:i4>
      </vt:variant>
      <vt:variant>
        <vt:i4>5</vt:i4>
      </vt:variant>
      <vt:variant>
        <vt:lpwstr>http://www.ihi.org/knowledge/Pages/Tools/SelfManagementToolkitforClinicians.aspx</vt:lpwstr>
      </vt:variant>
      <vt:variant>
        <vt:lpwstr/>
      </vt:variant>
      <vt:variant>
        <vt:i4>7536676</vt:i4>
      </vt:variant>
      <vt:variant>
        <vt:i4>279</vt:i4>
      </vt:variant>
      <vt:variant>
        <vt:i4>0</vt:i4>
      </vt:variant>
      <vt:variant>
        <vt:i4>5</vt:i4>
      </vt:variant>
      <vt:variant>
        <vt:lpwstr>https://www.lung.org/professional-education/training-certification/spirometry-training</vt:lpwstr>
      </vt:variant>
      <vt:variant>
        <vt:lpwstr/>
      </vt:variant>
      <vt:variant>
        <vt:i4>5046338</vt:i4>
      </vt:variant>
      <vt:variant>
        <vt:i4>276</vt:i4>
      </vt:variant>
      <vt:variant>
        <vt:i4>0</vt:i4>
      </vt:variant>
      <vt:variant>
        <vt:i4>5</vt:i4>
      </vt:variant>
      <vt:variant>
        <vt:lpwstr>https://goldcopd.org/2023-gold-report-2/</vt:lpwstr>
      </vt:variant>
      <vt:variant>
        <vt:lpwstr/>
      </vt:variant>
      <vt:variant>
        <vt:i4>6029386</vt:i4>
      </vt:variant>
      <vt:variant>
        <vt:i4>273</vt:i4>
      </vt:variant>
      <vt:variant>
        <vt:i4>0</vt:i4>
      </vt:variant>
      <vt:variant>
        <vt:i4>5</vt:i4>
      </vt:variant>
      <vt:variant>
        <vt:lpwstr>http://www.mqic.org/</vt:lpwstr>
      </vt:variant>
      <vt:variant>
        <vt:lpwstr/>
      </vt:variant>
      <vt:variant>
        <vt:i4>1507353</vt:i4>
      </vt:variant>
      <vt:variant>
        <vt:i4>270</vt:i4>
      </vt:variant>
      <vt:variant>
        <vt:i4>0</vt:i4>
      </vt:variant>
      <vt:variant>
        <vt:i4>5</vt:i4>
      </vt:variant>
      <vt:variant>
        <vt:lpwstr>https://nida.nih.gov/sites/default/files/SamplePatientAgreementForms.pdf</vt:lpwstr>
      </vt:variant>
      <vt:variant>
        <vt:lpwstr/>
      </vt:variant>
      <vt:variant>
        <vt:i4>3866723</vt:i4>
      </vt:variant>
      <vt:variant>
        <vt:i4>264</vt:i4>
      </vt:variant>
      <vt:variant>
        <vt:i4>0</vt:i4>
      </vt:variant>
      <vt:variant>
        <vt:i4>5</vt:i4>
      </vt:variant>
      <vt:variant>
        <vt:lpwstr>https://www.glma.org/education.php</vt:lpwstr>
      </vt:variant>
      <vt:variant>
        <vt:lpwstr/>
      </vt:variant>
      <vt:variant>
        <vt:i4>3604515</vt:i4>
      </vt:variant>
      <vt:variant>
        <vt:i4>261</vt:i4>
      </vt:variant>
      <vt:variant>
        <vt:i4>0</vt:i4>
      </vt:variant>
      <vt:variant>
        <vt:i4>5</vt:i4>
      </vt:variant>
      <vt:variant>
        <vt:lpwstr>https://www.outcarehealth.org/training/</vt:lpwstr>
      </vt:variant>
      <vt:variant>
        <vt:lpwstr/>
      </vt:variant>
      <vt:variant>
        <vt:i4>3211391</vt:i4>
      </vt:variant>
      <vt:variant>
        <vt:i4>258</vt:i4>
      </vt:variant>
      <vt:variant>
        <vt:i4>0</vt:i4>
      </vt:variant>
      <vt:variant>
        <vt:i4>5</vt:i4>
      </vt:variant>
      <vt:variant>
        <vt:lpwstr>https://www.lgbtqiahealtheducation.org/</vt:lpwstr>
      </vt:variant>
      <vt:variant>
        <vt:lpwstr/>
      </vt:variant>
      <vt:variant>
        <vt:i4>7471210</vt:i4>
      </vt:variant>
      <vt:variant>
        <vt:i4>255</vt:i4>
      </vt:variant>
      <vt:variant>
        <vt:i4>0</vt:i4>
      </vt:variant>
      <vt:variant>
        <vt:i4>5</vt:i4>
      </vt:variant>
      <vt:variant>
        <vt:lpwstr>https://stanford.cloud-cme.com/default.aspx</vt:lpwstr>
      </vt:variant>
      <vt:variant>
        <vt:lpwstr/>
      </vt:variant>
      <vt:variant>
        <vt:i4>7471210</vt:i4>
      </vt:variant>
      <vt:variant>
        <vt:i4>252</vt:i4>
      </vt:variant>
      <vt:variant>
        <vt:i4>0</vt:i4>
      </vt:variant>
      <vt:variant>
        <vt:i4>5</vt:i4>
      </vt:variant>
      <vt:variant>
        <vt:lpwstr>https://stanford.cloud-cme.com/default.aspx</vt:lpwstr>
      </vt:variant>
      <vt:variant>
        <vt:lpwstr/>
      </vt:variant>
      <vt:variant>
        <vt:i4>3080248</vt:i4>
      </vt:variant>
      <vt:variant>
        <vt:i4>249</vt:i4>
      </vt:variant>
      <vt:variant>
        <vt:i4>0</vt:i4>
      </vt:variant>
      <vt:variant>
        <vt:i4>5</vt:i4>
      </vt:variant>
      <vt:variant>
        <vt:lpwstr>http://www.ihi.org/Topics/PrimaryCareAccess/Pages/default.aspx</vt:lpwstr>
      </vt:variant>
      <vt:variant>
        <vt:lpwstr/>
      </vt:variant>
      <vt:variant>
        <vt:i4>7864440</vt:i4>
      </vt:variant>
      <vt:variant>
        <vt:i4>246</vt:i4>
      </vt:variant>
      <vt:variant>
        <vt:i4>0</vt:i4>
      </vt:variant>
      <vt:variant>
        <vt:i4>5</vt:i4>
      </vt:variant>
      <vt:variant>
        <vt:lpwstr>https://www.samhsa.gov/medication-assisted-treatment/become-buprenorphine-waivered-practitioner</vt:lpwstr>
      </vt:variant>
      <vt:variant>
        <vt:lpwstr/>
      </vt:variant>
      <vt:variant>
        <vt:i4>5308508</vt:i4>
      </vt:variant>
      <vt:variant>
        <vt:i4>243</vt:i4>
      </vt:variant>
      <vt:variant>
        <vt:i4>0</vt:i4>
      </vt:variant>
      <vt:variant>
        <vt:i4>5</vt:i4>
      </vt:variant>
      <vt:variant>
        <vt:lpwstr>https://www.fda.gov/Drugs/DrugSafety/InformationbyDrugClass/ucm600092.htm</vt:lpwstr>
      </vt:variant>
      <vt:variant>
        <vt:lpwstr/>
      </vt:variant>
      <vt:variant>
        <vt:i4>1245200</vt:i4>
      </vt:variant>
      <vt:variant>
        <vt:i4>240</vt:i4>
      </vt:variant>
      <vt:variant>
        <vt:i4>0</vt:i4>
      </vt:variant>
      <vt:variant>
        <vt:i4>5</vt:i4>
      </vt:variant>
      <vt:variant>
        <vt:lpwstr>https://www.samhsa.gov/medication-assisted-treatment</vt:lpwstr>
      </vt:variant>
      <vt:variant>
        <vt:lpwstr/>
      </vt:variant>
      <vt:variant>
        <vt:i4>2949163</vt:i4>
      </vt:variant>
      <vt:variant>
        <vt:i4>237</vt:i4>
      </vt:variant>
      <vt:variant>
        <vt:i4>0</vt:i4>
      </vt:variant>
      <vt:variant>
        <vt:i4>5</vt:i4>
      </vt:variant>
      <vt:variant>
        <vt:lpwstr>https://www.mhha.org/resources/</vt:lpwstr>
      </vt:variant>
      <vt:variant>
        <vt:lpwstr/>
      </vt:variant>
      <vt:variant>
        <vt:i4>7340090</vt:i4>
      </vt:variant>
      <vt:variant>
        <vt:i4>234</vt:i4>
      </vt:variant>
      <vt:variant>
        <vt:i4>0</vt:i4>
      </vt:variant>
      <vt:variant>
        <vt:i4>5</vt:i4>
      </vt:variant>
      <vt:variant>
        <vt:lpwstr>https://csupalliativecare.org/programs/</vt:lpwstr>
      </vt:variant>
      <vt:variant>
        <vt:lpwstr/>
      </vt:variant>
      <vt:variant>
        <vt:i4>1966186</vt:i4>
      </vt:variant>
      <vt:variant>
        <vt:i4>231</vt:i4>
      </vt:variant>
      <vt:variant>
        <vt:i4>0</vt:i4>
      </vt:variant>
      <vt:variant>
        <vt:i4>5</vt:i4>
      </vt:variant>
      <vt:variant>
        <vt:lpwstr>https://www.michigan.gov/mdhhs/0,5885,7-339-73971_7122_3183_4895-19878--,00.html</vt:lpwstr>
      </vt:variant>
      <vt:variant>
        <vt:lpwstr/>
      </vt:variant>
      <vt:variant>
        <vt:i4>6684724</vt:i4>
      </vt:variant>
      <vt:variant>
        <vt:i4>228</vt:i4>
      </vt:variant>
      <vt:variant>
        <vt:i4>0</vt:i4>
      </vt:variant>
      <vt:variant>
        <vt:i4>5</vt:i4>
      </vt:variant>
      <vt:variant>
        <vt:lpwstr>http://eprognosis.ucsf.edu/</vt:lpwstr>
      </vt:variant>
      <vt:variant>
        <vt:lpwstr/>
      </vt:variant>
      <vt:variant>
        <vt:i4>2883700</vt:i4>
      </vt:variant>
      <vt:variant>
        <vt:i4>225</vt:i4>
      </vt:variant>
      <vt:variant>
        <vt:i4>0</vt:i4>
      </vt:variant>
      <vt:variant>
        <vt:i4>5</vt:i4>
      </vt:variant>
      <vt:variant>
        <vt:lpwstr>https://www.michigan.gov/orsmsp/after-retirement/power-of-attorney-and-advance-directives-resources</vt:lpwstr>
      </vt:variant>
      <vt:variant>
        <vt:lpwstr/>
      </vt:variant>
      <vt:variant>
        <vt:i4>524303</vt:i4>
      </vt:variant>
      <vt:variant>
        <vt:i4>222</vt:i4>
      </vt:variant>
      <vt:variant>
        <vt:i4>0</vt:i4>
      </vt:variant>
      <vt:variant>
        <vt:i4>5</vt:i4>
      </vt:variant>
      <vt:variant>
        <vt:lpwstr>https://mcforms.mayo.edu/mc2100-mc2199/mc2107-05.pdf</vt:lpwstr>
      </vt:variant>
      <vt:variant>
        <vt:lpwstr/>
      </vt:variant>
      <vt:variant>
        <vt:i4>3866661</vt:i4>
      </vt:variant>
      <vt:variant>
        <vt:i4>219</vt:i4>
      </vt:variant>
      <vt:variant>
        <vt:i4>0</vt:i4>
      </vt:variant>
      <vt:variant>
        <vt:i4>5</vt:i4>
      </vt:variant>
      <vt:variant>
        <vt:lpwstr>http://www.prepareforyourcare.org/</vt:lpwstr>
      </vt:variant>
      <vt:variant>
        <vt:lpwstr/>
      </vt:variant>
      <vt:variant>
        <vt:i4>1638429</vt:i4>
      </vt:variant>
      <vt:variant>
        <vt:i4>216</vt:i4>
      </vt:variant>
      <vt:variant>
        <vt:i4>0</vt:i4>
      </vt:variant>
      <vt:variant>
        <vt:i4>5</vt:i4>
      </vt:variant>
      <vt:variant>
        <vt:lpwstr>https://www.nhpco.org/patients-and-caregivers/about-palliative-care/</vt:lpwstr>
      </vt:variant>
      <vt:variant>
        <vt:lpwstr/>
      </vt:variant>
      <vt:variant>
        <vt:i4>6291496</vt:i4>
      </vt:variant>
      <vt:variant>
        <vt:i4>213</vt:i4>
      </vt:variant>
      <vt:variant>
        <vt:i4>0</vt:i4>
      </vt:variant>
      <vt:variant>
        <vt:i4>5</vt:i4>
      </vt:variant>
      <vt:variant>
        <vt:lpwstr>http://www.cancer.org/Treatment/SurvivorshipDuringandAfterTreatment/SurvivorshipCarePlans/index</vt:lpwstr>
      </vt:variant>
      <vt:variant>
        <vt:lpwstr/>
      </vt:variant>
      <vt:variant>
        <vt:i4>4456533</vt:i4>
      </vt:variant>
      <vt:variant>
        <vt:i4>210</vt:i4>
      </vt:variant>
      <vt:variant>
        <vt:i4>0</vt:i4>
      </vt:variant>
      <vt:variant>
        <vt:i4>5</vt:i4>
      </vt:variant>
      <vt:variant>
        <vt:lpwstr>https://www.aafp.org/pubs/fpm/blogs/inpractice/entry/setup_group_visits.html</vt:lpwstr>
      </vt:variant>
      <vt:variant>
        <vt:lpwstr/>
      </vt:variant>
      <vt:variant>
        <vt:i4>4456533</vt:i4>
      </vt:variant>
      <vt:variant>
        <vt:i4>207</vt:i4>
      </vt:variant>
      <vt:variant>
        <vt:i4>0</vt:i4>
      </vt:variant>
      <vt:variant>
        <vt:i4>5</vt:i4>
      </vt:variant>
      <vt:variant>
        <vt:lpwstr>https://www.aafp.org/pubs/fpm/blogs/inpractice/entry/setup_group_visits.html</vt:lpwstr>
      </vt:variant>
      <vt:variant>
        <vt:lpwstr/>
      </vt:variant>
      <vt:variant>
        <vt:i4>3342372</vt:i4>
      </vt:variant>
      <vt:variant>
        <vt:i4>204</vt:i4>
      </vt:variant>
      <vt:variant>
        <vt:i4>0</vt:i4>
      </vt:variant>
      <vt:variant>
        <vt:i4>5</vt:i4>
      </vt:variant>
      <vt:variant>
        <vt:lpwstr>https://www.act-center.org/our-work/primary-care-transformation/chronic-illness-care/improving-chronic-illness-care</vt:lpwstr>
      </vt:variant>
      <vt:variant>
        <vt:lpwstr/>
      </vt:variant>
      <vt:variant>
        <vt:i4>5570640</vt:i4>
      </vt:variant>
      <vt:variant>
        <vt:i4>201</vt:i4>
      </vt:variant>
      <vt:variant>
        <vt:i4>0</vt:i4>
      </vt:variant>
      <vt:variant>
        <vt:i4>5</vt:i4>
      </vt:variant>
      <vt:variant>
        <vt:lpwstr>http://www.ahrq.gov/cahps/index.html</vt:lpwstr>
      </vt:variant>
      <vt:variant>
        <vt:lpwstr/>
      </vt:variant>
      <vt:variant>
        <vt:i4>7929864</vt:i4>
      </vt:variant>
      <vt:variant>
        <vt:i4>198</vt:i4>
      </vt:variant>
      <vt:variant>
        <vt:i4>0</vt:i4>
      </vt:variant>
      <vt:variant>
        <vt:i4>5</vt:i4>
      </vt:variant>
      <vt:variant>
        <vt:lpwstr>\\pna434h0360\ValuePartnerships\PGIP\WIP\Rajt\Patient Centered Medical Home\Interp Guidelines 2016-2017\Agency</vt:lpwstr>
      </vt:variant>
      <vt:variant>
        <vt:lpwstr/>
      </vt:variant>
      <vt:variant>
        <vt:i4>5570640</vt:i4>
      </vt:variant>
      <vt:variant>
        <vt:i4>195</vt:i4>
      </vt:variant>
      <vt:variant>
        <vt:i4>0</vt:i4>
      </vt:variant>
      <vt:variant>
        <vt:i4>5</vt:i4>
      </vt:variant>
      <vt:variant>
        <vt:lpwstr>http://www.ahrq.gov/cahps/index.html</vt:lpwstr>
      </vt:variant>
      <vt:variant>
        <vt:lpwstr/>
      </vt:variant>
      <vt:variant>
        <vt:i4>6225991</vt:i4>
      </vt:variant>
      <vt:variant>
        <vt:i4>192</vt:i4>
      </vt:variant>
      <vt:variant>
        <vt:i4>0</vt:i4>
      </vt:variant>
      <vt:variant>
        <vt:i4>5</vt:i4>
      </vt:variant>
      <vt:variant>
        <vt:lpwstr>http://www.improvingchroniccare.org/</vt:lpwstr>
      </vt:variant>
      <vt:variant>
        <vt:lpwstr/>
      </vt:variant>
      <vt:variant>
        <vt:i4>6225991</vt:i4>
      </vt:variant>
      <vt:variant>
        <vt:i4>189</vt:i4>
      </vt:variant>
      <vt:variant>
        <vt:i4>0</vt:i4>
      </vt:variant>
      <vt:variant>
        <vt:i4>5</vt:i4>
      </vt:variant>
      <vt:variant>
        <vt:lpwstr>http://www.improvingchroniccare.org/</vt:lpwstr>
      </vt:variant>
      <vt:variant>
        <vt:lpwstr/>
      </vt:variant>
      <vt:variant>
        <vt:i4>327775</vt:i4>
      </vt:variant>
      <vt:variant>
        <vt:i4>186</vt:i4>
      </vt:variant>
      <vt:variant>
        <vt:i4>0</vt:i4>
      </vt:variant>
      <vt:variant>
        <vt:i4>5</vt:i4>
      </vt:variant>
      <vt:variant>
        <vt:lpwstr>https://mihin.org/wp-content/uploads/2020/01/MiHIN-Exchange-SDOH-Implementation-Guide-v11-010820.pdf</vt:lpwstr>
      </vt:variant>
      <vt:variant>
        <vt:lpwstr/>
      </vt:variant>
      <vt:variant>
        <vt:i4>7602280</vt:i4>
      </vt:variant>
      <vt:variant>
        <vt:i4>183</vt:i4>
      </vt:variant>
      <vt:variant>
        <vt:i4>0</vt:i4>
      </vt:variant>
      <vt:variant>
        <vt:i4>5</vt:i4>
      </vt:variant>
      <vt:variant>
        <vt:lpwstr>https://www.cdc.gov/diabetes/prevention/lifestyle-program/info-hcp.html</vt:lpwstr>
      </vt:variant>
      <vt:variant>
        <vt:lpwstr/>
      </vt:variant>
      <vt:variant>
        <vt:i4>2687023</vt:i4>
      </vt:variant>
      <vt:variant>
        <vt:i4>180</vt:i4>
      </vt:variant>
      <vt:variant>
        <vt:i4>0</vt:i4>
      </vt:variant>
      <vt:variant>
        <vt:i4>5</vt:i4>
      </vt:variant>
      <vt:variant>
        <vt:lpwstr>http://www.aafp.org/fpm/2011/0500/p11.html</vt:lpwstr>
      </vt:variant>
      <vt:variant>
        <vt:lpwstr/>
      </vt:variant>
      <vt:variant>
        <vt:i4>5373962</vt:i4>
      </vt:variant>
      <vt:variant>
        <vt:i4>177</vt:i4>
      </vt:variant>
      <vt:variant>
        <vt:i4>0</vt:i4>
      </vt:variant>
      <vt:variant>
        <vt:i4>5</vt:i4>
      </vt:variant>
      <vt:variant>
        <vt:lpwstr>https://www.stepsforward.org/modules/pfac</vt:lpwstr>
      </vt:variant>
      <vt:variant>
        <vt:lpwstr/>
      </vt:variant>
      <vt:variant>
        <vt:i4>1114168</vt:i4>
      </vt:variant>
      <vt:variant>
        <vt:i4>170</vt:i4>
      </vt:variant>
      <vt:variant>
        <vt:i4>0</vt:i4>
      </vt:variant>
      <vt:variant>
        <vt:i4>5</vt:i4>
      </vt:variant>
      <vt:variant>
        <vt:lpwstr/>
      </vt:variant>
      <vt:variant>
        <vt:lpwstr>_Toc118897889</vt:lpwstr>
      </vt:variant>
      <vt:variant>
        <vt:i4>1114168</vt:i4>
      </vt:variant>
      <vt:variant>
        <vt:i4>164</vt:i4>
      </vt:variant>
      <vt:variant>
        <vt:i4>0</vt:i4>
      </vt:variant>
      <vt:variant>
        <vt:i4>5</vt:i4>
      </vt:variant>
      <vt:variant>
        <vt:lpwstr/>
      </vt:variant>
      <vt:variant>
        <vt:lpwstr>_Toc118897888</vt:lpwstr>
      </vt:variant>
      <vt:variant>
        <vt:i4>1114168</vt:i4>
      </vt:variant>
      <vt:variant>
        <vt:i4>158</vt:i4>
      </vt:variant>
      <vt:variant>
        <vt:i4>0</vt:i4>
      </vt:variant>
      <vt:variant>
        <vt:i4>5</vt:i4>
      </vt:variant>
      <vt:variant>
        <vt:lpwstr/>
      </vt:variant>
      <vt:variant>
        <vt:lpwstr>_Toc118897887</vt:lpwstr>
      </vt:variant>
      <vt:variant>
        <vt:i4>1114168</vt:i4>
      </vt:variant>
      <vt:variant>
        <vt:i4>152</vt:i4>
      </vt:variant>
      <vt:variant>
        <vt:i4>0</vt:i4>
      </vt:variant>
      <vt:variant>
        <vt:i4>5</vt:i4>
      </vt:variant>
      <vt:variant>
        <vt:lpwstr/>
      </vt:variant>
      <vt:variant>
        <vt:lpwstr>_Toc118897886</vt:lpwstr>
      </vt:variant>
      <vt:variant>
        <vt:i4>1114168</vt:i4>
      </vt:variant>
      <vt:variant>
        <vt:i4>146</vt:i4>
      </vt:variant>
      <vt:variant>
        <vt:i4>0</vt:i4>
      </vt:variant>
      <vt:variant>
        <vt:i4>5</vt:i4>
      </vt:variant>
      <vt:variant>
        <vt:lpwstr/>
      </vt:variant>
      <vt:variant>
        <vt:lpwstr>_Toc118897885</vt:lpwstr>
      </vt:variant>
      <vt:variant>
        <vt:i4>1114168</vt:i4>
      </vt:variant>
      <vt:variant>
        <vt:i4>140</vt:i4>
      </vt:variant>
      <vt:variant>
        <vt:i4>0</vt:i4>
      </vt:variant>
      <vt:variant>
        <vt:i4>5</vt:i4>
      </vt:variant>
      <vt:variant>
        <vt:lpwstr/>
      </vt:variant>
      <vt:variant>
        <vt:lpwstr>_Toc118897884</vt:lpwstr>
      </vt:variant>
      <vt:variant>
        <vt:i4>1114168</vt:i4>
      </vt:variant>
      <vt:variant>
        <vt:i4>134</vt:i4>
      </vt:variant>
      <vt:variant>
        <vt:i4>0</vt:i4>
      </vt:variant>
      <vt:variant>
        <vt:i4>5</vt:i4>
      </vt:variant>
      <vt:variant>
        <vt:lpwstr/>
      </vt:variant>
      <vt:variant>
        <vt:lpwstr>_Toc118897883</vt:lpwstr>
      </vt:variant>
      <vt:variant>
        <vt:i4>1114168</vt:i4>
      </vt:variant>
      <vt:variant>
        <vt:i4>128</vt:i4>
      </vt:variant>
      <vt:variant>
        <vt:i4>0</vt:i4>
      </vt:variant>
      <vt:variant>
        <vt:i4>5</vt:i4>
      </vt:variant>
      <vt:variant>
        <vt:lpwstr/>
      </vt:variant>
      <vt:variant>
        <vt:lpwstr>_Toc118897882</vt:lpwstr>
      </vt:variant>
      <vt:variant>
        <vt:i4>1114168</vt:i4>
      </vt:variant>
      <vt:variant>
        <vt:i4>122</vt:i4>
      </vt:variant>
      <vt:variant>
        <vt:i4>0</vt:i4>
      </vt:variant>
      <vt:variant>
        <vt:i4>5</vt:i4>
      </vt:variant>
      <vt:variant>
        <vt:lpwstr/>
      </vt:variant>
      <vt:variant>
        <vt:lpwstr>_Toc118897881</vt:lpwstr>
      </vt:variant>
      <vt:variant>
        <vt:i4>1114168</vt:i4>
      </vt:variant>
      <vt:variant>
        <vt:i4>116</vt:i4>
      </vt:variant>
      <vt:variant>
        <vt:i4>0</vt:i4>
      </vt:variant>
      <vt:variant>
        <vt:i4>5</vt:i4>
      </vt:variant>
      <vt:variant>
        <vt:lpwstr/>
      </vt:variant>
      <vt:variant>
        <vt:lpwstr>_Toc118897880</vt:lpwstr>
      </vt:variant>
      <vt:variant>
        <vt:i4>1966136</vt:i4>
      </vt:variant>
      <vt:variant>
        <vt:i4>110</vt:i4>
      </vt:variant>
      <vt:variant>
        <vt:i4>0</vt:i4>
      </vt:variant>
      <vt:variant>
        <vt:i4>5</vt:i4>
      </vt:variant>
      <vt:variant>
        <vt:lpwstr/>
      </vt:variant>
      <vt:variant>
        <vt:lpwstr>_Toc118897878</vt:lpwstr>
      </vt:variant>
      <vt:variant>
        <vt:i4>1966136</vt:i4>
      </vt:variant>
      <vt:variant>
        <vt:i4>104</vt:i4>
      </vt:variant>
      <vt:variant>
        <vt:i4>0</vt:i4>
      </vt:variant>
      <vt:variant>
        <vt:i4>5</vt:i4>
      </vt:variant>
      <vt:variant>
        <vt:lpwstr/>
      </vt:variant>
      <vt:variant>
        <vt:lpwstr>_Toc118897877</vt:lpwstr>
      </vt:variant>
      <vt:variant>
        <vt:i4>1966136</vt:i4>
      </vt:variant>
      <vt:variant>
        <vt:i4>98</vt:i4>
      </vt:variant>
      <vt:variant>
        <vt:i4>0</vt:i4>
      </vt:variant>
      <vt:variant>
        <vt:i4>5</vt:i4>
      </vt:variant>
      <vt:variant>
        <vt:lpwstr/>
      </vt:variant>
      <vt:variant>
        <vt:lpwstr>_Toc118897876</vt:lpwstr>
      </vt:variant>
      <vt:variant>
        <vt:i4>1966136</vt:i4>
      </vt:variant>
      <vt:variant>
        <vt:i4>92</vt:i4>
      </vt:variant>
      <vt:variant>
        <vt:i4>0</vt:i4>
      </vt:variant>
      <vt:variant>
        <vt:i4>5</vt:i4>
      </vt:variant>
      <vt:variant>
        <vt:lpwstr/>
      </vt:variant>
      <vt:variant>
        <vt:lpwstr>_Toc118897875</vt:lpwstr>
      </vt:variant>
      <vt:variant>
        <vt:i4>1966136</vt:i4>
      </vt:variant>
      <vt:variant>
        <vt:i4>86</vt:i4>
      </vt:variant>
      <vt:variant>
        <vt:i4>0</vt:i4>
      </vt:variant>
      <vt:variant>
        <vt:i4>5</vt:i4>
      </vt:variant>
      <vt:variant>
        <vt:lpwstr/>
      </vt:variant>
      <vt:variant>
        <vt:lpwstr>_Toc118897874</vt:lpwstr>
      </vt:variant>
      <vt:variant>
        <vt:i4>1966136</vt:i4>
      </vt:variant>
      <vt:variant>
        <vt:i4>80</vt:i4>
      </vt:variant>
      <vt:variant>
        <vt:i4>0</vt:i4>
      </vt:variant>
      <vt:variant>
        <vt:i4>5</vt:i4>
      </vt:variant>
      <vt:variant>
        <vt:lpwstr/>
      </vt:variant>
      <vt:variant>
        <vt:lpwstr>_Toc118897873</vt:lpwstr>
      </vt:variant>
      <vt:variant>
        <vt:i4>1966136</vt:i4>
      </vt:variant>
      <vt:variant>
        <vt:i4>74</vt:i4>
      </vt:variant>
      <vt:variant>
        <vt:i4>0</vt:i4>
      </vt:variant>
      <vt:variant>
        <vt:i4>5</vt:i4>
      </vt:variant>
      <vt:variant>
        <vt:lpwstr/>
      </vt:variant>
      <vt:variant>
        <vt:lpwstr>_Toc118897872</vt:lpwstr>
      </vt:variant>
      <vt:variant>
        <vt:i4>1966136</vt:i4>
      </vt:variant>
      <vt:variant>
        <vt:i4>68</vt:i4>
      </vt:variant>
      <vt:variant>
        <vt:i4>0</vt:i4>
      </vt:variant>
      <vt:variant>
        <vt:i4>5</vt:i4>
      </vt:variant>
      <vt:variant>
        <vt:lpwstr/>
      </vt:variant>
      <vt:variant>
        <vt:lpwstr>_Toc118897871</vt:lpwstr>
      </vt:variant>
      <vt:variant>
        <vt:i4>2031672</vt:i4>
      </vt:variant>
      <vt:variant>
        <vt:i4>56</vt:i4>
      </vt:variant>
      <vt:variant>
        <vt:i4>0</vt:i4>
      </vt:variant>
      <vt:variant>
        <vt:i4>5</vt:i4>
      </vt:variant>
      <vt:variant>
        <vt:lpwstr/>
      </vt:variant>
      <vt:variant>
        <vt:lpwstr>_Toc118897869</vt:lpwstr>
      </vt:variant>
      <vt:variant>
        <vt:i4>2031672</vt:i4>
      </vt:variant>
      <vt:variant>
        <vt:i4>50</vt:i4>
      </vt:variant>
      <vt:variant>
        <vt:i4>0</vt:i4>
      </vt:variant>
      <vt:variant>
        <vt:i4>5</vt:i4>
      </vt:variant>
      <vt:variant>
        <vt:lpwstr/>
      </vt:variant>
      <vt:variant>
        <vt:lpwstr>_Toc118897868</vt:lpwstr>
      </vt:variant>
      <vt:variant>
        <vt:i4>2031672</vt:i4>
      </vt:variant>
      <vt:variant>
        <vt:i4>44</vt:i4>
      </vt:variant>
      <vt:variant>
        <vt:i4>0</vt:i4>
      </vt:variant>
      <vt:variant>
        <vt:i4>5</vt:i4>
      </vt:variant>
      <vt:variant>
        <vt:lpwstr/>
      </vt:variant>
      <vt:variant>
        <vt:lpwstr>_Toc118897867</vt:lpwstr>
      </vt:variant>
      <vt:variant>
        <vt:i4>2031672</vt:i4>
      </vt:variant>
      <vt:variant>
        <vt:i4>38</vt:i4>
      </vt:variant>
      <vt:variant>
        <vt:i4>0</vt:i4>
      </vt:variant>
      <vt:variant>
        <vt:i4>5</vt:i4>
      </vt:variant>
      <vt:variant>
        <vt:lpwstr/>
      </vt:variant>
      <vt:variant>
        <vt:lpwstr>_Toc118897866</vt:lpwstr>
      </vt:variant>
      <vt:variant>
        <vt:i4>2031672</vt:i4>
      </vt:variant>
      <vt:variant>
        <vt:i4>32</vt:i4>
      </vt:variant>
      <vt:variant>
        <vt:i4>0</vt:i4>
      </vt:variant>
      <vt:variant>
        <vt:i4>5</vt:i4>
      </vt:variant>
      <vt:variant>
        <vt:lpwstr/>
      </vt:variant>
      <vt:variant>
        <vt:lpwstr>_Toc118897865</vt:lpwstr>
      </vt:variant>
      <vt:variant>
        <vt:i4>2031672</vt:i4>
      </vt:variant>
      <vt:variant>
        <vt:i4>26</vt:i4>
      </vt:variant>
      <vt:variant>
        <vt:i4>0</vt:i4>
      </vt:variant>
      <vt:variant>
        <vt:i4>5</vt:i4>
      </vt:variant>
      <vt:variant>
        <vt:lpwstr/>
      </vt:variant>
      <vt:variant>
        <vt:lpwstr>_Toc118897864</vt:lpwstr>
      </vt:variant>
      <vt:variant>
        <vt:i4>2031672</vt:i4>
      </vt:variant>
      <vt:variant>
        <vt:i4>20</vt:i4>
      </vt:variant>
      <vt:variant>
        <vt:i4>0</vt:i4>
      </vt:variant>
      <vt:variant>
        <vt:i4>5</vt:i4>
      </vt:variant>
      <vt:variant>
        <vt:lpwstr/>
      </vt:variant>
      <vt:variant>
        <vt:lpwstr>_Toc118897863</vt:lpwstr>
      </vt:variant>
      <vt:variant>
        <vt:i4>2031672</vt:i4>
      </vt:variant>
      <vt:variant>
        <vt:i4>14</vt:i4>
      </vt:variant>
      <vt:variant>
        <vt:i4>0</vt:i4>
      </vt:variant>
      <vt:variant>
        <vt:i4>5</vt:i4>
      </vt:variant>
      <vt:variant>
        <vt:lpwstr/>
      </vt:variant>
      <vt:variant>
        <vt:lpwstr>_Toc118897862</vt:lpwstr>
      </vt:variant>
      <vt:variant>
        <vt:i4>2031672</vt:i4>
      </vt:variant>
      <vt:variant>
        <vt:i4>8</vt:i4>
      </vt:variant>
      <vt:variant>
        <vt:i4>0</vt:i4>
      </vt:variant>
      <vt:variant>
        <vt:i4>5</vt:i4>
      </vt:variant>
      <vt:variant>
        <vt:lpwstr/>
      </vt:variant>
      <vt:variant>
        <vt:lpwstr>_Toc118897861</vt:lpwstr>
      </vt:variant>
      <vt:variant>
        <vt:i4>2031672</vt:i4>
      </vt:variant>
      <vt:variant>
        <vt:i4>2</vt:i4>
      </vt:variant>
      <vt:variant>
        <vt:i4>0</vt:i4>
      </vt:variant>
      <vt:variant>
        <vt:i4>5</vt:i4>
      </vt:variant>
      <vt:variant>
        <vt:lpwstr/>
      </vt:variant>
      <vt:variant>
        <vt:lpwstr>_Toc118897860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BCBSM PCMH and PCMH-N Interpretive Guidelines 2023-2024 Redline Final</dc:title>
  <dc:subject/>
  <dc:creator>e100353</dc:creator>
  <cp:keywords/>
  <cp:lastModifiedBy>Mattingly, Deborah</cp:lastModifiedBy>
  <cp:revision>2</cp:revision>
  <cp:lastPrinted>2019-11-11T16:33:00Z</cp:lastPrinted>
  <dcterms:created xsi:type="dcterms:W3CDTF">2023-10-16T14:44:00Z</dcterms:created>
  <dcterms:modified xsi:type="dcterms:W3CDTF">2023-10-16T14:44:00Z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0x010100F16B9201A3EBAF489D63E571E729F23200AF511C0FFAA1234BA8FD180BC61F38C7</vt:lpwstr>
  </property>
  <property fmtid="{D5CDD505-2E9C-101B-9397-08002B2CF9AE}" pid="3" name="Audience1">
    <vt:lpwstr>Internal &amp; External</vt:lpwstr>
  </property>
  <property fmtid="{D5CDD505-2E9C-101B-9397-08002B2CF9AE}" pid="4" name="Workgroup">
    <vt:lpwstr>;#Not Applicable;#</vt:lpwstr>
  </property>
</Properties>
</file>